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25A" w:rsidRPr="00BC0BAD" w:rsidRDefault="0038425A">
      <w:pPr>
        <w:rPr>
          <w:noProof/>
        </w:rPr>
      </w:pPr>
      <w:r w:rsidRPr="00BC0BAD">
        <w:rPr>
          <w:noProof/>
          <w:lang w:val="nl-NL" w:eastAsia="nl-NL"/>
        </w:rPr>
        <w:drawing>
          <wp:anchor distT="0" distB="0" distL="114300" distR="114300" simplePos="0" relativeHeight="251662336" behindDoc="0" locked="0" layoutInCell="1" allowOverlap="1">
            <wp:simplePos x="0" y="0"/>
            <wp:positionH relativeFrom="margin">
              <wp:posOffset>-891540</wp:posOffset>
            </wp:positionH>
            <wp:positionV relativeFrom="margin">
              <wp:posOffset>4298950</wp:posOffset>
            </wp:positionV>
            <wp:extent cx="7550785" cy="5645785"/>
            <wp:effectExtent l="19050" t="0" r="0" b="0"/>
            <wp:wrapSquare wrapText="bothSides"/>
            <wp:docPr id="1" name="Afbeelding 0" descr="backgr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nd.JPG"/>
                    <pic:cNvPicPr/>
                  </pic:nvPicPr>
                  <pic:blipFill>
                    <a:blip r:embed="rId9" cstate="print"/>
                    <a:stretch>
                      <a:fillRect/>
                    </a:stretch>
                  </pic:blipFill>
                  <pic:spPr>
                    <a:xfrm>
                      <a:off x="0" y="0"/>
                      <a:ext cx="7550785" cy="5645785"/>
                    </a:xfrm>
                    <a:prstGeom prst="rect">
                      <a:avLst/>
                    </a:prstGeom>
                  </pic:spPr>
                </pic:pic>
              </a:graphicData>
            </a:graphic>
          </wp:anchor>
        </w:drawing>
      </w:r>
      <w:r w:rsidRPr="00BC0BAD">
        <w:rPr>
          <w:noProof/>
          <w:lang w:val="nl-NL" w:eastAsia="nl-NL"/>
        </w:rPr>
        <w:drawing>
          <wp:anchor distT="0" distB="0" distL="114300" distR="114300" simplePos="0" relativeHeight="251659264" behindDoc="0" locked="0" layoutInCell="1" allowOverlap="1">
            <wp:simplePos x="0" y="0"/>
            <wp:positionH relativeFrom="margin">
              <wp:posOffset>1000760</wp:posOffset>
            </wp:positionH>
            <wp:positionV relativeFrom="margin">
              <wp:posOffset>322580</wp:posOffset>
            </wp:positionV>
            <wp:extent cx="3968115" cy="1988185"/>
            <wp:effectExtent l="19050" t="0" r="0"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0" cstate="print"/>
                    <a:srcRect/>
                    <a:stretch>
                      <a:fillRect/>
                    </a:stretch>
                  </pic:blipFill>
                  <pic:spPr bwMode="auto">
                    <a:xfrm>
                      <a:off x="0" y="0"/>
                      <a:ext cx="3968115" cy="1988185"/>
                    </a:xfrm>
                    <a:prstGeom prst="rect">
                      <a:avLst/>
                    </a:prstGeom>
                    <a:noFill/>
                    <a:ln w="9525">
                      <a:noFill/>
                      <a:miter lim="800000"/>
                      <a:headEnd/>
                      <a:tailEnd/>
                    </a:ln>
                  </pic:spPr>
                </pic:pic>
              </a:graphicData>
            </a:graphic>
          </wp:anchor>
        </w:drawing>
      </w:r>
      <w:r w:rsidR="00B47636" w:rsidRPr="00B47636">
        <w:rPr>
          <w:noProof/>
        </w:rPr>
        <w:pict>
          <v:shapetype id="_x0000_t202" coordsize="21600,21600" o:spt="202" path="m,l,21600r21600,l21600,xe">
            <v:stroke joinstyle="miter"/>
            <v:path gradientshapeok="t" o:connecttype="rect"/>
          </v:shapetype>
          <v:shape id="Text Box 2" o:spid="_x0000_s1026" type="#_x0000_t202" style="position:absolute;margin-left:126.3pt;margin-top:281.25pt;width:339.9pt;height:156.55pt;z-index:251660288;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" stroked="f">
            <v:fill opacity="0"/>
            <v:textbox inset="0,0,0,0">
              <w:txbxContent>
                <w:p w:rsidR="00C07477" w:rsidRDefault="00C07477" w:rsidP="0038425A">
                  <w:pPr>
                    <w:pStyle w:val="Titel"/>
                  </w:pPr>
                </w:p>
                <w:p w:rsidR="00C07477" w:rsidRPr="002F63D1" w:rsidRDefault="00C07477" w:rsidP="0038425A">
                  <w:pPr>
                    <w:pStyle w:val="Titel"/>
                  </w:pPr>
                  <w:r>
                    <w:t>Wijzigingsvoorstel op RGBZ 1.0</w:t>
                  </w:r>
                </w:p>
                <w:p w:rsidR="00C07477" w:rsidRPr="0004165E" w:rsidRDefault="00C07477" w:rsidP="0038425A">
                  <w:pPr>
                    <w:pStyle w:val="Titel"/>
                    <w:rPr>
                      <w:rStyle w:val="Nadruk"/>
                    </w:rPr>
                  </w:pPr>
                  <w:r w:rsidRPr="00161033">
                    <w:rPr>
                      <w:rStyle w:val="Nadruk"/>
                      <w:b w:val="0"/>
                      <w:i w:val="0"/>
                    </w:rPr>
                    <w:t xml:space="preserve">conceptversie </w:t>
                  </w:r>
                  <w:del w:id="0" w:author="Arjan" w:date="2014-11-18T17:38:00Z">
                    <w:r w:rsidDel="005E1AD4">
                      <w:rPr>
                        <w:rStyle w:val="Nadruk"/>
                        <w:b w:val="0"/>
                        <w:i w:val="0"/>
                      </w:rPr>
                      <w:delText>0.9</w:delText>
                    </w:r>
                  </w:del>
                  <w:ins w:id="1" w:author="Arjan" w:date="2014-11-18T17:38:00Z">
                    <w:r>
                      <w:rPr>
                        <w:rStyle w:val="Nadruk"/>
                        <w:b w:val="0"/>
                        <w:i w:val="0"/>
                      </w:rPr>
                      <w:t>1.0</w:t>
                    </w:r>
                  </w:ins>
                </w:p>
              </w:txbxContent>
            </v:textbox>
            <w10:wrap type="topAndBottom" anchorx="page" anchory="page"/>
          </v:shape>
        </w:pict>
      </w:r>
      <w:r w:rsidRPr="00BC0BAD">
        <w:rPr>
          <w:noProof/>
        </w:rPr>
        <w:br w:type="page"/>
      </w:r>
    </w:p>
    <w:customXmlDelRangeStart w:id="2" w:author="Arjan" w:date="2014-11-18T10:00:00Z"/>
    <w:sdt>
      <w:sdtPr>
        <w:rPr>
          <w:rFonts w:eastAsiaTheme="minorHAnsi"/>
          <w:noProof/>
        </w:rPr>
        <w:id w:val="6709951"/>
        <w:docPartObj>
          <w:docPartGallery w:val="Table of Contents"/>
          <w:docPartUnique/>
        </w:docPartObj>
      </w:sdtPr>
      <w:sdtEndPr>
        <w:rPr>
          <w:rFonts w:asciiTheme="minorHAnsi" w:eastAsiaTheme="minorEastAsia" w:hAnsiTheme="minorHAnsi" w:cstheme="minorBidi"/>
          <w:b w:val="0"/>
          <w:bCs w:val="0"/>
          <w:color w:val="auto"/>
          <w:sz w:val="22"/>
          <w:szCs w:val="22"/>
        </w:rPr>
      </w:sdtEndPr>
      <w:sdtContent>
        <w:customXmlDelRangeEnd w:id="2"/>
        <w:p w:rsidR="002355C9" w:rsidRDefault="002355C9" w:rsidP="002355C9">
          <w:pPr>
            <w:pStyle w:val="Kopvaninhoudsopgave"/>
            <w:rPr>
              <w:del w:id="3" w:author="Arjan" w:date="2014-11-18T10:00:00Z"/>
            </w:rPr>
          </w:pPr>
        </w:p>
        <w:p w:rsidR="0038425A" w:rsidRPr="00BC0BAD" w:rsidRDefault="00B47636">
          <w:pPr>
            <w:rPr>
              <w:del w:id="4" w:author="Arjan" w:date="2014-11-18T10:00:00Z"/>
              <w:noProof/>
            </w:rPr>
          </w:pPr>
        </w:p>
        <w:customXmlDelRangeStart w:id="5" w:author="Arjan" w:date="2014-11-18T10:00:00Z"/>
      </w:sdtContent>
    </w:sdt>
    <w:customXmlDelRangeEnd w:id="5"/>
    <w:sdt>
      <w:sdtPr>
        <w:rPr>
          <w:rFonts w:asciiTheme="minorHAnsi" w:eastAsiaTheme="minorHAnsi" w:hAnsiTheme="minorHAnsi" w:cstheme="minorBidi"/>
          <w:b w:val="0"/>
          <w:bCs w:val="0"/>
          <w:noProof/>
          <w:color w:val="auto"/>
          <w:sz w:val="22"/>
          <w:szCs w:val="22"/>
        </w:rPr>
        <w:id w:val="27317975"/>
        <w:docPartObj>
          <w:docPartGallery w:val="Table of Contents"/>
          <w:docPartUnique/>
        </w:docPartObj>
      </w:sdtPr>
      <w:sdtEndPr>
        <w:rPr>
          <w:rFonts w:eastAsiaTheme="minorEastAsia"/>
        </w:rPr>
      </w:sdtEndPr>
      <w:sdtContent>
        <w:p w:rsidR="0038425A" w:rsidRPr="00BC0BAD" w:rsidRDefault="0038425A">
          <w:pPr>
            <w:pStyle w:val="Kopvaninhoudsopgave"/>
            <w:rPr>
              <w:noProof/>
            </w:rPr>
          </w:pPr>
          <w:r w:rsidRPr="00BC0BAD">
            <w:rPr>
              <w:rStyle w:val="TitelChar"/>
              <w:noProof/>
            </w:rPr>
            <w:t>Inhou</w:t>
          </w:r>
          <w:bookmarkStart w:id="6" w:name="_GoBack"/>
          <w:bookmarkEnd w:id="6"/>
          <w:r w:rsidRPr="00BC0BAD">
            <w:rPr>
              <w:rStyle w:val="TitelChar"/>
              <w:noProof/>
            </w:rPr>
            <w:t>d</w:t>
          </w:r>
        </w:p>
        <w:p w:rsidR="00FF23AE" w:rsidRDefault="00B47636">
          <w:pPr>
            <w:pStyle w:val="Inhopg1"/>
            <w:tabs>
              <w:tab w:val="left" w:pos="440"/>
              <w:tab w:val="right" w:leader="dot" w:pos="9062"/>
            </w:tabs>
            <w:rPr>
              <w:noProof/>
              <w:lang w:val="nl-NL" w:eastAsia="nl-NL"/>
            </w:rPr>
          </w:pPr>
          <w:r w:rsidRPr="00BC0BAD">
            <w:rPr>
              <w:noProof/>
            </w:rPr>
            <w:fldChar w:fldCharType="begin"/>
          </w:r>
          <w:r w:rsidR="0038425A" w:rsidRPr="00BC0BAD">
            <w:rPr>
              <w:noProof/>
            </w:rPr>
            <w:instrText xml:space="preserve"> TOC \o "1-3" \h \z \u </w:instrText>
          </w:r>
          <w:r w:rsidRPr="00BC0BAD">
            <w:rPr>
              <w:noProof/>
            </w:rPr>
            <w:fldChar w:fldCharType="separate"/>
          </w:r>
          <w:hyperlink w:anchor="_Toc404293994" w:history="1">
            <w:r w:rsidR="00FF23AE" w:rsidRPr="008161FB">
              <w:rPr>
                <w:rStyle w:val="Hyperlink"/>
                <w:noProof/>
              </w:rPr>
              <w:t>1</w:t>
            </w:r>
            <w:r w:rsidR="00FF23AE">
              <w:rPr>
                <w:noProof/>
                <w:lang w:val="nl-NL" w:eastAsia="nl-NL"/>
              </w:rPr>
              <w:tab/>
            </w:r>
            <w:r w:rsidR="00FF23AE" w:rsidRPr="008161FB">
              <w:rPr>
                <w:rStyle w:val="Hyperlink"/>
                <w:noProof/>
              </w:rPr>
              <w:t>Inleiding</w:t>
            </w:r>
            <w:r w:rsidR="00FF23AE">
              <w:rPr>
                <w:noProof/>
                <w:webHidden/>
              </w:rPr>
              <w:tab/>
            </w:r>
            <w:r>
              <w:rPr>
                <w:noProof/>
                <w:webHidden/>
              </w:rPr>
              <w:fldChar w:fldCharType="begin"/>
            </w:r>
            <w:r w:rsidR="00FF23AE">
              <w:rPr>
                <w:noProof/>
                <w:webHidden/>
              </w:rPr>
              <w:instrText xml:space="preserve"> PAGEREF _Toc404293994 \h </w:instrText>
            </w:r>
            <w:r>
              <w:rPr>
                <w:noProof/>
                <w:webHidden/>
              </w:rPr>
            </w:r>
            <w:r>
              <w:rPr>
                <w:noProof/>
                <w:webHidden/>
              </w:rPr>
              <w:fldChar w:fldCharType="separate"/>
            </w:r>
            <w:r w:rsidR="00FF23AE">
              <w:rPr>
                <w:noProof/>
                <w:webHidden/>
              </w:rPr>
              <w:t>5</w:t>
            </w:r>
            <w:r>
              <w:rPr>
                <w:noProof/>
                <w:webHidden/>
              </w:rPr>
              <w:fldChar w:fldCharType="end"/>
            </w:r>
          </w:hyperlink>
        </w:p>
        <w:p w:rsidR="00FF23AE" w:rsidRDefault="00B47636">
          <w:pPr>
            <w:pStyle w:val="Inhopg1"/>
            <w:tabs>
              <w:tab w:val="left" w:pos="440"/>
              <w:tab w:val="right" w:leader="dot" w:pos="9062"/>
            </w:tabs>
            <w:rPr>
              <w:noProof/>
              <w:lang w:val="nl-NL" w:eastAsia="nl-NL"/>
            </w:rPr>
          </w:pPr>
          <w:hyperlink w:anchor="_Toc404293995" w:history="1">
            <w:r w:rsidR="00FF23AE" w:rsidRPr="008161FB">
              <w:rPr>
                <w:rStyle w:val="Hyperlink"/>
                <w:noProof/>
              </w:rPr>
              <w:t>2</w:t>
            </w:r>
            <w:r w:rsidR="00FF23AE">
              <w:rPr>
                <w:noProof/>
                <w:lang w:val="nl-NL" w:eastAsia="nl-NL"/>
              </w:rPr>
              <w:tab/>
            </w:r>
            <w:r w:rsidR="00FF23AE" w:rsidRPr="008161FB">
              <w:rPr>
                <w:rStyle w:val="Hyperlink"/>
                <w:noProof/>
              </w:rPr>
              <w:t>Wijzigingen</w:t>
            </w:r>
            <w:r w:rsidR="00FF23AE">
              <w:rPr>
                <w:noProof/>
                <w:webHidden/>
              </w:rPr>
              <w:tab/>
            </w:r>
            <w:r>
              <w:rPr>
                <w:noProof/>
                <w:webHidden/>
              </w:rPr>
              <w:fldChar w:fldCharType="begin"/>
            </w:r>
            <w:r w:rsidR="00FF23AE">
              <w:rPr>
                <w:noProof/>
                <w:webHidden/>
              </w:rPr>
              <w:instrText xml:space="preserve"> PAGEREF _Toc404293995 \h </w:instrText>
            </w:r>
            <w:r>
              <w:rPr>
                <w:noProof/>
                <w:webHidden/>
              </w:rPr>
            </w:r>
            <w:r>
              <w:rPr>
                <w:noProof/>
                <w:webHidden/>
              </w:rPr>
              <w:fldChar w:fldCharType="separate"/>
            </w:r>
            <w:r w:rsidR="00FF23AE">
              <w:rPr>
                <w:noProof/>
                <w:webHidden/>
              </w:rPr>
              <w:t>6</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3996" w:history="1">
            <w:r w:rsidR="00FF23AE" w:rsidRPr="008161FB">
              <w:rPr>
                <w:rStyle w:val="Hyperlink"/>
                <w:noProof/>
              </w:rPr>
              <w:t>2.1</w:t>
            </w:r>
            <w:r w:rsidR="00FF23AE">
              <w:rPr>
                <w:noProof/>
                <w:lang w:val="nl-NL" w:eastAsia="nl-NL"/>
              </w:rPr>
              <w:tab/>
            </w:r>
            <w:r w:rsidR="00FF23AE" w:rsidRPr="008161FB">
              <w:rPr>
                <w:rStyle w:val="Hyperlink"/>
                <w:noProof/>
              </w:rPr>
              <w:t>BESLUIT</w:t>
            </w:r>
            <w:r w:rsidR="00FF23AE">
              <w:rPr>
                <w:noProof/>
                <w:webHidden/>
              </w:rPr>
              <w:tab/>
            </w:r>
            <w:r>
              <w:rPr>
                <w:noProof/>
                <w:webHidden/>
              </w:rPr>
              <w:fldChar w:fldCharType="begin"/>
            </w:r>
            <w:r w:rsidR="00FF23AE">
              <w:rPr>
                <w:noProof/>
                <w:webHidden/>
              </w:rPr>
              <w:instrText xml:space="preserve"> PAGEREF _Toc404293996 \h </w:instrText>
            </w:r>
            <w:r>
              <w:rPr>
                <w:noProof/>
                <w:webHidden/>
              </w:rPr>
            </w:r>
            <w:r>
              <w:rPr>
                <w:noProof/>
                <w:webHidden/>
              </w:rPr>
              <w:fldChar w:fldCharType="separate"/>
            </w:r>
            <w:r w:rsidR="00FF23AE">
              <w:rPr>
                <w:noProof/>
                <w:webHidden/>
              </w:rPr>
              <w:t>9</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3997" w:history="1">
            <w:r w:rsidR="00FF23AE" w:rsidRPr="008161FB">
              <w:rPr>
                <w:rStyle w:val="Hyperlink"/>
                <w:noProof/>
                <w:lang w:val="nl-NL"/>
              </w:rPr>
              <w:t>2.1.1</w:t>
            </w:r>
            <w:r w:rsidR="00FF23AE">
              <w:rPr>
                <w:noProof/>
                <w:lang w:val="nl-NL" w:eastAsia="nl-NL"/>
              </w:rPr>
              <w:tab/>
            </w:r>
            <w:r w:rsidR="00FF23AE" w:rsidRPr="008161FB">
              <w:rPr>
                <w:rStyle w:val="Hyperlink"/>
                <w:noProof/>
                <w:lang w:val="nl-NL"/>
              </w:rPr>
              <w:t>BESLUIT kan vastgelegd zijn als INFORMATIEOBJECT</w:t>
            </w:r>
            <w:r w:rsidR="00FF23AE">
              <w:rPr>
                <w:noProof/>
                <w:webHidden/>
              </w:rPr>
              <w:tab/>
            </w:r>
            <w:r>
              <w:rPr>
                <w:noProof/>
                <w:webHidden/>
              </w:rPr>
              <w:fldChar w:fldCharType="begin"/>
            </w:r>
            <w:r w:rsidR="00FF23AE">
              <w:rPr>
                <w:noProof/>
                <w:webHidden/>
              </w:rPr>
              <w:instrText xml:space="preserve"> PAGEREF _Toc404293997 \h </w:instrText>
            </w:r>
            <w:r>
              <w:rPr>
                <w:noProof/>
                <w:webHidden/>
              </w:rPr>
            </w:r>
            <w:r>
              <w:rPr>
                <w:noProof/>
                <w:webHidden/>
              </w:rPr>
              <w:fldChar w:fldCharType="separate"/>
            </w:r>
            <w:r w:rsidR="00FF23AE">
              <w:rPr>
                <w:noProof/>
                <w:webHidden/>
              </w:rPr>
              <w:t>10</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3998" w:history="1">
            <w:r w:rsidR="00FF23AE" w:rsidRPr="008161FB">
              <w:rPr>
                <w:rStyle w:val="Hyperlink"/>
                <w:noProof/>
              </w:rPr>
              <w:t>2.1.2</w:t>
            </w:r>
            <w:r w:rsidR="00FF23AE">
              <w:rPr>
                <w:noProof/>
                <w:lang w:val="nl-NL" w:eastAsia="nl-NL"/>
              </w:rPr>
              <w:tab/>
            </w:r>
            <w:r w:rsidR="00FF23AE" w:rsidRPr="008161FB">
              <w:rPr>
                <w:rStyle w:val="Hyperlink"/>
                <w:noProof/>
              </w:rPr>
              <w:t>Bestuursorgaan</w:t>
            </w:r>
            <w:r w:rsidR="00FF23AE">
              <w:rPr>
                <w:noProof/>
                <w:webHidden/>
              </w:rPr>
              <w:tab/>
            </w:r>
            <w:r>
              <w:rPr>
                <w:noProof/>
                <w:webHidden/>
              </w:rPr>
              <w:fldChar w:fldCharType="begin"/>
            </w:r>
            <w:r w:rsidR="00FF23AE">
              <w:rPr>
                <w:noProof/>
                <w:webHidden/>
              </w:rPr>
              <w:instrText xml:space="preserve"> PAGEREF _Toc404293998 \h </w:instrText>
            </w:r>
            <w:r>
              <w:rPr>
                <w:noProof/>
                <w:webHidden/>
              </w:rPr>
            </w:r>
            <w:r>
              <w:rPr>
                <w:noProof/>
                <w:webHidden/>
              </w:rPr>
              <w:fldChar w:fldCharType="separate"/>
            </w:r>
            <w:r w:rsidR="00FF23AE">
              <w:rPr>
                <w:noProof/>
                <w:webHidden/>
              </w:rPr>
              <w:t>10</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3999" w:history="1">
            <w:r w:rsidR="00FF23AE" w:rsidRPr="008161FB">
              <w:rPr>
                <w:rStyle w:val="Hyperlink"/>
                <w:noProof/>
              </w:rPr>
              <w:t>2.2</w:t>
            </w:r>
            <w:r w:rsidR="00FF23AE">
              <w:rPr>
                <w:noProof/>
                <w:lang w:val="nl-NL" w:eastAsia="nl-NL"/>
              </w:rPr>
              <w:tab/>
            </w:r>
            <w:r w:rsidR="00FF23AE" w:rsidRPr="008161FB">
              <w:rPr>
                <w:rStyle w:val="Hyperlink"/>
                <w:noProof/>
              </w:rPr>
              <w:t>BESLUITTYPE</w:t>
            </w:r>
            <w:r w:rsidR="00FF23AE">
              <w:rPr>
                <w:noProof/>
                <w:webHidden/>
              </w:rPr>
              <w:tab/>
            </w:r>
            <w:r>
              <w:rPr>
                <w:noProof/>
                <w:webHidden/>
              </w:rPr>
              <w:fldChar w:fldCharType="begin"/>
            </w:r>
            <w:r w:rsidR="00FF23AE">
              <w:rPr>
                <w:noProof/>
                <w:webHidden/>
              </w:rPr>
              <w:instrText xml:space="preserve"> PAGEREF _Toc404293999 \h </w:instrText>
            </w:r>
            <w:r>
              <w:rPr>
                <w:noProof/>
                <w:webHidden/>
              </w:rPr>
            </w:r>
            <w:r>
              <w:rPr>
                <w:noProof/>
                <w:webHidden/>
              </w:rPr>
              <w:fldChar w:fldCharType="separate"/>
            </w:r>
            <w:r w:rsidR="00FF23AE">
              <w:rPr>
                <w:noProof/>
                <w:webHidden/>
              </w:rPr>
              <w:t>11</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00" w:history="1">
            <w:r w:rsidR="00FF23AE" w:rsidRPr="008161FB">
              <w:rPr>
                <w:rStyle w:val="Hyperlink"/>
                <w:noProof/>
              </w:rPr>
              <w:t>2.2.1</w:t>
            </w:r>
            <w:r w:rsidR="00FF23AE">
              <w:rPr>
                <w:noProof/>
                <w:lang w:val="nl-NL" w:eastAsia="nl-NL"/>
              </w:rPr>
              <w:tab/>
            </w:r>
            <w:r w:rsidR="00FF23AE" w:rsidRPr="008161FB">
              <w:rPr>
                <w:rStyle w:val="Hyperlink"/>
                <w:noProof/>
              </w:rPr>
              <w:t>Besluittype-omschrijving</w:t>
            </w:r>
            <w:r w:rsidR="00FF23AE">
              <w:rPr>
                <w:noProof/>
                <w:webHidden/>
              </w:rPr>
              <w:tab/>
            </w:r>
            <w:r>
              <w:rPr>
                <w:noProof/>
                <w:webHidden/>
              </w:rPr>
              <w:fldChar w:fldCharType="begin"/>
            </w:r>
            <w:r w:rsidR="00FF23AE">
              <w:rPr>
                <w:noProof/>
                <w:webHidden/>
              </w:rPr>
              <w:instrText xml:space="preserve"> PAGEREF _Toc404294000 \h </w:instrText>
            </w:r>
            <w:r>
              <w:rPr>
                <w:noProof/>
                <w:webHidden/>
              </w:rPr>
            </w:r>
            <w:r>
              <w:rPr>
                <w:noProof/>
                <w:webHidden/>
              </w:rPr>
              <w:fldChar w:fldCharType="separate"/>
            </w:r>
            <w:r w:rsidR="00FF23AE">
              <w:rPr>
                <w:noProof/>
                <w:webHidden/>
              </w:rPr>
              <w:t>12</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4001" w:history="1">
            <w:r w:rsidR="00FF23AE" w:rsidRPr="008161FB">
              <w:rPr>
                <w:rStyle w:val="Hyperlink"/>
                <w:noProof/>
              </w:rPr>
              <w:t>2.3</w:t>
            </w:r>
            <w:r w:rsidR="00FF23AE">
              <w:rPr>
                <w:noProof/>
                <w:lang w:val="nl-NL" w:eastAsia="nl-NL"/>
              </w:rPr>
              <w:tab/>
            </w:r>
            <w:r w:rsidR="00FF23AE" w:rsidRPr="008161FB">
              <w:rPr>
                <w:rStyle w:val="Hyperlink"/>
                <w:noProof/>
              </w:rPr>
              <w:t xml:space="preserve">BETROKKENE </w:t>
            </w:r>
            <w:r w:rsidR="00FF23AE" w:rsidRPr="008161FB">
              <w:rPr>
                <w:rStyle w:val="Hyperlink"/>
                <w:noProof/>
                <w:lang w:val="nl-NL"/>
              </w:rPr>
              <w:t>en specialisaties</w:t>
            </w:r>
            <w:r w:rsidR="00FF23AE">
              <w:rPr>
                <w:noProof/>
                <w:webHidden/>
              </w:rPr>
              <w:tab/>
            </w:r>
            <w:r>
              <w:rPr>
                <w:noProof/>
                <w:webHidden/>
              </w:rPr>
              <w:fldChar w:fldCharType="begin"/>
            </w:r>
            <w:r w:rsidR="00FF23AE">
              <w:rPr>
                <w:noProof/>
                <w:webHidden/>
              </w:rPr>
              <w:instrText xml:space="preserve"> PAGEREF _Toc404294001 \h </w:instrText>
            </w:r>
            <w:r>
              <w:rPr>
                <w:noProof/>
                <w:webHidden/>
              </w:rPr>
            </w:r>
            <w:r>
              <w:rPr>
                <w:noProof/>
                <w:webHidden/>
              </w:rPr>
              <w:fldChar w:fldCharType="separate"/>
            </w:r>
            <w:r w:rsidR="00FF23AE">
              <w:rPr>
                <w:noProof/>
                <w:webHidden/>
              </w:rPr>
              <w:t>13</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02" w:history="1">
            <w:r w:rsidR="00FF23AE" w:rsidRPr="008161FB">
              <w:rPr>
                <w:rStyle w:val="Hyperlink"/>
                <w:noProof/>
              </w:rPr>
              <w:t>2.3.1</w:t>
            </w:r>
            <w:r w:rsidR="00FF23AE">
              <w:rPr>
                <w:noProof/>
                <w:lang w:val="nl-NL" w:eastAsia="nl-NL"/>
              </w:rPr>
              <w:tab/>
            </w:r>
            <w:r w:rsidR="00FF23AE" w:rsidRPr="008161FB">
              <w:rPr>
                <w:rStyle w:val="Hyperlink"/>
                <w:noProof/>
              </w:rPr>
              <w:t>VESTIGING</w:t>
            </w:r>
            <w:r w:rsidR="00FF23AE">
              <w:rPr>
                <w:noProof/>
                <w:webHidden/>
              </w:rPr>
              <w:tab/>
            </w:r>
            <w:r>
              <w:rPr>
                <w:noProof/>
                <w:webHidden/>
              </w:rPr>
              <w:fldChar w:fldCharType="begin"/>
            </w:r>
            <w:r w:rsidR="00FF23AE">
              <w:rPr>
                <w:noProof/>
                <w:webHidden/>
              </w:rPr>
              <w:instrText xml:space="preserve"> PAGEREF _Toc404294002 \h </w:instrText>
            </w:r>
            <w:r>
              <w:rPr>
                <w:noProof/>
                <w:webHidden/>
              </w:rPr>
            </w:r>
            <w:r>
              <w:rPr>
                <w:noProof/>
                <w:webHidden/>
              </w:rPr>
              <w:fldChar w:fldCharType="separate"/>
            </w:r>
            <w:r w:rsidR="00FF23AE">
              <w:rPr>
                <w:noProof/>
                <w:webHidden/>
              </w:rPr>
              <w:t>13</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4003" w:history="1">
            <w:r w:rsidR="00FF23AE" w:rsidRPr="008161FB">
              <w:rPr>
                <w:rStyle w:val="Hyperlink"/>
                <w:noProof/>
              </w:rPr>
              <w:t>2.4</w:t>
            </w:r>
            <w:r w:rsidR="00FF23AE">
              <w:rPr>
                <w:noProof/>
                <w:lang w:val="nl-NL" w:eastAsia="nl-NL"/>
              </w:rPr>
              <w:tab/>
            </w:r>
            <w:r w:rsidR="00FF23AE" w:rsidRPr="008161FB">
              <w:rPr>
                <w:rStyle w:val="Hyperlink"/>
                <w:noProof/>
              </w:rPr>
              <w:t>ENKELVOUDIG INFORMATIEOBJECT</w:t>
            </w:r>
            <w:r w:rsidR="00FF23AE">
              <w:rPr>
                <w:noProof/>
                <w:webHidden/>
              </w:rPr>
              <w:tab/>
            </w:r>
            <w:r>
              <w:rPr>
                <w:noProof/>
                <w:webHidden/>
              </w:rPr>
              <w:fldChar w:fldCharType="begin"/>
            </w:r>
            <w:r w:rsidR="00FF23AE">
              <w:rPr>
                <w:noProof/>
                <w:webHidden/>
              </w:rPr>
              <w:instrText xml:space="preserve"> PAGEREF _Toc404294003 \h </w:instrText>
            </w:r>
            <w:r>
              <w:rPr>
                <w:noProof/>
                <w:webHidden/>
              </w:rPr>
            </w:r>
            <w:r>
              <w:rPr>
                <w:noProof/>
                <w:webHidden/>
              </w:rPr>
              <w:fldChar w:fldCharType="separate"/>
            </w:r>
            <w:r w:rsidR="00FF23AE">
              <w:rPr>
                <w:noProof/>
                <w:webHidden/>
              </w:rPr>
              <w:t>15</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04" w:history="1">
            <w:r w:rsidR="00FF23AE" w:rsidRPr="008161FB">
              <w:rPr>
                <w:rStyle w:val="Hyperlink"/>
                <w:noProof/>
              </w:rPr>
              <w:t>2.4.1</w:t>
            </w:r>
            <w:r w:rsidR="00FF23AE">
              <w:rPr>
                <w:noProof/>
                <w:lang w:val="nl-NL" w:eastAsia="nl-NL"/>
              </w:rPr>
              <w:tab/>
            </w:r>
            <w:r w:rsidR="00FF23AE" w:rsidRPr="008161FB">
              <w:rPr>
                <w:rStyle w:val="Hyperlink"/>
                <w:noProof/>
              </w:rPr>
              <w:t>Formaat en bestandsnaam</w:t>
            </w:r>
            <w:r w:rsidR="00FF23AE">
              <w:rPr>
                <w:noProof/>
                <w:webHidden/>
              </w:rPr>
              <w:tab/>
            </w:r>
            <w:r>
              <w:rPr>
                <w:noProof/>
                <w:webHidden/>
              </w:rPr>
              <w:fldChar w:fldCharType="begin"/>
            </w:r>
            <w:r w:rsidR="00FF23AE">
              <w:rPr>
                <w:noProof/>
                <w:webHidden/>
              </w:rPr>
              <w:instrText xml:space="preserve"> PAGEREF _Toc404294004 \h </w:instrText>
            </w:r>
            <w:r>
              <w:rPr>
                <w:noProof/>
                <w:webHidden/>
              </w:rPr>
            </w:r>
            <w:r>
              <w:rPr>
                <w:noProof/>
                <w:webHidden/>
              </w:rPr>
              <w:fldChar w:fldCharType="separate"/>
            </w:r>
            <w:r w:rsidR="00FF23AE">
              <w:rPr>
                <w:noProof/>
                <w:webHidden/>
              </w:rPr>
              <w:t>17</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05" w:history="1">
            <w:r w:rsidR="00FF23AE" w:rsidRPr="008161FB">
              <w:rPr>
                <w:rStyle w:val="Hyperlink"/>
                <w:noProof/>
              </w:rPr>
              <w:t>2.4.2</w:t>
            </w:r>
            <w:r w:rsidR="00FF23AE">
              <w:rPr>
                <w:noProof/>
                <w:lang w:val="nl-NL" w:eastAsia="nl-NL"/>
              </w:rPr>
              <w:tab/>
            </w:r>
            <w:r w:rsidR="00FF23AE" w:rsidRPr="008161FB">
              <w:rPr>
                <w:rStyle w:val="Hyperlink"/>
                <w:noProof/>
              </w:rPr>
              <w:t>Status en Versie</w:t>
            </w:r>
            <w:r w:rsidR="00FF23AE">
              <w:rPr>
                <w:noProof/>
                <w:webHidden/>
              </w:rPr>
              <w:tab/>
            </w:r>
            <w:r>
              <w:rPr>
                <w:noProof/>
                <w:webHidden/>
              </w:rPr>
              <w:fldChar w:fldCharType="begin"/>
            </w:r>
            <w:r w:rsidR="00FF23AE">
              <w:rPr>
                <w:noProof/>
                <w:webHidden/>
              </w:rPr>
              <w:instrText xml:space="preserve"> PAGEREF _Toc404294005 \h </w:instrText>
            </w:r>
            <w:r>
              <w:rPr>
                <w:noProof/>
                <w:webHidden/>
              </w:rPr>
            </w:r>
            <w:r>
              <w:rPr>
                <w:noProof/>
                <w:webHidden/>
              </w:rPr>
              <w:fldChar w:fldCharType="separate"/>
            </w:r>
            <w:r w:rsidR="00FF23AE">
              <w:rPr>
                <w:noProof/>
                <w:webHidden/>
              </w:rPr>
              <w:t>20</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06" w:history="1">
            <w:r w:rsidR="00FF23AE" w:rsidRPr="008161FB">
              <w:rPr>
                <w:rStyle w:val="Hyperlink"/>
                <w:noProof/>
              </w:rPr>
              <w:t>2.4.3</w:t>
            </w:r>
            <w:r w:rsidR="00FF23AE">
              <w:rPr>
                <w:noProof/>
                <w:lang w:val="nl-NL" w:eastAsia="nl-NL"/>
              </w:rPr>
              <w:tab/>
            </w:r>
            <w:r w:rsidR="00FF23AE" w:rsidRPr="008161FB">
              <w:rPr>
                <w:rStyle w:val="Hyperlink"/>
                <w:noProof/>
              </w:rPr>
              <w:t>Bestandsomvang</w:t>
            </w:r>
            <w:r w:rsidR="00FF23AE">
              <w:rPr>
                <w:noProof/>
                <w:webHidden/>
              </w:rPr>
              <w:tab/>
            </w:r>
            <w:r>
              <w:rPr>
                <w:noProof/>
                <w:webHidden/>
              </w:rPr>
              <w:fldChar w:fldCharType="begin"/>
            </w:r>
            <w:r w:rsidR="00FF23AE">
              <w:rPr>
                <w:noProof/>
                <w:webHidden/>
              </w:rPr>
              <w:instrText xml:space="preserve"> PAGEREF _Toc404294006 \h </w:instrText>
            </w:r>
            <w:r>
              <w:rPr>
                <w:noProof/>
                <w:webHidden/>
              </w:rPr>
            </w:r>
            <w:r>
              <w:rPr>
                <w:noProof/>
                <w:webHidden/>
              </w:rPr>
              <w:fldChar w:fldCharType="separate"/>
            </w:r>
            <w:r w:rsidR="00FF23AE">
              <w:rPr>
                <w:noProof/>
                <w:webHidden/>
              </w:rPr>
              <w:t>21</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07" w:history="1">
            <w:r w:rsidR="00FF23AE" w:rsidRPr="008161FB">
              <w:rPr>
                <w:rStyle w:val="Hyperlink"/>
                <w:noProof/>
              </w:rPr>
              <w:t>2.4.4</w:t>
            </w:r>
            <w:r w:rsidR="00FF23AE">
              <w:rPr>
                <w:noProof/>
                <w:lang w:val="nl-NL" w:eastAsia="nl-NL"/>
              </w:rPr>
              <w:tab/>
            </w:r>
            <w:r w:rsidR="00FF23AE" w:rsidRPr="008161FB">
              <w:rPr>
                <w:rStyle w:val="Hyperlink"/>
                <w:noProof/>
              </w:rPr>
              <w:t>Link (URL)</w:t>
            </w:r>
            <w:r w:rsidR="00FF23AE">
              <w:rPr>
                <w:noProof/>
                <w:webHidden/>
              </w:rPr>
              <w:tab/>
            </w:r>
            <w:r>
              <w:rPr>
                <w:noProof/>
                <w:webHidden/>
              </w:rPr>
              <w:fldChar w:fldCharType="begin"/>
            </w:r>
            <w:r w:rsidR="00FF23AE">
              <w:rPr>
                <w:noProof/>
                <w:webHidden/>
              </w:rPr>
              <w:instrText xml:space="preserve"> PAGEREF _Toc404294007 \h </w:instrText>
            </w:r>
            <w:r>
              <w:rPr>
                <w:noProof/>
                <w:webHidden/>
              </w:rPr>
            </w:r>
            <w:r>
              <w:rPr>
                <w:noProof/>
                <w:webHidden/>
              </w:rPr>
              <w:fldChar w:fldCharType="separate"/>
            </w:r>
            <w:r w:rsidR="00FF23AE">
              <w:rPr>
                <w:noProof/>
                <w:webHidden/>
              </w:rPr>
              <w:t>22</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08" w:history="1">
            <w:r w:rsidR="00FF23AE" w:rsidRPr="008161FB">
              <w:rPr>
                <w:rStyle w:val="Hyperlink"/>
                <w:noProof/>
              </w:rPr>
              <w:t>2.4.5</w:t>
            </w:r>
            <w:r w:rsidR="00FF23AE">
              <w:rPr>
                <w:noProof/>
                <w:lang w:val="nl-NL" w:eastAsia="nl-NL"/>
              </w:rPr>
              <w:tab/>
            </w:r>
            <w:r w:rsidR="00FF23AE" w:rsidRPr="008161FB">
              <w:rPr>
                <w:rStyle w:val="Hyperlink"/>
                <w:noProof/>
              </w:rPr>
              <w:t>Taal</w:t>
            </w:r>
            <w:r w:rsidR="00FF23AE">
              <w:rPr>
                <w:noProof/>
                <w:webHidden/>
              </w:rPr>
              <w:tab/>
            </w:r>
            <w:r>
              <w:rPr>
                <w:noProof/>
                <w:webHidden/>
              </w:rPr>
              <w:fldChar w:fldCharType="begin"/>
            </w:r>
            <w:r w:rsidR="00FF23AE">
              <w:rPr>
                <w:noProof/>
                <w:webHidden/>
              </w:rPr>
              <w:instrText xml:space="preserve"> PAGEREF _Toc404294008 \h </w:instrText>
            </w:r>
            <w:r>
              <w:rPr>
                <w:noProof/>
                <w:webHidden/>
              </w:rPr>
            </w:r>
            <w:r>
              <w:rPr>
                <w:noProof/>
                <w:webHidden/>
              </w:rPr>
              <w:fldChar w:fldCharType="separate"/>
            </w:r>
            <w:r w:rsidR="00FF23AE">
              <w:rPr>
                <w:noProof/>
                <w:webHidden/>
              </w:rPr>
              <w:t>23</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09" w:history="1">
            <w:r w:rsidR="00FF23AE" w:rsidRPr="008161FB">
              <w:rPr>
                <w:rStyle w:val="Hyperlink"/>
                <w:noProof/>
              </w:rPr>
              <w:t>2.4.6</w:t>
            </w:r>
            <w:r w:rsidR="00FF23AE">
              <w:rPr>
                <w:noProof/>
                <w:lang w:val="nl-NL" w:eastAsia="nl-NL"/>
              </w:rPr>
              <w:tab/>
            </w:r>
            <w:r w:rsidR="00FF23AE" w:rsidRPr="008161FB">
              <w:rPr>
                <w:rStyle w:val="Hyperlink"/>
                <w:noProof/>
              </w:rPr>
              <w:t>Integriteit</w:t>
            </w:r>
            <w:r w:rsidR="00FF23AE">
              <w:rPr>
                <w:noProof/>
                <w:webHidden/>
              </w:rPr>
              <w:tab/>
            </w:r>
            <w:r>
              <w:rPr>
                <w:noProof/>
                <w:webHidden/>
              </w:rPr>
              <w:fldChar w:fldCharType="begin"/>
            </w:r>
            <w:r w:rsidR="00FF23AE">
              <w:rPr>
                <w:noProof/>
                <w:webHidden/>
              </w:rPr>
              <w:instrText xml:space="preserve"> PAGEREF _Toc404294009 \h </w:instrText>
            </w:r>
            <w:r>
              <w:rPr>
                <w:noProof/>
                <w:webHidden/>
              </w:rPr>
            </w:r>
            <w:r>
              <w:rPr>
                <w:noProof/>
                <w:webHidden/>
              </w:rPr>
              <w:fldChar w:fldCharType="separate"/>
            </w:r>
            <w:r w:rsidR="00FF23AE">
              <w:rPr>
                <w:noProof/>
                <w:webHidden/>
              </w:rPr>
              <w:t>23</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4010" w:history="1">
            <w:r w:rsidR="00FF23AE" w:rsidRPr="008161FB">
              <w:rPr>
                <w:rStyle w:val="Hyperlink"/>
                <w:noProof/>
              </w:rPr>
              <w:t>2.5</w:t>
            </w:r>
            <w:r w:rsidR="00FF23AE">
              <w:rPr>
                <w:noProof/>
                <w:lang w:val="nl-NL" w:eastAsia="nl-NL"/>
              </w:rPr>
              <w:tab/>
            </w:r>
            <w:r w:rsidR="00FF23AE" w:rsidRPr="008161FB">
              <w:rPr>
                <w:rStyle w:val="Hyperlink"/>
                <w:noProof/>
              </w:rPr>
              <w:t>INFORMATIEOBJECT</w:t>
            </w:r>
            <w:r w:rsidR="00FF23AE">
              <w:rPr>
                <w:noProof/>
                <w:webHidden/>
              </w:rPr>
              <w:tab/>
            </w:r>
            <w:r>
              <w:rPr>
                <w:noProof/>
                <w:webHidden/>
              </w:rPr>
              <w:fldChar w:fldCharType="begin"/>
            </w:r>
            <w:r w:rsidR="00FF23AE">
              <w:rPr>
                <w:noProof/>
                <w:webHidden/>
              </w:rPr>
              <w:instrText xml:space="preserve"> PAGEREF _Toc404294010 \h </w:instrText>
            </w:r>
            <w:r>
              <w:rPr>
                <w:noProof/>
                <w:webHidden/>
              </w:rPr>
            </w:r>
            <w:r>
              <w:rPr>
                <w:noProof/>
                <w:webHidden/>
              </w:rPr>
              <w:fldChar w:fldCharType="separate"/>
            </w:r>
            <w:r w:rsidR="00FF23AE">
              <w:rPr>
                <w:noProof/>
                <w:webHidden/>
              </w:rPr>
              <w:t>26</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11" w:history="1">
            <w:r w:rsidR="00FF23AE" w:rsidRPr="008161FB">
              <w:rPr>
                <w:rStyle w:val="Hyperlink"/>
                <w:noProof/>
              </w:rPr>
              <w:t>2.5.1</w:t>
            </w:r>
            <w:r w:rsidR="00FF23AE">
              <w:rPr>
                <w:noProof/>
                <w:lang w:val="nl-NL" w:eastAsia="nl-NL"/>
              </w:rPr>
              <w:tab/>
            </w:r>
            <w:r w:rsidR="00FF23AE" w:rsidRPr="008161FB">
              <w:rPr>
                <w:rStyle w:val="Hyperlink"/>
                <w:noProof/>
              </w:rPr>
              <w:t>Unieke aanduiding</w:t>
            </w:r>
            <w:r w:rsidR="00FF23AE">
              <w:rPr>
                <w:noProof/>
                <w:webHidden/>
              </w:rPr>
              <w:tab/>
            </w:r>
            <w:r>
              <w:rPr>
                <w:noProof/>
                <w:webHidden/>
              </w:rPr>
              <w:fldChar w:fldCharType="begin"/>
            </w:r>
            <w:r w:rsidR="00FF23AE">
              <w:rPr>
                <w:noProof/>
                <w:webHidden/>
              </w:rPr>
              <w:instrText xml:space="preserve"> PAGEREF _Toc404294011 \h </w:instrText>
            </w:r>
            <w:r>
              <w:rPr>
                <w:noProof/>
                <w:webHidden/>
              </w:rPr>
            </w:r>
            <w:r>
              <w:rPr>
                <w:noProof/>
                <w:webHidden/>
              </w:rPr>
              <w:fldChar w:fldCharType="separate"/>
            </w:r>
            <w:r w:rsidR="00FF23AE">
              <w:rPr>
                <w:noProof/>
                <w:webHidden/>
              </w:rPr>
              <w:t>29</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12" w:history="1">
            <w:r w:rsidR="00FF23AE" w:rsidRPr="008161FB">
              <w:rPr>
                <w:rStyle w:val="Hyperlink"/>
                <w:noProof/>
              </w:rPr>
              <w:t>2.5.2</w:t>
            </w:r>
            <w:r w:rsidR="00FF23AE">
              <w:rPr>
                <w:noProof/>
                <w:lang w:val="nl-NL" w:eastAsia="nl-NL"/>
              </w:rPr>
              <w:tab/>
            </w:r>
            <w:r w:rsidR="00FF23AE" w:rsidRPr="008161FB">
              <w:rPr>
                <w:rStyle w:val="Hyperlink"/>
                <w:noProof/>
              </w:rPr>
              <w:t>Auteur, afzender en geadresseerde</w:t>
            </w:r>
            <w:r w:rsidR="00FF23AE">
              <w:rPr>
                <w:noProof/>
                <w:webHidden/>
              </w:rPr>
              <w:tab/>
            </w:r>
            <w:r>
              <w:rPr>
                <w:noProof/>
                <w:webHidden/>
              </w:rPr>
              <w:fldChar w:fldCharType="begin"/>
            </w:r>
            <w:r w:rsidR="00FF23AE">
              <w:rPr>
                <w:noProof/>
                <w:webHidden/>
              </w:rPr>
              <w:instrText xml:space="preserve"> PAGEREF _Toc404294012 \h </w:instrText>
            </w:r>
            <w:r>
              <w:rPr>
                <w:noProof/>
                <w:webHidden/>
              </w:rPr>
            </w:r>
            <w:r>
              <w:rPr>
                <w:noProof/>
                <w:webHidden/>
              </w:rPr>
              <w:fldChar w:fldCharType="separate"/>
            </w:r>
            <w:r w:rsidR="00FF23AE">
              <w:rPr>
                <w:noProof/>
                <w:webHidden/>
              </w:rPr>
              <w:t>32</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13" w:history="1">
            <w:r w:rsidR="00FF23AE" w:rsidRPr="008161FB">
              <w:rPr>
                <w:rStyle w:val="Hyperlink"/>
                <w:noProof/>
              </w:rPr>
              <w:t>2.5.3</w:t>
            </w:r>
            <w:r w:rsidR="00FF23AE">
              <w:rPr>
                <w:noProof/>
                <w:lang w:val="nl-NL" w:eastAsia="nl-NL"/>
              </w:rPr>
              <w:tab/>
            </w:r>
            <w:r w:rsidR="00FF23AE" w:rsidRPr="008161FB">
              <w:rPr>
                <w:rStyle w:val="Hyperlink"/>
                <w:noProof/>
              </w:rPr>
              <w:t>Status en versie</w:t>
            </w:r>
            <w:r w:rsidR="00FF23AE">
              <w:rPr>
                <w:noProof/>
                <w:webHidden/>
              </w:rPr>
              <w:tab/>
            </w:r>
            <w:r>
              <w:rPr>
                <w:noProof/>
                <w:webHidden/>
              </w:rPr>
              <w:fldChar w:fldCharType="begin"/>
            </w:r>
            <w:r w:rsidR="00FF23AE">
              <w:rPr>
                <w:noProof/>
                <w:webHidden/>
              </w:rPr>
              <w:instrText xml:space="preserve"> PAGEREF _Toc404294013 \h </w:instrText>
            </w:r>
            <w:r>
              <w:rPr>
                <w:noProof/>
                <w:webHidden/>
              </w:rPr>
            </w:r>
            <w:r>
              <w:rPr>
                <w:noProof/>
                <w:webHidden/>
              </w:rPr>
              <w:fldChar w:fldCharType="separate"/>
            </w:r>
            <w:r w:rsidR="00FF23AE">
              <w:rPr>
                <w:noProof/>
                <w:webHidden/>
              </w:rPr>
              <w:t>40</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14" w:history="1">
            <w:r w:rsidR="00FF23AE" w:rsidRPr="008161FB">
              <w:rPr>
                <w:rStyle w:val="Hyperlink"/>
                <w:noProof/>
              </w:rPr>
              <w:t>2.5.4</w:t>
            </w:r>
            <w:r w:rsidR="00FF23AE">
              <w:rPr>
                <w:noProof/>
                <w:lang w:val="nl-NL" w:eastAsia="nl-NL"/>
              </w:rPr>
              <w:tab/>
            </w:r>
            <w:r w:rsidR="00FF23AE" w:rsidRPr="008161FB">
              <w:rPr>
                <w:rStyle w:val="Hyperlink"/>
                <w:noProof/>
              </w:rPr>
              <w:t>Archiefnominatie, Datum archiefactie en Status</w:t>
            </w:r>
            <w:r w:rsidR="00FF23AE">
              <w:rPr>
                <w:noProof/>
                <w:webHidden/>
              </w:rPr>
              <w:tab/>
            </w:r>
            <w:r>
              <w:rPr>
                <w:noProof/>
                <w:webHidden/>
              </w:rPr>
              <w:fldChar w:fldCharType="begin"/>
            </w:r>
            <w:r w:rsidR="00FF23AE">
              <w:rPr>
                <w:noProof/>
                <w:webHidden/>
              </w:rPr>
              <w:instrText xml:space="preserve"> PAGEREF _Toc404294014 \h </w:instrText>
            </w:r>
            <w:r>
              <w:rPr>
                <w:noProof/>
                <w:webHidden/>
              </w:rPr>
            </w:r>
            <w:r>
              <w:rPr>
                <w:noProof/>
                <w:webHidden/>
              </w:rPr>
              <w:fldChar w:fldCharType="separate"/>
            </w:r>
            <w:r w:rsidR="00FF23AE">
              <w:rPr>
                <w:noProof/>
                <w:webHidden/>
              </w:rPr>
              <w:t>40</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15" w:history="1">
            <w:r w:rsidR="00FF23AE" w:rsidRPr="008161FB">
              <w:rPr>
                <w:rStyle w:val="Hyperlink"/>
                <w:noProof/>
              </w:rPr>
              <w:t>2.5.5</w:t>
            </w:r>
            <w:r w:rsidR="00FF23AE">
              <w:rPr>
                <w:noProof/>
                <w:lang w:val="nl-NL" w:eastAsia="nl-NL"/>
              </w:rPr>
              <w:tab/>
            </w:r>
            <w:r w:rsidR="00FF23AE" w:rsidRPr="008161FB">
              <w:rPr>
                <w:rStyle w:val="Hyperlink"/>
                <w:noProof/>
              </w:rPr>
              <w:t>Gebruiksrechten</w:t>
            </w:r>
            <w:r w:rsidR="00FF23AE">
              <w:rPr>
                <w:noProof/>
                <w:webHidden/>
              </w:rPr>
              <w:tab/>
            </w:r>
            <w:r>
              <w:rPr>
                <w:noProof/>
                <w:webHidden/>
              </w:rPr>
              <w:fldChar w:fldCharType="begin"/>
            </w:r>
            <w:r w:rsidR="00FF23AE">
              <w:rPr>
                <w:noProof/>
                <w:webHidden/>
              </w:rPr>
              <w:instrText xml:space="preserve"> PAGEREF _Toc404294015 \h </w:instrText>
            </w:r>
            <w:r>
              <w:rPr>
                <w:noProof/>
                <w:webHidden/>
              </w:rPr>
            </w:r>
            <w:r>
              <w:rPr>
                <w:noProof/>
                <w:webHidden/>
              </w:rPr>
              <w:fldChar w:fldCharType="separate"/>
            </w:r>
            <w:r w:rsidR="00FF23AE">
              <w:rPr>
                <w:noProof/>
                <w:webHidden/>
              </w:rPr>
              <w:t>44</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16" w:history="1">
            <w:r w:rsidR="00FF23AE" w:rsidRPr="008161FB">
              <w:rPr>
                <w:rStyle w:val="Hyperlink"/>
                <w:noProof/>
              </w:rPr>
              <w:t>2.5.6</w:t>
            </w:r>
            <w:r w:rsidR="00FF23AE">
              <w:rPr>
                <w:noProof/>
                <w:lang w:val="nl-NL" w:eastAsia="nl-NL"/>
              </w:rPr>
              <w:tab/>
            </w:r>
            <w:r w:rsidR="00FF23AE" w:rsidRPr="008161FB">
              <w:rPr>
                <w:rStyle w:val="Hyperlink"/>
                <w:noProof/>
              </w:rPr>
              <w:t>Ondertekening</w:t>
            </w:r>
            <w:r w:rsidR="00FF23AE">
              <w:rPr>
                <w:noProof/>
                <w:webHidden/>
              </w:rPr>
              <w:tab/>
            </w:r>
            <w:r>
              <w:rPr>
                <w:noProof/>
                <w:webHidden/>
              </w:rPr>
              <w:fldChar w:fldCharType="begin"/>
            </w:r>
            <w:r w:rsidR="00FF23AE">
              <w:rPr>
                <w:noProof/>
                <w:webHidden/>
              </w:rPr>
              <w:instrText xml:space="preserve"> PAGEREF _Toc404294016 \h </w:instrText>
            </w:r>
            <w:r>
              <w:rPr>
                <w:noProof/>
                <w:webHidden/>
              </w:rPr>
            </w:r>
            <w:r>
              <w:rPr>
                <w:noProof/>
                <w:webHidden/>
              </w:rPr>
              <w:fldChar w:fldCharType="separate"/>
            </w:r>
            <w:r w:rsidR="00FF23AE">
              <w:rPr>
                <w:noProof/>
                <w:webHidden/>
              </w:rPr>
              <w:t>47</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17" w:history="1">
            <w:r w:rsidR="00FF23AE" w:rsidRPr="008161FB">
              <w:rPr>
                <w:rStyle w:val="Hyperlink"/>
                <w:noProof/>
              </w:rPr>
              <w:t>2.5.7</w:t>
            </w:r>
            <w:r w:rsidR="00FF23AE">
              <w:rPr>
                <w:noProof/>
                <w:lang w:val="nl-NL" w:eastAsia="nl-NL"/>
              </w:rPr>
              <w:tab/>
            </w:r>
            <w:r w:rsidR="00FF23AE" w:rsidRPr="008161FB">
              <w:rPr>
                <w:rStyle w:val="Hyperlink"/>
                <w:noProof/>
              </w:rPr>
              <w:t>Verschijningsvorm</w:t>
            </w:r>
            <w:r w:rsidR="00FF23AE">
              <w:rPr>
                <w:noProof/>
                <w:webHidden/>
              </w:rPr>
              <w:tab/>
            </w:r>
            <w:r>
              <w:rPr>
                <w:noProof/>
                <w:webHidden/>
              </w:rPr>
              <w:fldChar w:fldCharType="begin"/>
            </w:r>
            <w:r w:rsidR="00FF23AE">
              <w:rPr>
                <w:noProof/>
                <w:webHidden/>
              </w:rPr>
              <w:instrText xml:space="preserve"> PAGEREF _Toc404294017 \h </w:instrText>
            </w:r>
            <w:r>
              <w:rPr>
                <w:noProof/>
                <w:webHidden/>
              </w:rPr>
            </w:r>
            <w:r>
              <w:rPr>
                <w:noProof/>
                <w:webHidden/>
              </w:rPr>
              <w:fldChar w:fldCharType="separate"/>
            </w:r>
            <w:r w:rsidR="00FF23AE">
              <w:rPr>
                <w:noProof/>
                <w:webHidden/>
              </w:rPr>
              <w:t>49</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4018" w:history="1">
            <w:r w:rsidR="00FF23AE" w:rsidRPr="008161FB">
              <w:rPr>
                <w:rStyle w:val="Hyperlink"/>
                <w:noProof/>
              </w:rPr>
              <w:t>2.6</w:t>
            </w:r>
            <w:r w:rsidR="00FF23AE">
              <w:rPr>
                <w:noProof/>
                <w:lang w:val="nl-NL" w:eastAsia="nl-NL"/>
              </w:rPr>
              <w:tab/>
            </w:r>
            <w:r w:rsidR="00FF23AE" w:rsidRPr="008161FB">
              <w:rPr>
                <w:rStyle w:val="Hyperlink"/>
                <w:noProof/>
              </w:rPr>
              <w:t>INFORMATIEOBJECTTYPE</w:t>
            </w:r>
            <w:r w:rsidR="00FF23AE">
              <w:rPr>
                <w:noProof/>
                <w:webHidden/>
              </w:rPr>
              <w:tab/>
            </w:r>
            <w:r>
              <w:rPr>
                <w:noProof/>
                <w:webHidden/>
              </w:rPr>
              <w:fldChar w:fldCharType="begin"/>
            </w:r>
            <w:r w:rsidR="00FF23AE">
              <w:rPr>
                <w:noProof/>
                <w:webHidden/>
              </w:rPr>
              <w:instrText xml:space="preserve"> PAGEREF _Toc404294018 \h </w:instrText>
            </w:r>
            <w:r>
              <w:rPr>
                <w:noProof/>
                <w:webHidden/>
              </w:rPr>
            </w:r>
            <w:r>
              <w:rPr>
                <w:noProof/>
                <w:webHidden/>
              </w:rPr>
              <w:fldChar w:fldCharType="separate"/>
            </w:r>
            <w:r w:rsidR="00FF23AE">
              <w:rPr>
                <w:noProof/>
                <w:webHidden/>
              </w:rPr>
              <w:t>50</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19" w:history="1">
            <w:r w:rsidR="00FF23AE" w:rsidRPr="008161FB">
              <w:rPr>
                <w:rStyle w:val="Hyperlink"/>
                <w:noProof/>
              </w:rPr>
              <w:t>2.6.1</w:t>
            </w:r>
            <w:r w:rsidR="00FF23AE">
              <w:rPr>
                <w:noProof/>
                <w:lang w:val="nl-NL" w:eastAsia="nl-NL"/>
              </w:rPr>
              <w:tab/>
            </w:r>
            <w:r w:rsidR="00FF23AE" w:rsidRPr="008161FB">
              <w:rPr>
                <w:rStyle w:val="Hyperlink"/>
                <w:noProof/>
              </w:rPr>
              <w:t>Unieke aanduiding</w:t>
            </w:r>
            <w:r w:rsidR="00FF23AE">
              <w:rPr>
                <w:noProof/>
                <w:webHidden/>
              </w:rPr>
              <w:tab/>
            </w:r>
            <w:r>
              <w:rPr>
                <w:noProof/>
                <w:webHidden/>
              </w:rPr>
              <w:fldChar w:fldCharType="begin"/>
            </w:r>
            <w:r w:rsidR="00FF23AE">
              <w:rPr>
                <w:noProof/>
                <w:webHidden/>
              </w:rPr>
              <w:instrText xml:space="preserve"> PAGEREF _Toc404294019 \h </w:instrText>
            </w:r>
            <w:r>
              <w:rPr>
                <w:noProof/>
                <w:webHidden/>
              </w:rPr>
            </w:r>
            <w:r>
              <w:rPr>
                <w:noProof/>
                <w:webHidden/>
              </w:rPr>
              <w:fldChar w:fldCharType="separate"/>
            </w:r>
            <w:r w:rsidR="00FF23AE">
              <w:rPr>
                <w:noProof/>
                <w:webHidden/>
              </w:rPr>
              <w:t>51</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20" w:history="1">
            <w:r w:rsidR="00FF23AE" w:rsidRPr="008161FB">
              <w:rPr>
                <w:rStyle w:val="Hyperlink"/>
                <w:noProof/>
              </w:rPr>
              <w:t>2.6.2</w:t>
            </w:r>
            <w:r w:rsidR="00FF23AE">
              <w:rPr>
                <w:noProof/>
                <w:lang w:val="nl-NL" w:eastAsia="nl-NL"/>
              </w:rPr>
              <w:tab/>
            </w:r>
            <w:r w:rsidR="00FF23AE" w:rsidRPr="008161FB">
              <w:rPr>
                <w:rStyle w:val="Hyperlink"/>
                <w:noProof/>
              </w:rPr>
              <w:t>Informatieobjecttype-omschrijving generiek</w:t>
            </w:r>
            <w:r w:rsidR="00FF23AE">
              <w:rPr>
                <w:noProof/>
                <w:webHidden/>
              </w:rPr>
              <w:tab/>
            </w:r>
            <w:r>
              <w:rPr>
                <w:noProof/>
                <w:webHidden/>
              </w:rPr>
              <w:fldChar w:fldCharType="begin"/>
            </w:r>
            <w:r w:rsidR="00FF23AE">
              <w:rPr>
                <w:noProof/>
                <w:webHidden/>
              </w:rPr>
              <w:instrText xml:space="preserve"> PAGEREF _Toc404294020 \h </w:instrText>
            </w:r>
            <w:r>
              <w:rPr>
                <w:noProof/>
                <w:webHidden/>
              </w:rPr>
            </w:r>
            <w:r>
              <w:rPr>
                <w:noProof/>
                <w:webHidden/>
              </w:rPr>
              <w:fldChar w:fldCharType="separate"/>
            </w:r>
            <w:r w:rsidR="00FF23AE">
              <w:rPr>
                <w:noProof/>
                <w:webHidden/>
              </w:rPr>
              <w:t>52</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4021" w:history="1">
            <w:r w:rsidR="00FF23AE" w:rsidRPr="008161FB">
              <w:rPr>
                <w:rStyle w:val="Hyperlink"/>
                <w:noProof/>
              </w:rPr>
              <w:t>2.7</w:t>
            </w:r>
            <w:r w:rsidR="00FF23AE">
              <w:rPr>
                <w:noProof/>
                <w:lang w:val="nl-NL" w:eastAsia="nl-NL"/>
              </w:rPr>
              <w:tab/>
            </w:r>
            <w:r w:rsidR="00FF23AE" w:rsidRPr="008161FB">
              <w:rPr>
                <w:rStyle w:val="Hyperlink"/>
                <w:noProof/>
              </w:rPr>
              <w:t>KLANTCONTACT</w:t>
            </w:r>
            <w:r w:rsidR="00FF23AE">
              <w:rPr>
                <w:noProof/>
                <w:webHidden/>
              </w:rPr>
              <w:tab/>
            </w:r>
            <w:r>
              <w:rPr>
                <w:noProof/>
                <w:webHidden/>
              </w:rPr>
              <w:fldChar w:fldCharType="begin"/>
            </w:r>
            <w:r w:rsidR="00FF23AE">
              <w:rPr>
                <w:noProof/>
                <w:webHidden/>
              </w:rPr>
              <w:instrText xml:space="preserve"> PAGEREF _Toc404294021 \h </w:instrText>
            </w:r>
            <w:r>
              <w:rPr>
                <w:noProof/>
                <w:webHidden/>
              </w:rPr>
            </w:r>
            <w:r>
              <w:rPr>
                <w:noProof/>
                <w:webHidden/>
              </w:rPr>
              <w:fldChar w:fldCharType="separate"/>
            </w:r>
            <w:r w:rsidR="00FF23AE">
              <w:rPr>
                <w:noProof/>
                <w:webHidden/>
              </w:rPr>
              <w:t>53</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4022" w:history="1">
            <w:r w:rsidR="00FF23AE" w:rsidRPr="008161FB">
              <w:rPr>
                <w:rStyle w:val="Hyperlink"/>
                <w:noProof/>
              </w:rPr>
              <w:t>2.8</w:t>
            </w:r>
            <w:r w:rsidR="00FF23AE">
              <w:rPr>
                <w:noProof/>
                <w:lang w:val="nl-NL" w:eastAsia="nl-NL"/>
              </w:rPr>
              <w:tab/>
            </w:r>
            <w:r w:rsidR="00FF23AE" w:rsidRPr="008161FB">
              <w:rPr>
                <w:rStyle w:val="Hyperlink"/>
                <w:noProof/>
              </w:rPr>
              <w:t>MEDEWERKER</w:t>
            </w:r>
            <w:r w:rsidR="00FF23AE">
              <w:rPr>
                <w:noProof/>
                <w:webHidden/>
              </w:rPr>
              <w:tab/>
            </w:r>
            <w:r>
              <w:rPr>
                <w:noProof/>
                <w:webHidden/>
              </w:rPr>
              <w:fldChar w:fldCharType="begin"/>
            </w:r>
            <w:r w:rsidR="00FF23AE">
              <w:rPr>
                <w:noProof/>
                <w:webHidden/>
              </w:rPr>
              <w:instrText xml:space="preserve"> PAGEREF _Toc404294022 \h </w:instrText>
            </w:r>
            <w:r>
              <w:rPr>
                <w:noProof/>
                <w:webHidden/>
              </w:rPr>
            </w:r>
            <w:r>
              <w:rPr>
                <w:noProof/>
                <w:webHidden/>
              </w:rPr>
              <w:fldChar w:fldCharType="separate"/>
            </w:r>
            <w:r w:rsidR="00FF23AE">
              <w:rPr>
                <w:noProof/>
                <w:webHidden/>
              </w:rPr>
              <w:t>65</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4023" w:history="1">
            <w:r w:rsidR="00FF23AE" w:rsidRPr="008161FB">
              <w:rPr>
                <w:rStyle w:val="Hyperlink"/>
                <w:noProof/>
              </w:rPr>
              <w:t>2.9</w:t>
            </w:r>
            <w:r w:rsidR="00FF23AE">
              <w:rPr>
                <w:noProof/>
                <w:lang w:val="nl-NL" w:eastAsia="nl-NL"/>
              </w:rPr>
              <w:tab/>
            </w:r>
            <w:r w:rsidR="00FF23AE" w:rsidRPr="008161FB">
              <w:rPr>
                <w:rStyle w:val="Hyperlink"/>
                <w:noProof/>
              </w:rPr>
              <w:t>ORGANISATORISCHE EENHEID</w:t>
            </w:r>
            <w:r w:rsidR="00FF23AE">
              <w:rPr>
                <w:noProof/>
                <w:webHidden/>
              </w:rPr>
              <w:tab/>
            </w:r>
            <w:r>
              <w:rPr>
                <w:noProof/>
                <w:webHidden/>
              </w:rPr>
              <w:fldChar w:fldCharType="begin"/>
            </w:r>
            <w:r w:rsidR="00FF23AE">
              <w:rPr>
                <w:noProof/>
                <w:webHidden/>
              </w:rPr>
              <w:instrText xml:space="preserve"> PAGEREF _Toc404294023 \h </w:instrText>
            </w:r>
            <w:r>
              <w:rPr>
                <w:noProof/>
                <w:webHidden/>
              </w:rPr>
            </w:r>
            <w:r>
              <w:rPr>
                <w:noProof/>
                <w:webHidden/>
              </w:rPr>
              <w:fldChar w:fldCharType="separate"/>
            </w:r>
            <w:r w:rsidR="00FF23AE">
              <w:rPr>
                <w:noProof/>
                <w:webHidden/>
              </w:rPr>
              <w:t>67</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4024" w:history="1">
            <w:r w:rsidR="00FF23AE" w:rsidRPr="008161FB">
              <w:rPr>
                <w:rStyle w:val="Hyperlink"/>
                <w:noProof/>
              </w:rPr>
              <w:t>2.10</w:t>
            </w:r>
            <w:r w:rsidR="00FF23AE">
              <w:rPr>
                <w:noProof/>
                <w:lang w:val="nl-NL" w:eastAsia="nl-NL"/>
              </w:rPr>
              <w:tab/>
            </w:r>
            <w:r w:rsidR="00FF23AE" w:rsidRPr="008161FB">
              <w:rPr>
                <w:rStyle w:val="Hyperlink"/>
                <w:noProof/>
              </w:rPr>
              <w:t>ROL</w:t>
            </w:r>
            <w:r w:rsidR="00FF23AE">
              <w:rPr>
                <w:noProof/>
                <w:webHidden/>
              </w:rPr>
              <w:tab/>
            </w:r>
            <w:r>
              <w:rPr>
                <w:noProof/>
                <w:webHidden/>
              </w:rPr>
              <w:fldChar w:fldCharType="begin"/>
            </w:r>
            <w:r w:rsidR="00FF23AE">
              <w:rPr>
                <w:noProof/>
                <w:webHidden/>
              </w:rPr>
              <w:instrText xml:space="preserve"> PAGEREF _Toc404294024 \h </w:instrText>
            </w:r>
            <w:r>
              <w:rPr>
                <w:noProof/>
                <w:webHidden/>
              </w:rPr>
            </w:r>
            <w:r>
              <w:rPr>
                <w:noProof/>
                <w:webHidden/>
              </w:rPr>
              <w:fldChar w:fldCharType="separate"/>
            </w:r>
            <w:r w:rsidR="00FF23AE">
              <w:rPr>
                <w:noProof/>
                <w:webHidden/>
              </w:rPr>
              <w:t>70</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25" w:history="1">
            <w:r w:rsidR="00FF23AE" w:rsidRPr="008161FB">
              <w:rPr>
                <w:rStyle w:val="Hyperlink"/>
                <w:noProof/>
              </w:rPr>
              <w:t>2.10.1</w:t>
            </w:r>
            <w:r w:rsidR="00FF23AE">
              <w:rPr>
                <w:noProof/>
                <w:lang w:val="nl-NL" w:eastAsia="nl-NL"/>
              </w:rPr>
              <w:tab/>
            </w:r>
            <w:r w:rsidR="00FF23AE" w:rsidRPr="008161FB">
              <w:rPr>
                <w:rStyle w:val="Hyperlink"/>
                <w:noProof/>
              </w:rPr>
              <w:t>Meerdere initiatoren</w:t>
            </w:r>
            <w:r w:rsidR="00FF23AE">
              <w:rPr>
                <w:noProof/>
                <w:webHidden/>
              </w:rPr>
              <w:tab/>
            </w:r>
            <w:r>
              <w:rPr>
                <w:noProof/>
                <w:webHidden/>
              </w:rPr>
              <w:fldChar w:fldCharType="begin"/>
            </w:r>
            <w:r w:rsidR="00FF23AE">
              <w:rPr>
                <w:noProof/>
                <w:webHidden/>
              </w:rPr>
              <w:instrText xml:space="preserve"> PAGEREF _Toc404294025 \h </w:instrText>
            </w:r>
            <w:r>
              <w:rPr>
                <w:noProof/>
                <w:webHidden/>
              </w:rPr>
            </w:r>
            <w:r>
              <w:rPr>
                <w:noProof/>
                <w:webHidden/>
              </w:rPr>
              <w:fldChar w:fldCharType="separate"/>
            </w:r>
            <w:r w:rsidR="00FF23AE">
              <w:rPr>
                <w:noProof/>
                <w:webHidden/>
              </w:rPr>
              <w:t>72</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26" w:history="1">
            <w:r w:rsidR="00FF23AE" w:rsidRPr="008161FB">
              <w:rPr>
                <w:rStyle w:val="Hyperlink"/>
                <w:noProof/>
              </w:rPr>
              <w:t>2.10.2</w:t>
            </w:r>
            <w:r w:rsidR="00FF23AE">
              <w:rPr>
                <w:noProof/>
                <w:lang w:val="nl-NL" w:eastAsia="nl-NL"/>
              </w:rPr>
              <w:tab/>
            </w:r>
            <w:r w:rsidR="00FF23AE" w:rsidRPr="008161FB">
              <w:rPr>
                <w:rStyle w:val="Hyperlink"/>
                <w:noProof/>
              </w:rPr>
              <w:t>Roltype generiek</w:t>
            </w:r>
            <w:r w:rsidR="00FF23AE">
              <w:rPr>
                <w:noProof/>
                <w:webHidden/>
              </w:rPr>
              <w:tab/>
            </w:r>
            <w:r>
              <w:rPr>
                <w:noProof/>
                <w:webHidden/>
              </w:rPr>
              <w:fldChar w:fldCharType="begin"/>
            </w:r>
            <w:r w:rsidR="00FF23AE">
              <w:rPr>
                <w:noProof/>
                <w:webHidden/>
              </w:rPr>
              <w:instrText xml:space="preserve"> PAGEREF _Toc404294026 \h </w:instrText>
            </w:r>
            <w:r>
              <w:rPr>
                <w:noProof/>
                <w:webHidden/>
              </w:rPr>
            </w:r>
            <w:r>
              <w:rPr>
                <w:noProof/>
                <w:webHidden/>
              </w:rPr>
              <w:fldChar w:fldCharType="separate"/>
            </w:r>
            <w:r w:rsidR="00FF23AE">
              <w:rPr>
                <w:noProof/>
                <w:webHidden/>
              </w:rPr>
              <w:t>73</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27" w:history="1">
            <w:r w:rsidR="00FF23AE" w:rsidRPr="008161FB">
              <w:rPr>
                <w:rStyle w:val="Hyperlink"/>
                <w:noProof/>
              </w:rPr>
              <w:t>2.10.3</w:t>
            </w:r>
            <w:r w:rsidR="00FF23AE">
              <w:rPr>
                <w:noProof/>
                <w:lang w:val="nl-NL" w:eastAsia="nl-NL"/>
              </w:rPr>
              <w:tab/>
            </w:r>
            <w:r w:rsidR="00FF23AE" w:rsidRPr="008161FB">
              <w:rPr>
                <w:rStyle w:val="Hyperlink"/>
                <w:noProof/>
              </w:rPr>
              <w:t>Gemachtigde</w:t>
            </w:r>
            <w:r w:rsidR="00FF23AE">
              <w:rPr>
                <w:noProof/>
                <w:webHidden/>
              </w:rPr>
              <w:tab/>
            </w:r>
            <w:r>
              <w:rPr>
                <w:noProof/>
                <w:webHidden/>
              </w:rPr>
              <w:fldChar w:fldCharType="begin"/>
            </w:r>
            <w:r w:rsidR="00FF23AE">
              <w:rPr>
                <w:noProof/>
                <w:webHidden/>
              </w:rPr>
              <w:instrText xml:space="preserve"> PAGEREF _Toc404294027 \h </w:instrText>
            </w:r>
            <w:r>
              <w:rPr>
                <w:noProof/>
                <w:webHidden/>
              </w:rPr>
            </w:r>
            <w:r>
              <w:rPr>
                <w:noProof/>
                <w:webHidden/>
              </w:rPr>
              <w:fldChar w:fldCharType="separate"/>
            </w:r>
            <w:r w:rsidR="00FF23AE">
              <w:rPr>
                <w:noProof/>
                <w:webHidden/>
              </w:rPr>
              <w:t>74</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4028" w:history="1">
            <w:r w:rsidR="00FF23AE" w:rsidRPr="008161FB">
              <w:rPr>
                <w:rStyle w:val="Hyperlink"/>
                <w:noProof/>
              </w:rPr>
              <w:t>2.11</w:t>
            </w:r>
            <w:r w:rsidR="00FF23AE">
              <w:rPr>
                <w:noProof/>
                <w:lang w:val="nl-NL" w:eastAsia="nl-NL"/>
              </w:rPr>
              <w:tab/>
            </w:r>
            <w:r w:rsidR="00FF23AE" w:rsidRPr="008161FB">
              <w:rPr>
                <w:rStyle w:val="Hyperlink"/>
                <w:noProof/>
              </w:rPr>
              <w:t>SAMENGESTELD INFORMATIEOBJECT</w:t>
            </w:r>
            <w:r w:rsidR="00FF23AE">
              <w:rPr>
                <w:noProof/>
                <w:webHidden/>
              </w:rPr>
              <w:tab/>
            </w:r>
            <w:r>
              <w:rPr>
                <w:noProof/>
                <w:webHidden/>
              </w:rPr>
              <w:fldChar w:fldCharType="begin"/>
            </w:r>
            <w:r w:rsidR="00FF23AE">
              <w:rPr>
                <w:noProof/>
                <w:webHidden/>
              </w:rPr>
              <w:instrText xml:space="preserve"> PAGEREF _Toc404294028 \h </w:instrText>
            </w:r>
            <w:r>
              <w:rPr>
                <w:noProof/>
                <w:webHidden/>
              </w:rPr>
            </w:r>
            <w:r>
              <w:rPr>
                <w:noProof/>
                <w:webHidden/>
              </w:rPr>
              <w:fldChar w:fldCharType="separate"/>
            </w:r>
            <w:r w:rsidR="00FF23AE">
              <w:rPr>
                <w:noProof/>
                <w:webHidden/>
              </w:rPr>
              <w:t>75</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4029" w:history="1">
            <w:r w:rsidR="00FF23AE" w:rsidRPr="008161FB">
              <w:rPr>
                <w:rStyle w:val="Hyperlink"/>
                <w:noProof/>
              </w:rPr>
              <w:t>2.12</w:t>
            </w:r>
            <w:r w:rsidR="00FF23AE">
              <w:rPr>
                <w:noProof/>
                <w:lang w:val="nl-NL" w:eastAsia="nl-NL"/>
              </w:rPr>
              <w:tab/>
            </w:r>
            <w:r w:rsidR="00FF23AE" w:rsidRPr="008161FB">
              <w:rPr>
                <w:rStyle w:val="Hyperlink"/>
                <w:noProof/>
              </w:rPr>
              <w:t>STATUSTYPE</w:t>
            </w:r>
            <w:r w:rsidR="00FF23AE">
              <w:rPr>
                <w:noProof/>
                <w:webHidden/>
              </w:rPr>
              <w:tab/>
            </w:r>
            <w:r>
              <w:rPr>
                <w:noProof/>
                <w:webHidden/>
              </w:rPr>
              <w:fldChar w:fldCharType="begin"/>
            </w:r>
            <w:r w:rsidR="00FF23AE">
              <w:rPr>
                <w:noProof/>
                <w:webHidden/>
              </w:rPr>
              <w:instrText xml:space="preserve"> PAGEREF _Toc404294029 \h </w:instrText>
            </w:r>
            <w:r>
              <w:rPr>
                <w:noProof/>
                <w:webHidden/>
              </w:rPr>
            </w:r>
            <w:r>
              <w:rPr>
                <w:noProof/>
                <w:webHidden/>
              </w:rPr>
              <w:fldChar w:fldCharType="separate"/>
            </w:r>
            <w:r w:rsidR="00FF23AE">
              <w:rPr>
                <w:noProof/>
                <w:webHidden/>
              </w:rPr>
              <w:t>76</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30" w:history="1">
            <w:r w:rsidR="00FF23AE" w:rsidRPr="008161FB">
              <w:rPr>
                <w:rStyle w:val="Hyperlink"/>
                <w:noProof/>
              </w:rPr>
              <w:t>2.12.1</w:t>
            </w:r>
            <w:r w:rsidR="00FF23AE">
              <w:rPr>
                <w:noProof/>
                <w:lang w:val="nl-NL" w:eastAsia="nl-NL"/>
              </w:rPr>
              <w:tab/>
            </w:r>
            <w:r w:rsidR="00FF23AE" w:rsidRPr="008161FB">
              <w:rPr>
                <w:rStyle w:val="Hyperlink"/>
                <w:noProof/>
              </w:rPr>
              <w:t>Unieke aanduiding</w:t>
            </w:r>
            <w:r w:rsidR="00FF23AE">
              <w:rPr>
                <w:noProof/>
                <w:webHidden/>
              </w:rPr>
              <w:tab/>
            </w:r>
            <w:r>
              <w:rPr>
                <w:noProof/>
                <w:webHidden/>
              </w:rPr>
              <w:fldChar w:fldCharType="begin"/>
            </w:r>
            <w:r w:rsidR="00FF23AE">
              <w:rPr>
                <w:noProof/>
                <w:webHidden/>
              </w:rPr>
              <w:instrText xml:space="preserve"> PAGEREF _Toc404294030 \h </w:instrText>
            </w:r>
            <w:r>
              <w:rPr>
                <w:noProof/>
                <w:webHidden/>
              </w:rPr>
            </w:r>
            <w:r>
              <w:rPr>
                <w:noProof/>
                <w:webHidden/>
              </w:rPr>
              <w:fldChar w:fldCharType="separate"/>
            </w:r>
            <w:r w:rsidR="00FF23AE">
              <w:rPr>
                <w:noProof/>
                <w:webHidden/>
              </w:rPr>
              <w:t>77</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31" w:history="1">
            <w:r w:rsidR="00FF23AE" w:rsidRPr="008161FB">
              <w:rPr>
                <w:rStyle w:val="Hyperlink"/>
                <w:noProof/>
              </w:rPr>
              <w:t>2.12.2</w:t>
            </w:r>
            <w:r w:rsidR="00FF23AE">
              <w:rPr>
                <w:noProof/>
                <w:lang w:val="nl-NL" w:eastAsia="nl-NL"/>
              </w:rPr>
              <w:tab/>
            </w:r>
            <w:r w:rsidR="00FF23AE" w:rsidRPr="008161FB">
              <w:rPr>
                <w:rStyle w:val="Hyperlink"/>
                <w:noProof/>
              </w:rPr>
              <w:t>Termijnen</w:t>
            </w:r>
            <w:r w:rsidR="00FF23AE">
              <w:rPr>
                <w:noProof/>
                <w:webHidden/>
              </w:rPr>
              <w:tab/>
            </w:r>
            <w:r>
              <w:rPr>
                <w:noProof/>
                <w:webHidden/>
              </w:rPr>
              <w:fldChar w:fldCharType="begin"/>
            </w:r>
            <w:r w:rsidR="00FF23AE">
              <w:rPr>
                <w:noProof/>
                <w:webHidden/>
              </w:rPr>
              <w:instrText xml:space="preserve"> PAGEREF _Toc404294031 \h </w:instrText>
            </w:r>
            <w:r>
              <w:rPr>
                <w:noProof/>
                <w:webHidden/>
              </w:rPr>
            </w:r>
            <w:r>
              <w:rPr>
                <w:noProof/>
                <w:webHidden/>
              </w:rPr>
              <w:fldChar w:fldCharType="separate"/>
            </w:r>
            <w:r w:rsidR="00FF23AE">
              <w:rPr>
                <w:noProof/>
                <w:webHidden/>
              </w:rPr>
              <w:t>77</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4032" w:history="1">
            <w:r w:rsidR="00FF23AE" w:rsidRPr="008161FB">
              <w:rPr>
                <w:rStyle w:val="Hyperlink"/>
                <w:noProof/>
              </w:rPr>
              <w:t>2.13</w:t>
            </w:r>
            <w:r w:rsidR="00FF23AE">
              <w:rPr>
                <w:noProof/>
                <w:lang w:val="nl-NL" w:eastAsia="nl-NL"/>
              </w:rPr>
              <w:tab/>
            </w:r>
            <w:r w:rsidR="00FF23AE" w:rsidRPr="008161FB">
              <w:rPr>
                <w:rStyle w:val="Hyperlink"/>
                <w:noProof/>
              </w:rPr>
              <w:t>ZAAK</w:t>
            </w:r>
            <w:r w:rsidR="00FF23AE">
              <w:rPr>
                <w:noProof/>
                <w:webHidden/>
              </w:rPr>
              <w:tab/>
            </w:r>
            <w:r>
              <w:rPr>
                <w:noProof/>
                <w:webHidden/>
              </w:rPr>
              <w:fldChar w:fldCharType="begin"/>
            </w:r>
            <w:r w:rsidR="00FF23AE">
              <w:rPr>
                <w:noProof/>
                <w:webHidden/>
              </w:rPr>
              <w:instrText xml:space="preserve"> PAGEREF _Toc404294032 \h </w:instrText>
            </w:r>
            <w:r>
              <w:rPr>
                <w:noProof/>
                <w:webHidden/>
              </w:rPr>
            </w:r>
            <w:r>
              <w:rPr>
                <w:noProof/>
                <w:webHidden/>
              </w:rPr>
              <w:fldChar w:fldCharType="separate"/>
            </w:r>
            <w:r w:rsidR="00FF23AE">
              <w:rPr>
                <w:noProof/>
                <w:webHidden/>
              </w:rPr>
              <w:t>79</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33" w:history="1">
            <w:r w:rsidR="00FF23AE" w:rsidRPr="008161FB">
              <w:rPr>
                <w:rStyle w:val="Hyperlink"/>
                <w:noProof/>
                <w:lang w:val="nl-NL"/>
              </w:rPr>
              <w:t>2.13.1</w:t>
            </w:r>
            <w:r w:rsidR="00FF23AE">
              <w:rPr>
                <w:noProof/>
                <w:lang w:val="nl-NL" w:eastAsia="nl-NL"/>
              </w:rPr>
              <w:tab/>
            </w:r>
            <w:r w:rsidR="00FF23AE" w:rsidRPr="008161FB">
              <w:rPr>
                <w:rStyle w:val="Hyperlink"/>
                <w:noProof/>
                <w:lang w:val="nl-NL"/>
              </w:rPr>
              <w:t>Hoofd- en deelzaken en gerelateerde zaken</w:t>
            </w:r>
            <w:r w:rsidR="00FF23AE">
              <w:rPr>
                <w:noProof/>
                <w:webHidden/>
              </w:rPr>
              <w:tab/>
            </w:r>
            <w:r>
              <w:rPr>
                <w:noProof/>
                <w:webHidden/>
              </w:rPr>
              <w:fldChar w:fldCharType="begin"/>
            </w:r>
            <w:r w:rsidR="00FF23AE">
              <w:rPr>
                <w:noProof/>
                <w:webHidden/>
              </w:rPr>
              <w:instrText xml:space="preserve"> PAGEREF _Toc404294033 \h </w:instrText>
            </w:r>
            <w:r>
              <w:rPr>
                <w:noProof/>
                <w:webHidden/>
              </w:rPr>
            </w:r>
            <w:r>
              <w:rPr>
                <w:noProof/>
                <w:webHidden/>
              </w:rPr>
              <w:fldChar w:fldCharType="separate"/>
            </w:r>
            <w:r w:rsidR="00FF23AE">
              <w:rPr>
                <w:noProof/>
                <w:webHidden/>
              </w:rPr>
              <w:t>82</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34" w:history="1">
            <w:r w:rsidR="00FF23AE" w:rsidRPr="008161FB">
              <w:rPr>
                <w:rStyle w:val="Hyperlink"/>
                <w:noProof/>
              </w:rPr>
              <w:t>2.13.2</w:t>
            </w:r>
            <w:r w:rsidR="00FF23AE">
              <w:rPr>
                <w:noProof/>
                <w:lang w:val="nl-NL" w:eastAsia="nl-NL"/>
              </w:rPr>
              <w:tab/>
            </w:r>
            <w:r w:rsidR="00FF23AE" w:rsidRPr="008161FB">
              <w:rPr>
                <w:rStyle w:val="Hyperlink"/>
                <w:noProof/>
              </w:rPr>
              <w:t>Archiefnominatie, Datum archiefactie en Archiefstatus</w:t>
            </w:r>
            <w:r w:rsidR="00FF23AE">
              <w:rPr>
                <w:noProof/>
                <w:webHidden/>
              </w:rPr>
              <w:tab/>
            </w:r>
            <w:r>
              <w:rPr>
                <w:noProof/>
                <w:webHidden/>
              </w:rPr>
              <w:fldChar w:fldCharType="begin"/>
            </w:r>
            <w:r w:rsidR="00FF23AE">
              <w:rPr>
                <w:noProof/>
                <w:webHidden/>
              </w:rPr>
              <w:instrText xml:space="preserve"> PAGEREF _Toc404294034 \h </w:instrText>
            </w:r>
            <w:r>
              <w:rPr>
                <w:noProof/>
                <w:webHidden/>
              </w:rPr>
            </w:r>
            <w:r>
              <w:rPr>
                <w:noProof/>
                <w:webHidden/>
              </w:rPr>
              <w:fldChar w:fldCharType="separate"/>
            </w:r>
            <w:r w:rsidR="00FF23AE">
              <w:rPr>
                <w:noProof/>
                <w:webHidden/>
              </w:rPr>
              <w:t>100</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35" w:history="1">
            <w:r w:rsidR="00FF23AE" w:rsidRPr="008161FB">
              <w:rPr>
                <w:rStyle w:val="Hyperlink"/>
                <w:noProof/>
              </w:rPr>
              <w:t>2.13.3</w:t>
            </w:r>
            <w:r w:rsidR="00FF23AE">
              <w:rPr>
                <w:noProof/>
                <w:lang w:val="nl-NL" w:eastAsia="nl-NL"/>
              </w:rPr>
              <w:tab/>
            </w:r>
            <w:r w:rsidR="00FF23AE" w:rsidRPr="008161FB">
              <w:rPr>
                <w:rStyle w:val="Hyperlink"/>
                <w:noProof/>
              </w:rPr>
              <w:t>Zaakgeometrie</w:t>
            </w:r>
            <w:r w:rsidR="00FF23AE">
              <w:rPr>
                <w:noProof/>
                <w:webHidden/>
              </w:rPr>
              <w:tab/>
            </w:r>
            <w:r>
              <w:rPr>
                <w:noProof/>
                <w:webHidden/>
              </w:rPr>
              <w:fldChar w:fldCharType="begin"/>
            </w:r>
            <w:r w:rsidR="00FF23AE">
              <w:rPr>
                <w:noProof/>
                <w:webHidden/>
              </w:rPr>
              <w:instrText xml:space="preserve"> PAGEREF _Toc404294035 \h </w:instrText>
            </w:r>
            <w:r>
              <w:rPr>
                <w:noProof/>
                <w:webHidden/>
              </w:rPr>
            </w:r>
            <w:r>
              <w:rPr>
                <w:noProof/>
                <w:webHidden/>
              </w:rPr>
              <w:fldChar w:fldCharType="separate"/>
            </w:r>
            <w:r w:rsidR="00FF23AE">
              <w:rPr>
                <w:noProof/>
                <w:webHidden/>
              </w:rPr>
              <w:t>103</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36" w:history="1">
            <w:r w:rsidR="00FF23AE" w:rsidRPr="008161FB">
              <w:rPr>
                <w:rStyle w:val="Hyperlink"/>
                <w:noProof/>
              </w:rPr>
              <w:t>2.13.4</w:t>
            </w:r>
            <w:r w:rsidR="00FF23AE">
              <w:rPr>
                <w:noProof/>
                <w:lang w:val="nl-NL" w:eastAsia="nl-NL"/>
              </w:rPr>
              <w:tab/>
            </w:r>
            <w:r w:rsidR="00FF23AE" w:rsidRPr="008161FB">
              <w:rPr>
                <w:rStyle w:val="Hyperlink"/>
                <w:noProof/>
              </w:rPr>
              <w:t>Verantwoordelijke organisatie</w:t>
            </w:r>
            <w:r w:rsidR="00FF23AE">
              <w:rPr>
                <w:noProof/>
                <w:webHidden/>
              </w:rPr>
              <w:tab/>
            </w:r>
            <w:r>
              <w:rPr>
                <w:noProof/>
                <w:webHidden/>
              </w:rPr>
              <w:fldChar w:fldCharType="begin"/>
            </w:r>
            <w:r w:rsidR="00FF23AE">
              <w:rPr>
                <w:noProof/>
                <w:webHidden/>
              </w:rPr>
              <w:instrText xml:space="preserve"> PAGEREF _Toc404294036 \h </w:instrText>
            </w:r>
            <w:r>
              <w:rPr>
                <w:noProof/>
                <w:webHidden/>
              </w:rPr>
            </w:r>
            <w:r>
              <w:rPr>
                <w:noProof/>
                <w:webHidden/>
              </w:rPr>
              <w:fldChar w:fldCharType="separate"/>
            </w:r>
            <w:r w:rsidR="00FF23AE">
              <w:rPr>
                <w:noProof/>
                <w:webHidden/>
              </w:rPr>
              <w:t>106</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37" w:history="1">
            <w:r w:rsidR="00FF23AE" w:rsidRPr="008161FB">
              <w:rPr>
                <w:rStyle w:val="Hyperlink"/>
                <w:noProof/>
              </w:rPr>
              <w:t>2.13.5</w:t>
            </w:r>
            <w:r w:rsidR="00FF23AE">
              <w:rPr>
                <w:noProof/>
                <w:lang w:val="nl-NL" w:eastAsia="nl-NL"/>
              </w:rPr>
              <w:tab/>
            </w:r>
            <w:r w:rsidR="00FF23AE" w:rsidRPr="008161FB">
              <w:rPr>
                <w:rStyle w:val="Hyperlink"/>
                <w:noProof/>
              </w:rPr>
              <w:t>Unieke aanduiding zaak</w:t>
            </w:r>
            <w:r w:rsidR="00FF23AE">
              <w:rPr>
                <w:noProof/>
                <w:webHidden/>
              </w:rPr>
              <w:tab/>
            </w:r>
            <w:r>
              <w:rPr>
                <w:noProof/>
                <w:webHidden/>
              </w:rPr>
              <w:fldChar w:fldCharType="begin"/>
            </w:r>
            <w:r w:rsidR="00FF23AE">
              <w:rPr>
                <w:noProof/>
                <w:webHidden/>
              </w:rPr>
              <w:instrText xml:space="preserve"> PAGEREF _Toc404294037 \h </w:instrText>
            </w:r>
            <w:r>
              <w:rPr>
                <w:noProof/>
                <w:webHidden/>
              </w:rPr>
            </w:r>
            <w:r>
              <w:rPr>
                <w:noProof/>
                <w:webHidden/>
              </w:rPr>
              <w:fldChar w:fldCharType="separate"/>
            </w:r>
            <w:r w:rsidR="00FF23AE">
              <w:rPr>
                <w:noProof/>
                <w:webHidden/>
              </w:rPr>
              <w:t>107</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38" w:history="1">
            <w:r w:rsidR="00FF23AE" w:rsidRPr="008161FB">
              <w:rPr>
                <w:rStyle w:val="Hyperlink"/>
                <w:noProof/>
              </w:rPr>
              <w:t>2.13.6</w:t>
            </w:r>
            <w:r w:rsidR="00FF23AE">
              <w:rPr>
                <w:noProof/>
                <w:lang w:val="nl-NL" w:eastAsia="nl-NL"/>
              </w:rPr>
              <w:tab/>
            </w:r>
            <w:r w:rsidR="00FF23AE" w:rsidRPr="008161FB">
              <w:rPr>
                <w:rStyle w:val="Hyperlink"/>
                <w:noProof/>
              </w:rPr>
              <w:t>Zaaktypespecifieke eigenschappem</w:t>
            </w:r>
            <w:r w:rsidR="00FF23AE">
              <w:rPr>
                <w:noProof/>
                <w:webHidden/>
              </w:rPr>
              <w:tab/>
            </w:r>
            <w:r>
              <w:rPr>
                <w:noProof/>
                <w:webHidden/>
              </w:rPr>
              <w:fldChar w:fldCharType="begin"/>
            </w:r>
            <w:r w:rsidR="00FF23AE">
              <w:rPr>
                <w:noProof/>
                <w:webHidden/>
              </w:rPr>
              <w:instrText xml:space="preserve"> PAGEREF _Toc404294038 \h </w:instrText>
            </w:r>
            <w:r>
              <w:rPr>
                <w:noProof/>
                <w:webHidden/>
              </w:rPr>
            </w:r>
            <w:r>
              <w:rPr>
                <w:noProof/>
                <w:webHidden/>
              </w:rPr>
              <w:fldChar w:fldCharType="separate"/>
            </w:r>
            <w:r w:rsidR="00FF23AE">
              <w:rPr>
                <w:noProof/>
                <w:webHidden/>
              </w:rPr>
              <w:t>110</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4039" w:history="1">
            <w:r w:rsidR="00FF23AE" w:rsidRPr="008161FB">
              <w:rPr>
                <w:rStyle w:val="Hyperlink"/>
                <w:noProof/>
              </w:rPr>
              <w:t>2.14</w:t>
            </w:r>
            <w:r w:rsidR="00FF23AE">
              <w:rPr>
                <w:noProof/>
                <w:lang w:val="nl-NL" w:eastAsia="nl-NL"/>
              </w:rPr>
              <w:tab/>
            </w:r>
            <w:r w:rsidR="00FF23AE" w:rsidRPr="008161FB">
              <w:rPr>
                <w:rStyle w:val="Hyperlink"/>
                <w:noProof/>
              </w:rPr>
              <w:t>ZAAKTYPE</w:t>
            </w:r>
            <w:r w:rsidR="00FF23AE">
              <w:rPr>
                <w:noProof/>
                <w:webHidden/>
              </w:rPr>
              <w:tab/>
            </w:r>
            <w:r>
              <w:rPr>
                <w:noProof/>
                <w:webHidden/>
              </w:rPr>
              <w:fldChar w:fldCharType="begin"/>
            </w:r>
            <w:r w:rsidR="00FF23AE">
              <w:rPr>
                <w:noProof/>
                <w:webHidden/>
              </w:rPr>
              <w:instrText xml:space="preserve"> PAGEREF _Toc404294039 \h </w:instrText>
            </w:r>
            <w:r>
              <w:rPr>
                <w:noProof/>
                <w:webHidden/>
              </w:rPr>
            </w:r>
            <w:r>
              <w:rPr>
                <w:noProof/>
                <w:webHidden/>
              </w:rPr>
              <w:fldChar w:fldCharType="separate"/>
            </w:r>
            <w:r w:rsidR="00FF23AE">
              <w:rPr>
                <w:noProof/>
                <w:webHidden/>
              </w:rPr>
              <w:t>111</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40" w:history="1">
            <w:r w:rsidR="00FF23AE" w:rsidRPr="008161FB">
              <w:rPr>
                <w:rStyle w:val="Hyperlink"/>
                <w:noProof/>
              </w:rPr>
              <w:t>2.14.1</w:t>
            </w:r>
            <w:r w:rsidR="00FF23AE">
              <w:rPr>
                <w:noProof/>
                <w:lang w:val="nl-NL" w:eastAsia="nl-NL"/>
              </w:rPr>
              <w:tab/>
            </w:r>
            <w:r w:rsidR="00FF23AE" w:rsidRPr="008161FB">
              <w:rPr>
                <w:rStyle w:val="Hyperlink"/>
                <w:noProof/>
              </w:rPr>
              <w:t>Unieke aanduiding</w:t>
            </w:r>
            <w:r w:rsidR="00FF23AE">
              <w:rPr>
                <w:noProof/>
                <w:webHidden/>
              </w:rPr>
              <w:tab/>
            </w:r>
            <w:r>
              <w:rPr>
                <w:noProof/>
                <w:webHidden/>
              </w:rPr>
              <w:fldChar w:fldCharType="begin"/>
            </w:r>
            <w:r w:rsidR="00FF23AE">
              <w:rPr>
                <w:noProof/>
                <w:webHidden/>
              </w:rPr>
              <w:instrText xml:space="preserve"> PAGEREF _Toc404294040 \h </w:instrText>
            </w:r>
            <w:r>
              <w:rPr>
                <w:noProof/>
                <w:webHidden/>
              </w:rPr>
            </w:r>
            <w:r>
              <w:rPr>
                <w:noProof/>
                <w:webHidden/>
              </w:rPr>
              <w:fldChar w:fldCharType="separate"/>
            </w:r>
            <w:r w:rsidR="00FF23AE">
              <w:rPr>
                <w:noProof/>
                <w:webHidden/>
              </w:rPr>
              <w:t>111</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41" w:history="1">
            <w:r w:rsidR="00FF23AE" w:rsidRPr="008161FB">
              <w:rPr>
                <w:rStyle w:val="Hyperlink"/>
                <w:noProof/>
              </w:rPr>
              <w:t>2.14.2</w:t>
            </w:r>
            <w:r w:rsidR="00FF23AE">
              <w:rPr>
                <w:noProof/>
                <w:lang w:val="nl-NL" w:eastAsia="nl-NL"/>
              </w:rPr>
              <w:tab/>
            </w:r>
            <w:r w:rsidR="00FF23AE" w:rsidRPr="008161FB">
              <w:rPr>
                <w:rStyle w:val="Hyperlink"/>
                <w:noProof/>
              </w:rPr>
              <w:t>Termijnen</w:t>
            </w:r>
            <w:r w:rsidR="00FF23AE">
              <w:rPr>
                <w:noProof/>
                <w:webHidden/>
              </w:rPr>
              <w:tab/>
            </w:r>
            <w:r>
              <w:rPr>
                <w:noProof/>
                <w:webHidden/>
              </w:rPr>
              <w:fldChar w:fldCharType="begin"/>
            </w:r>
            <w:r w:rsidR="00FF23AE">
              <w:rPr>
                <w:noProof/>
                <w:webHidden/>
              </w:rPr>
              <w:instrText xml:space="preserve"> PAGEREF _Toc404294041 \h </w:instrText>
            </w:r>
            <w:r>
              <w:rPr>
                <w:noProof/>
                <w:webHidden/>
              </w:rPr>
            </w:r>
            <w:r>
              <w:rPr>
                <w:noProof/>
                <w:webHidden/>
              </w:rPr>
              <w:fldChar w:fldCharType="separate"/>
            </w:r>
            <w:r w:rsidR="00FF23AE">
              <w:rPr>
                <w:noProof/>
                <w:webHidden/>
              </w:rPr>
              <w:t>112</w:t>
            </w:r>
            <w:r>
              <w:rPr>
                <w:noProof/>
                <w:webHidden/>
              </w:rPr>
              <w:fldChar w:fldCharType="end"/>
            </w:r>
          </w:hyperlink>
        </w:p>
        <w:p w:rsidR="00FF23AE" w:rsidRDefault="00B47636">
          <w:pPr>
            <w:pStyle w:val="Inhopg2"/>
            <w:tabs>
              <w:tab w:val="left" w:pos="880"/>
              <w:tab w:val="right" w:leader="dot" w:pos="9062"/>
            </w:tabs>
            <w:rPr>
              <w:noProof/>
              <w:lang w:val="nl-NL" w:eastAsia="nl-NL"/>
            </w:rPr>
          </w:pPr>
          <w:hyperlink w:anchor="_Toc404294042" w:history="1">
            <w:r w:rsidR="00FF23AE" w:rsidRPr="008161FB">
              <w:rPr>
                <w:rStyle w:val="Hyperlink"/>
                <w:noProof/>
              </w:rPr>
              <w:t>2.15</w:t>
            </w:r>
            <w:r w:rsidR="00FF23AE">
              <w:rPr>
                <w:noProof/>
                <w:lang w:val="nl-NL" w:eastAsia="nl-NL"/>
              </w:rPr>
              <w:tab/>
            </w:r>
            <w:r w:rsidR="00FF23AE" w:rsidRPr="008161FB">
              <w:rPr>
                <w:rStyle w:val="Hyperlink"/>
                <w:noProof/>
              </w:rPr>
              <w:t>ZAAK-INFORMATIEOBJECT</w:t>
            </w:r>
            <w:r w:rsidR="00FF23AE">
              <w:rPr>
                <w:noProof/>
                <w:webHidden/>
              </w:rPr>
              <w:tab/>
            </w:r>
            <w:r>
              <w:rPr>
                <w:noProof/>
                <w:webHidden/>
              </w:rPr>
              <w:fldChar w:fldCharType="begin"/>
            </w:r>
            <w:r w:rsidR="00FF23AE">
              <w:rPr>
                <w:noProof/>
                <w:webHidden/>
              </w:rPr>
              <w:instrText xml:space="preserve"> PAGEREF _Toc404294042 \h </w:instrText>
            </w:r>
            <w:r>
              <w:rPr>
                <w:noProof/>
                <w:webHidden/>
              </w:rPr>
            </w:r>
            <w:r>
              <w:rPr>
                <w:noProof/>
                <w:webHidden/>
              </w:rPr>
              <w:fldChar w:fldCharType="separate"/>
            </w:r>
            <w:r w:rsidR="00FF23AE">
              <w:rPr>
                <w:noProof/>
                <w:webHidden/>
              </w:rPr>
              <w:t>117</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43" w:history="1">
            <w:r w:rsidR="00FF23AE" w:rsidRPr="008161FB">
              <w:rPr>
                <w:rStyle w:val="Hyperlink"/>
                <w:noProof/>
              </w:rPr>
              <w:t>2.15.1</w:t>
            </w:r>
            <w:r w:rsidR="00FF23AE">
              <w:rPr>
                <w:noProof/>
                <w:lang w:val="nl-NL" w:eastAsia="nl-NL"/>
              </w:rPr>
              <w:tab/>
            </w:r>
            <w:r w:rsidR="00FF23AE" w:rsidRPr="008161FB">
              <w:rPr>
                <w:rStyle w:val="Hyperlink"/>
                <w:noProof/>
              </w:rPr>
              <w:t>Titel</w:t>
            </w:r>
            <w:r w:rsidR="00FF23AE">
              <w:rPr>
                <w:noProof/>
                <w:webHidden/>
              </w:rPr>
              <w:tab/>
            </w:r>
            <w:r>
              <w:rPr>
                <w:noProof/>
                <w:webHidden/>
              </w:rPr>
              <w:fldChar w:fldCharType="begin"/>
            </w:r>
            <w:r w:rsidR="00FF23AE">
              <w:rPr>
                <w:noProof/>
                <w:webHidden/>
              </w:rPr>
              <w:instrText xml:space="preserve"> PAGEREF _Toc404294043 \h </w:instrText>
            </w:r>
            <w:r>
              <w:rPr>
                <w:noProof/>
                <w:webHidden/>
              </w:rPr>
            </w:r>
            <w:r>
              <w:rPr>
                <w:noProof/>
                <w:webHidden/>
              </w:rPr>
              <w:fldChar w:fldCharType="separate"/>
            </w:r>
            <w:r w:rsidR="00FF23AE">
              <w:rPr>
                <w:noProof/>
                <w:webHidden/>
              </w:rPr>
              <w:t>117</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44" w:history="1">
            <w:r w:rsidR="00FF23AE" w:rsidRPr="008161FB">
              <w:rPr>
                <w:rStyle w:val="Hyperlink"/>
                <w:noProof/>
              </w:rPr>
              <w:t>2.15.2</w:t>
            </w:r>
            <w:r w:rsidR="00FF23AE">
              <w:rPr>
                <w:noProof/>
                <w:lang w:val="nl-NL" w:eastAsia="nl-NL"/>
              </w:rPr>
              <w:tab/>
            </w:r>
            <w:r w:rsidR="00FF23AE" w:rsidRPr="008161FB">
              <w:rPr>
                <w:rStyle w:val="Hyperlink"/>
                <w:noProof/>
              </w:rPr>
              <w:t>Beschrijving</w:t>
            </w:r>
            <w:r w:rsidR="00FF23AE">
              <w:rPr>
                <w:noProof/>
                <w:webHidden/>
              </w:rPr>
              <w:tab/>
            </w:r>
            <w:r>
              <w:rPr>
                <w:noProof/>
                <w:webHidden/>
              </w:rPr>
              <w:fldChar w:fldCharType="begin"/>
            </w:r>
            <w:r w:rsidR="00FF23AE">
              <w:rPr>
                <w:noProof/>
                <w:webHidden/>
              </w:rPr>
              <w:instrText xml:space="preserve"> PAGEREF _Toc404294044 \h </w:instrText>
            </w:r>
            <w:r>
              <w:rPr>
                <w:noProof/>
                <w:webHidden/>
              </w:rPr>
            </w:r>
            <w:r>
              <w:rPr>
                <w:noProof/>
                <w:webHidden/>
              </w:rPr>
              <w:fldChar w:fldCharType="separate"/>
            </w:r>
            <w:r w:rsidR="00FF23AE">
              <w:rPr>
                <w:noProof/>
                <w:webHidden/>
              </w:rPr>
              <w:t>118</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45" w:history="1">
            <w:r w:rsidR="00FF23AE" w:rsidRPr="008161FB">
              <w:rPr>
                <w:rStyle w:val="Hyperlink"/>
                <w:noProof/>
              </w:rPr>
              <w:t>2.15.3</w:t>
            </w:r>
            <w:r w:rsidR="00FF23AE">
              <w:rPr>
                <w:noProof/>
                <w:lang w:val="nl-NL" w:eastAsia="nl-NL"/>
              </w:rPr>
              <w:tab/>
            </w:r>
            <w:r w:rsidR="00FF23AE" w:rsidRPr="008161FB">
              <w:rPr>
                <w:rStyle w:val="Hyperlink"/>
                <w:noProof/>
              </w:rPr>
              <w:t>Registratiedatum</w:t>
            </w:r>
            <w:r w:rsidR="00FF23AE">
              <w:rPr>
                <w:noProof/>
                <w:webHidden/>
              </w:rPr>
              <w:tab/>
            </w:r>
            <w:r>
              <w:rPr>
                <w:noProof/>
                <w:webHidden/>
              </w:rPr>
              <w:fldChar w:fldCharType="begin"/>
            </w:r>
            <w:r w:rsidR="00FF23AE">
              <w:rPr>
                <w:noProof/>
                <w:webHidden/>
              </w:rPr>
              <w:instrText xml:space="preserve"> PAGEREF _Toc404294045 \h </w:instrText>
            </w:r>
            <w:r>
              <w:rPr>
                <w:noProof/>
                <w:webHidden/>
              </w:rPr>
            </w:r>
            <w:r>
              <w:rPr>
                <w:noProof/>
                <w:webHidden/>
              </w:rPr>
              <w:fldChar w:fldCharType="separate"/>
            </w:r>
            <w:r w:rsidR="00FF23AE">
              <w:rPr>
                <w:noProof/>
                <w:webHidden/>
              </w:rPr>
              <w:t>119</w:t>
            </w:r>
            <w:r>
              <w:rPr>
                <w:noProof/>
                <w:webHidden/>
              </w:rPr>
              <w:fldChar w:fldCharType="end"/>
            </w:r>
          </w:hyperlink>
        </w:p>
        <w:p w:rsidR="00FF23AE" w:rsidRDefault="00B47636">
          <w:pPr>
            <w:pStyle w:val="Inhopg3"/>
            <w:tabs>
              <w:tab w:val="left" w:pos="1320"/>
              <w:tab w:val="right" w:leader="dot" w:pos="9062"/>
            </w:tabs>
            <w:rPr>
              <w:noProof/>
              <w:lang w:val="nl-NL" w:eastAsia="nl-NL"/>
            </w:rPr>
          </w:pPr>
          <w:hyperlink w:anchor="_Toc404294046" w:history="1">
            <w:r w:rsidR="00FF23AE" w:rsidRPr="008161FB">
              <w:rPr>
                <w:rStyle w:val="Hyperlink"/>
                <w:noProof/>
                <w:lang w:val="nl-NL"/>
              </w:rPr>
              <w:t>2.15.4</w:t>
            </w:r>
            <w:r w:rsidR="00FF23AE">
              <w:rPr>
                <w:noProof/>
                <w:lang w:val="nl-NL" w:eastAsia="nl-NL"/>
              </w:rPr>
              <w:tab/>
            </w:r>
            <w:r w:rsidR="00FF23AE" w:rsidRPr="008161FB">
              <w:rPr>
                <w:rStyle w:val="Hyperlink"/>
                <w:noProof/>
                <w:lang w:val="nl-NL"/>
              </w:rPr>
              <w:t>ZAAK-INFORMATIEOBJECT is relevant voor STATUS</w:t>
            </w:r>
            <w:r w:rsidR="00FF23AE">
              <w:rPr>
                <w:noProof/>
                <w:webHidden/>
              </w:rPr>
              <w:tab/>
            </w:r>
            <w:r>
              <w:rPr>
                <w:noProof/>
                <w:webHidden/>
              </w:rPr>
              <w:fldChar w:fldCharType="begin"/>
            </w:r>
            <w:r w:rsidR="00FF23AE">
              <w:rPr>
                <w:noProof/>
                <w:webHidden/>
              </w:rPr>
              <w:instrText xml:space="preserve"> PAGEREF _Toc404294046 \h </w:instrText>
            </w:r>
            <w:r>
              <w:rPr>
                <w:noProof/>
                <w:webHidden/>
              </w:rPr>
            </w:r>
            <w:r>
              <w:rPr>
                <w:noProof/>
                <w:webHidden/>
              </w:rPr>
              <w:fldChar w:fldCharType="separate"/>
            </w:r>
            <w:r w:rsidR="00FF23AE">
              <w:rPr>
                <w:noProof/>
                <w:webHidden/>
              </w:rPr>
              <w:t>120</w:t>
            </w:r>
            <w:r>
              <w:rPr>
                <w:noProof/>
                <w:webHidden/>
              </w:rPr>
              <w:fldChar w:fldCharType="end"/>
            </w:r>
          </w:hyperlink>
        </w:p>
        <w:p w:rsidR="00FF23AE" w:rsidRDefault="00B47636">
          <w:pPr>
            <w:pStyle w:val="Inhopg1"/>
            <w:tabs>
              <w:tab w:val="left" w:pos="440"/>
              <w:tab w:val="right" w:leader="dot" w:pos="9062"/>
            </w:tabs>
            <w:rPr>
              <w:noProof/>
              <w:lang w:val="nl-NL" w:eastAsia="nl-NL"/>
            </w:rPr>
          </w:pPr>
          <w:hyperlink w:anchor="_Toc404294047" w:history="1">
            <w:r w:rsidR="00FF23AE" w:rsidRPr="008161FB">
              <w:rPr>
                <w:rStyle w:val="Hyperlink"/>
                <w:noProof/>
              </w:rPr>
              <w:t>3</w:t>
            </w:r>
            <w:r w:rsidR="00FF23AE">
              <w:rPr>
                <w:noProof/>
                <w:lang w:val="nl-NL" w:eastAsia="nl-NL"/>
              </w:rPr>
              <w:tab/>
            </w:r>
            <w:r w:rsidR="00FF23AE" w:rsidRPr="008161FB">
              <w:rPr>
                <w:rStyle w:val="Hyperlink"/>
                <w:noProof/>
              </w:rPr>
              <w:t>Niet gehonoreerde verzoeken</w:t>
            </w:r>
            <w:r w:rsidR="00FF23AE">
              <w:rPr>
                <w:noProof/>
                <w:webHidden/>
              </w:rPr>
              <w:tab/>
            </w:r>
            <w:r>
              <w:rPr>
                <w:noProof/>
                <w:webHidden/>
              </w:rPr>
              <w:fldChar w:fldCharType="begin"/>
            </w:r>
            <w:r w:rsidR="00FF23AE">
              <w:rPr>
                <w:noProof/>
                <w:webHidden/>
              </w:rPr>
              <w:instrText xml:space="preserve"> PAGEREF _Toc404294047 \h </w:instrText>
            </w:r>
            <w:r>
              <w:rPr>
                <w:noProof/>
                <w:webHidden/>
              </w:rPr>
            </w:r>
            <w:r>
              <w:rPr>
                <w:noProof/>
                <w:webHidden/>
              </w:rPr>
              <w:fldChar w:fldCharType="separate"/>
            </w:r>
            <w:r w:rsidR="00FF23AE">
              <w:rPr>
                <w:noProof/>
                <w:webHidden/>
              </w:rPr>
              <w:t>122</w:t>
            </w:r>
            <w:r>
              <w:rPr>
                <w:noProof/>
                <w:webHidden/>
              </w:rPr>
              <w:fldChar w:fldCharType="end"/>
            </w:r>
          </w:hyperlink>
        </w:p>
        <w:p w:rsidR="00FF23AE" w:rsidRDefault="00B47636">
          <w:pPr>
            <w:pStyle w:val="Inhopg1"/>
            <w:tabs>
              <w:tab w:val="right" w:leader="dot" w:pos="9062"/>
            </w:tabs>
            <w:rPr>
              <w:noProof/>
              <w:lang w:val="nl-NL" w:eastAsia="nl-NL"/>
            </w:rPr>
          </w:pPr>
          <w:hyperlink w:anchor="_Toc404294048" w:history="1">
            <w:r w:rsidR="00FF23AE" w:rsidRPr="008161FB">
              <w:rPr>
                <w:rStyle w:val="Hyperlink"/>
                <w:noProof/>
              </w:rPr>
              <w:t>Bijlage 1: Leden werkgroep doorontwikkeling RGBZ</w:t>
            </w:r>
            <w:r w:rsidR="00FF23AE">
              <w:rPr>
                <w:noProof/>
                <w:webHidden/>
              </w:rPr>
              <w:tab/>
            </w:r>
            <w:r>
              <w:rPr>
                <w:noProof/>
                <w:webHidden/>
              </w:rPr>
              <w:fldChar w:fldCharType="begin"/>
            </w:r>
            <w:r w:rsidR="00FF23AE">
              <w:rPr>
                <w:noProof/>
                <w:webHidden/>
              </w:rPr>
              <w:instrText xml:space="preserve"> PAGEREF _Toc404294048 \h </w:instrText>
            </w:r>
            <w:r>
              <w:rPr>
                <w:noProof/>
                <w:webHidden/>
              </w:rPr>
            </w:r>
            <w:r>
              <w:rPr>
                <w:noProof/>
                <w:webHidden/>
              </w:rPr>
              <w:fldChar w:fldCharType="separate"/>
            </w:r>
            <w:r w:rsidR="00FF23AE">
              <w:rPr>
                <w:noProof/>
                <w:webHidden/>
              </w:rPr>
              <w:t>126</w:t>
            </w:r>
            <w:r>
              <w:rPr>
                <w:noProof/>
                <w:webHidden/>
              </w:rPr>
              <w:fldChar w:fldCharType="end"/>
            </w:r>
          </w:hyperlink>
        </w:p>
        <w:p w:rsidR="00FF23AE" w:rsidRDefault="00B47636">
          <w:pPr>
            <w:pStyle w:val="Inhopg1"/>
            <w:tabs>
              <w:tab w:val="right" w:leader="dot" w:pos="9062"/>
            </w:tabs>
            <w:rPr>
              <w:noProof/>
              <w:lang w:val="nl-NL" w:eastAsia="nl-NL"/>
            </w:rPr>
          </w:pPr>
          <w:hyperlink w:anchor="_Toc404294049" w:history="1">
            <w:r w:rsidR="00FF23AE" w:rsidRPr="008161FB">
              <w:rPr>
                <w:rStyle w:val="Hyperlink"/>
                <w:noProof/>
              </w:rPr>
              <w:t>Bijlage 2: Opsomming voorgestelde wijzigingen</w:t>
            </w:r>
            <w:r w:rsidR="00FF23AE">
              <w:rPr>
                <w:noProof/>
                <w:webHidden/>
              </w:rPr>
              <w:tab/>
            </w:r>
            <w:r>
              <w:rPr>
                <w:noProof/>
                <w:webHidden/>
              </w:rPr>
              <w:fldChar w:fldCharType="begin"/>
            </w:r>
            <w:r w:rsidR="00FF23AE">
              <w:rPr>
                <w:noProof/>
                <w:webHidden/>
              </w:rPr>
              <w:instrText xml:space="preserve"> PAGEREF _Toc404294049 \h </w:instrText>
            </w:r>
            <w:r>
              <w:rPr>
                <w:noProof/>
                <w:webHidden/>
              </w:rPr>
            </w:r>
            <w:r>
              <w:rPr>
                <w:noProof/>
                <w:webHidden/>
              </w:rPr>
              <w:fldChar w:fldCharType="separate"/>
            </w:r>
            <w:r w:rsidR="00FF23AE">
              <w:rPr>
                <w:noProof/>
                <w:webHidden/>
              </w:rPr>
              <w:t>127</w:t>
            </w:r>
            <w:r>
              <w:rPr>
                <w:noProof/>
                <w:webHidden/>
              </w:rPr>
              <w:fldChar w:fldCharType="end"/>
            </w:r>
          </w:hyperlink>
        </w:p>
        <w:p w:rsidR="0038425A" w:rsidRPr="00BC0BAD" w:rsidRDefault="00B47636">
          <w:pPr>
            <w:rPr>
              <w:noProof/>
            </w:rPr>
          </w:pPr>
          <w:r w:rsidRPr="00BC0BAD">
            <w:rPr>
              <w:noProof/>
            </w:rPr>
            <w:fldChar w:fldCharType="end"/>
          </w:r>
        </w:p>
      </w:sdtContent>
    </w:sdt>
    <w:p w:rsidR="0038425A" w:rsidRPr="00BC0BAD" w:rsidRDefault="0038425A">
      <w:pPr>
        <w:rPr>
          <w:rFonts w:asciiTheme="majorHAnsi" w:eastAsiaTheme="majorEastAsia" w:hAnsiTheme="majorHAnsi" w:cstheme="majorBidi"/>
          <w:b/>
          <w:bCs/>
          <w:noProof/>
          <w:color w:val="365F91" w:themeColor="accent1" w:themeShade="BF"/>
          <w:sz w:val="28"/>
          <w:szCs w:val="28"/>
        </w:rPr>
      </w:pPr>
    </w:p>
    <w:p w:rsidR="0078748D" w:rsidRPr="00BC0BAD" w:rsidRDefault="0078748D">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Pr="00BC0BAD" w:rsidRDefault="00AF4589">
      <w:pPr>
        <w:rPr>
          <w:noProof/>
        </w:rPr>
      </w:pPr>
    </w:p>
    <w:p w:rsidR="0078748D" w:rsidRPr="00BC0BAD" w:rsidRDefault="0078748D">
      <w:pPr>
        <w:rPr>
          <w:noProof/>
        </w:rPr>
      </w:pPr>
    </w:p>
    <w:p w:rsidR="0078748D" w:rsidRPr="00BC0BAD" w:rsidRDefault="0078748D">
      <w:pPr>
        <w:rPr>
          <w:noProof/>
        </w:rPr>
      </w:pPr>
    </w:p>
    <w:p w:rsidR="0078748D" w:rsidRPr="00BC0BAD" w:rsidRDefault="0078748D">
      <w:pPr>
        <w:rPr>
          <w:noProof/>
        </w:rPr>
      </w:pPr>
    </w:p>
    <w:p w:rsidR="0078748D" w:rsidRPr="00DD0F4F" w:rsidRDefault="00E6368C" w:rsidP="0078748D">
      <w:pPr>
        <w:rPr>
          <w:noProof/>
          <w:lang w:val="nl-NL"/>
        </w:rPr>
      </w:pPr>
      <w:r w:rsidRPr="00DD0F4F">
        <w:rPr>
          <w:noProof/>
          <w:lang w:val="nl-NL"/>
        </w:rPr>
        <w:t xml:space="preserve">Auteur: </w:t>
      </w:r>
      <w:r w:rsidRPr="00DD0F4F">
        <w:rPr>
          <w:noProof/>
          <w:lang w:val="nl-NL"/>
        </w:rPr>
        <w:tab/>
        <w:t>KING</w:t>
      </w:r>
      <w:r w:rsidRPr="00DD0F4F">
        <w:rPr>
          <w:noProof/>
          <w:lang w:val="nl-NL"/>
        </w:rPr>
        <w:br/>
        <w:t>Datum:</w:t>
      </w:r>
      <w:r w:rsidR="00474A91" w:rsidRPr="00DD0F4F">
        <w:rPr>
          <w:noProof/>
          <w:lang w:val="nl-NL"/>
        </w:rPr>
        <w:t xml:space="preserve"> </w:t>
      </w:r>
      <w:r w:rsidR="00474A91" w:rsidRPr="00DD0F4F">
        <w:rPr>
          <w:noProof/>
          <w:lang w:val="nl-NL"/>
        </w:rPr>
        <w:tab/>
      </w:r>
      <w:del w:id="7" w:author="Arjan" w:date="2014-11-18T10:00:00Z">
        <w:r w:rsidR="000E4D37">
          <w:rPr>
            <w:noProof/>
          </w:rPr>
          <w:delText>5 september</w:delText>
        </w:r>
      </w:del>
      <w:ins w:id="8" w:author="Arjan" w:date="2014-11-18T10:00:00Z">
        <w:r w:rsidR="00001526">
          <w:rPr>
            <w:noProof/>
            <w:lang w:val="nl-NL"/>
          </w:rPr>
          <w:t>1</w:t>
        </w:r>
      </w:ins>
      <w:ins w:id="9" w:author="Arjan" w:date="2014-11-18T10:06:00Z">
        <w:r w:rsidR="00230725">
          <w:rPr>
            <w:noProof/>
            <w:lang w:val="nl-NL"/>
          </w:rPr>
          <w:t>7</w:t>
        </w:r>
      </w:ins>
      <w:ins w:id="10" w:author="Arjan" w:date="2014-11-18T10:00:00Z">
        <w:r w:rsidR="00001526">
          <w:rPr>
            <w:noProof/>
            <w:lang w:val="nl-NL"/>
          </w:rPr>
          <w:t xml:space="preserve"> november</w:t>
        </w:r>
      </w:ins>
      <w:r w:rsidR="00DF74C5" w:rsidRPr="00DD0F4F">
        <w:rPr>
          <w:noProof/>
          <w:lang w:val="nl-NL"/>
        </w:rPr>
        <w:t xml:space="preserve"> 2014</w:t>
      </w:r>
      <w:r w:rsidR="00474A91" w:rsidRPr="00DD0F4F">
        <w:rPr>
          <w:noProof/>
          <w:lang w:val="nl-NL"/>
        </w:rPr>
        <w:br/>
        <w:t xml:space="preserve">Versie: </w:t>
      </w:r>
      <w:r w:rsidR="00474A91" w:rsidRPr="00DD0F4F">
        <w:rPr>
          <w:noProof/>
          <w:lang w:val="nl-NL"/>
        </w:rPr>
        <w:tab/>
      </w:r>
      <w:r w:rsidR="00474A91" w:rsidRPr="00DD0F4F">
        <w:rPr>
          <w:noProof/>
          <w:lang w:val="nl-NL"/>
        </w:rPr>
        <w:tab/>
      </w:r>
      <w:ins w:id="11" w:author="Arjan" w:date="2014-11-18T10:00:00Z">
        <w:r w:rsidR="00001526">
          <w:rPr>
            <w:noProof/>
            <w:lang w:val="nl-NL"/>
          </w:rPr>
          <w:t>1.</w:t>
        </w:r>
      </w:ins>
      <w:r w:rsidR="00001526">
        <w:rPr>
          <w:noProof/>
          <w:lang w:val="nl-NL"/>
        </w:rPr>
        <w:t>0</w:t>
      </w:r>
      <w:del w:id="12" w:author="Arjan" w:date="2014-11-18T10:00:00Z">
        <w:r w:rsidR="00474A91">
          <w:rPr>
            <w:noProof/>
          </w:rPr>
          <w:delText>.</w:delText>
        </w:r>
        <w:r w:rsidR="000E4D37">
          <w:rPr>
            <w:noProof/>
          </w:rPr>
          <w:delText>9</w:delText>
        </w:r>
      </w:del>
      <w:r w:rsidR="00DE71CF" w:rsidRPr="00DD0F4F">
        <w:rPr>
          <w:noProof/>
          <w:lang w:val="nl-NL"/>
        </w:rPr>
        <w:t xml:space="preserve"> CONCEPT</w:t>
      </w:r>
    </w:p>
    <w:p w:rsidR="0038425A" w:rsidRPr="00DD0F4F" w:rsidRDefault="0038425A">
      <w:pPr>
        <w:rPr>
          <w:rFonts w:asciiTheme="majorHAnsi" w:eastAsiaTheme="majorEastAsia" w:hAnsiTheme="majorHAnsi" w:cstheme="majorBidi"/>
          <w:b/>
          <w:bCs/>
          <w:noProof/>
          <w:color w:val="CC0068"/>
          <w:sz w:val="32"/>
          <w:szCs w:val="28"/>
          <w:lang w:val="nl-NL"/>
        </w:rPr>
      </w:pPr>
      <w:r w:rsidRPr="00DD0F4F">
        <w:rPr>
          <w:noProof/>
          <w:lang w:val="nl-NL"/>
        </w:rPr>
        <w:br w:type="page"/>
      </w:r>
    </w:p>
    <w:p w:rsidR="0022264C" w:rsidRPr="00BC0BAD" w:rsidRDefault="00103274" w:rsidP="0038425A">
      <w:pPr>
        <w:pStyle w:val="Kop1"/>
        <w:rPr>
          <w:noProof/>
        </w:rPr>
      </w:pPr>
      <w:bookmarkStart w:id="13" w:name="_Toc398013996"/>
      <w:bookmarkStart w:id="14" w:name="_Toc404293994"/>
      <w:r w:rsidRPr="00BC0BAD">
        <w:rPr>
          <w:noProof/>
        </w:rPr>
        <w:lastRenderedPageBreak/>
        <w:t>Inleiding</w:t>
      </w:r>
      <w:bookmarkEnd w:id="13"/>
      <w:bookmarkEnd w:id="14"/>
    </w:p>
    <w:p w:rsidR="007838F4" w:rsidRPr="00DD0F4F" w:rsidRDefault="007838F4" w:rsidP="00103274">
      <w:pPr>
        <w:rPr>
          <w:noProof/>
          <w:lang w:val="nl-NL"/>
        </w:rPr>
      </w:pPr>
      <w:r w:rsidRPr="00DD0F4F">
        <w:rPr>
          <w:noProof/>
          <w:lang w:val="nl-NL"/>
        </w:rPr>
        <w:t xml:space="preserve">In 2008-2009 is het RGBZ  opgesteld dat in 2010 is vastgesteld en gepubliceerd. In het gebruik er van door gemeenten, andere overheden en leveranciers zijn diverse (vermeende) tekortkomingen en wensen tot aanpassing gesignaleerd. In 2012 heeft de ‘Werkgroep doorontwikkeling RGBZ’ deze wijzigingsverzoeken beoordeeld. </w:t>
      </w:r>
    </w:p>
    <w:p w:rsidR="00FF23AE" w:rsidRPr="00DD0F4F" w:rsidRDefault="00FF23AE" w:rsidP="00FF23AE">
      <w:pPr>
        <w:rPr>
          <w:noProof/>
          <w:lang w:val="nl-NL"/>
        </w:rPr>
      </w:pPr>
      <w:r w:rsidRPr="00DD0F4F">
        <w:rPr>
          <w:noProof/>
          <w:lang w:val="nl-NL"/>
        </w:rPr>
        <w:t>De werkgroep is vijf maal bijeengeweest</w:t>
      </w:r>
      <w:ins w:id="15" w:author="Arjan" w:date="2014-11-21T00:30:00Z">
        <w:r>
          <w:rPr>
            <w:noProof/>
            <w:lang w:val="nl-NL"/>
          </w:rPr>
          <w:t>,</w:t>
        </w:r>
      </w:ins>
      <w:r w:rsidRPr="00DD0F4F">
        <w:rPr>
          <w:noProof/>
          <w:lang w:val="nl-NL"/>
        </w:rPr>
        <w:t xml:space="preserve"> </w:t>
      </w:r>
      <w:del w:id="16" w:author="Arjan" w:date="2014-11-21T00:30:00Z">
        <w:r w:rsidRPr="00DD0F4F" w:rsidDel="001E1BAB">
          <w:rPr>
            <w:noProof/>
            <w:lang w:val="nl-NL"/>
          </w:rPr>
          <w:delText xml:space="preserve">en </w:delText>
        </w:r>
      </w:del>
      <w:r w:rsidRPr="00DD0F4F">
        <w:rPr>
          <w:noProof/>
          <w:lang w:val="nl-NL"/>
        </w:rPr>
        <w:t>heeft tussendoor de wijzigingsverzoeken bediscussieerd op Pleio</w:t>
      </w:r>
      <w:ins w:id="17" w:author="Arjan" w:date="2014-11-21T00:30:00Z">
        <w:r>
          <w:rPr>
            <w:noProof/>
            <w:lang w:val="nl-NL"/>
          </w:rPr>
          <w:t xml:space="preserve"> en tot slot </w:t>
        </w:r>
      </w:ins>
      <w:ins w:id="18" w:author="Arjan" w:date="2014-11-21T00:31:00Z">
        <w:r>
          <w:rPr>
            <w:noProof/>
            <w:lang w:val="nl-NL"/>
          </w:rPr>
          <w:t>een conceptversie van het wijzigingsvoorstel opgeleverd</w:t>
        </w:r>
      </w:ins>
      <w:r w:rsidRPr="00DD0F4F">
        <w:rPr>
          <w:noProof/>
          <w:lang w:val="nl-NL"/>
        </w:rPr>
        <w:t>. Zie bijlage 1 voor de leden van de werkgroep.</w:t>
      </w:r>
    </w:p>
    <w:p w:rsidR="00FF23AE" w:rsidRPr="00DD0F4F" w:rsidRDefault="00FF23AE" w:rsidP="00FF23AE">
      <w:pPr>
        <w:rPr>
          <w:noProof/>
          <w:lang w:val="nl-NL"/>
        </w:rPr>
      </w:pPr>
      <w:del w:id="19" w:author="Arjan" w:date="2014-11-21T00:32:00Z">
        <w:r w:rsidRPr="00DD0F4F" w:rsidDel="001E1BAB">
          <w:rPr>
            <w:noProof/>
            <w:lang w:val="nl-NL"/>
          </w:rPr>
          <w:delText>Voor u ligt de derde conceptversie (0.8) van h</w:delText>
        </w:r>
      </w:del>
      <w:ins w:id="20" w:author="Arjan" w:date="2014-11-21T00:32:00Z">
        <w:r>
          <w:rPr>
            <w:noProof/>
            <w:lang w:val="nl-NL"/>
          </w:rPr>
          <w:t>H</w:t>
        </w:r>
      </w:ins>
      <w:r w:rsidRPr="00DD0F4F">
        <w:rPr>
          <w:noProof/>
          <w:lang w:val="nl-NL"/>
        </w:rPr>
        <w:t xml:space="preserve">et wijzigingsvoorstel </w:t>
      </w:r>
      <w:del w:id="21" w:author="Arjan" w:date="2014-11-21T00:33:00Z">
        <w:r w:rsidRPr="00DD0F4F" w:rsidDel="001E1BAB">
          <w:rPr>
            <w:noProof/>
            <w:lang w:val="nl-NL"/>
          </w:rPr>
          <w:delText xml:space="preserve">op het RGBZ. Deze is allereerst het resultaat van de verwerking van de review van versie 0.2 door de werkgroep en de </w:delText>
        </w:r>
      </w:del>
      <w:ins w:id="22" w:author="Arjan" w:date="2014-11-21T00:33:00Z">
        <w:r>
          <w:rPr>
            <w:noProof/>
            <w:lang w:val="nl-NL"/>
          </w:rPr>
          <w:t xml:space="preserve">is vervolgens </w:t>
        </w:r>
      </w:ins>
      <w:r w:rsidRPr="00DD0F4F">
        <w:rPr>
          <w:noProof/>
          <w:lang w:val="nl-NL"/>
        </w:rPr>
        <w:t>beoorde</w:t>
      </w:r>
      <w:ins w:id="23" w:author="Arjan" w:date="2014-11-21T00:33:00Z">
        <w:r>
          <w:rPr>
            <w:noProof/>
            <w:lang w:val="nl-NL"/>
          </w:rPr>
          <w:t>e</w:t>
        </w:r>
      </w:ins>
      <w:r w:rsidRPr="00DD0F4F">
        <w:rPr>
          <w:noProof/>
          <w:lang w:val="nl-NL"/>
        </w:rPr>
        <w:t>l</w:t>
      </w:r>
      <w:ins w:id="24" w:author="Arjan" w:date="2014-11-21T00:33:00Z">
        <w:r>
          <w:rPr>
            <w:noProof/>
            <w:lang w:val="nl-NL"/>
          </w:rPr>
          <w:t>d</w:t>
        </w:r>
      </w:ins>
      <w:del w:id="25" w:author="Arjan" w:date="2014-11-21T00:33:00Z">
        <w:r w:rsidRPr="00DD0F4F" w:rsidDel="001E1BAB">
          <w:rPr>
            <w:noProof/>
            <w:lang w:val="nl-NL"/>
          </w:rPr>
          <w:delText>ing</w:delText>
        </w:r>
      </w:del>
      <w:r w:rsidRPr="00DD0F4F">
        <w:rPr>
          <w:noProof/>
          <w:lang w:val="nl-NL"/>
        </w:rPr>
        <w:t xml:space="preserve"> </w:t>
      </w:r>
      <w:del w:id="26" w:author="Arjan" w:date="2014-11-21T00:33:00Z">
        <w:r w:rsidRPr="00DD0F4F" w:rsidDel="001E1BAB">
          <w:rPr>
            <w:noProof/>
            <w:lang w:val="nl-NL"/>
          </w:rPr>
          <w:delText xml:space="preserve">van die versie </w:delText>
        </w:r>
      </w:del>
      <w:r w:rsidRPr="00DD0F4F">
        <w:rPr>
          <w:noProof/>
          <w:lang w:val="nl-NL"/>
        </w:rPr>
        <w:t xml:space="preserve">door de Expertgroep Informatiemodellen. </w:t>
      </w:r>
      <w:del w:id="27" w:author="Arjan" w:date="2014-11-21T00:33:00Z">
        <w:r w:rsidRPr="00DD0F4F" w:rsidDel="00290BCA">
          <w:rPr>
            <w:noProof/>
            <w:lang w:val="nl-NL"/>
          </w:rPr>
          <w:delText>Verder is in de vorliggende versie</w:delText>
        </w:r>
      </w:del>
      <w:ins w:id="28" w:author="Arjan" w:date="2014-11-21T00:33:00Z">
        <w:r>
          <w:rPr>
            <w:noProof/>
            <w:lang w:val="nl-NL"/>
          </w:rPr>
          <w:t>Daarna is</w:t>
        </w:r>
      </w:ins>
      <w:r w:rsidRPr="00DD0F4F">
        <w:rPr>
          <w:noProof/>
          <w:lang w:val="nl-NL"/>
        </w:rPr>
        <w:t xml:space="preserve"> de  harmonisering verwerkt van het Toepassingsprofiel </w:t>
      </w:r>
      <w:ins w:id="29" w:author="Arjan" w:date="2014-11-21T00:34:00Z">
        <w:r>
          <w:rPr>
            <w:noProof/>
            <w:lang w:val="nl-NL"/>
          </w:rPr>
          <w:t xml:space="preserve">Metadatering </w:t>
        </w:r>
      </w:ins>
      <w:r w:rsidRPr="00DD0F4F">
        <w:rPr>
          <w:noProof/>
          <w:lang w:val="nl-NL"/>
        </w:rPr>
        <w:t xml:space="preserve">Lokale Overheden (een informatiemodel voor metadatering van ‘records’ cq. archiefbescheiden) met het RGBZ. Tevens is het RGBZ afgestemd op de concept-versie 2.1 van het informatiemodel van de ZTC 2. Voortschrijdend inzicht en opmerkingen van gemeenten en leveranciers hebben tevens geleid tot </w:t>
      </w:r>
      <w:ins w:id="30" w:author="Arjan" w:date="2014-11-21T00:34:00Z">
        <w:r>
          <w:rPr>
            <w:noProof/>
            <w:lang w:val="nl-NL"/>
          </w:rPr>
          <w:t xml:space="preserve">verdere </w:t>
        </w:r>
      </w:ins>
      <w:r w:rsidRPr="00DD0F4F">
        <w:rPr>
          <w:noProof/>
          <w:lang w:val="nl-NL"/>
        </w:rPr>
        <w:t xml:space="preserve">verbetering.  </w:t>
      </w:r>
      <w:ins w:id="31" w:author="Arjan" w:date="2014-11-21T00:34:00Z">
        <w:r>
          <w:rPr>
            <w:noProof/>
            <w:lang w:val="nl-NL"/>
          </w:rPr>
          <w:t xml:space="preserve">Een en ander is besproken </w:t>
        </w:r>
      </w:ins>
      <w:ins w:id="32" w:author="Arjan" w:date="2014-11-21T00:35:00Z">
        <w:r>
          <w:rPr>
            <w:noProof/>
            <w:lang w:val="nl-NL"/>
          </w:rPr>
          <w:t xml:space="preserve">in meerdere bijeenkomsten van de Expertgroep Informatiemodellen. </w:t>
        </w:r>
        <w:r w:rsidRPr="00DD0F4F">
          <w:rPr>
            <w:noProof/>
            <w:lang w:val="nl-NL"/>
          </w:rPr>
          <w:t>Zie bijlage 1 voor de leden.</w:t>
        </w:r>
      </w:ins>
    </w:p>
    <w:p w:rsidR="00FF23AE" w:rsidRPr="00DD0F4F" w:rsidRDefault="00FF23AE" w:rsidP="00FF23AE">
      <w:pPr>
        <w:rPr>
          <w:noProof/>
          <w:lang w:val="nl-NL"/>
        </w:rPr>
      </w:pPr>
      <w:r w:rsidRPr="00DD0F4F">
        <w:rPr>
          <w:noProof/>
          <w:lang w:val="nl-NL"/>
        </w:rPr>
        <w:t>Het ligt in de bedoeling om deze versie</w:t>
      </w:r>
      <w:del w:id="33" w:author="Arjan" w:date="2014-11-21T00:36:00Z">
        <w:r w:rsidRPr="00DD0F4F" w:rsidDel="00290BCA">
          <w:rPr>
            <w:noProof/>
            <w:lang w:val="nl-NL"/>
          </w:rPr>
          <w:delText xml:space="preserve">, na consultatie van de diverse gremia die betrokken zijn bij de informatiemodel- en berichtenstandaarden en verwerking van eventuele opmerkingen, </w:delText>
        </w:r>
      </w:del>
      <w:ins w:id="34" w:author="Arjan" w:date="2014-11-21T00:36:00Z">
        <w:r>
          <w:rPr>
            <w:noProof/>
            <w:lang w:val="nl-NL"/>
          </w:rPr>
          <w:t xml:space="preserve"> allereerst </w:t>
        </w:r>
      </w:ins>
      <w:r w:rsidRPr="00DD0F4F">
        <w:rPr>
          <w:noProof/>
          <w:lang w:val="nl-NL"/>
        </w:rPr>
        <w:t xml:space="preserve">te laten </w:t>
      </w:r>
      <w:del w:id="35" w:author="Arjan" w:date="2014-11-21T00:36:00Z">
        <w:r w:rsidRPr="00DD0F4F" w:rsidDel="00290BCA">
          <w:rPr>
            <w:noProof/>
            <w:lang w:val="nl-NL"/>
          </w:rPr>
          <w:delText xml:space="preserve">vaststellen </w:delText>
        </w:r>
      </w:del>
      <w:ins w:id="36" w:author="Arjan" w:date="2014-11-21T00:36:00Z">
        <w:r>
          <w:rPr>
            <w:noProof/>
            <w:lang w:val="nl-NL"/>
          </w:rPr>
          <w:t xml:space="preserve">goedkeuren </w:t>
        </w:r>
      </w:ins>
      <w:r w:rsidRPr="00DD0F4F">
        <w:rPr>
          <w:noProof/>
          <w:lang w:val="nl-NL"/>
        </w:rPr>
        <w:t>door de Expertgroep Informatiemodellen</w:t>
      </w:r>
      <w:ins w:id="37" w:author="Arjan" w:date="2014-11-21T00:36:00Z">
        <w:r>
          <w:rPr>
            <w:noProof/>
            <w:lang w:val="nl-NL"/>
          </w:rPr>
          <w:t xml:space="preserve"> en vervolgens door de Regiegroep G</w:t>
        </w:r>
      </w:ins>
      <w:ins w:id="38" w:author="Arjan" w:date="2014-11-21T00:37:00Z">
        <w:r>
          <w:rPr>
            <w:noProof/>
            <w:lang w:val="nl-NL"/>
          </w:rPr>
          <w:t>egevens- en Berichtenstandaarden</w:t>
        </w:r>
      </w:ins>
      <w:r w:rsidRPr="00DD0F4F">
        <w:rPr>
          <w:noProof/>
          <w:lang w:val="nl-NL"/>
        </w:rPr>
        <w:t>.</w:t>
      </w:r>
      <w:ins w:id="39" w:author="Arjan" w:date="2014-11-21T00:37:00Z">
        <w:r>
          <w:rPr>
            <w:noProof/>
            <w:lang w:val="nl-NL"/>
          </w:rPr>
          <w:t xml:space="preserve"> Met deze groep wordt afgestemd in</w:t>
        </w:r>
      </w:ins>
      <w:ins w:id="40" w:author="Arjan" w:date="2014-11-21T00:38:00Z">
        <w:r>
          <w:rPr>
            <w:noProof/>
            <w:lang w:val="nl-NL"/>
          </w:rPr>
          <w:t xml:space="preserve"> welk tijdsbeste</w:t>
        </w:r>
      </w:ins>
      <w:ins w:id="41" w:author="Arjan" w:date="2014-11-21T00:39:00Z">
        <w:r>
          <w:rPr>
            <w:noProof/>
            <w:lang w:val="nl-NL"/>
          </w:rPr>
          <w:t>k</w:t>
        </w:r>
      </w:ins>
      <w:ins w:id="42" w:author="Arjan" w:date="2014-11-21T00:38:00Z">
        <w:r>
          <w:rPr>
            <w:noProof/>
            <w:lang w:val="nl-NL"/>
          </w:rPr>
          <w:t xml:space="preserve"> de </w:t>
        </w:r>
      </w:ins>
      <w:del w:id="43" w:author="Arjan" w:date="2014-11-21T00:38:00Z">
        <w:r w:rsidRPr="00DD0F4F" w:rsidDel="00290BCA">
          <w:rPr>
            <w:noProof/>
            <w:lang w:val="nl-NL"/>
          </w:rPr>
          <w:delText xml:space="preserve">Parallel onderzoeken we wanneer en hoe de </w:delText>
        </w:r>
      </w:del>
      <w:r w:rsidRPr="00DD0F4F">
        <w:rPr>
          <w:noProof/>
          <w:lang w:val="nl-NL"/>
        </w:rPr>
        <w:t xml:space="preserve">wijzigingen verwerkt </w:t>
      </w:r>
      <w:del w:id="44" w:author="Arjan" w:date="2014-11-21T00:38:00Z">
        <w:r w:rsidRPr="00DD0F4F" w:rsidDel="00290BCA">
          <w:rPr>
            <w:noProof/>
            <w:lang w:val="nl-NL"/>
          </w:rPr>
          <w:delText xml:space="preserve">gaan </w:delText>
        </w:r>
      </w:del>
      <w:r w:rsidRPr="00DD0F4F">
        <w:rPr>
          <w:noProof/>
          <w:lang w:val="nl-NL"/>
        </w:rPr>
        <w:t xml:space="preserve">worden tot </w:t>
      </w:r>
      <w:del w:id="45" w:author="Arjan" w:date="2014-11-21T00:38:00Z">
        <w:r w:rsidRPr="00DD0F4F" w:rsidDel="00290BCA">
          <w:rPr>
            <w:noProof/>
            <w:lang w:val="nl-NL"/>
          </w:rPr>
          <w:delText>(</w:delText>
        </w:r>
      </w:del>
      <w:r w:rsidRPr="00DD0F4F">
        <w:rPr>
          <w:noProof/>
          <w:lang w:val="nl-NL"/>
        </w:rPr>
        <w:t>een</w:t>
      </w:r>
      <w:del w:id="46" w:author="Arjan" w:date="2014-11-21T00:38:00Z">
        <w:r w:rsidRPr="00DD0F4F" w:rsidDel="00290BCA">
          <w:rPr>
            <w:noProof/>
            <w:lang w:val="nl-NL"/>
          </w:rPr>
          <w:delText>)</w:delText>
        </w:r>
      </w:del>
      <w:r w:rsidRPr="00DD0F4F">
        <w:rPr>
          <w:noProof/>
          <w:lang w:val="nl-NL"/>
        </w:rPr>
        <w:t xml:space="preserve"> nieuw</w:t>
      </w:r>
      <w:del w:id="47" w:author="Arjan" w:date="2014-11-21T00:38:00Z">
        <w:r w:rsidRPr="00DD0F4F" w:rsidDel="00290BCA">
          <w:rPr>
            <w:noProof/>
            <w:lang w:val="nl-NL"/>
          </w:rPr>
          <w:delText>e</w:delText>
        </w:r>
      </w:del>
      <w:r w:rsidRPr="00DD0F4F">
        <w:rPr>
          <w:noProof/>
          <w:lang w:val="nl-NL"/>
        </w:rPr>
        <w:t xml:space="preserve"> </w:t>
      </w:r>
      <w:ins w:id="48" w:author="Arjan" w:date="2014-11-21T00:38:00Z">
        <w:r>
          <w:rPr>
            <w:noProof/>
            <w:lang w:val="nl-NL"/>
          </w:rPr>
          <w:t xml:space="preserve">vast te stellen </w:t>
        </w:r>
      </w:ins>
      <w:r w:rsidRPr="00DD0F4F">
        <w:rPr>
          <w:noProof/>
          <w:lang w:val="nl-NL"/>
        </w:rPr>
        <w:t>versie</w:t>
      </w:r>
      <w:del w:id="49" w:author="Arjan" w:date="2014-11-21T00:38:00Z">
        <w:r w:rsidRPr="00DD0F4F" w:rsidDel="00290BCA">
          <w:rPr>
            <w:noProof/>
            <w:lang w:val="nl-NL"/>
          </w:rPr>
          <w:delText>(s)</w:delText>
        </w:r>
      </w:del>
      <w:r w:rsidRPr="00DD0F4F">
        <w:rPr>
          <w:noProof/>
          <w:lang w:val="nl-NL"/>
        </w:rPr>
        <w:t xml:space="preserve"> van het RGBZ. Daarbij wordt nauw afgestemd met het versiebeheer van aanpalende standaarden zoals StUF-Zaken, </w:t>
      </w:r>
      <w:del w:id="50" w:author="Arjan" w:date="2014-11-21T00:39:00Z">
        <w:r w:rsidRPr="00DD0F4F" w:rsidDel="00290BCA">
          <w:rPr>
            <w:noProof/>
            <w:lang w:val="nl-NL"/>
          </w:rPr>
          <w:delText xml:space="preserve">(het informatiemodel van) de </w:delText>
        </w:r>
      </w:del>
      <w:ins w:id="51" w:author="Arjan" w:date="2014-11-21T00:39:00Z">
        <w:r>
          <w:rPr>
            <w:noProof/>
            <w:lang w:val="nl-NL"/>
          </w:rPr>
          <w:t>Im</w:t>
        </w:r>
      </w:ins>
      <w:r w:rsidRPr="00DD0F4F">
        <w:rPr>
          <w:noProof/>
          <w:lang w:val="nl-NL"/>
        </w:rPr>
        <w:t xml:space="preserve">ZTC, StUF-ZTC, de </w:t>
      </w:r>
      <w:del w:id="52" w:author="Arjan" w:date="2014-11-21T00:39:00Z">
        <w:r w:rsidRPr="00DD0F4F" w:rsidDel="00290BCA">
          <w:rPr>
            <w:noProof/>
            <w:lang w:val="nl-NL"/>
          </w:rPr>
          <w:delText>ZAAK</w:delText>
        </w:r>
      </w:del>
      <w:ins w:id="53" w:author="Arjan" w:date="2014-11-21T00:39:00Z">
        <w:r w:rsidRPr="00DD0F4F">
          <w:rPr>
            <w:noProof/>
            <w:lang w:val="nl-NL"/>
          </w:rPr>
          <w:t>Z</w:t>
        </w:r>
        <w:r>
          <w:rPr>
            <w:noProof/>
            <w:lang w:val="nl-NL"/>
          </w:rPr>
          <w:t>aak</w:t>
        </w:r>
      </w:ins>
      <w:r w:rsidRPr="00DD0F4F">
        <w:rPr>
          <w:noProof/>
          <w:lang w:val="nl-NL"/>
        </w:rPr>
        <w:t>-D</w:t>
      </w:r>
      <w:del w:id="54" w:author="Arjan" w:date="2014-11-21T00:39:00Z">
        <w:r w:rsidRPr="00DD0F4F" w:rsidDel="00290BCA">
          <w:rPr>
            <w:noProof/>
            <w:lang w:val="nl-NL"/>
          </w:rPr>
          <w:delText>MS</w:delText>
        </w:r>
      </w:del>
      <w:ins w:id="55" w:author="Arjan" w:date="2014-11-21T00:39:00Z">
        <w:r>
          <w:rPr>
            <w:noProof/>
            <w:lang w:val="nl-NL"/>
          </w:rPr>
          <w:t>ocument</w:t>
        </w:r>
      </w:ins>
      <w:r w:rsidRPr="00DD0F4F">
        <w:rPr>
          <w:noProof/>
          <w:lang w:val="nl-NL"/>
        </w:rPr>
        <w:t xml:space="preserve">-services, het RSGB en StUF-BG. </w:t>
      </w:r>
      <w:ins w:id="56" w:author="Arjan" w:date="2014-11-21T00:40:00Z">
        <w:r>
          <w:rPr>
            <w:noProof/>
            <w:lang w:val="nl-NL"/>
          </w:rPr>
          <w:t>Hierb</w:t>
        </w:r>
      </w:ins>
      <w:del w:id="57" w:author="Arjan" w:date="2014-11-21T00:40:00Z">
        <w:r w:rsidRPr="00DD0F4F" w:rsidDel="00290BCA">
          <w:rPr>
            <w:noProof/>
            <w:lang w:val="nl-NL"/>
          </w:rPr>
          <w:delText>B</w:delText>
        </w:r>
      </w:del>
      <w:r w:rsidRPr="00DD0F4F">
        <w:rPr>
          <w:noProof/>
          <w:lang w:val="nl-NL"/>
        </w:rPr>
        <w:t xml:space="preserve">ij </w:t>
      </w:r>
      <w:del w:id="58" w:author="Arjan" w:date="2014-11-21T00:40:00Z">
        <w:r w:rsidRPr="00DD0F4F" w:rsidDel="00290BCA">
          <w:rPr>
            <w:noProof/>
            <w:lang w:val="nl-NL"/>
          </w:rPr>
          <w:delText xml:space="preserve">dit onderzoek </w:delText>
        </w:r>
      </w:del>
      <w:r w:rsidRPr="00DD0F4F">
        <w:rPr>
          <w:noProof/>
          <w:lang w:val="nl-NL"/>
        </w:rPr>
        <w:t>worden betrokken de diverse gremia rond deze standaarden, gemeenten en leveranciers.</w:t>
      </w:r>
    </w:p>
    <w:p w:rsidR="00FF23AE" w:rsidRPr="00DD0F4F" w:rsidRDefault="00FF23AE" w:rsidP="00FF23AE">
      <w:pPr>
        <w:rPr>
          <w:noProof/>
          <w:lang w:val="nl-NL"/>
        </w:rPr>
      </w:pPr>
      <w:r w:rsidRPr="00DD0F4F">
        <w:rPr>
          <w:noProof/>
          <w:lang w:val="nl-NL"/>
        </w:rPr>
        <w:t xml:space="preserve">Veel van de ingediende wijzigingsverzoeken zijn gehonoreerd. Deze verzoeken, de consequenties daarvan voor het RGBZ en de motivering daarvoor, treft u aan in hoofdstuk 2. De wijzigingen t.o.v. RGBZ 1.0 zijn daarin gemarkeerd (rood in de pdf-versie). De inhoudsopgave van hoofdstuk 2 geeft een impressie van de onderwerpen waarop de wijzigingen betrekking hebben. </w:t>
      </w:r>
      <w:ins w:id="59" w:author="Arjan" w:date="2014-11-21T00:40:00Z">
        <w:r>
          <w:rPr>
            <w:noProof/>
            <w:lang w:val="nl-NL"/>
          </w:rPr>
          <w:t>In bijlage 2 geven we een opsomming van de wijzigingen per objecttype.</w:t>
        </w:r>
      </w:ins>
      <w:r w:rsidRPr="00DD0F4F">
        <w:rPr>
          <w:noProof/>
          <w:lang w:val="nl-NL"/>
        </w:rPr>
        <w:br/>
        <w:t>De niet gehonoreerde verzoeken motiveren we in hoofdstuk 3.</w:t>
      </w:r>
    </w:p>
    <w:p w:rsidR="00010599" w:rsidRPr="00DD0F4F" w:rsidRDefault="00FF23AE" w:rsidP="00FF23AE">
      <w:pPr>
        <w:rPr>
          <w:noProof/>
          <w:lang w:val="nl-NL"/>
        </w:rPr>
      </w:pPr>
      <w:r w:rsidRPr="00DD0F4F">
        <w:rPr>
          <w:noProof/>
          <w:lang w:val="nl-NL"/>
        </w:rPr>
        <w:t xml:space="preserve">Voor vragen en opmerkingen naar aanleiding van dit wijzigingsvoorstel kunt u zich wenden tot KING, de </w:t>
      </w:r>
      <w:del w:id="60" w:author="Arjan" w:date="2014-11-21T00:30:00Z">
        <w:r w:rsidRPr="00DD0F4F" w:rsidDel="001E1BAB">
          <w:rPr>
            <w:noProof/>
            <w:lang w:val="nl-NL"/>
          </w:rPr>
          <w:delText xml:space="preserve">groep </w:delText>
        </w:r>
      </w:del>
      <w:ins w:id="61" w:author="Arjan" w:date="2014-11-21T00:30:00Z">
        <w:r>
          <w:rPr>
            <w:noProof/>
            <w:lang w:val="nl-NL"/>
          </w:rPr>
          <w:t>afdeling</w:t>
        </w:r>
        <w:r w:rsidRPr="00DD0F4F">
          <w:rPr>
            <w:noProof/>
            <w:lang w:val="nl-NL"/>
          </w:rPr>
          <w:t xml:space="preserve"> </w:t>
        </w:r>
      </w:ins>
      <w:r w:rsidRPr="00DD0F4F">
        <w:rPr>
          <w:noProof/>
          <w:lang w:val="nl-NL"/>
        </w:rPr>
        <w:t>e-Diensten</w:t>
      </w:r>
      <w:ins w:id="62" w:author="Arjan" w:date="2014-11-21T00:29:00Z">
        <w:r>
          <w:rPr>
            <w:noProof/>
            <w:lang w:val="nl-NL"/>
          </w:rPr>
          <w:t>, het team Gegevens</w:t>
        </w:r>
      </w:ins>
      <w:ins w:id="63" w:author="Arjan" w:date="2014-11-21T00:30:00Z">
        <w:r>
          <w:rPr>
            <w:noProof/>
            <w:lang w:val="nl-NL"/>
          </w:rPr>
          <w:t>- en Berichtenstandaarden</w:t>
        </w:r>
      </w:ins>
      <w:r w:rsidRPr="00DD0F4F">
        <w:rPr>
          <w:noProof/>
          <w:lang w:val="nl-NL"/>
        </w:rPr>
        <w:t>.</w:t>
      </w:r>
    </w:p>
    <w:p w:rsidR="0038425A" w:rsidRPr="00DD0F4F" w:rsidRDefault="0038425A" w:rsidP="0038425A">
      <w:pPr>
        <w:rPr>
          <w:noProof/>
          <w:lang w:val="nl-NL"/>
        </w:rPr>
      </w:pPr>
      <w:r w:rsidRPr="00DD0F4F">
        <w:rPr>
          <w:noProof/>
          <w:lang w:val="nl-NL"/>
        </w:rPr>
        <w:br w:type="page"/>
      </w:r>
    </w:p>
    <w:p w:rsidR="0038425A" w:rsidRDefault="00103274" w:rsidP="0038425A">
      <w:pPr>
        <w:pStyle w:val="Kop1"/>
        <w:rPr>
          <w:noProof/>
        </w:rPr>
      </w:pPr>
      <w:bookmarkStart w:id="64" w:name="_Toc398013997"/>
      <w:bookmarkStart w:id="65" w:name="_Toc404293995"/>
      <w:r w:rsidRPr="00BC0BAD">
        <w:rPr>
          <w:noProof/>
        </w:rPr>
        <w:lastRenderedPageBreak/>
        <w:t>Wijzigingen</w:t>
      </w:r>
      <w:bookmarkEnd w:id="64"/>
      <w:bookmarkEnd w:id="65"/>
    </w:p>
    <w:p w:rsidR="00CF5C11" w:rsidRDefault="00CC4555" w:rsidP="0044638F">
      <w:r w:rsidRPr="00DD0F4F">
        <w:rPr>
          <w:lang w:val="nl-NL"/>
        </w:rPr>
        <w:t xml:space="preserve">In de volgende paragrafen specificeren we </w:t>
      </w:r>
      <w:r w:rsidR="00010599" w:rsidRPr="00DD0F4F">
        <w:rPr>
          <w:lang w:val="nl-NL"/>
        </w:rPr>
        <w:t xml:space="preserve">per objecttype </w:t>
      </w:r>
      <w:r w:rsidRPr="00DD0F4F">
        <w:rPr>
          <w:lang w:val="nl-NL"/>
        </w:rPr>
        <w:t xml:space="preserve">de voorgestelde wijzigingen op het RGBZ versie 1.0. Het resultaat qua diagram </w:t>
      </w:r>
      <w:r w:rsidR="00CF5C11" w:rsidRPr="00DD0F4F">
        <w:rPr>
          <w:lang w:val="nl-NL"/>
        </w:rPr>
        <w:t>vermelden we op de volgende bladzij</w:t>
      </w:r>
      <w:r w:rsidRPr="00DD0F4F">
        <w:rPr>
          <w:lang w:val="nl-NL"/>
        </w:rPr>
        <w:t>.</w:t>
      </w:r>
      <w:r w:rsidR="00CF5C11" w:rsidRPr="00DD0F4F">
        <w:rPr>
          <w:lang w:val="nl-NL"/>
        </w:rPr>
        <w:t xml:space="preserve"> </w:t>
      </w:r>
      <w:r w:rsidR="00CF5C11">
        <w:t>De wijzigingen betreffen op hoofdlijnen:</w:t>
      </w:r>
    </w:p>
    <w:p w:rsidR="00594431" w:rsidRDefault="00CF5C11" w:rsidP="00594431">
      <w:pPr>
        <w:pStyle w:val="Lijstalinea"/>
        <w:numPr>
          <w:ilvl w:val="0"/>
          <w:numId w:val="11"/>
        </w:numPr>
      </w:pPr>
      <w:r w:rsidRPr="00DD0F4F">
        <w:rPr>
          <w:lang w:val="nl-NL"/>
        </w:rPr>
        <w:t>Aanscherping zaak, deelzaak en gerelateerde zaak;</w:t>
      </w:r>
      <w:r w:rsidRPr="00DD0F4F">
        <w:rPr>
          <w:lang w:val="nl-NL"/>
        </w:rPr>
        <w:br/>
        <w:t xml:space="preserve">In de praktijk blijkt het niet eenduidig te zijn wat het begin en einde van een zaak vormt, wanneer deelzaken toegepast worden en wat de rol is van gerelateerde zaken. De ene organisatie gaat daar anders mee om dan de andere. Bij </w:t>
      </w:r>
      <w:r w:rsidR="00362A29" w:rsidRPr="00DD0F4F">
        <w:rPr>
          <w:lang w:val="nl-NL"/>
        </w:rPr>
        <w:t xml:space="preserve">de uitwisseling van informatie over zaken en bij </w:t>
      </w:r>
      <w:r w:rsidRPr="00DD0F4F">
        <w:rPr>
          <w:lang w:val="nl-NL"/>
        </w:rPr>
        <w:t xml:space="preserve">het samenwerken aan zaken in ketens kan dit tot problemen leiden. </w:t>
      </w:r>
      <w:r w:rsidR="001B73B7" w:rsidRPr="00DD0F4F">
        <w:rPr>
          <w:lang w:val="nl-NL"/>
        </w:rPr>
        <w:t xml:space="preserve">Het model, definities en toelichtingen hebben we hierop aangepast en aangescherpt (zie vooral par. </w:t>
      </w:r>
      <w:r w:rsidR="00B47636">
        <w:fldChar w:fldCharType="begin"/>
      </w:r>
      <w:r w:rsidR="001B73B7" w:rsidRPr="00DD0F4F">
        <w:rPr>
          <w:lang w:val="nl-NL"/>
        </w:rPr>
        <w:instrText xml:space="preserve"> REF _Ref361129776 \r \h </w:instrText>
      </w:r>
      <w:r w:rsidR="00B47636">
        <w:fldChar w:fldCharType="separate"/>
      </w:r>
      <w:r w:rsidR="001B73B7">
        <w:t>2.1</w:t>
      </w:r>
      <w:r w:rsidR="00003779">
        <w:t>4</w:t>
      </w:r>
      <w:r w:rsidR="001B73B7">
        <w:t>.1</w:t>
      </w:r>
      <w:r w:rsidR="00B47636">
        <w:fldChar w:fldCharType="end"/>
      </w:r>
      <w:r w:rsidR="001B73B7">
        <w:t>).</w:t>
      </w:r>
    </w:p>
    <w:p w:rsidR="00594431" w:rsidRDefault="00F04EBE" w:rsidP="00594431">
      <w:pPr>
        <w:pStyle w:val="Lijstalinea"/>
        <w:numPr>
          <w:ilvl w:val="0"/>
          <w:numId w:val="11"/>
        </w:numPr>
        <w:rPr>
          <w:lang w:val="nl-NL"/>
        </w:rPr>
      </w:pPr>
      <w:r w:rsidRPr="00DD0F4F">
        <w:rPr>
          <w:lang w:val="nl-NL"/>
        </w:rPr>
        <w:t>Unieke aanduidingen van objecttypen;</w:t>
      </w:r>
      <w:r w:rsidRPr="00DD0F4F">
        <w:rPr>
          <w:lang w:val="nl-NL"/>
        </w:rPr>
        <w:br/>
        <w:t xml:space="preserve">Meerdere objecttypen bleken slechts een unieke aanduiding te hebben binnen een zaakbehandelende organisatie maar niet in ketens van samenwerkende organisaties. Alle objecttypen hebben we voorzien van landelijk unieke aanduidingen. </w:t>
      </w:r>
      <w:r w:rsidR="004F5D06" w:rsidRPr="00DD0F4F">
        <w:rPr>
          <w:lang w:val="nl-NL"/>
        </w:rPr>
        <w:t>Dit betreft met name ZAAK</w:t>
      </w:r>
      <w:r w:rsidR="000D1EE5" w:rsidRPr="00DD0F4F">
        <w:rPr>
          <w:lang w:val="nl-NL"/>
        </w:rPr>
        <w:t>,</w:t>
      </w:r>
      <w:r w:rsidR="004F5D06" w:rsidRPr="00DD0F4F">
        <w:rPr>
          <w:lang w:val="nl-NL"/>
        </w:rPr>
        <w:t xml:space="preserve"> INFORMATIEOBJECT</w:t>
      </w:r>
      <w:r w:rsidR="000D1EE5" w:rsidRPr="00DD0F4F">
        <w:rPr>
          <w:lang w:val="nl-NL"/>
        </w:rPr>
        <w:t>, ORGANISATORISCHE EENHEID  en MEDEWERKER</w:t>
      </w:r>
      <w:r w:rsidR="004F5D06" w:rsidRPr="00DD0F4F">
        <w:rPr>
          <w:lang w:val="nl-NL"/>
        </w:rPr>
        <w:t>.</w:t>
      </w:r>
    </w:p>
    <w:p w:rsidR="00594431" w:rsidRDefault="00540B4C" w:rsidP="00594431">
      <w:pPr>
        <w:pStyle w:val="Lijstalinea"/>
        <w:numPr>
          <w:ilvl w:val="0"/>
          <w:numId w:val="11"/>
        </w:numPr>
      </w:pPr>
      <w:r w:rsidRPr="00DD0F4F">
        <w:rPr>
          <w:lang w:val="nl-NL"/>
        </w:rPr>
        <w:t>Aansluiting op de ‘Baseline Informatiehuishouding’;</w:t>
      </w:r>
      <w:r w:rsidRPr="00DD0F4F">
        <w:rPr>
          <w:lang w:val="nl-NL"/>
        </w:rPr>
        <w:br/>
      </w:r>
      <w:r w:rsidR="00853DF5" w:rsidRPr="00DD0F4F">
        <w:rPr>
          <w:lang w:val="nl-NL"/>
        </w:rPr>
        <w:t xml:space="preserve">Consequenties hiervan voor het RGBZ zijn de wijziging van het begrip ‘document’ in ‘informatieobject’ en helderheid over de archiefstatus van </w:t>
      </w:r>
      <w:r w:rsidR="00BE705A" w:rsidRPr="00DD0F4F">
        <w:rPr>
          <w:lang w:val="nl-NL"/>
        </w:rPr>
        <w:t>zaakdossiers</w:t>
      </w:r>
      <w:r w:rsidR="0073024E" w:rsidRPr="00DD0F4F">
        <w:rPr>
          <w:lang w:val="nl-NL"/>
        </w:rPr>
        <w:t xml:space="preserve"> en van individuele informatieobjecten (indien het archiefregime daarvan afwijkt van dat van de zaak)</w:t>
      </w:r>
      <w:r w:rsidR="00853DF5" w:rsidRPr="00DD0F4F">
        <w:rPr>
          <w:lang w:val="nl-NL"/>
        </w:rPr>
        <w:t>, niet alleen na afloop maak ook gedurende de behandeling van een zaak</w:t>
      </w:r>
      <w:r w:rsidR="00BE705A" w:rsidRPr="00DD0F4F">
        <w:rPr>
          <w:lang w:val="nl-NL"/>
        </w:rPr>
        <w:t xml:space="preserve"> (zie vooral par. </w:t>
      </w:r>
      <w:r w:rsidR="00B47636">
        <w:fldChar w:fldCharType="begin"/>
      </w:r>
      <w:r w:rsidR="00BE705A" w:rsidRPr="00DD0F4F">
        <w:rPr>
          <w:lang w:val="nl-NL"/>
        </w:rPr>
        <w:instrText xml:space="preserve"> REF _Ref361133953 \r \h </w:instrText>
      </w:r>
      <w:r w:rsidR="00B47636">
        <w:fldChar w:fldCharType="separate"/>
      </w:r>
      <w:r w:rsidR="002D46B6">
        <w:t>2.1</w:t>
      </w:r>
      <w:r w:rsidR="00003779">
        <w:t>4</w:t>
      </w:r>
      <w:r w:rsidR="00BE705A">
        <w:t>.2</w:t>
      </w:r>
      <w:r w:rsidR="00B47636">
        <w:fldChar w:fldCharType="end"/>
      </w:r>
      <w:r w:rsidR="002D46B6">
        <w:t xml:space="preserve"> en 2.5</w:t>
      </w:r>
      <w:r w:rsidR="0073024E">
        <w:t>.4</w:t>
      </w:r>
      <w:r w:rsidR="00BE705A">
        <w:t>)</w:t>
      </w:r>
      <w:r w:rsidR="00853DF5">
        <w:t>.</w:t>
      </w:r>
    </w:p>
    <w:p w:rsidR="00594431" w:rsidRDefault="00853DF5" w:rsidP="00594431">
      <w:pPr>
        <w:pStyle w:val="Lijstalinea"/>
        <w:numPr>
          <w:ilvl w:val="0"/>
          <w:numId w:val="11"/>
        </w:numPr>
        <w:rPr>
          <w:lang w:val="nl-NL"/>
        </w:rPr>
      </w:pPr>
      <w:r w:rsidRPr="00DD0F4F">
        <w:rPr>
          <w:lang w:val="nl-NL"/>
        </w:rPr>
        <w:t>Harmonisatie met het Toepassingsprofiel Lokale Overheden (TpLO);</w:t>
      </w:r>
      <w:r w:rsidRPr="00DD0F4F">
        <w:rPr>
          <w:lang w:val="nl-NL"/>
        </w:rPr>
        <w:br/>
        <w:t xml:space="preserve">Het TpLO specificeert metagegevens van ‘records’ (archiefbescheiden) en kan beschouwd worden als een informatiemodel voor records. Zaakdossiers en informatieobjecten worden vanuit archiveringsoptiek  gedurende en bij afronding van een zaak records. Door het RGBZ en het TpLO met elkaar te harmoniseren bereiken we een naadloze aansluiting van het zaakgericht werken op de archivering. </w:t>
      </w:r>
      <w:r w:rsidR="00310A16" w:rsidRPr="00DD0F4F">
        <w:rPr>
          <w:lang w:val="nl-NL"/>
        </w:rPr>
        <w:t>Uit oogpunt van deze harmonisatie hebben we</w:t>
      </w:r>
      <w:r w:rsidR="00475B8B" w:rsidRPr="00DD0F4F">
        <w:rPr>
          <w:lang w:val="nl-NL"/>
        </w:rPr>
        <w:t xml:space="preserve">, in aanvulling op de aanpassingen ad. c, </w:t>
      </w:r>
      <w:r w:rsidR="00310A16" w:rsidRPr="00DD0F4F">
        <w:rPr>
          <w:lang w:val="nl-NL"/>
        </w:rPr>
        <w:t xml:space="preserve"> de attribuutsoort ‘Gebruiksrechten’ toegevoegd aan INFORMATIEOBJECT en</w:t>
      </w:r>
      <w:r w:rsidR="0073024E" w:rsidRPr="00DD0F4F">
        <w:rPr>
          <w:lang w:val="nl-NL"/>
        </w:rPr>
        <w:t xml:space="preserve"> de attributen Status en Versie verplaatst van ENKELVOUDI</w:t>
      </w:r>
      <w:r w:rsidR="005A51A1" w:rsidRPr="00DD0F4F">
        <w:rPr>
          <w:lang w:val="nl-NL"/>
        </w:rPr>
        <w:t>G INFORMATIEOBJECT naar INFORMATIEOBJECT.</w:t>
      </w:r>
    </w:p>
    <w:p w:rsidR="00594431" w:rsidRDefault="002D7669" w:rsidP="00594431">
      <w:pPr>
        <w:pStyle w:val="Lijstalinea"/>
        <w:numPr>
          <w:ilvl w:val="0"/>
          <w:numId w:val="11"/>
        </w:numPr>
        <w:rPr>
          <w:lang w:val="nl-NL"/>
        </w:rPr>
      </w:pPr>
      <w:r w:rsidRPr="00DD0F4F">
        <w:rPr>
          <w:lang w:val="nl-NL"/>
        </w:rPr>
        <w:t>Modellering klantcontacten;</w:t>
      </w:r>
      <w:r w:rsidRPr="00DD0F4F">
        <w:rPr>
          <w:lang w:val="nl-NL"/>
        </w:rPr>
        <w:br/>
        <w:t xml:space="preserve">Klantcontacten maakten geen deel uit van RGBZ 1.0. Gezien de behoefte aan uitwisseling van gegevens omtrent klantcontacten, hebben we de modellering hiervan toegevoegd (zie vooral par. </w:t>
      </w:r>
      <w:r w:rsidR="002D46B6" w:rsidRPr="00DD0F4F">
        <w:rPr>
          <w:lang w:val="nl-NL"/>
        </w:rPr>
        <w:t>2.7</w:t>
      </w:r>
      <w:r w:rsidRPr="00DD0F4F">
        <w:rPr>
          <w:lang w:val="nl-NL"/>
        </w:rPr>
        <w:t xml:space="preserve">).  </w:t>
      </w:r>
    </w:p>
    <w:p w:rsidR="00594431" w:rsidRDefault="002D7669" w:rsidP="00594431">
      <w:pPr>
        <w:pStyle w:val="Lijstalinea"/>
        <w:numPr>
          <w:ilvl w:val="0"/>
          <w:numId w:val="11"/>
        </w:numPr>
        <w:rPr>
          <w:lang w:val="nl-NL"/>
        </w:rPr>
      </w:pPr>
      <w:r w:rsidRPr="00DD0F4F">
        <w:rPr>
          <w:lang w:val="nl-NL"/>
        </w:rPr>
        <w:t>Optimalisatie van waardenlijsten;</w:t>
      </w:r>
      <w:r w:rsidRPr="00DD0F4F">
        <w:rPr>
          <w:lang w:val="nl-NL"/>
        </w:rPr>
        <w:br/>
        <w:t xml:space="preserve">Om een goede afstemming te krijgen met de GEMMA-procesarchitectuur, hebben we de waardenlijst voor rollen (Roltype generiek) aangepast (zie par. </w:t>
      </w:r>
      <w:r w:rsidR="00B47636">
        <w:fldChar w:fldCharType="begin"/>
      </w:r>
      <w:r w:rsidRPr="00DD0F4F">
        <w:rPr>
          <w:lang w:val="nl-NL"/>
        </w:rPr>
        <w:instrText xml:space="preserve"> REF _Ref361131915 \r \h </w:instrText>
      </w:r>
      <w:r w:rsidR="00B47636">
        <w:fldChar w:fldCharType="separate"/>
      </w:r>
      <w:r w:rsidRPr="00DD0F4F">
        <w:rPr>
          <w:lang w:val="nl-NL"/>
        </w:rPr>
        <w:t>2.</w:t>
      </w:r>
      <w:r w:rsidR="002D46B6" w:rsidRPr="00DD0F4F">
        <w:rPr>
          <w:lang w:val="nl-NL"/>
        </w:rPr>
        <w:t>10</w:t>
      </w:r>
      <w:r w:rsidRPr="00DD0F4F">
        <w:rPr>
          <w:lang w:val="nl-NL"/>
        </w:rPr>
        <w:t>.1</w:t>
      </w:r>
      <w:r w:rsidR="00B47636">
        <w:fldChar w:fldCharType="end"/>
      </w:r>
      <w:r w:rsidRPr="00DD0F4F">
        <w:rPr>
          <w:lang w:val="nl-NL"/>
        </w:rPr>
        <w:t>).</w:t>
      </w:r>
      <w:r w:rsidRPr="00DD0F4F">
        <w:rPr>
          <w:lang w:val="nl-NL"/>
        </w:rPr>
        <w:br/>
        <w:t>Onlangs is de NEN2084 verschenen waarin documenttypen gestandaardiseerd zijn</w:t>
      </w:r>
      <w:r w:rsidR="008A5805" w:rsidRPr="00DD0F4F">
        <w:rPr>
          <w:lang w:val="nl-NL"/>
        </w:rPr>
        <w:t xml:space="preserve"> voor landelijk gebruik</w:t>
      </w:r>
      <w:r w:rsidRPr="00DD0F4F">
        <w:rPr>
          <w:lang w:val="nl-NL"/>
        </w:rPr>
        <w:t xml:space="preserve">. </w:t>
      </w:r>
      <w:r w:rsidR="008A5805" w:rsidRPr="00DD0F4F">
        <w:rPr>
          <w:lang w:val="nl-NL"/>
        </w:rPr>
        <w:t>We hebben deze overgenomen en waar nodig aangevuld voor het overheidsdomein (zie vooral bijlage 2).</w:t>
      </w:r>
      <w:r w:rsidRPr="00DD0F4F">
        <w:rPr>
          <w:lang w:val="nl-NL"/>
        </w:rPr>
        <w:t xml:space="preserve"> </w:t>
      </w:r>
    </w:p>
    <w:p w:rsidR="00594431" w:rsidRDefault="00E4478D" w:rsidP="00594431">
      <w:pPr>
        <w:pStyle w:val="Lijstalinea"/>
        <w:numPr>
          <w:ilvl w:val="0"/>
          <w:numId w:val="11"/>
        </w:numPr>
      </w:pPr>
      <w:r w:rsidRPr="00DD0F4F">
        <w:rPr>
          <w:lang w:val="nl-NL"/>
        </w:rPr>
        <w:t>Aanpassing op versie 2.0 van de Zaaktypecatalogus (ZTC 2.0);</w:t>
      </w:r>
      <w:r w:rsidRPr="00DD0F4F">
        <w:rPr>
          <w:lang w:val="nl-NL"/>
        </w:rPr>
        <w:br/>
        <w:t xml:space="preserve">Begin maart </w:t>
      </w:r>
      <w:r w:rsidR="000D1EE5" w:rsidRPr="00DD0F4F">
        <w:rPr>
          <w:lang w:val="nl-NL"/>
        </w:rPr>
        <w:t xml:space="preserve">2012 </w:t>
      </w:r>
      <w:r w:rsidRPr="00DD0F4F">
        <w:rPr>
          <w:lang w:val="nl-NL"/>
        </w:rPr>
        <w:t>is de ZTC 2.0 gepubliceerd. Een informatiemodel maakt daarvan deel uit. Geoordeeld is dat het RGBZ daar waar van toepassing de ZTC 2.0 volgt. Dit heeft</w:t>
      </w:r>
      <w:r w:rsidR="00F810CD" w:rsidRPr="00DD0F4F">
        <w:rPr>
          <w:lang w:val="nl-NL"/>
        </w:rPr>
        <w:t xml:space="preserve"> </w:t>
      </w:r>
      <w:r w:rsidRPr="00DD0F4F">
        <w:rPr>
          <w:lang w:val="nl-NL"/>
        </w:rPr>
        <w:t xml:space="preserve">vooral </w:t>
      </w:r>
      <w:r w:rsidRPr="00DD0F4F">
        <w:rPr>
          <w:lang w:val="nl-NL"/>
        </w:rPr>
        <w:lastRenderedPageBreak/>
        <w:t>consequenties voor unieke aanduidingen en voor de metagegevens ‘Herkomst’.</w:t>
      </w:r>
      <w:r w:rsidR="00924E01" w:rsidRPr="00DD0F4F">
        <w:rPr>
          <w:lang w:val="nl-NL"/>
        </w:rPr>
        <w:t xml:space="preserve"> </w:t>
      </w:r>
      <w:r w:rsidR="00924E01">
        <w:t>Ook zijn zaaktypespecifieke eigenschappen  in generieke zin gemodelleerd.</w:t>
      </w:r>
    </w:p>
    <w:p w:rsidR="00594431" w:rsidRDefault="00BE705A" w:rsidP="00594431">
      <w:pPr>
        <w:pStyle w:val="Lijstalinea"/>
        <w:numPr>
          <w:ilvl w:val="0"/>
          <w:numId w:val="11"/>
        </w:numPr>
      </w:pPr>
      <w:r w:rsidRPr="00DD0F4F">
        <w:rPr>
          <w:lang w:val="nl-NL"/>
        </w:rPr>
        <w:t>Aanpassing modellering zaakgeometrie;</w:t>
      </w:r>
      <w:r w:rsidRPr="00DD0F4F">
        <w:rPr>
          <w:lang w:val="nl-NL"/>
        </w:rPr>
        <w:br/>
        <w:t xml:space="preserve">Zaakgeometrie kan in versie 1.0 alleen gemodelleerd worden als kenmerk van een Zaakobject en van een Ander zaakobject. Dit hebben we zodanig uitgebreid dat een zaak zelf ook van geometrie voorzien kan worden (zie par. </w:t>
      </w:r>
      <w:r w:rsidR="00B47636">
        <w:fldChar w:fldCharType="begin"/>
      </w:r>
      <w:r w:rsidRPr="00DD0F4F">
        <w:rPr>
          <w:lang w:val="nl-NL"/>
        </w:rPr>
        <w:instrText xml:space="preserve"> REF _Ref361133885 \r \h </w:instrText>
      </w:r>
      <w:r w:rsidR="00B47636">
        <w:fldChar w:fldCharType="separate"/>
      </w:r>
      <w:r>
        <w:t>2.1</w:t>
      </w:r>
      <w:r w:rsidR="00003779">
        <w:t>4</w:t>
      </w:r>
      <w:r>
        <w:t>.3</w:t>
      </w:r>
      <w:r w:rsidR="00B47636">
        <w:fldChar w:fldCharType="end"/>
      </w:r>
      <w:r>
        <w:t xml:space="preserve">). </w:t>
      </w:r>
    </w:p>
    <w:p w:rsidR="00594431" w:rsidRDefault="001D22D8" w:rsidP="00594431">
      <w:pPr>
        <w:pStyle w:val="Lijstalinea"/>
        <w:numPr>
          <w:ilvl w:val="0"/>
          <w:numId w:val="11"/>
        </w:numPr>
        <w:rPr>
          <w:lang w:val="nl-NL"/>
        </w:rPr>
      </w:pPr>
      <w:r w:rsidRPr="00DD0F4F">
        <w:rPr>
          <w:lang w:val="nl-NL"/>
        </w:rPr>
        <w:t>Afzender en geadresseerde van informatieobject;</w:t>
      </w:r>
      <w:r w:rsidRPr="00DD0F4F">
        <w:rPr>
          <w:lang w:val="nl-NL"/>
        </w:rPr>
        <w:br/>
        <w:t>NAW-gegevens van de  afzender of geadresseerde van een informatieobject kunnen op basis van versie 1 slechts beperkt (alleen afzender) en ongestructureerd worden vastgelegd. Het model is zodanig uitgebreid dat deze gegevens volledig en zowel gestructureerd als ongestructureerd kunnen worden vastgelegd (zie par. 2.5.2).</w:t>
      </w:r>
    </w:p>
    <w:p w:rsidR="00516E76" w:rsidRDefault="00B15E19">
      <w:pPr>
        <w:rPr>
          <w:lang w:val="nl-NL"/>
        </w:rPr>
        <w:sectPr w:rsidR="00516E76" w:rsidSect="0015040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pPr>
      <w:ins w:id="66" w:author="Arjan" w:date="2014-11-18T18:27:00Z">
        <w:r>
          <w:rPr>
            <w:lang w:val="nl-NL"/>
          </w:rPr>
          <w:t>In bijlage 2 geven we een opsomming van de voorgestelde wijzigingen per objecttype.</w:t>
        </w:r>
      </w:ins>
    </w:p>
    <w:p w:rsidR="00CF5C11" w:rsidRDefault="00C07477">
      <w:pPr>
        <w:rPr>
          <w:ins w:id="67" w:author="Arjan" w:date="2014-11-18T10:00:00Z"/>
          <w:lang w:val="nl-NL"/>
        </w:rPr>
      </w:pPr>
      <w:ins w:id="68" w:author="Arjan" w:date="2014-11-18T10:00:00Z">
        <w:r>
          <w:rPr>
            <w:noProof/>
            <w:lang w:val="nl-NL" w:eastAsia="nl-NL"/>
          </w:rPr>
          <w:lastRenderedPageBreak/>
          <w:drawing>
            <wp:anchor distT="0" distB="0" distL="114300" distR="114300" simplePos="0" relativeHeight="251674624" behindDoc="0" locked="0" layoutInCell="1" allowOverlap="1">
              <wp:simplePos x="0" y="0"/>
              <wp:positionH relativeFrom="column">
                <wp:posOffset>14605</wp:posOffset>
              </wp:positionH>
              <wp:positionV relativeFrom="paragraph">
                <wp:posOffset>-4445</wp:posOffset>
              </wp:positionV>
              <wp:extent cx="8782050" cy="6038850"/>
              <wp:effectExtent l="19050" t="0" r="0" b="0"/>
              <wp:wrapNone/>
              <wp:docPr id="9"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0910 RGBZ Catalogus RGBZ op hoofdlijnen.jpg"/>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782050" cy="6038850"/>
                      </a:xfrm>
                      <a:prstGeom prst="rect">
                        <a:avLst/>
                      </a:prstGeom>
                    </pic:spPr>
                  </pic:pic>
                </a:graphicData>
              </a:graphic>
            </wp:anchor>
          </w:drawing>
        </w:r>
      </w:ins>
    </w:p>
    <w:p w:rsidR="00516E76" w:rsidRDefault="00516E76">
      <w:pPr>
        <w:rPr>
          <w:ins w:id="69" w:author="Arjan" w:date="2014-11-18T10:00:00Z"/>
          <w:lang w:val="nl-NL"/>
        </w:rPr>
      </w:pPr>
    </w:p>
    <w:p w:rsidR="00516E76" w:rsidRDefault="00516E76">
      <w:pPr>
        <w:rPr>
          <w:ins w:id="70" w:author="Arjan" w:date="2014-11-18T10:00:00Z"/>
          <w:lang w:val="nl-NL"/>
        </w:rPr>
        <w:sectPr w:rsidR="00516E76" w:rsidSect="00516E76">
          <w:pgSz w:w="16838" w:h="11906" w:orient="landscape"/>
          <w:pgMar w:top="1417" w:right="1417" w:bottom="1417" w:left="1417" w:header="708" w:footer="708" w:gutter="0"/>
          <w:cols w:space="708"/>
          <w:titlePg/>
          <w:docGrid w:linePitch="360"/>
        </w:sectPr>
      </w:pPr>
    </w:p>
    <w:p w:rsidR="00EB4B31" w:rsidRDefault="00EB4B31" w:rsidP="00EB4B31">
      <w:pPr>
        <w:pStyle w:val="Kop2"/>
      </w:pPr>
      <w:bookmarkStart w:id="71" w:name="_Toc398013998"/>
      <w:bookmarkStart w:id="72" w:name="_Toc404293996"/>
      <w:r>
        <w:lastRenderedPageBreak/>
        <w:t>BESLUIT</w:t>
      </w:r>
      <w:bookmarkEnd w:id="71"/>
      <w:bookmarkEnd w:id="72"/>
    </w:p>
    <w:p w:rsidR="00966380" w:rsidRDefault="00966380" w:rsidP="00966380">
      <w:pPr>
        <w:rPr>
          <w:noProof/>
        </w:rPr>
      </w:pPr>
      <w:r>
        <w:rPr>
          <w:noProof/>
        </w:rPr>
        <w:t>Het objecttype BESLUIT is aangepast op de term ‘informatieobject’ (i.p.v. ‘document’) en de attribuutsoort ‘Bestuursorgaan’ is toegevoegd.</w:t>
      </w:r>
    </w:p>
    <w:tbl>
      <w:tblPr>
        <w:tblW w:w="0" w:type="auto"/>
        <w:tblLayout w:type="fixed"/>
        <w:tblCellMar>
          <w:top w:w="113" w:type="dxa"/>
        </w:tblCellMar>
        <w:tblLook w:val="0000"/>
      </w:tblPr>
      <w:tblGrid>
        <w:gridCol w:w="2573"/>
        <w:gridCol w:w="6355"/>
      </w:tblGrid>
      <w:tr w:rsidR="00966380" w:rsidTr="00C07477">
        <w:trPr>
          <w:cantSplit/>
        </w:trPr>
        <w:tc>
          <w:tcPr>
            <w:tcW w:w="2573" w:type="dxa"/>
            <w:tcBorders>
              <w:top w:val="single" w:sz="4" w:space="0" w:color="auto"/>
            </w:tcBorders>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Naam objecttype</w:t>
            </w:r>
          </w:p>
        </w:tc>
        <w:tc>
          <w:tcPr>
            <w:tcW w:w="6355" w:type="dxa"/>
            <w:tcBorders>
              <w:top w:val="single" w:sz="4" w:space="0" w:color="auto"/>
            </w:tcBorders>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BESLUIT</w:t>
            </w:r>
          </w:p>
        </w:tc>
      </w:tr>
      <w:tr w:rsidR="00966380" w:rsidTr="00C07477">
        <w:trPr>
          <w:cantSplit/>
        </w:trPr>
        <w:tc>
          <w:tcPr>
            <w:tcW w:w="2573"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Mnemonic objecttype</w:t>
            </w:r>
          </w:p>
        </w:tc>
        <w:tc>
          <w:tcPr>
            <w:tcW w:w="6355"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BSL</w:t>
            </w:r>
          </w:p>
        </w:tc>
      </w:tr>
      <w:tr w:rsidR="00966380" w:rsidTr="00C07477">
        <w:trPr>
          <w:cantSplit/>
        </w:trPr>
        <w:tc>
          <w:tcPr>
            <w:tcW w:w="2573"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Herkomst objecttype</w:t>
            </w:r>
          </w:p>
        </w:tc>
        <w:tc>
          <w:tcPr>
            <w:tcW w:w="6355"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KING</w:t>
            </w:r>
          </w:p>
        </w:tc>
      </w:tr>
      <w:tr w:rsidR="00966380" w:rsidTr="00C07477">
        <w:trPr>
          <w:cantSplit/>
        </w:trPr>
        <w:tc>
          <w:tcPr>
            <w:tcW w:w="2573"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Definitie objecttype</w:t>
            </w:r>
          </w:p>
        </w:tc>
        <w:tc>
          <w:tcPr>
            <w:tcW w:w="6355"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Een na overweging of beraadslaging vastgestelde beslissing  voor een individueel of concreet geval.</w:t>
            </w:r>
          </w:p>
        </w:tc>
      </w:tr>
      <w:tr w:rsidR="00966380" w:rsidTr="00C07477">
        <w:trPr>
          <w:cantSplit/>
        </w:trPr>
        <w:tc>
          <w:tcPr>
            <w:tcW w:w="2573"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Herkomst definitie objecttype</w:t>
            </w:r>
          </w:p>
        </w:tc>
        <w:tc>
          <w:tcPr>
            <w:tcW w:w="6355"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KING op basis van de BESCHIKKING in het GFO Zaken</w:t>
            </w:r>
          </w:p>
        </w:tc>
      </w:tr>
      <w:tr w:rsidR="00966380" w:rsidTr="00C07477">
        <w:trPr>
          <w:cantSplit/>
        </w:trPr>
        <w:tc>
          <w:tcPr>
            <w:tcW w:w="2573"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Datum opname objecttype</w:t>
            </w:r>
          </w:p>
        </w:tc>
        <w:tc>
          <w:tcPr>
            <w:tcW w:w="6355"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1 juni 2008</w:t>
            </w:r>
          </w:p>
        </w:tc>
      </w:tr>
      <w:tr w:rsidR="00966380" w:rsidTr="00C07477">
        <w:trPr>
          <w:cantSplit/>
        </w:trPr>
        <w:tc>
          <w:tcPr>
            <w:tcW w:w="2573"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Toelichting objecttype</w:t>
            </w:r>
          </w:p>
        </w:tc>
        <w:tc>
          <w:tcPr>
            <w:tcW w:w="6355"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In het GFO Zaken kwam het objecttype BESCHIKKING voor. Aangezien dit een deelverzameling is van BESLUIT en er ook andere besluiten zijn dan beschikkingen, hanteren we hier de term ‘besluit’. Het gaat hierbij niet alleen om besluiten van bestuursorganen, inhoudende een publiekrechtelijke rechtshandeling, maar ook om andere besluiten, zoals bijvoorbeeld genomen op interne zaken.</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 xml:space="preserve">Een besluit wordt veelal schriftelijk vastgelegd maar dit is niet noodzakelijk. Omgekeerd kan het voorkomen dat in een </w:t>
            </w:r>
            <w:r>
              <w:rPr>
                <w:rFonts w:ascii="Arial" w:eastAsia="Times New Roman" w:hAnsi="Arial" w:cs="Arial"/>
                <w:color w:val="000000"/>
                <w:sz w:val="20"/>
                <w:szCs w:val="20"/>
              </w:rPr>
              <w:t>INFORMATIEOBJECT</w:t>
            </w:r>
            <w:r w:rsidRPr="003F0979">
              <w:rPr>
                <w:rFonts w:ascii="Arial" w:eastAsia="Times New Roman" w:hAnsi="Arial" w:cs="Arial"/>
                <w:color w:val="000000"/>
                <w:sz w:val="20"/>
                <w:szCs w:val="20"/>
              </w:rPr>
              <w:t xml:space="preserve"> meerdere besluiten vastgelegd zijn.Vandaar de N:M-relatie naar </w:t>
            </w:r>
            <w:r>
              <w:rPr>
                <w:rFonts w:ascii="Arial" w:eastAsia="Times New Roman" w:hAnsi="Arial" w:cs="Arial"/>
                <w:color w:val="000000"/>
                <w:sz w:val="20"/>
                <w:szCs w:val="20"/>
              </w:rPr>
              <w:t>INFORMATIEOBJECT</w:t>
            </w:r>
            <w:r w:rsidRPr="003F0979">
              <w:rPr>
                <w:rFonts w:ascii="Arial" w:eastAsia="Times New Roman" w:hAnsi="Arial" w:cs="Arial"/>
                <w:color w:val="000000"/>
                <w:sz w:val="20"/>
                <w:szCs w:val="20"/>
              </w:rPr>
              <w:t xml:space="preserve">. </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Een besluit komt wel altijd voort uit een zaak.</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 xml:space="preserve">Indien een BESLUIT een beschikking betreft, is er sprake van een beschikkinghouder, bijvoorbeeld degene aan wie de vergunning verleend is. Dit is één van de betrokkkenen met een van toepassing zijnde rol bij de zaak waartoe het besluit behoort. </w:t>
            </w:r>
          </w:p>
        </w:tc>
      </w:tr>
      <w:tr w:rsidR="00966380" w:rsidTr="00C07477">
        <w:trPr>
          <w:cantSplit/>
        </w:trPr>
        <w:tc>
          <w:tcPr>
            <w:tcW w:w="2573"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Unieke aanduiding objecttype</w:t>
            </w:r>
          </w:p>
        </w:tc>
        <w:tc>
          <w:tcPr>
            <w:tcW w:w="6355"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Besluitidentificatie</w:t>
            </w:r>
          </w:p>
        </w:tc>
      </w:tr>
      <w:tr w:rsidR="00966380" w:rsidTr="00C07477">
        <w:trPr>
          <w:cantSplit/>
        </w:trPr>
        <w:tc>
          <w:tcPr>
            <w:tcW w:w="2573"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Populatie objecttype</w:t>
            </w:r>
          </w:p>
        </w:tc>
        <w:tc>
          <w:tcPr>
            <w:tcW w:w="6355"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Alle besluiten die het (tussen)resultaat zijn van zaken waarvoor de zaakbehandelende organisatie(s) het zaakgericht werken heeft ingericht.</w:t>
            </w:r>
          </w:p>
        </w:tc>
      </w:tr>
      <w:tr w:rsidR="00966380" w:rsidTr="00C07477">
        <w:trPr>
          <w:cantSplit/>
        </w:trPr>
        <w:tc>
          <w:tcPr>
            <w:tcW w:w="2573"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Kwaliteitsbegrip objecttype</w:t>
            </w:r>
          </w:p>
        </w:tc>
        <w:tc>
          <w:tcPr>
            <w:tcW w:w="6355"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p>
        </w:tc>
      </w:tr>
      <w:tr w:rsidR="00966380" w:rsidTr="00C07477">
        <w:tc>
          <w:tcPr>
            <w:tcW w:w="2573"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Overzicht attributen</w:t>
            </w:r>
          </w:p>
        </w:tc>
        <w:tc>
          <w:tcPr>
            <w:tcW w:w="6355" w:type="dxa"/>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Code</w:t>
            </w:r>
            <w:r w:rsidRPr="003F0979">
              <w:rPr>
                <w:rFonts w:ascii="Arial" w:eastAsia="Times New Roman" w:hAnsi="Arial" w:cs="Arial"/>
                <w:color w:val="000000"/>
                <w:sz w:val="20"/>
                <w:szCs w:val="20"/>
              </w:rPr>
              <w:tab/>
              <w:t>Gegevensnaam</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Herkomst</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0014</w:t>
            </w:r>
            <w:r w:rsidRPr="003F0979">
              <w:rPr>
                <w:rFonts w:ascii="Arial" w:eastAsia="Times New Roman" w:hAnsi="Arial" w:cs="Arial"/>
                <w:color w:val="000000"/>
                <w:sz w:val="20"/>
                <w:szCs w:val="20"/>
              </w:rPr>
              <w:tab/>
              <w:t>Besluitidentificatie</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GFO Zaken</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0004</w:t>
            </w:r>
            <w:r w:rsidRPr="003F0979">
              <w:rPr>
                <w:rFonts w:ascii="Arial" w:eastAsia="Times New Roman" w:hAnsi="Arial" w:cs="Arial"/>
                <w:color w:val="000000"/>
                <w:sz w:val="20"/>
                <w:szCs w:val="20"/>
              </w:rPr>
              <w:tab/>
              <w:t>Besluitdatum</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GFO Zaken</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0003</w:t>
            </w:r>
            <w:r w:rsidRPr="003F0979">
              <w:rPr>
                <w:rFonts w:ascii="Arial" w:eastAsia="Times New Roman" w:hAnsi="Arial" w:cs="Arial"/>
                <w:color w:val="000000"/>
                <w:sz w:val="20"/>
                <w:szCs w:val="20"/>
              </w:rPr>
              <w:tab/>
              <w:t>Besluittoelichting</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GFO Zaken</w:t>
            </w:r>
          </w:p>
          <w:p w:rsidR="00966380" w:rsidRDefault="00966380"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b/>
              <w:t>Bestuursorgaan</w:t>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t>KING</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0008</w:t>
            </w:r>
            <w:r w:rsidRPr="003F0979">
              <w:rPr>
                <w:rFonts w:ascii="Arial" w:eastAsia="Times New Roman" w:hAnsi="Arial" w:cs="Arial"/>
                <w:color w:val="000000"/>
                <w:sz w:val="20"/>
                <w:szCs w:val="20"/>
              </w:rPr>
              <w:tab/>
              <w:t>Ingangsdatum</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GFO Zaken</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0009</w:t>
            </w:r>
            <w:r w:rsidRPr="003F0979">
              <w:rPr>
                <w:rFonts w:ascii="Arial" w:eastAsia="Times New Roman" w:hAnsi="Arial" w:cs="Arial"/>
                <w:color w:val="000000"/>
                <w:sz w:val="20"/>
                <w:szCs w:val="20"/>
              </w:rPr>
              <w:tab/>
              <w:t>Vervaldatum</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GFO Zaken</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ab/>
              <w:t>Vervalreden</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KING</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0013</w:t>
            </w:r>
            <w:r w:rsidRPr="003F0979">
              <w:rPr>
                <w:rFonts w:ascii="Arial" w:eastAsia="Times New Roman" w:hAnsi="Arial" w:cs="Arial"/>
                <w:color w:val="000000"/>
                <w:sz w:val="20"/>
                <w:szCs w:val="20"/>
              </w:rPr>
              <w:tab/>
              <w:t>Publicatiedatum</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GFO Zaken</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0015</w:t>
            </w:r>
            <w:r w:rsidRPr="003F0979">
              <w:rPr>
                <w:rFonts w:ascii="Arial" w:eastAsia="Times New Roman" w:hAnsi="Arial" w:cs="Arial"/>
                <w:color w:val="000000"/>
                <w:sz w:val="20"/>
                <w:szCs w:val="20"/>
              </w:rPr>
              <w:tab/>
              <w:t>Verzenddatum</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GFO Zaken</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ab/>
              <w:t>Uiterlijke reactiedatum</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KING</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p>
        </w:tc>
      </w:tr>
      <w:tr w:rsidR="00966380" w:rsidTr="00C07477">
        <w:tc>
          <w:tcPr>
            <w:tcW w:w="2573" w:type="dxa"/>
            <w:tcBorders>
              <w:bottom w:val="single" w:sz="4" w:space="0" w:color="auto"/>
            </w:tcBorders>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b/>
                <w:bCs/>
                <w:color w:val="000000"/>
                <w:sz w:val="20"/>
                <w:szCs w:val="20"/>
              </w:rPr>
            </w:pPr>
            <w:r w:rsidRPr="003F0979">
              <w:rPr>
                <w:rFonts w:ascii="Arial" w:eastAsia="Times New Roman" w:hAnsi="Arial" w:cs="Arial"/>
                <w:b/>
                <w:bCs/>
                <w:color w:val="000000"/>
                <w:sz w:val="20"/>
                <w:szCs w:val="20"/>
              </w:rPr>
              <w:t>Overzicht relaties</w:t>
            </w:r>
          </w:p>
        </w:tc>
        <w:tc>
          <w:tcPr>
            <w:tcW w:w="6355" w:type="dxa"/>
            <w:tcBorders>
              <w:bottom w:val="single" w:sz="4" w:space="0" w:color="auto"/>
            </w:tcBorders>
            <w:shd w:val="clear" w:color="auto" w:fill="auto"/>
          </w:tcPr>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Relatienaam incl. gerelateerd objecttype</w:t>
            </w:r>
            <w:r w:rsidRPr="003F0979">
              <w:rPr>
                <w:rFonts w:ascii="Arial" w:eastAsia="Times New Roman" w:hAnsi="Arial" w:cs="Arial"/>
                <w:color w:val="000000"/>
                <w:sz w:val="20"/>
                <w:szCs w:val="20"/>
              </w:rPr>
              <w:tab/>
              <w:t>Herkomst</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is uitkomst van ZAAK</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GFO Zaken</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kan vastgelegd zijn als</w:t>
            </w:r>
            <w:r>
              <w:rPr>
                <w:rFonts w:ascii="Arial" w:eastAsia="Times New Roman" w:hAnsi="Arial" w:cs="Arial"/>
                <w:color w:val="000000"/>
                <w:sz w:val="20"/>
                <w:szCs w:val="20"/>
              </w:rPr>
              <w:t xml:space="preserve"> INFORMATIEOBJECT</w:t>
            </w:r>
            <w:r>
              <w:rPr>
                <w:rFonts w:ascii="Arial" w:eastAsia="Times New Roman" w:hAnsi="Arial" w:cs="Arial"/>
                <w:color w:val="000000"/>
                <w:sz w:val="20"/>
                <w:szCs w:val="20"/>
              </w:rPr>
              <w:tab/>
            </w:r>
            <w:r w:rsidRPr="003F0979">
              <w:rPr>
                <w:rFonts w:ascii="Arial" w:eastAsia="Times New Roman" w:hAnsi="Arial" w:cs="Arial"/>
                <w:color w:val="000000"/>
                <w:sz w:val="20"/>
                <w:szCs w:val="20"/>
              </w:rPr>
              <w:t>KING</w:t>
            </w:r>
          </w:p>
          <w:p w:rsidR="00966380" w:rsidRPr="003F0979" w:rsidRDefault="00966380" w:rsidP="00C07477">
            <w:pPr>
              <w:autoSpaceDE w:val="0"/>
              <w:autoSpaceDN w:val="0"/>
              <w:adjustRightInd w:val="0"/>
              <w:spacing w:after="0" w:line="240" w:lineRule="auto"/>
              <w:rPr>
                <w:rFonts w:ascii="Arial" w:eastAsia="Times New Roman" w:hAnsi="Arial" w:cs="Arial"/>
                <w:color w:val="000000"/>
                <w:sz w:val="20"/>
                <w:szCs w:val="20"/>
              </w:rPr>
            </w:pPr>
            <w:r w:rsidRPr="003F0979">
              <w:rPr>
                <w:rFonts w:ascii="Arial" w:eastAsia="Times New Roman" w:hAnsi="Arial" w:cs="Arial"/>
                <w:color w:val="000000"/>
                <w:sz w:val="20"/>
                <w:szCs w:val="20"/>
              </w:rPr>
              <w:t xml:space="preserve">is van BESLUITTYPE </w:t>
            </w:r>
            <w:r w:rsidRPr="003F0979">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sidRPr="003F0979">
              <w:rPr>
                <w:rFonts w:ascii="Arial" w:eastAsia="Times New Roman" w:hAnsi="Arial" w:cs="Arial"/>
                <w:color w:val="000000"/>
                <w:sz w:val="20"/>
                <w:szCs w:val="20"/>
              </w:rPr>
              <w:t>KING</w:t>
            </w:r>
          </w:p>
        </w:tc>
      </w:tr>
    </w:tbl>
    <w:p w:rsidR="00EB4B31" w:rsidRDefault="00EB4B31" w:rsidP="00EB4B31">
      <w:pPr>
        <w:rPr>
          <w:noProof/>
        </w:rPr>
      </w:pPr>
    </w:p>
    <w:p w:rsidR="00EB4B31" w:rsidRPr="00DD0F4F" w:rsidRDefault="00EB4B31" w:rsidP="00EB4B31">
      <w:pPr>
        <w:pStyle w:val="Kop3"/>
        <w:rPr>
          <w:noProof/>
          <w:lang w:val="nl-NL"/>
        </w:rPr>
      </w:pPr>
      <w:bookmarkStart w:id="73" w:name="_Toc398013999"/>
      <w:bookmarkStart w:id="74" w:name="_Toc404293997"/>
      <w:r w:rsidRPr="00DD0F4F">
        <w:rPr>
          <w:noProof/>
          <w:lang w:val="nl-NL"/>
        </w:rPr>
        <w:lastRenderedPageBreak/>
        <w:t>BESLUIT kan</w:t>
      </w:r>
      <w:r w:rsidR="00D73EFE" w:rsidRPr="00DD0F4F">
        <w:rPr>
          <w:noProof/>
          <w:lang w:val="nl-NL"/>
        </w:rPr>
        <w:t xml:space="preserve"> vastgelegd zijn als INFORMATIE</w:t>
      </w:r>
      <w:r w:rsidRPr="00DD0F4F">
        <w:rPr>
          <w:noProof/>
          <w:lang w:val="nl-NL"/>
        </w:rPr>
        <w:t>OBJECT</w:t>
      </w:r>
      <w:bookmarkEnd w:id="73"/>
      <w:bookmarkEnd w:id="74"/>
    </w:p>
    <w:p w:rsidR="00CF1953" w:rsidRPr="00DD0F4F" w:rsidRDefault="00CF1953" w:rsidP="00CF1953">
      <w:pPr>
        <w:rPr>
          <w:noProof/>
          <w:lang w:val="nl-NL"/>
        </w:rPr>
      </w:pPr>
      <w:r w:rsidRPr="00DD0F4F">
        <w:rPr>
          <w:noProof/>
          <w:lang w:val="nl-NL"/>
        </w:rPr>
        <w:t>Teneinde in lijn te blijven met de Baseline Informatiehuisho</w:t>
      </w:r>
      <w:r w:rsidR="00BC5981" w:rsidRPr="00DD0F4F">
        <w:rPr>
          <w:noProof/>
          <w:lang w:val="nl-NL"/>
        </w:rPr>
        <w:t>u</w:t>
      </w:r>
      <w:r w:rsidRPr="00DD0F4F">
        <w:rPr>
          <w:noProof/>
          <w:lang w:val="nl-NL"/>
        </w:rPr>
        <w:t>iding en aan te sluiten bij de steeds gangbaardere terminogie in de documentaire informatiehuishouding en de ‘archiefwereld’, hebben we de term ‘document’ consequent vervangen door ‘informatieobject’.</w:t>
      </w:r>
    </w:p>
    <w:tbl>
      <w:tblPr>
        <w:tblW w:w="0" w:type="auto"/>
        <w:tblInd w:w="60" w:type="dxa"/>
        <w:tblLayout w:type="fixed"/>
        <w:tblCellMar>
          <w:left w:w="60" w:type="dxa"/>
          <w:right w:w="60" w:type="dxa"/>
        </w:tblCellMar>
        <w:tblLook w:val="0000"/>
      </w:tblPr>
      <w:tblGrid>
        <w:gridCol w:w="3690"/>
        <w:gridCol w:w="5670"/>
      </w:tblGrid>
      <w:tr w:rsidR="00EB4B31" w:rsidRPr="00EB4B31" w:rsidTr="00AB019F">
        <w:trPr>
          <w:trHeight w:val="230"/>
        </w:trPr>
        <w:tc>
          <w:tcPr>
            <w:tcW w:w="3690" w:type="dxa"/>
            <w:tcBorders>
              <w:top w:val="single" w:sz="4" w:space="0" w:color="auto"/>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rsidR="00EB4B31" w:rsidRPr="00EB4B31" w:rsidRDefault="00B47636"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hAnsi="Arial" w:cs="Arial"/>
                <w:sz w:val="20"/>
                <w:szCs w:val="20"/>
                <w:lang w:val="en-AU"/>
              </w:rPr>
              <w:fldChar w:fldCharType="begin" w:fldLock="1"/>
            </w:r>
            <w:r w:rsidR="00EB4B31" w:rsidRPr="00EB4B31">
              <w:rPr>
                <w:rFonts w:ascii="Arial" w:hAnsi="Arial" w:cs="Arial"/>
                <w:sz w:val="20"/>
                <w:szCs w:val="20"/>
                <w:lang w:val="en-AU"/>
              </w:rPr>
              <w:instrText xml:space="preserve">MERGEFIELD </w:instrText>
            </w:r>
            <w:r w:rsidR="00EB4B31" w:rsidRPr="00EB4B31">
              <w:rPr>
                <w:rFonts w:ascii="Arial" w:eastAsia="Times New Roman" w:hAnsi="Arial" w:cs="Arial"/>
                <w:color w:val="000000"/>
                <w:sz w:val="20"/>
                <w:szCs w:val="20"/>
              </w:rPr>
              <w:instrText>Connector.Name</w:instrText>
            </w:r>
            <w:r w:rsidRPr="00EB4B31">
              <w:rPr>
                <w:rFonts w:ascii="Arial" w:hAnsi="Arial" w:cs="Arial"/>
                <w:sz w:val="20"/>
                <w:szCs w:val="20"/>
                <w:lang w:val="en-AU"/>
              </w:rPr>
              <w:fldChar w:fldCharType="separate"/>
            </w:r>
            <w:r w:rsidR="00EB4B31" w:rsidRPr="00EB4B31">
              <w:rPr>
                <w:rFonts w:ascii="Arial" w:eastAsia="Times New Roman" w:hAnsi="Arial" w:cs="Arial"/>
                <w:color w:val="000000"/>
                <w:sz w:val="20"/>
                <w:szCs w:val="20"/>
              </w:rPr>
              <w:t>kan vastgelegd zijn als</w:t>
            </w:r>
            <w:r w:rsidRPr="00EB4B31">
              <w:rPr>
                <w:rFonts w:ascii="Arial" w:hAnsi="Arial" w:cs="Arial"/>
                <w:sz w:val="20"/>
                <w:szCs w:val="20"/>
                <w:lang w:val="en-AU"/>
              </w:rPr>
              <w:fldChar w:fldCharType="end"/>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Gerelateerd objecttype</w:t>
            </w:r>
          </w:p>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INFORMATIEOBJECT</w:t>
            </w:r>
          </w:p>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p w:rsidR="00EB4B31" w:rsidRPr="00EB4B31" w:rsidRDefault="00B47636"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fldChar w:fldCharType="begin" w:fldLock="1"/>
            </w:r>
            <w:r w:rsidR="00EB4B31" w:rsidRPr="00EB4B31">
              <w:rPr>
                <w:rFonts w:ascii="Arial" w:eastAsia="Times New Roman" w:hAnsi="Arial" w:cs="Arial"/>
                <w:color w:val="000000"/>
                <w:sz w:val="20"/>
                <w:szCs w:val="20"/>
              </w:rPr>
              <w:instrText>MERGEFIELD ConnTarget.Cardinality</w:instrText>
            </w:r>
            <w:r w:rsidRPr="00EB4B31">
              <w:rPr>
                <w:rFonts w:ascii="Arial" w:eastAsia="Times New Roman" w:hAnsi="Arial" w:cs="Arial"/>
                <w:color w:val="000000"/>
                <w:sz w:val="20"/>
                <w:szCs w:val="20"/>
              </w:rPr>
              <w:fldChar w:fldCharType="separate"/>
            </w:r>
            <w:r w:rsidR="00EB4B31" w:rsidRPr="00EB4B31">
              <w:rPr>
                <w:rFonts w:ascii="Arial" w:eastAsia="Times New Roman" w:hAnsi="Arial" w:cs="Arial"/>
                <w:color w:val="000000"/>
                <w:sz w:val="20"/>
                <w:szCs w:val="20"/>
              </w:rPr>
              <w:t>0..*</w:t>
            </w:r>
            <w:r w:rsidRPr="00EB4B31">
              <w:rPr>
                <w:rFonts w:ascii="Arial" w:eastAsia="Times New Roman" w:hAnsi="Arial" w:cs="Arial"/>
                <w:color w:val="000000"/>
                <w:sz w:val="20"/>
                <w:szCs w:val="20"/>
              </w:rPr>
              <w:fldChar w:fldCharType="end"/>
            </w:r>
            <w:r w:rsidR="00EB4B31" w:rsidRPr="00EB4B31">
              <w:rPr>
                <w:rFonts w:ascii="Arial" w:eastAsia="Times New Roman" w:hAnsi="Arial" w:cs="Arial"/>
                <w:color w:val="000000"/>
                <w:sz w:val="20"/>
                <w:szCs w:val="20"/>
              </w:rPr>
              <w:t xml:space="preserve"> </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5E066D">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EB4B31" w:rsidRPr="00DD0F4F" w:rsidRDefault="00B47636" w:rsidP="00EB4B31">
            <w:pPr>
              <w:autoSpaceDE w:val="0"/>
              <w:autoSpaceDN w:val="0"/>
              <w:adjustRightInd w:val="0"/>
              <w:spacing w:after="0" w:line="240" w:lineRule="auto"/>
              <w:rPr>
                <w:rFonts w:ascii="Arial" w:eastAsia="Times New Roman" w:hAnsi="Arial" w:cs="Arial"/>
                <w:color w:val="000000"/>
                <w:sz w:val="20"/>
                <w:szCs w:val="20"/>
                <w:lang w:val="nl-NL"/>
              </w:rPr>
            </w:pPr>
            <w:r w:rsidRPr="00EB4B31">
              <w:rPr>
                <w:rFonts w:ascii="Arial" w:hAnsi="Arial" w:cs="Arial"/>
                <w:sz w:val="20"/>
                <w:szCs w:val="20"/>
                <w:lang w:val="en-AU"/>
              </w:rPr>
              <w:fldChar w:fldCharType="begin" w:fldLock="1"/>
            </w:r>
            <w:r w:rsidR="00EB4B31" w:rsidRPr="00DD0F4F">
              <w:rPr>
                <w:rFonts w:ascii="Arial" w:hAnsi="Arial" w:cs="Arial"/>
                <w:sz w:val="20"/>
                <w:szCs w:val="20"/>
                <w:lang w:val="nl-NL"/>
              </w:rPr>
              <w:instrText xml:space="preserve">MERGEFIELD </w:instrText>
            </w:r>
            <w:r w:rsidR="00EB4B31" w:rsidRPr="00DD0F4F">
              <w:rPr>
                <w:rFonts w:ascii="Arial" w:eastAsia="Times New Roman" w:hAnsi="Arial" w:cs="Arial"/>
                <w:color w:val="000000"/>
                <w:sz w:val="20"/>
                <w:szCs w:val="20"/>
                <w:lang w:val="nl-NL"/>
              </w:rPr>
              <w:instrText>Connector.Notes</w:instrText>
            </w:r>
            <w:r w:rsidRPr="00EB4B31">
              <w:rPr>
                <w:rFonts w:ascii="Arial" w:hAnsi="Arial" w:cs="Arial"/>
                <w:sz w:val="20"/>
                <w:szCs w:val="20"/>
                <w:lang w:val="en-AU"/>
              </w:rPr>
              <w:fldChar w:fldCharType="end"/>
            </w:r>
            <w:r w:rsidR="00EB4B31" w:rsidRPr="00DD0F4F">
              <w:rPr>
                <w:rFonts w:ascii="Arial" w:eastAsia="Times New Roman" w:hAnsi="Arial" w:cs="Arial"/>
                <w:color w:val="610E6A"/>
                <w:sz w:val="20"/>
                <w:szCs w:val="20"/>
                <w:lang w:val="nl-NL"/>
              </w:rPr>
              <w:t>Aanduiding van het (de) INFORMATIEOBJECT(en) waarin het BESLUIT beschreven is.</w:t>
            </w:r>
          </w:p>
        </w:tc>
      </w:tr>
      <w:tr w:rsidR="00EB4B31" w:rsidRPr="005E066D">
        <w:tc>
          <w:tcPr>
            <w:tcW w:w="3690" w:type="dxa"/>
            <w:tcBorders>
              <w:top w:val="nil"/>
              <w:left w:val="nil"/>
              <w:bottom w:val="nil"/>
              <w:right w:val="nil"/>
            </w:tcBorders>
          </w:tcPr>
          <w:p w:rsidR="00EB4B31" w:rsidRPr="00DD0F4F" w:rsidRDefault="00EB4B31" w:rsidP="00EB4B3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EB4B31" w:rsidRPr="00DD0F4F" w:rsidRDefault="00EB4B31" w:rsidP="00EB4B31">
            <w:pPr>
              <w:autoSpaceDE w:val="0"/>
              <w:autoSpaceDN w:val="0"/>
              <w:adjustRightInd w:val="0"/>
              <w:spacing w:after="0" w:line="240" w:lineRule="auto"/>
              <w:rPr>
                <w:rFonts w:ascii="Arial" w:eastAsia="Times New Roman" w:hAnsi="Arial" w:cs="Arial"/>
                <w:color w:val="000000"/>
                <w:sz w:val="20"/>
                <w:szCs w:val="20"/>
                <w:lang w:val="nl-NL"/>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1 juni 2008</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5E066D">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EB4B31" w:rsidRPr="00DD0F4F" w:rsidRDefault="00EB4B31" w:rsidP="00A4794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Besluiten worden veelal schriftelijk vastgelegd maar kunnen ook mondeling genomen zijn. Deze relatie verwijst naar het informatieobject waarin het besluit is</w:t>
            </w:r>
            <w:r w:rsidR="00A4794E" w:rsidRPr="00DD0F4F">
              <w:rPr>
                <w:rFonts w:ascii="Arial" w:eastAsia="Times New Roman" w:hAnsi="Arial" w:cs="Arial"/>
                <w:color w:val="000000"/>
                <w:sz w:val="20"/>
                <w:szCs w:val="20"/>
                <w:lang w:val="nl-NL"/>
              </w:rPr>
              <w:t xml:space="preserve"> vastgelegd</w:t>
            </w:r>
            <w:r w:rsidRPr="00DD0F4F">
              <w:rPr>
                <w:rFonts w:ascii="Arial" w:eastAsia="Times New Roman" w:hAnsi="Arial" w:cs="Arial"/>
                <w:color w:val="000000"/>
                <w:sz w:val="20"/>
                <w:szCs w:val="20"/>
                <w:lang w:val="nl-NL"/>
              </w:rPr>
              <w:t xml:space="preserve">, indien van toepassing. Mogelijkerwijs is het besluit in meerdere afzonderlijke </w:t>
            </w:r>
            <w:r w:rsidR="002F298A" w:rsidRPr="00DD0F4F">
              <w:rPr>
                <w:rFonts w:ascii="Arial" w:eastAsia="Times New Roman" w:hAnsi="Arial" w:cs="Arial"/>
                <w:color w:val="000000"/>
                <w:sz w:val="20"/>
                <w:szCs w:val="20"/>
                <w:lang w:val="nl-NL"/>
              </w:rPr>
              <w:t>informatieobject</w:t>
            </w:r>
            <w:r w:rsidR="002F298A" w:rsidRPr="00DD0F4F" w:rsidDel="002F298A">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 xml:space="preserve">en vastgelegd of zijn in één </w:t>
            </w:r>
            <w:r w:rsidR="002F298A"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 meerdere besluiten vastgelegd.</w:t>
            </w:r>
          </w:p>
        </w:tc>
      </w:tr>
      <w:tr w:rsidR="00EB4B31" w:rsidRPr="005E066D">
        <w:tc>
          <w:tcPr>
            <w:tcW w:w="3690" w:type="dxa"/>
            <w:tcBorders>
              <w:top w:val="nil"/>
              <w:left w:val="nil"/>
              <w:bottom w:val="nil"/>
              <w:right w:val="nil"/>
            </w:tcBorders>
          </w:tcPr>
          <w:p w:rsidR="00EB4B31" w:rsidRPr="00DD0F4F" w:rsidRDefault="00EB4B31" w:rsidP="00EB4B3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EB4B31" w:rsidRPr="00DD0F4F" w:rsidRDefault="00EB4B31" w:rsidP="00EB4B31">
            <w:pPr>
              <w:autoSpaceDE w:val="0"/>
              <w:autoSpaceDN w:val="0"/>
              <w:adjustRightInd w:val="0"/>
              <w:spacing w:after="0" w:line="240" w:lineRule="auto"/>
              <w:rPr>
                <w:rFonts w:ascii="Arial" w:eastAsia="Times New Roman" w:hAnsi="Arial" w:cs="Arial"/>
                <w:color w:val="000000"/>
                <w:sz w:val="20"/>
                <w:szCs w:val="20"/>
                <w:lang w:val="nl-NL"/>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rsidTr="00AB019F">
        <w:tc>
          <w:tcPr>
            <w:tcW w:w="3690" w:type="dxa"/>
            <w:tcBorders>
              <w:top w:val="nil"/>
              <w:left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rsidTr="00AB019F">
        <w:tc>
          <w:tcPr>
            <w:tcW w:w="3690" w:type="dxa"/>
            <w:tcBorders>
              <w:top w:val="nil"/>
              <w:left w:val="nil"/>
              <w:bottom w:val="single" w:sz="4" w:space="0" w:color="auto"/>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authentiek</w:t>
            </w:r>
          </w:p>
        </w:tc>
        <w:tc>
          <w:tcPr>
            <w:tcW w:w="5670" w:type="dxa"/>
            <w:tcBorders>
              <w:top w:val="nil"/>
              <w:left w:val="nil"/>
              <w:bottom w:val="single" w:sz="4" w:space="0" w:color="auto"/>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Gemeentelijk basisgegeven</w:t>
            </w:r>
          </w:p>
        </w:tc>
      </w:tr>
    </w:tbl>
    <w:p w:rsidR="00EB4B31" w:rsidRDefault="00EB4B31" w:rsidP="0044638F"/>
    <w:p w:rsidR="00CF1953" w:rsidRDefault="00CF1953" w:rsidP="00CF1953">
      <w:pPr>
        <w:pStyle w:val="Kop3"/>
      </w:pPr>
      <w:bookmarkStart w:id="75" w:name="_Toc398014000"/>
      <w:bookmarkStart w:id="76" w:name="_Toc404293998"/>
      <w:r>
        <w:t>Bestuursorgaan</w:t>
      </w:r>
      <w:bookmarkEnd w:id="75"/>
      <w:bookmarkEnd w:id="76"/>
    </w:p>
    <w:p w:rsidR="00CF1953" w:rsidRPr="00DD0F4F" w:rsidRDefault="00CF1953" w:rsidP="00CF1953">
      <w:pPr>
        <w:rPr>
          <w:lang w:val="nl-NL"/>
        </w:rPr>
      </w:pPr>
      <w:r w:rsidRPr="00DD0F4F">
        <w:rPr>
          <w:lang w:val="nl-NL"/>
        </w:rPr>
        <w:t>Om uit te kunnen wisselen onder wiens verantwoordelijkheid een besluit vastgesteld is, hebben  we het attribuut ‘Bestuursorgaan’ toegevoegd. Dit  is vooral relevant indien de besluitvorming cq. de behandeling van de zaak gemandateerd is aan een andere organisatie.</w:t>
      </w:r>
    </w:p>
    <w:bookmarkStart w:id="77" w:name="BKM_97EB79EE_9844_4d9b_8993_44FDBCEB78EB"/>
    <w:bookmarkEnd w:id="77"/>
    <w:p w:rsidR="00CF1953" w:rsidRPr="00CF1953" w:rsidRDefault="00B47636" w:rsidP="00CF1953">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b/>
          <w:bCs/>
          <w:color w:val="004080"/>
          <w:sz w:val="24"/>
          <w:szCs w:val="24"/>
        </w:rPr>
        <w:instrText>Att.Stereotype</w:instrText>
      </w:r>
      <w:r w:rsidRPr="00CF1953">
        <w:rPr>
          <w:rFonts w:ascii="Arial" w:hAnsi="Arial" w:cs="Arial"/>
          <w:sz w:val="20"/>
          <w:szCs w:val="20"/>
          <w:lang w:val="en-AU"/>
        </w:rPr>
        <w:fldChar w:fldCharType="separate"/>
      </w:r>
      <w:r w:rsidR="00CF1953" w:rsidRPr="00CF1953">
        <w:rPr>
          <w:rFonts w:ascii="Arial" w:eastAsia="Times New Roman" w:hAnsi="Arial" w:cs="Arial"/>
          <w:b/>
          <w:bCs/>
          <w:color w:val="004080"/>
          <w:sz w:val="24"/>
          <w:szCs w:val="24"/>
        </w:rPr>
        <w:t>«Attribuutsoort»</w:t>
      </w:r>
      <w:r w:rsidRPr="00CF1953">
        <w:rPr>
          <w:rFonts w:ascii="Arial" w:hAnsi="Arial" w:cs="Arial"/>
          <w:sz w:val="20"/>
          <w:szCs w:val="20"/>
          <w:lang w:val="en-AU"/>
        </w:rPr>
        <w:fldChar w:fldCharType="end"/>
      </w:r>
      <w:r w:rsidR="00CF1953" w:rsidRPr="00CF1953">
        <w:rPr>
          <w:rFonts w:ascii="Arial" w:eastAsia="Times New Roman" w:hAnsi="Arial" w:cs="Arial"/>
          <w:b/>
          <w:bCs/>
          <w:color w:val="004080"/>
          <w:sz w:val="24"/>
          <w:szCs w:val="24"/>
        </w:rPr>
        <w:t xml:space="preserve"> </w:t>
      </w:r>
      <w:r w:rsidRPr="00CF1953">
        <w:rPr>
          <w:rFonts w:ascii="Arial" w:eastAsia="Times New Roman" w:hAnsi="Arial" w:cs="Arial"/>
          <w:b/>
          <w:bCs/>
          <w:color w:val="004080"/>
          <w:sz w:val="24"/>
          <w:szCs w:val="24"/>
        </w:rPr>
        <w:fldChar w:fldCharType="begin" w:fldLock="1"/>
      </w:r>
      <w:r w:rsidR="00CF1953" w:rsidRPr="00CF1953">
        <w:rPr>
          <w:rFonts w:ascii="Arial" w:eastAsia="Times New Roman" w:hAnsi="Arial" w:cs="Arial"/>
          <w:b/>
          <w:bCs/>
          <w:color w:val="004080"/>
          <w:sz w:val="24"/>
          <w:szCs w:val="24"/>
        </w:rPr>
        <w:instrText>MERGEFIELD Att.Name</w:instrText>
      </w:r>
      <w:r w:rsidRPr="00CF1953">
        <w:rPr>
          <w:rFonts w:ascii="Arial" w:eastAsia="Times New Roman" w:hAnsi="Arial" w:cs="Arial"/>
          <w:b/>
          <w:bCs/>
          <w:color w:val="004080"/>
          <w:sz w:val="24"/>
          <w:szCs w:val="24"/>
        </w:rPr>
        <w:fldChar w:fldCharType="separate"/>
      </w:r>
      <w:r w:rsidR="00CF1953" w:rsidRPr="00CF1953">
        <w:rPr>
          <w:rFonts w:ascii="Arial" w:eastAsia="Times New Roman" w:hAnsi="Arial" w:cs="Arial"/>
          <w:b/>
          <w:bCs/>
          <w:color w:val="004080"/>
          <w:sz w:val="24"/>
          <w:szCs w:val="24"/>
        </w:rPr>
        <w:t>Bestuursorgaan</w:t>
      </w:r>
      <w:r w:rsidRPr="00CF1953">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780"/>
        <w:gridCol w:w="5580"/>
      </w:tblGrid>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CF1953" w:rsidRPr="00CF1953" w:rsidRDefault="00B47636"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Att.Name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Bestuursorgaan</w:t>
            </w:r>
            <w:r w:rsidRPr="00CF1953">
              <w:rPr>
                <w:rFonts w:ascii="Arial" w:hAnsi="Arial" w:cs="Arial"/>
                <w:sz w:val="20"/>
                <w:szCs w:val="20"/>
                <w:lang w:val="en-AU"/>
              </w:rPr>
              <w:fldChar w:fldCharType="end"/>
            </w: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KING</w:t>
            </w: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bestuursorgaan</w:t>
            </w:r>
            <w:r w:rsidR="00B47636" w:rsidRPr="00CF1953">
              <w:rPr>
                <w:rFonts w:ascii="Arial" w:hAnsi="Arial" w:cs="Arial"/>
                <w:sz w:val="20"/>
                <w:szCs w:val="20"/>
                <w:lang w:val="en-AU"/>
              </w:rPr>
              <w:fldChar w:fldCharType="begin" w:fldLock="1"/>
            </w:r>
            <w:r w:rsidRPr="00CF1953">
              <w:rPr>
                <w:rFonts w:ascii="Arial" w:hAnsi="Arial" w:cs="Arial"/>
                <w:sz w:val="20"/>
                <w:szCs w:val="20"/>
                <w:lang w:val="en-AU"/>
              </w:rPr>
              <w:instrText xml:space="preserve">MERGEFIELD </w:instrText>
            </w:r>
            <w:r w:rsidRPr="00CF1953">
              <w:rPr>
                <w:rFonts w:ascii="Arial" w:eastAsia="Times New Roman" w:hAnsi="Arial" w:cs="Arial"/>
                <w:color w:val="000000"/>
                <w:sz w:val="20"/>
                <w:szCs w:val="20"/>
              </w:rPr>
              <w:instrText>Att.Alias</w:instrText>
            </w:r>
            <w:r w:rsidR="00B47636" w:rsidRPr="00CF1953">
              <w:rPr>
                <w:rFonts w:ascii="Arial" w:hAnsi="Arial" w:cs="Arial"/>
                <w:sz w:val="20"/>
                <w:szCs w:val="20"/>
                <w:lang w:val="en-AU"/>
              </w:rPr>
              <w:fldChar w:fldCharType="end"/>
            </w: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5E066D">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F1953" w:rsidRPr="00DD0F4F" w:rsidRDefault="00B47636" w:rsidP="00CF1953">
            <w:pPr>
              <w:autoSpaceDE w:val="0"/>
              <w:autoSpaceDN w:val="0"/>
              <w:adjustRightInd w:val="0"/>
              <w:spacing w:after="0" w:line="240" w:lineRule="auto"/>
              <w:rPr>
                <w:rFonts w:ascii="Arial" w:eastAsia="Times New Roman" w:hAnsi="Arial" w:cs="Arial"/>
                <w:color w:val="000000"/>
                <w:sz w:val="20"/>
                <w:szCs w:val="20"/>
                <w:lang w:val="nl-NL"/>
              </w:rPr>
            </w:pPr>
            <w:r w:rsidRPr="00CF1953">
              <w:rPr>
                <w:rFonts w:ascii="Arial" w:hAnsi="Arial" w:cs="Arial"/>
                <w:sz w:val="20"/>
                <w:szCs w:val="20"/>
                <w:lang w:val="en-AU"/>
              </w:rPr>
              <w:fldChar w:fldCharType="begin" w:fldLock="1"/>
            </w:r>
            <w:r w:rsidR="00CF1953" w:rsidRPr="00DD0F4F">
              <w:rPr>
                <w:rFonts w:ascii="Arial" w:hAnsi="Arial" w:cs="Arial"/>
                <w:sz w:val="20"/>
                <w:szCs w:val="20"/>
                <w:lang w:val="nl-NL"/>
              </w:rPr>
              <w:instrText xml:space="preserve">MERGEFIELD </w:instrText>
            </w:r>
            <w:r w:rsidR="00CF1953" w:rsidRPr="00DD0F4F">
              <w:rPr>
                <w:rFonts w:ascii="Arial" w:eastAsia="Times New Roman" w:hAnsi="Arial" w:cs="Arial"/>
                <w:color w:val="000000"/>
                <w:sz w:val="20"/>
                <w:szCs w:val="20"/>
                <w:lang w:val="nl-NL"/>
              </w:rPr>
              <w:instrText>Att.Notes</w:instrText>
            </w:r>
            <w:r w:rsidRPr="00CF1953">
              <w:rPr>
                <w:rFonts w:ascii="Arial" w:hAnsi="Arial" w:cs="Arial"/>
                <w:sz w:val="20"/>
                <w:szCs w:val="20"/>
                <w:lang w:val="en-AU"/>
              </w:rPr>
              <w:fldChar w:fldCharType="separate"/>
            </w:r>
            <w:r w:rsidR="00CF1953" w:rsidRPr="00DD0F4F">
              <w:rPr>
                <w:rFonts w:ascii="Arial" w:eastAsia="Times New Roman" w:hAnsi="Arial" w:cs="Arial"/>
                <w:color w:val="000000"/>
                <w:sz w:val="20"/>
                <w:szCs w:val="20"/>
                <w:lang w:val="nl-NL"/>
              </w:rPr>
              <w:t xml:space="preserve">Een orgaan van een rechtspersoon krachtens publiekrecht </w:t>
            </w:r>
            <w:r w:rsidR="00CF1953" w:rsidRPr="00DD0F4F">
              <w:rPr>
                <w:rFonts w:ascii="Arial" w:eastAsia="Times New Roman" w:hAnsi="Arial" w:cs="Arial"/>
                <w:color w:val="000000"/>
                <w:sz w:val="20"/>
                <w:szCs w:val="20"/>
                <w:lang w:val="nl-NL"/>
              </w:rPr>
              <w:lastRenderedPageBreak/>
              <w:t>ingesteld of een persoon of college, met enig openbaar gezag bekleed onder wiens verantwoordelijkheid het besluit vastgesteld is.</w:t>
            </w:r>
            <w:r w:rsidRPr="00CF1953">
              <w:rPr>
                <w:rFonts w:ascii="Arial" w:hAnsi="Arial" w:cs="Arial"/>
                <w:sz w:val="20"/>
                <w:szCs w:val="20"/>
                <w:lang w:val="en-AU"/>
              </w:rPr>
              <w:fldChar w:fldCharType="end"/>
            </w:r>
          </w:p>
        </w:tc>
      </w:tr>
      <w:tr w:rsidR="00CF1953" w:rsidRPr="005E066D">
        <w:trPr>
          <w:trHeight w:val="230"/>
        </w:trPr>
        <w:tc>
          <w:tcPr>
            <w:tcW w:w="3780" w:type="dxa"/>
            <w:tcBorders>
              <w:top w:val="nil"/>
              <w:left w:val="nil"/>
              <w:bottom w:val="nil"/>
              <w:right w:val="nil"/>
            </w:tcBorders>
          </w:tcPr>
          <w:p w:rsidR="00CF1953" w:rsidRPr="00DD0F4F" w:rsidRDefault="00CF1953" w:rsidP="00CF1953">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953" w:rsidRPr="00DD0F4F" w:rsidRDefault="00CF1953" w:rsidP="00CF1953">
            <w:pPr>
              <w:autoSpaceDE w:val="0"/>
              <w:autoSpaceDN w:val="0"/>
              <w:adjustRightInd w:val="0"/>
              <w:spacing w:after="0" w:line="240" w:lineRule="auto"/>
              <w:rPr>
                <w:rFonts w:ascii="Arial" w:eastAsia="Times New Roman" w:hAnsi="Arial" w:cs="Arial"/>
                <w:color w:val="000000"/>
                <w:sz w:val="20"/>
                <w:szCs w:val="20"/>
                <w:lang w:val="nl-NL"/>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 xml:space="preserve">KING </w:t>
            </w: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1-1-2013</w:t>
            </w: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5E066D">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CF1953" w:rsidRPr="00DD0F4F" w:rsidRDefault="00CF1953" w:rsidP="00CF195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vastleggen van het bestuursorgaan onder wiens verantwoordelijkheid het besluit vastgesteld is, is vooral relevant indien de besluitvorming gemandateerd is aan een andere organisatie. Bijvoorbeeld een gemeente die de behandeling van milieuvergunningaanvragen heeft gemandateerd aan een Regionale UitvoeringsDienst (of Omgevingsdienst).</w:t>
            </w:r>
          </w:p>
        </w:tc>
      </w:tr>
      <w:tr w:rsidR="00CF1953" w:rsidRPr="005E066D">
        <w:tc>
          <w:tcPr>
            <w:tcW w:w="3780" w:type="dxa"/>
            <w:tcBorders>
              <w:top w:val="nil"/>
              <w:left w:val="nil"/>
              <w:bottom w:val="nil"/>
              <w:right w:val="nil"/>
            </w:tcBorders>
          </w:tcPr>
          <w:p w:rsidR="00CF1953" w:rsidRPr="00DD0F4F" w:rsidRDefault="00CF1953" w:rsidP="00CF1953">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953" w:rsidRPr="00DD0F4F" w:rsidRDefault="00CF1953" w:rsidP="00CF1953">
            <w:pPr>
              <w:autoSpaceDE w:val="0"/>
              <w:autoSpaceDN w:val="0"/>
              <w:adjustRightInd w:val="0"/>
              <w:spacing w:after="0" w:line="240" w:lineRule="auto"/>
              <w:rPr>
                <w:rFonts w:ascii="Arial" w:eastAsia="Times New Roman" w:hAnsi="Arial" w:cs="Arial"/>
                <w:color w:val="000000"/>
                <w:sz w:val="20"/>
                <w:szCs w:val="20"/>
                <w:lang w:val="nl-NL"/>
              </w:rPr>
            </w:pPr>
          </w:p>
        </w:tc>
      </w:tr>
      <w:tr w:rsidR="00CF1953" w:rsidRPr="00CF1953">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F1953" w:rsidRPr="00CF1953" w:rsidRDefault="00B47636"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Att.Type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AN50</w:t>
            </w:r>
            <w:r w:rsidRPr="00CF1953">
              <w:rPr>
                <w:rFonts w:ascii="Arial" w:hAnsi="Arial" w:cs="Arial"/>
                <w:sz w:val="20"/>
                <w:szCs w:val="20"/>
                <w:lang w:val="en-AU"/>
              </w:rPr>
              <w:fldChar w:fldCharType="end"/>
            </w: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Zie Regels attribuutsoort.</w:t>
            </w:r>
          </w:p>
        </w:tc>
      </w:tr>
      <w:tr w:rsidR="00CF1953" w:rsidRPr="00CF1953">
        <w:trPr>
          <w:trHeight w:val="215"/>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15"/>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Nee</w:t>
            </w: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Nee</w:t>
            </w: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Nee</w:t>
            </w: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411"/>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Nee</w:t>
            </w:r>
          </w:p>
        </w:tc>
      </w:tr>
      <w:tr w:rsidR="00CF1953" w:rsidRPr="00CF1953">
        <w:trPr>
          <w:trHeight w:val="245"/>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F1953" w:rsidRPr="00CF1953" w:rsidRDefault="00B47636"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Att.LowerBound</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0</w:t>
            </w:r>
            <w:r w:rsidRPr="00CF1953">
              <w:rPr>
                <w:rFonts w:ascii="Arial" w:hAnsi="Arial" w:cs="Arial"/>
                <w:sz w:val="20"/>
                <w:szCs w:val="20"/>
                <w:lang w:val="en-AU"/>
              </w:rPr>
              <w:fldChar w:fldCharType="end"/>
            </w:r>
            <w:r w:rsidR="00CF1953" w:rsidRPr="00CF1953">
              <w:rPr>
                <w:rFonts w:ascii="Arial" w:eastAsia="Times New Roman" w:hAnsi="Arial" w:cs="Arial"/>
                <w:color w:val="000000"/>
                <w:sz w:val="20"/>
                <w:szCs w:val="20"/>
              </w:rPr>
              <w:t xml:space="preserve"> - </w:t>
            </w:r>
            <w:r w:rsidRPr="00CF1953">
              <w:rPr>
                <w:rFonts w:ascii="Arial" w:eastAsia="Times New Roman" w:hAnsi="Arial" w:cs="Arial"/>
                <w:color w:val="000000"/>
                <w:sz w:val="20"/>
                <w:szCs w:val="20"/>
              </w:rPr>
              <w:fldChar w:fldCharType="begin" w:fldLock="1"/>
            </w:r>
            <w:r w:rsidR="00CF1953" w:rsidRPr="00CF1953">
              <w:rPr>
                <w:rFonts w:ascii="Arial" w:eastAsia="Times New Roman" w:hAnsi="Arial" w:cs="Arial"/>
                <w:color w:val="000000"/>
                <w:sz w:val="20"/>
                <w:szCs w:val="20"/>
              </w:rPr>
              <w:instrText>MERGEFIELD Att.UpperBound</w:instrText>
            </w:r>
            <w:r w:rsidRPr="00CF1953">
              <w:rPr>
                <w:rFonts w:ascii="Arial" w:eastAsia="Times New Roman" w:hAnsi="Arial" w:cs="Arial"/>
                <w:color w:val="000000"/>
                <w:sz w:val="20"/>
                <w:szCs w:val="20"/>
              </w:rPr>
              <w:fldChar w:fldCharType="separate"/>
            </w:r>
            <w:r w:rsidR="00CF1953" w:rsidRPr="00CF1953">
              <w:rPr>
                <w:rFonts w:ascii="Arial" w:eastAsia="Times New Roman" w:hAnsi="Arial" w:cs="Arial"/>
                <w:color w:val="000000"/>
                <w:sz w:val="20"/>
                <w:szCs w:val="20"/>
              </w:rPr>
              <w:t>1</w:t>
            </w:r>
            <w:r w:rsidRPr="00CF1953">
              <w:rPr>
                <w:rFonts w:ascii="Arial" w:eastAsia="Times New Roman" w:hAnsi="Arial" w:cs="Arial"/>
                <w:color w:val="000000"/>
                <w:sz w:val="20"/>
                <w:szCs w:val="20"/>
              </w:rPr>
              <w:fldChar w:fldCharType="end"/>
            </w: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r w:rsidRPr="00CF1953">
              <w:rPr>
                <w:rFonts w:ascii="Arial" w:eastAsia="Times New Roman" w:hAnsi="Arial" w:cs="Arial"/>
                <w:color w:val="000000"/>
                <w:sz w:val="20"/>
                <w:szCs w:val="20"/>
              </w:rPr>
              <w:t>Gemeentelijk kerngegeven</w:t>
            </w:r>
          </w:p>
        </w:tc>
      </w:tr>
      <w:tr w:rsidR="00CF1953" w:rsidRPr="00CF1953">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color w:val="000000"/>
                <w:sz w:val="20"/>
                <w:szCs w:val="20"/>
              </w:rPr>
            </w:pPr>
          </w:p>
        </w:tc>
      </w:tr>
      <w:tr w:rsidR="00CF1953" w:rsidRPr="005E066D">
        <w:trPr>
          <w:trHeight w:val="230"/>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rFonts w:ascii="Arial" w:eastAsia="Times New Roman" w:hAnsi="Arial" w:cs="Arial"/>
                <w:b/>
                <w:bCs/>
                <w:color w:val="000000"/>
                <w:sz w:val="20"/>
                <w:szCs w:val="20"/>
              </w:rPr>
            </w:pPr>
            <w:r w:rsidRPr="00CF1953">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CF1953" w:rsidRPr="00DD0F4F" w:rsidRDefault="00CF1953" w:rsidP="00CF195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Alleen de namen van bestuursorganen mogen gebruikt worden die voor de desbetrreffende organisatie van toepassing zijn. Voor een gemeente zijn dit 'Burgemeester', 'Gemeenteraad' en 'College van B&amp;W'. Indien het, bij mandatering, een bestuursorgaan van een andere organisatie betreft dan de organisatie die verantwoordelijk is voor de behandeling van de zaak, dan moet tevens de naam van die andere organisatie vermeld worden (bijvoorbeeld "Burgemeester gemeente Lent").</w:t>
            </w:r>
          </w:p>
        </w:tc>
      </w:tr>
    </w:tbl>
    <w:p w:rsidR="00CF1953" w:rsidRPr="00DD0F4F" w:rsidRDefault="00CF1953" w:rsidP="00CF1953">
      <w:pPr>
        <w:rPr>
          <w:lang w:val="nl-NL"/>
        </w:rPr>
      </w:pPr>
    </w:p>
    <w:p w:rsidR="003616C8" w:rsidRDefault="003616C8" w:rsidP="003616C8">
      <w:pPr>
        <w:pStyle w:val="Kop2"/>
      </w:pPr>
      <w:bookmarkStart w:id="78" w:name="_Toc398014001"/>
      <w:bookmarkStart w:id="79" w:name="_Toc404293999"/>
      <w:r w:rsidRPr="003616C8">
        <w:t>BESLUITTYPE</w:t>
      </w:r>
      <w:bookmarkEnd w:id="78"/>
      <w:bookmarkEnd w:id="79"/>
      <w:r w:rsidRPr="003616C8">
        <w:t xml:space="preserve"> </w:t>
      </w:r>
    </w:p>
    <w:p w:rsidR="00F1119A" w:rsidRPr="00DD0F4F" w:rsidRDefault="00F1119A" w:rsidP="00F1119A">
      <w:pPr>
        <w:rPr>
          <w:lang w:val="nl-NL"/>
        </w:rPr>
      </w:pPr>
      <w:r w:rsidRPr="00DD0F4F">
        <w:rPr>
          <w:lang w:val="nl-NL"/>
        </w:rPr>
        <w:t xml:space="preserve">De unieke aanduiding van een BESLUITTYPE wordt nu gevormd door de Besluittype-omschrijving.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besluittypen. </w:t>
      </w:r>
    </w:p>
    <w:p w:rsidR="00F1119A" w:rsidRPr="00DD0F4F" w:rsidRDefault="00F1119A" w:rsidP="00F1119A">
      <w:pPr>
        <w:rPr>
          <w:lang w:val="nl-NL"/>
        </w:rPr>
      </w:pPr>
      <w:r w:rsidRPr="00DD0F4F">
        <w:rPr>
          <w:lang w:val="nl-NL"/>
        </w:rPr>
        <w:t xml:space="preserve">In de ZTC 2.0 wordt de unieke aanduiding van een BESLUITTYPE gevormd door de unieke aanduiding van de CATALOGUS waartoe het BESLUITTYPE behoort in combinatie met de Besluittype-omschrijving. De unieke aanduiding van CATALOGUS is opgebouwd uit Domein (een afkorting waarmee wordt aangegeven voor welk domein in de CATALOGUS BESLUITTYPEn zijn uitgewerkt) en </w:t>
      </w:r>
      <w:r w:rsidRPr="00DD0F4F">
        <w:rPr>
          <w:lang w:val="nl-NL"/>
        </w:rPr>
        <w:lastRenderedPageBreak/>
        <w:t>RSIN (het door een kamer toegekend uniek nummer voor de INGESCHREVEN NIET-NATUURLIJK PERSOON die de eigenaar is van de CATALOGUS).</w:t>
      </w:r>
    </w:p>
    <w:p w:rsidR="00F1119A" w:rsidRPr="00DD0F4F" w:rsidRDefault="00F1119A" w:rsidP="00F1119A">
      <w:pPr>
        <w:rPr>
          <w:lang w:val="nl-NL"/>
        </w:rPr>
      </w:pPr>
      <w:r w:rsidRPr="00DD0F4F">
        <w:rPr>
          <w:lang w:val="nl-NL"/>
        </w:rPr>
        <w:t>Aangezien het RGBZ de ZTC volgt modelleren we de unieke aanduiding van BESLUITTYPE conform de ZTC 2.0. Daarmee voorzien we tevens in landelijk unieke aanduidingen van besluittypen.</w:t>
      </w:r>
    </w:p>
    <w:tbl>
      <w:tblPr>
        <w:tblW w:w="9360" w:type="dxa"/>
        <w:tblInd w:w="60" w:type="dxa"/>
        <w:tblLayout w:type="fixed"/>
        <w:tblCellMar>
          <w:left w:w="60" w:type="dxa"/>
          <w:right w:w="60" w:type="dxa"/>
        </w:tblCellMar>
        <w:tblLook w:val="0000"/>
      </w:tblPr>
      <w:tblGrid>
        <w:gridCol w:w="3600"/>
        <w:gridCol w:w="1080"/>
        <w:gridCol w:w="3330"/>
        <w:gridCol w:w="1350"/>
      </w:tblGrid>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F1119A" w:rsidRPr="00F1119A" w:rsidRDefault="00B4763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Element.Name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w:t>
            </w:r>
            <w:r w:rsidRPr="00F1119A">
              <w:rPr>
                <w:rFonts w:ascii="Arial" w:hAnsi="Arial" w:cs="Arial"/>
                <w:sz w:val="20"/>
                <w:szCs w:val="20"/>
                <w:lang w:val="en-AU"/>
              </w:rPr>
              <w:fldChar w:fldCharType="end"/>
            </w:r>
          </w:p>
        </w:tc>
      </w:tr>
      <w:tr w:rsidR="00DD0F4F" w:rsidRPr="00F1119A" w:rsidTr="008800FC">
        <w:tc>
          <w:tcPr>
            <w:tcW w:w="3600" w:type="dxa"/>
            <w:tcBorders>
              <w:top w:val="nil"/>
              <w:left w:val="nil"/>
              <w:bottom w:val="nil"/>
              <w:right w:val="nil"/>
            </w:tcBorders>
          </w:tcPr>
          <w:p w:rsidR="00DD0F4F" w:rsidRPr="00F1119A" w:rsidRDefault="00DD0F4F"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D0F4F" w:rsidRPr="00F1119A" w:rsidRDefault="00DD0F4F" w:rsidP="00F1119A">
            <w:pPr>
              <w:autoSpaceDE w:val="0"/>
              <w:autoSpaceDN w:val="0"/>
              <w:adjustRightInd w:val="0"/>
              <w:spacing w:after="0" w:line="240" w:lineRule="auto"/>
              <w:rPr>
                <w:rFonts w:ascii="Arial" w:hAnsi="Arial" w:cs="Arial"/>
                <w:sz w:val="20"/>
                <w:szCs w:val="20"/>
                <w:lang w:val="en-AU"/>
              </w:rPr>
            </w:pPr>
          </w:p>
        </w:tc>
      </w:tr>
      <w:tr w:rsidR="00F1119A" w:rsidRPr="005E066D"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F1119A" w:rsidRPr="00DD0F4F" w:rsidRDefault="00F1119A" w:rsidP="00F1119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de indeling of groepering van besluiten naar hun aard, zoals bouwvergunning, ontheffing geluidhinder en monumentensubsidie</w:t>
            </w:r>
          </w:p>
        </w:tc>
      </w:tr>
      <w:tr w:rsidR="00DD0F4F" w:rsidRPr="005E066D" w:rsidTr="008800FC">
        <w:tc>
          <w:tcPr>
            <w:tcW w:w="3600" w:type="dxa"/>
            <w:tcBorders>
              <w:top w:val="nil"/>
              <w:left w:val="nil"/>
              <w:bottom w:val="nil"/>
              <w:right w:val="nil"/>
            </w:tcBorders>
          </w:tcPr>
          <w:p w:rsidR="00DD0F4F" w:rsidRPr="005E066D" w:rsidRDefault="00DD0F4F" w:rsidP="00F1119A">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DD0F4F" w:rsidRPr="00DD0F4F" w:rsidRDefault="00DD0F4F" w:rsidP="00F1119A">
            <w:pPr>
              <w:autoSpaceDE w:val="0"/>
              <w:autoSpaceDN w:val="0"/>
              <w:adjustRightInd w:val="0"/>
              <w:spacing w:after="0" w:line="240" w:lineRule="auto"/>
              <w:rPr>
                <w:rFonts w:ascii="Arial" w:eastAsia="Times New Roman" w:hAnsi="Arial" w:cs="Arial"/>
                <w:color w:val="000000"/>
                <w:sz w:val="20"/>
                <w:szCs w:val="20"/>
                <w:lang w:val="nl-NL"/>
              </w:rPr>
            </w:pP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80" w:name="BKM_18CE1A33_7D01_46ea_9F26_FEC7CBE79CFE"/>
            <w:bookmarkEnd w:id="80"/>
            <w:r w:rsidRPr="00F1119A">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Code</w:t>
            </w:r>
          </w:p>
        </w:tc>
        <w:tc>
          <w:tcPr>
            <w:tcW w:w="333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Herkomst</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color w:val="000000"/>
                <w:sz w:val="20"/>
                <w:szCs w:val="20"/>
              </w:rPr>
              <w:t>0002</w:t>
            </w:r>
          </w:p>
        </w:tc>
        <w:tc>
          <w:tcPr>
            <w:tcW w:w="3330" w:type="dxa"/>
            <w:tcBorders>
              <w:top w:val="nil"/>
              <w:left w:val="nil"/>
              <w:bottom w:val="nil"/>
              <w:right w:val="nil"/>
            </w:tcBorders>
          </w:tcPr>
          <w:p w:rsidR="00F1119A" w:rsidRPr="00F1119A" w:rsidRDefault="00B4763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Besluittype-omschrijving</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8800FC" w:rsidRPr="00F1119A" w:rsidTr="008800FC">
        <w:tc>
          <w:tcPr>
            <w:tcW w:w="360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Domein</w:t>
            </w:r>
          </w:p>
        </w:tc>
        <w:tc>
          <w:tcPr>
            <w:tcW w:w="135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8800FC" w:rsidRPr="00F1119A" w:rsidTr="008800FC">
        <w:tc>
          <w:tcPr>
            <w:tcW w:w="360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RSIN</w:t>
            </w:r>
          </w:p>
        </w:tc>
        <w:tc>
          <w:tcPr>
            <w:tcW w:w="135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81" w:name="BKM_8BE8C74F_8889_48b6_836E_38B82048D065"/>
            <w:bookmarkEnd w:id="81"/>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B4763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Besluittype-omschrijving generiek</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82" w:name="BKM_3052E599_A918_4ef0_A1EF_AFD2658F6832"/>
            <w:bookmarkEnd w:id="82"/>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B4763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Besluitcategorie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83" w:name="BKM_A98C7780_3783_4ed9_8A28_9B6A1D6DF84D"/>
            <w:bookmarkEnd w:id="83"/>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B4763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Reactietermijn</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84" w:name="BKM_FE046257_7D23_4298_8E61_A01B8307AE9D"/>
            <w:bookmarkEnd w:id="84"/>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B4763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Publicatie-indicatie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85" w:name="BKM_3D9A0DEA_5459_4127_AAA7_FFF44092CE3A"/>
            <w:bookmarkEnd w:id="85"/>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B4763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Publicatietekst</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86" w:name="BKM_01348FCA_4DD9_413f_A4C1_ECB4170E91C0"/>
            <w:bookmarkEnd w:id="86"/>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B4763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Publicatietermijn</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87" w:name="BKM_E1C976E9_C157_4484_ADB6_0E2F8EE1D69E"/>
            <w:bookmarkEnd w:id="87"/>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B4763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Datum begin geldigheid besluittype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88" w:name="BKM_088F2EB4_1FD5_4bf5_9BAE_0D095E28452E"/>
            <w:bookmarkEnd w:id="88"/>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B4763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Datum einde geldigheid besluittype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bl>
    <w:p w:rsidR="004C1B1D" w:rsidRPr="00DD0F4F" w:rsidRDefault="004C1B1D" w:rsidP="004C1B1D">
      <w:pPr>
        <w:rPr>
          <w:ins w:id="89" w:author="Arjan" w:date="2014-11-18T11:15:00Z"/>
          <w:lang w:val="nl-NL"/>
        </w:rPr>
      </w:pPr>
      <w:ins w:id="90" w:author="Arjan" w:date="2014-11-18T11:15:00Z">
        <w:r>
          <w:rPr>
            <w:lang w:val="nl-NL"/>
          </w:rPr>
          <w:br/>
          <w:t>Zie de ZTC voor beschrijving van het object en de attributen.</w:t>
        </w:r>
      </w:ins>
    </w:p>
    <w:p w:rsidR="004C1B1D" w:rsidRPr="002B0B06" w:rsidRDefault="00B47636" w:rsidP="004C1B1D">
      <w:pPr>
        <w:pStyle w:val="Kop3"/>
      </w:pPr>
      <w:r w:rsidRPr="002B0B06">
        <w:fldChar w:fldCharType="begin" w:fldLock="1"/>
      </w:r>
      <w:r w:rsidR="004C1B1D" w:rsidRPr="002B0B06">
        <w:instrText>MERGEFIELD Att.Name</w:instrText>
      </w:r>
      <w:r w:rsidRPr="002B0B06">
        <w:fldChar w:fldCharType="separate"/>
      </w:r>
      <w:bookmarkStart w:id="91" w:name="_Toc404294000"/>
      <w:r w:rsidR="004C1B1D" w:rsidRPr="002B0B06">
        <w:t>Besluittype-omschrijving</w:t>
      </w:r>
      <w:bookmarkEnd w:id="91"/>
      <w:r w:rsidRPr="002B0B06">
        <w:fldChar w:fldCharType="end"/>
      </w:r>
    </w:p>
    <w:p w:rsidR="004C1B1D" w:rsidRDefault="004C1B1D" w:rsidP="004C1B1D">
      <w:pPr>
        <w:rPr>
          <w:lang w:val="nl-NL"/>
        </w:rPr>
      </w:pPr>
      <w:r>
        <w:rPr>
          <w:lang w:val="nl-NL"/>
        </w:rPr>
        <w:t>Deze attribuutsoort maakt deel uit van de unieke aanduiding van het objecttype en dient verplicht van een waarde voorzien te zijn. De kardinaliteit is dienovereenkomstig gewijzigd.</w:t>
      </w:r>
    </w:p>
    <w:p w:rsidR="004C1B1D" w:rsidRPr="002B0B06" w:rsidRDefault="00B47636" w:rsidP="004C1B1D">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953">
        <w:rPr>
          <w:rFonts w:ascii="Arial" w:hAnsi="Arial" w:cs="Arial"/>
          <w:sz w:val="20"/>
          <w:szCs w:val="20"/>
          <w:lang w:val="en-AU"/>
        </w:rPr>
        <w:fldChar w:fldCharType="begin" w:fldLock="1"/>
      </w:r>
      <w:r w:rsidR="004C1B1D" w:rsidRPr="00CF1953">
        <w:rPr>
          <w:rFonts w:ascii="Arial" w:hAnsi="Arial" w:cs="Arial"/>
          <w:sz w:val="20"/>
          <w:szCs w:val="20"/>
          <w:lang w:val="en-AU"/>
        </w:rPr>
        <w:instrText xml:space="preserve">MERGEFIELD </w:instrText>
      </w:r>
      <w:r w:rsidR="004C1B1D" w:rsidRPr="00CF1953">
        <w:rPr>
          <w:rFonts w:ascii="Arial" w:eastAsia="Times New Roman" w:hAnsi="Arial" w:cs="Arial"/>
          <w:b/>
          <w:bCs/>
          <w:color w:val="004080"/>
          <w:sz w:val="24"/>
          <w:szCs w:val="24"/>
        </w:rPr>
        <w:instrText>Att.Stereotype</w:instrText>
      </w:r>
      <w:r w:rsidRPr="00CF1953">
        <w:rPr>
          <w:rFonts w:ascii="Arial" w:hAnsi="Arial" w:cs="Arial"/>
          <w:sz w:val="20"/>
          <w:szCs w:val="20"/>
          <w:lang w:val="en-AU"/>
        </w:rPr>
        <w:fldChar w:fldCharType="separate"/>
      </w:r>
      <w:r w:rsidR="004C1B1D" w:rsidRPr="00CF1953">
        <w:rPr>
          <w:rFonts w:ascii="Arial" w:eastAsia="Times New Roman" w:hAnsi="Arial" w:cs="Arial"/>
          <w:b/>
          <w:bCs/>
          <w:color w:val="004080"/>
          <w:sz w:val="24"/>
          <w:szCs w:val="24"/>
        </w:rPr>
        <w:t>«Attribuutsoort»</w:t>
      </w:r>
      <w:r w:rsidRPr="00CF1953">
        <w:rPr>
          <w:rFonts w:ascii="Arial" w:hAnsi="Arial" w:cs="Arial"/>
          <w:sz w:val="20"/>
          <w:szCs w:val="20"/>
          <w:lang w:val="en-AU"/>
        </w:rPr>
        <w:fldChar w:fldCharType="end"/>
      </w:r>
      <w:r w:rsidR="004C1B1D" w:rsidRPr="00CF1953">
        <w:rPr>
          <w:rFonts w:ascii="Arial" w:eastAsia="Times New Roman" w:hAnsi="Arial" w:cs="Arial"/>
          <w:b/>
          <w:bCs/>
          <w:color w:val="004080"/>
          <w:sz w:val="24"/>
          <w:szCs w:val="24"/>
        </w:rPr>
        <w:t xml:space="preserve"> </w:t>
      </w:r>
      <w:r w:rsidR="004C1B1D" w:rsidRPr="002B0B06">
        <w:rPr>
          <w:rFonts w:ascii="Arial" w:eastAsia="Times New Roman" w:hAnsi="Arial" w:cs="Arial"/>
          <w:b/>
          <w:bCs/>
          <w:color w:val="004080"/>
          <w:sz w:val="24"/>
          <w:szCs w:val="24"/>
        </w:rPr>
        <w:t>Besluittype-omschrijving</w:t>
      </w:r>
    </w:p>
    <w:tbl>
      <w:tblPr>
        <w:tblW w:w="0" w:type="auto"/>
        <w:tblLayout w:type="fixed"/>
        <w:tblCellMar>
          <w:top w:w="113" w:type="dxa"/>
        </w:tblCellMar>
        <w:tblLook w:val="0000"/>
      </w:tblPr>
      <w:tblGrid>
        <w:gridCol w:w="2808"/>
        <w:gridCol w:w="6120"/>
      </w:tblGrid>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Naam attribuutsoort</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Besluittype-omschrijving</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Herkomst attribuutsoort</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GFO Zaken 2004</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 xml:space="preserve">Code attribuutsoort </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0002</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XML-tag attribuutsoort</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omschrijving</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Definitie attribuutsoort</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Omschrijving van de aard van BESLUITen van het BESLUITTYPE.</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Herkomst definitie attribuutsoort</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GFO Zaken 2004, aangepast door KING</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Datum opname attribuutsoort</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1 juni 2008</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Toelichting attribuutsoort</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Het gaat hier om een korte omschrijving van de aard van het besluit, ook wel besluitnaam genoemd. Voorbeelden: Lichte bouwvergunning, Kapvergunning, Ontheffing geluidhinder en Monumentensubsidie.</w:t>
            </w:r>
          </w:p>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Het betreft de attribuutsoort Beschikkingomschrijving in het GFO Zaken 2004.</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Domein attribuutsoort</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Formaat:</w:t>
            </w:r>
            <w:r w:rsidRPr="002B0B06">
              <w:rPr>
                <w:rFonts w:ascii="Arial" w:eastAsia="Times New Roman" w:hAnsi="Arial" w:cs="Arial"/>
                <w:color w:val="000000"/>
                <w:sz w:val="20"/>
                <w:szCs w:val="20"/>
              </w:rPr>
              <w:tab/>
              <w:t>AN80</w:t>
            </w:r>
          </w:p>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 xml:space="preserve">Waardenverzameling: </w:t>
            </w:r>
            <w:r w:rsidRPr="002B0B06">
              <w:rPr>
                <w:rFonts w:ascii="Arial" w:eastAsia="Times New Roman" w:hAnsi="Arial" w:cs="Arial"/>
                <w:color w:val="000000"/>
                <w:sz w:val="20"/>
                <w:szCs w:val="20"/>
              </w:rPr>
              <w:tab/>
              <w:t>alle alfanumerieke tekens</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materiële historie</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formele historie</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lastRenderedPageBreak/>
              <w:t>Aanduiding gebeurtenis</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Aanduiding brondocument</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in onderzoek</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Aanduiding strijdigheid/nietigheid</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Nee</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kardinaliteit</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r w:rsidRPr="002B0B06">
              <w:rPr>
                <w:rFonts w:ascii="Arial" w:eastAsia="Times New Roman" w:hAnsi="Arial" w:cs="Arial"/>
                <w:color w:val="000000"/>
                <w:sz w:val="20"/>
                <w:szCs w:val="20"/>
              </w:rPr>
              <w:t>-1</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Indicatie authentiek</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Gemeentelijk basisgegeven</w:t>
            </w:r>
          </w:p>
        </w:tc>
      </w:tr>
      <w:tr w:rsidR="004C1B1D" w:rsidTr="00C07477">
        <w:trPr>
          <w:cantSplit/>
        </w:trPr>
        <w:tc>
          <w:tcPr>
            <w:tcW w:w="2808"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Regels attribuutsoort</w:t>
            </w:r>
          </w:p>
        </w:tc>
        <w:tc>
          <w:tcPr>
            <w:tcW w:w="6120" w:type="dxa"/>
            <w:shd w:val="clear" w:color="auto" w:fill="auto"/>
          </w:tcPr>
          <w:p w:rsidR="004C1B1D" w:rsidRPr="002B0B06" w:rsidRDefault="004C1B1D" w:rsidP="00C07477">
            <w:pPr>
              <w:autoSpaceDE w:val="0"/>
              <w:autoSpaceDN w:val="0"/>
              <w:adjustRightInd w:val="0"/>
              <w:spacing w:after="0" w:line="240" w:lineRule="auto"/>
              <w:rPr>
                <w:rFonts w:ascii="Arial" w:eastAsia="Times New Roman" w:hAnsi="Arial" w:cs="Arial"/>
                <w:color w:val="000000"/>
                <w:sz w:val="20"/>
                <w:szCs w:val="20"/>
              </w:rPr>
            </w:pPr>
            <w:r w:rsidRPr="002B0B06">
              <w:rPr>
                <w:rFonts w:ascii="Arial" w:eastAsia="Times New Roman" w:hAnsi="Arial" w:cs="Arial"/>
                <w:color w:val="000000"/>
                <w:sz w:val="20"/>
                <w:szCs w:val="20"/>
              </w:rPr>
              <w:t>-</w:t>
            </w:r>
          </w:p>
        </w:tc>
      </w:tr>
    </w:tbl>
    <w:p w:rsidR="003A012F" w:rsidRDefault="003A012F" w:rsidP="00CF1953"/>
    <w:p w:rsidR="00130C96" w:rsidRDefault="002D46B6" w:rsidP="002D46B6">
      <w:pPr>
        <w:pStyle w:val="Kop2"/>
      </w:pPr>
      <w:bookmarkStart w:id="92" w:name="_Toc398014002"/>
      <w:bookmarkStart w:id="93" w:name="_Toc404294001"/>
      <w:r>
        <w:t>BETROKKENE</w:t>
      </w:r>
      <w:bookmarkEnd w:id="92"/>
      <w:r w:rsidR="005707DB">
        <w:t xml:space="preserve"> </w:t>
      </w:r>
      <w:ins w:id="94" w:author="Arjan" w:date="2014-11-20T14:00:00Z">
        <w:r w:rsidR="005707DB">
          <w:rPr>
            <w:lang w:val="nl-NL"/>
          </w:rPr>
          <w:t>en specialisaties</w:t>
        </w:r>
      </w:ins>
      <w:bookmarkEnd w:id="93"/>
    </w:p>
    <w:p w:rsidR="003C0274" w:rsidRDefault="003C0274" w:rsidP="003C0274">
      <w:pPr>
        <w:rPr>
          <w:del w:id="95" w:author="Arjan" w:date="2014-11-18T10:00:00Z"/>
          <w:rFonts w:ascii="Arial" w:hAnsi="Arial" w:cs="Arial"/>
          <w:sz w:val="20"/>
          <w:szCs w:val="20"/>
        </w:rPr>
      </w:pPr>
      <w:del w:id="96" w:author="Arjan" w:date="2014-11-18T10:00:00Z">
        <w:r w:rsidRPr="003C0274">
          <w:delText>Het RGBZ staat als BETROKKENEn bij een ZAAK slechts één betrokkene toe in de rol van initiator (d.m.v. een desbetreffende regel bij de attribuutsoort ‘</w:delText>
        </w:r>
        <w:r w:rsidR="00B47636" w:rsidRPr="003C0274">
          <w:rPr>
            <w:rFonts w:ascii="Arial" w:hAnsi="Arial" w:cs="Arial"/>
            <w:sz w:val="20"/>
            <w:szCs w:val="20"/>
          </w:rPr>
          <w:fldChar w:fldCharType="begin" w:fldLock="1"/>
        </w:r>
        <w:r w:rsidRPr="003C0274">
          <w:rPr>
            <w:rFonts w:ascii="Arial" w:hAnsi="Arial" w:cs="Arial"/>
            <w:sz w:val="20"/>
            <w:szCs w:val="20"/>
          </w:rPr>
          <w:delInstrText xml:space="preserve">MERGEFIELD </w:delInstrText>
        </w:r>
        <w:r w:rsidRPr="003C0274">
          <w:rPr>
            <w:rFonts w:ascii="Arial" w:eastAsia="Times New Roman" w:hAnsi="Arial" w:cs="Arial"/>
            <w:color w:val="000000"/>
            <w:sz w:val="20"/>
            <w:szCs w:val="20"/>
          </w:rPr>
          <w:delInstrText>Att.Name</w:delInstrText>
        </w:r>
        <w:r w:rsidR="00B47636" w:rsidRPr="003C0274">
          <w:rPr>
            <w:rFonts w:ascii="Arial" w:hAnsi="Arial" w:cs="Arial"/>
            <w:sz w:val="20"/>
            <w:szCs w:val="20"/>
          </w:rPr>
          <w:fldChar w:fldCharType="separate"/>
        </w:r>
        <w:r w:rsidRPr="003C0274">
          <w:rPr>
            <w:rFonts w:ascii="Arial" w:eastAsia="Times New Roman" w:hAnsi="Arial" w:cs="Arial"/>
            <w:color w:val="000000"/>
            <w:sz w:val="20"/>
            <w:szCs w:val="20"/>
          </w:rPr>
          <w:delText>Rolomschrijving generiek</w:delText>
        </w:r>
        <w:r w:rsidR="00B47636" w:rsidRPr="003C0274">
          <w:rPr>
            <w:rFonts w:ascii="Arial" w:hAnsi="Arial" w:cs="Arial"/>
            <w:sz w:val="20"/>
            <w:szCs w:val="20"/>
          </w:rPr>
          <w:fldChar w:fldCharType="end"/>
        </w:r>
        <w:r w:rsidRPr="003C0274">
          <w:rPr>
            <w:rFonts w:ascii="Arial" w:hAnsi="Arial" w:cs="Arial"/>
            <w:sz w:val="20"/>
            <w:szCs w:val="20"/>
          </w:rPr>
          <w:delText>’). In de praktijk zijn er evenwel situaties waarin sprake is van meerdere initiatoren van een zaak: de huwelijksaangifte door de beide partners, een bezwaar dat door drie personen ingediend wordt</w:delText>
        </w:r>
        <w:r>
          <w:rPr>
            <w:rFonts w:ascii="Arial" w:hAnsi="Arial" w:cs="Arial"/>
            <w:sz w:val="20"/>
            <w:szCs w:val="20"/>
          </w:rPr>
          <w:delText>, e</w:delText>
        </w:r>
        <w:r w:rsidRPr="003C0274">
          <w:rPr>
            <w:rFonts w:ascii="Arial" w:hAnsi="Arial" w:cs="Arial"/>
            <w:sz w:val="20"/>
            <w:szCs w:val="20"/>
          </w:rPr>
          <w:delText xml:space="preserve">en brief </w:delText>
        </w:r>
        <w:r>
          <w:rPr>
            <w:rFonts w:ascii="Arial" w:hAnsi="Arial" w:cs="Arial"/>
            <w:sz w:val="20"/>
            <w:szCs w:val="20"/>
          </w:rPr>
          <w:delText>van alle bewoners (met naam en adres en handtekening) van een straat, et cetera. Om in deze situaties te kunnen voorzien moet het RGBZ hierop aangepast worden. We doen dat door een BETROKKENE ook een groep van subjecten te kunnen laten zijn</w:delText>
        </w:r>
        <w:r w:rsidR="009F766B">
          <w:rPr>
            <w:rFonts w:ascii="Arial" w:hAnsi="Arial" w:cs="Arial"/>
            <w:sz w:val="20"/>
            <w:szCs w:val="20"/>
          </w:rPr>
          <w:delText xml:space="preserve"> waar een betrokkene nu slechts één subject betreft (natuurlijke persoon, niet-natuurlijke persoon, vestiging, organisatorische eenheid, medewerker)</w:delText>
        </w:r>
        <w:r>
          <w:rPr>
            <w:rFonts w:ascii="Arial" w:hAnsi="Arial" w:cs="Arial"/>
            <w:sz w:val="20"/>
            <w:szCs w:val="20"/>
          </w:rPr>
          <w:delText>. Die initiatoren treden in genoemde gevallen immers niet als afzonderlijk handelende individuen op maar als groep. Genoemde regel blijft derhalve bestaan.</w:delText>
        </w:r>
        <w:r w:rsidR="00BC2DCF">
          <w:rPr>
            <w:rFonts w:ascii="Arial" w:hAnsi="Arial" w:cs="Arial"/>
            <w:sz w:val="20"/>
            <w:szCs w:val="20"/>
          </w:rPr>
          <w:delText xml:space="preserve"> </w:delText>
        </w:r>
        <w:r w:rsidR="00BC2DCF">
          <w:rPr>
            <w:rFonts w:ascii="Arial" w:hAnsi="Arial" w:cs="Arial"/>
            <w:sz w:val="20"/>
            <w:szCs w:val="20"/>
          </w:rPr>
          <w:br/>
          <w:delText xml:space="preserve">Consequentie van deze oplossing is dat </w:delText>
        </w:r>
        <w:r w:rsidR="009F766B">
          <w:rPr>
            <w:rFonts w:ascii="Arial" w:hAnsi="Arial" w:cs="Arial"/>
            <w:sz w:val="20"/>
            <w:szCs w:val="20"/>
          </w:rPr>
          <w:delText xml:space="preserve">de definitie van BETROKKENE hierop aangepast moet worden en dat </w:delText>
        </w:r>
        <w:r w:rsidR="007A36BD">
          <w:rPr>
            <w:rFonts w:ascii="Arial" w:hAnsi="Arial" w:cs="Arial"/>
            <w:sz w:val="20"/>
            <w:szCs w:val="20"/>
          </w:rPr>
          <w:delText>BETROKKENE naast de bestaande relaties, waarbij een betrokkene een NATUURLIJK PERSOON, NIET-NATUURLIJK PERSOON of VESTIGING is, extra relaties krijgt naar deze objecttypen zodanig dat een betrokkene zijnde een groep kan bestaan uit één of meer natuurlijke personen, niet-natuurlijke personen en/of vestigingen.</w:delText>
        </w:r>
        <w:r>
          <w:rPr>
            <w:rFonts w:ascii="Arial" w:hAnsi="Arial" w:cs="Arial"/>
            <w:sz w:val="20"/>
            <w:szCs w:val="20"/>
          </w:rPr>
          <w:delText xml:space="preserve">  </w:delText>
        </w:r>
      </w:del>
    </w:p>
    <w:p w:rsidR="003C0274" w:rsidRDefault="003C0274" w:rsidP="003C0274">
      <w:pPr>
        <w:rPr>
          <w:rFonts w:ascii="Arial" w:hAnsi="Arial" w:cs="Arial"/>
          <w:sz w:val="20"/>
          <w:szCs w:val="20"/>
        </w:rPr>
      </w:pPr>
      <w:del w:id="97" w:author="Arjan" w:date="2014-11-18T10:00:00Z">
        <w:r>
          <w:rPr>
            <w:rFonts w:ascii="Arial" w:hAnsi="Arial" w:cs="Arial"/>
            <w:sz w:val="20"/>
            <w:szCs w:val="20"/>
          </w:rPr>
          <w:delText>[</w:delText>
        </w:r>
        <w:r w:rsidR="007A36BD">
          <w:rPr>
            <w:rFonts w:ascii="Arial" w:hAnsi="Arial" w:cs="Arial"/>
            <w:sz w:val="20"/>
            <w:szCs w:val="20"/>
          </w:rPr>
          <w:delText>staat nog ter discussie]</w:delText>
        </w:r>
      </w:del>
    </w:p>
    <w:p w:rsidR="005707DB" w:rsidRDefault="005707DB" w:rsidP="005707DB">
      <w:pPr>
        <w:rPr>
          <w:ins w:id="98" w:author="Arjan" w:date="2014-11-20T14:02:00Z"/>
          <w:lang w:val="nl-NL"/>
        </w:rPr>
      </w:pPr>
      <w:ins w:id="99" w:author="Arjan" w:date="2014-11-20T14:02:00Z">
        <w:r>
          <w:rPr>
            <w:lang w:val="nl-NL"/>
          </w:rPr>
          <w:t>Het objecttype BETROKKENE heeft via ROL een relatie met ZAAK. ROL was een objecttype met relatiesoorten naar BETROKKENE en ZAAK. Het is nu omgevormd tot de relatieklasse ROL van de relatietussen BETROKKENE en ZAAK: relatiesoort ‘BETROKKENE heeft rol in ZAAK’. De beide relatiesoorten vanuit ROL zijn daarmee vervallen.</w:t>
        </w:r>
      </w:ins>
    </w:p>
    <w:p w:rsidR="005707DB" w:rsidRDefault="005707DB" w:rsidP="005707DB">
      <w:pPr>
        <w:rPr>
          <w:ins w:id="100" w:author="Arjan" w:date="2014-11-20T14:02:00Z"/>
          <w:lang w:val="nl-NL"/>
        </w:rPr>
      </w:pPr>
      <w:ins w:id="101" w:author="Arjan" w:date="2014-11-20T14:02:00Z">
        <w:r>
          <w:rPr>
            <w:lang w:val="nl-NL"/>
          </w:rPr>
          <w:t xml:space="preserve">De specialisaties NATUURLIJK PERSOON, NIET-NATUURLIJK PERSOON en VESTIGING kenden de attribuutsoort ‘Subjecttypering’. Deze is overbodig en daarmee vervallen. Uit de aard van het objecttype is het reeds duidelijk om welke type subject het gaat. De subjecttypering is noodzakelijk om een unieke aanduiding te verkrijgen van BETROKKENE en maakt daartoe reeds deel uit van de attribuutsoort ‘Identificatie’. </w:t>
        </w:r>
      </w:ins>
    </w:p>
    <w:p w:rsidR="005707DB" w:rsidRDefault="005707DB" w:rsidP="005707DB">
      <w:pPr>
        <w:rPr>
          <w:lang w:val="nl-NL"/>
        </w:rPr>
      </w:pPr>
      <w:ins w:id="102" w:author="Arjan" w:date="2014-11-20T14:02:00Z">
        <w:r>
          <w:rPr>
            <w:lang w:val="nl-NL"/>
          </w:rPr>
          <w:t xml:space="preserve">All drie de specialisaties van BETROKKENE kenden het attribuutsoort ‘Bank/girorekeningnummer’. In het huidige betalingsverkeer is evenwel alleen nog sprake van de IBAN- en BIC-codes. Om deze reden is genoemde attribuutsoort bij elke specialisatie omgevormd tot de groepattribuutsoort ‘Rekeningnummer’ met als subattribuusoorten ‘IBAN’ en ‘BIC’. </w:t>
        </w:r>
      </w:ins>
      <w:r>
        <w:rPr>
          <w:lang w:val="nl-NL"/>
        </w:rPr>
        <w:t xml:space="preserve"> </w:t>
      </w:r>
    </w:p>
    <w:p w:rsidR="005707DB" w:rsidRDefault="005707DB" w:rsidP="005707DB">
      <w:pPr>
        <w:pStyle w:val="Kop3"/>
      </w:pPr>
      <w:bookmarkStart w:id="103" w:name="_Toc404294002"/>
      <w:r>
        <w:t>VESTIGING</w:t>
      </w:r>
      <w:bookmarkEnd w:id="103"/>
    </w:p>
    <w:p w:rsidR="005707DB" w:rsidRPr="00DD0F4F" w:rsidRDefault="005707DB" w:rsidP="005707DB">
      <w:pPr>
        <w:rPr>
          <w:lang w:val="nl-NL"/>
        </w:rPr>
      </w:pPr>
      <w:r w:rsidRPr="00DD0F4F">
        <w:rPr>
          <w:lang w:val="nl-NL"/>
        </w:rPr>
        <w:t xml:space="preserve">Een BETROKKENE bij een zaak is een </w:t>
      </w:r>
      <w:r w:rsidRPr="008A7C2E">
        <w:rPr>
          <w:lang w:val="nl-NL"/>
        </w:rPr>
        <w:t xml:space="preserve">NATUURLIJK PERSOON, NIET-NATUURLIJK PERSOON, VESTIGING, ORGANISATORISCHE EENHEID of MEDEWERKER. De Maatschappelijke activiteit, zoals </w:t>
      </w:r>
      <w:r w:rsidRPr="008A7C2E">
        <w:rPr>
          <w:lang w:val="nl-NL"/>
        </w:rPr>
        <w:lastRenderedPageBreak/>
        <w:t xml:space="preserve">gedefinieerd in het NHR, is niet opgenomen als ‘subtype’ van BETROKKENE. Reden hiervan is dat, in het NHR, van de Maatschappelijke activiteit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meer dan het Vestigingsnummer. In deze omissie voorzien we door het KvK-nummer op te nemen bij VESTIGING.   </w:t>
      </w:r>
    </w:p>
    <w:tbl>
      <w:tblPr>
        <w:tblW w:w="9360" w:type="dxa"/>
        <w:tblInd w:w="60" w:type="dxa"/>
        <w:tblLayout w:type="fixed"/>
        <w:tblCellMar>
          <w:left w:w="60" w:type="dxa"/>
          <w:right w:w="60" w:type="dxa"/>
        </w:tblCellMar>
        <w:tblLook w:val="0000"/>
      </w:tblPr>
      <w:tblGrid>
        <w:gridCol w:w="3600"/>
        <w:gridCol w:w="1080"/>
        <w:gridCol w:w="3330"/>
        <w:gridCol w:w="1350"/>
      </w:tblGrid>
      <w:tr w:rsidR="005707DB" w:rsidRPr="00F1119A" w:rsidTr="00C07477">
        <w:tc>
          <w:tcPr>
            <w:tcW w:w="3600" w:type="dxa"/>
            <w:tcBorders>
              <w:top w:val="single" w:sz="4" w:space="0" w:color="auto"/>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5707DB" w:rsidRPr="00E0750F" w:rsidRDefault="005707DB" w:rsidP="00C07477">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VESTIGING</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5707DB" w:rsidRPr="00E0750F" w:rsidRDefault="005707DB" w:rsidP="00C07477">
            <w:pPr>
              <w:autoSpaceDE w:val="0"/>
              <w:autoSpaceDN w:val="0"/>
              <w:adjustRightInd w:val="0"/>
              <w:spacing w:after="0" w:line="240" w:lineRule="auto"/>
              <w:rPr>
                <w:rFonts w:ascii="Arial" w:eastAsia="Times New Roman" w:hAnsi="Arial" w:cs="Arial"/>
                <w:color w:val="000000"/>
                <w:sz w:val="20"/>
                <w:szCs w:val="20"/>
              </w:rPr>
            </w:pP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5707DB" w:rsidRPr="00E0750F" w:rsidRDefault="005707DB" w:rsidP="00C07477">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V</w:t>
            </w:r>
            <w:r>
              <w:rPr>
                <w:rFonts w:ascii="Arial" w:eastAsia="Times New Roman" w:hAnsi="Arial" w:cs="Arial"/>
                <w:color w:val="000000"/>
                <w:sz w:val="20"/>
                <w:szCs w:val="20"/>
              </w:rPr>
              <w:t>ES</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5707DB" w:rsidRPr="00E0750F" w:rsidRDefault="005707DB" w:rsidP="00C07477">
            <w:pPr>
              <w:autoSpaceDE w:val="0"/>
              <w:autoSpaceDN w:val="0"/>
              <w:adjustRightInd w:val="0"/>
              <w:spacing w:after="0" w:line="240" w:lineRule="auto"/>
              <w:rPr>
                <w:rFonts w:ascii="Arial" w:eastAsia="Times New Roman" w:hAnsi="Arial" w:cs="Arial"/>
                <w:color w:val="000000"/>
                <w:sz w:val="20"/>
                <w:szCs w:val="20"/>
              </w:rPr>
            </w:pP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5707DB" w:rsidRPr="00E0750F"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 (NHR)</w:t>
            </w:r>
          </w:p>
        </w:tc>
      </w:tr>
      <w:tr w:rsidR="005707DB" w:rsidRPr="00F1119A" w:rsidTr="00C07477">
        <w:trPr>
          <w:trHeight w:val="230"/>
        </w:trPr>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5707DB" w:rsidRPr="00E0750F" w:rsidRDefault="005707DB" w:rsidP="00C07477">
            <w:pPr>
              <w:autoSpaceDE w:val="0"/>
              <w:autoSpaceDN w:val="0"/>
              <w:adjustRightInd w:val="0"/>
              <w:spacing w:after="0" w:line="240" w:lineRule="auto"/>
              <w:rPr>
                <w:rFonts w:ascii="Arial" w:eastAsia="Times New Roman" w:hAnsi="Arial" w:cs="Arial"/>
                <w:color w:val="000000"/>
                <w:sz w:val="20"/>
                <w:szCs w:val="20"/>
              </w:rPr>
            </w:pPr>
          </w:p>
        </w:tc>
      </w:tr>
      <w:tr w:rsidR="005707DB" w:rsidRPr="00F1119A" w:rsidTr="00C07477">
        <w:trPr>
          <w:trHeight w:val="230"/>
        </w:trPr>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5707DB" w:rsidRPr="00E0750F" w:rsidRDefault="005707DB" w:rsidP="00C07477">
            <w:pPr>
              <w:autoSpaceDE w:val="0"/>
              <w:autoSpaceDN w:val="0"/>
              <w:adjustRightInd w:val="0"/>
              <w:spacing w:after="0" w:line="240" w:lineRule="auto"/>
              <w:rPr>
                <w:rFonts w:ascii="Arial" w:eastAsia="Times New Roman" w:hAnsi="Arial" w:cs="Arial"/>
                <w:color w:val="000000"/>
                <w:sz w:val="20"/>
                <w:szCs w:val="20"/>
              </w:rPr>
            </w:pPr>
          </w:p>
        </w:tc>
      </w:tr>
      <w:tr w:rsidR="005707DB" w:rsidRPr="00F1119A" w:rsidTr="00C07477">
        <w:trPr>
          <w:trHeight w:val="230"/>
        </w:trPr>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5707DB" w:rsidRPr="00E0750F" w:rsidRDefault="005707DB" w:rsidP="00C07477">
            <w:pPr>
              <w:autoSpaceDE w:val="0"/>
              <w:autoSpaceDN w:val="0"/>
              <w:adjustRightInd w:val="0"/>
              <w:spacing w:after="0" w:line="240" w:lineRule="auto"/>
              <w:rPr>
                <w:rFonts w:ascii="Arial" w:eastAsia="Times New Roman" w:hAnsi="Arial" w:cs="Arial"/>
                <w:color w:val="000000"/>
                <w:sz w:val="20"/>
                <w:szCs w:val="20"/>
              </w:rPr>
            </w:pPr>
          </w:p>
        </w:tc>
      </w:tr>
      <w:tr w:rsidR="005707DB" w:rsidRPr="005E066D" w:rsidTr="00C07477">
        <w:trPr>
          <w:trHeight w:val="230"/>
        </w:trPr>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5707DB" w:rsidRPr="00DD0F4F" w:rsidRDefault="005707DB" w:rsidP="00C0747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gebouw of complex van gebouwen waar duurzame uitoefening van de activiteiten van een onderneming of rechtspersoon plaatsvindt.</w:t>
            </w:r>
          </w:p>
        </w:tc>
      </w:tr>
      <w:tr w:rsidR="005707DB" w:rsidRPr="005E066D" w:rsidTr="00C07477">
        <w:tc>
          <w:tcPr>
            <w:tcW w:w="3600" w:type="dxa"/>
            <w:tcBorders>
              <w:top w:val="nil"/>
              <w:left w:val="nil"/>
              <w:bottom w:val="nil"/>
              <w:right w:val="nil"/>
            </w:tcBorders>
          </w:tcPr>
          <w:p w:rsidR="005707DB" w:rsidRPr="00DD0F4F" w:rsidRDefault="005707DB" w:rsidP="00C07477">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5707DB" w:rsidRPr="00DD0F4F" w:rsidRDefault="005707DB" w:rsidP="00C07477">
            <w:pPr>
              <w:autoSpaceDE w:val="0"/>
              <w:autoSpaceDN w:val="0"/>
              <w:adjustRightInd w:val="0"/>
              <w:spacing w:after="0" w:line="240" w:lineRule="auto"/>
              <w:rPr>
                <w:rFonts w:ascii="Arial" w:eastAsia="Times New Roman" w:hAnsi="Arial" w:cs="Arial"/>
                <w:color w:val="000000"/>
                <w:sz w:val="20"/>
                <w:szCs w:val="20"/>
                <w:lang w:val="nl-NL"/>
              </w:rPr>
            </w:pP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KING</w:t>
            </w:r>
          </w:p>
        </w:tc>
      </w:tr>
      <w:tr w:rsidR="005707DB" w:rsidRPr="00F1119A" w:rsidTr="00C07477">
        <w:trPr>
          <w:trHeight w:val="230"/>
        </w:trPr>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sidRPr="00E0750F">
              <w:rPr>
                <w:rFonts w:ascii="Arial" w:eastAsia="Times New Roman" w:hAnsi="Arial" w:cs="Arial"/>
                <w:color w:val="000000"/>
                <w:sz w:val="20"/>
                <w:szCs w:val="20"/>
              </w:rPr>
              <w:t>17 mei 2010</w:t>
            </w:r>
          </w:p>
        </w:tc>
      </w:tr>
      <w:tr w:rsidR="005707DB" w:rsidRPr="00F1119A" w:rsidTr="00C07477">
        <w:trPr>
          <w:trHeight w:val="260"/>
        </w:trPr>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r>
      <w:tr w:rsidR="005707DB" w:rsidRPr="005E066D"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5707DB" w:rsidRPr="00DD0F4F" w:rsidRDefault="005707DB" w:rsidP="00C0747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Zie de toelichting in het RSGB.</w:t>
            </w:r>
          </w:p>
        </w:tc>
      </w:tr>
      <w:tr w:rsidR="005707DB" w:rsidRPr="005E066D" w:rsidTr="00C07477">
        <w:tc>
          <w:tcPr>
            <w:tcW w:w="3600" w:type="dxa"/>
            <w:tcBorders>
              <w:top w:val="nil"/>
              <w:left w:val="nil"/>
              <w:bottom w:val="nil"/>
              <w:right w:val="nil"/>
            </w:tcBorders>
          </w:tcPr>
          <w:p w:rsidR="005707DB" w:rsidRPr="00DD0F4F" w:rsidRDefault="005707DB" w:rsidP="00C07477">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5707DB" w:rsidRPr="00DD0F4F" w:rsidRDefault="005707DB" w:rsidP="00C07477">
            <w:pPr>
              <w:autoSpaceDE w:val="0"/>
              <w:autoSpaceDN w:val="0"/>
              <w:adjustRightInd w:val="0"/>
              <w:spacing w:after="0" w:line="240" w:lineRule="auto"/>
              <w:rPr>
                <w:rFonts w:ascii="Arial" w:eastAsia="Times New Roman" w:hAnsi="Arial" w:cs="Arial"/>
                <w:color w:val="000000"/>
                <w:sz w:val="20"/>
                <w:szCs w:val="20"/>
                <w:lang w:val="nl-NL"/>
              </w:rPr>
            </w:pPr>
          </w:p>
        </w:tc>
      </w:tr>
      <w:tr w:rsidR="005707DB" w:rsidRPr="005E066D"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5707DB" w:rsidRPr="00DD0F4F" w:rsidRDefault="005707DB" w:rsidP="00C0747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SUBJECT.Subjecttypering gevolgd door het Vestigingsnummer</w:t>
            </w:r>
          </w:p>
        </w:tc>
      </w:tr>
      <w:tr w:rsidR="005707DB" w:rsidRPr="005E066D" w:rsidTr="00C07477">
        <w:tc>
          <w:tcPr>
            <w:tcW w:w="3600" w:type="dxa"/>
            <w:tcBorders>
              <w:top w:val="nil"/>
              <w:left w:val="nil"/>
              <w:bottom w:val="nil"/>
              <w:right w:val="nil"/>
            </w:tcBorders>
          </w:tcPr>
          <w:p w:rsidR="005707DB" w:rsidRPr="00DD0F4F" w:rsidRDefault="005707DB" w:rsidP="00C07477">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5707DB" w:rsidRPr="00DD0F4F" w:rsidRDefault="005707DB" w:rsidP="00C07477">
            <w:pPr>
              <w:autoSpaceDE w:val="0"/>
              <w:autoSpaceDN w:val="0"/>
              <w:adjustRightInd w:val="0"/>
              <w:spacing w:after="0" w:line="240" w:lineRule="auto"/>
              <w:rPr>
                <w:rFonts w:ascii="Arial" w:eastAsia="Times New Roman" w:hAnsi="Arial" w:cs="Arial"/>
                <w:color w:val="000000"/>
                <w:sz w:val="20"/>
                <w:szCs w:val="20"/>
                <w:lang w:val="nl-NL"/>
              </w:rPr>
            </w:pPr>
          </w:p>
        </w:tc>
      </w:tr>
      <w:tr w:rsidR="005707DB" w:rsidRPr="005E066D"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5707DB" w:rsidRPr="00DD0F4F" w:rsidRDefault="005707DB" w:rsidP="00C0747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vestigingen zoals opgenomen in het NHR.</w:t>
            </w:r>
          </w:p>
        </w:tc>
      </w:tr>
      <w:tr w:rsidR="005707DB" w:rsidRPr="005E066D" w:rsidTr="00C07477">
        <w:tc>
          <w:tcPr>
            <w:tcW w:w="3600" w:type="dxa"/>
            <w:tcBorders>
              <w:top w:val="nil"/>
              <w:left w:val="nil"/>
              <w:bottom w:val="nil"/>
              <w:right w:val="nil"/>
            </w:tcBorders>
          </w:tcPr>
          <w:p w:rsidR="005707DB" w:rsidRPr="00DD0F4F" w:rsidRDefault="005707DB" w:rsidP="00C07477">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5707DB" w:rsidRPr="00DD0F4F" w:rsidRDefault="005707DB" w:rsidP="00C07477">
            <w:pPr>
              <w:autoSpaceDE w:val="0"/>
              <w:autoSpaceDN w:val="0"/>
              <w:adjustRightInd w:val="0"/>
              <w:spacing w:after="0" w:line="240" w:lineRule="auto"/>
              <w:rPr>
                <w:rFonts w:ascii="Arial" w:eastAsia="Times New Roman" w:hAnsi="Arial" w:cs="Arial"/>
                <w:color w:val="000000"/>
                <w:sz w:val="20"/>
                <w:szCs w:val="20"/>
                <w:lang w:val="nl-NL"/>
              </w:rPr>
            </w:pP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b/>
                <w:bCs/>
                <w:color w:val="000000"/>
                <w:sz w:val="20"/>
                <w:szCs w:val="20"/>
              </w:rPr>
            </w:pP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Code</w:t>
            </w:r>
          </w:p>
        </w:tc>
        <w:tc>
          <w:tcPr>
            <w:tcW w:w="333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Herkomst</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Pr="009E2452" w:rsidRDefault="005707DB" w:rsidP="00C07477">
            <w:pPr>
              <w:spacing w:after="0"/>
            </w:pPr>
            <w:r w:rsidRPr="009E2452">
              <w:t>Vestigingsnummer</w:t>
            </w:r>
          </w:p>
        </w:tc>
        <w:tc>
          <w:tcPr>
            <w:tcW w:w="135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Pr="009E2452" w:rsidRDefault="00017712" w:rsidP="00C07477">
            <w:pPr>
              <w:spacing w:after="0"/>
            </w:pPr>
            <w:ins w:id="104" w:author="Arjan" w:date="2014-11-20T14:12:00Z">
              <w:r>
                <w:t>(</w:t>
              </w:r>
            </w:ins>
            <w:r w:rsidR="005707DB" w:rsidRPr="009E2452">
              <w:t>Handels</w:t>
            </w:r>
            <w:ins w:id="105" w:author="Arjan" w:date="2014-11-20T14:12:00Z">
              <w:r>
                <w:t>)</w:t>
              </w:r>
            </w:ins>
            <w:r w:rsidR="005707DB" w:rsidRPr="009E2452">
              <w:t>naam</w:t>
            </w:r>
          </w:p>
        </w:tc>
        <w:tc>
          <w:tcPr>
            <w:tcW w:w="135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Pr="009E2452" w:rsidRDefault="005707DB" w:rsidP="00C07477">
            <w:pPr>
              <w:spacing w:after="0"/>
            </w:pPr>
            <w:r>
              <w:t>KvK-nummer</w:t>
            </w:r>
          </w:p>
        </w:tc>
        <w:tc>
          <w:tcPr>
            <w:tcW w:w="1350" w:type="dxa"/>
            <w:tcBorders>
              <w:top w:val="nil"/>
              <w:left w:val="nil"/>
              <w:bottom w:val="nil"/>
              <w:right w:val="nil"/>
            </w:tcBorders>
          </w:tcPr>
          <w:p w:rsidR="005707DB"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Pr="009E2452" w:rsidRDefault="005707DB" w:rsidP="00C07477">
            <w:pPr>
              <w:spacing w:after="0"/>
            </w:pPr>
            <w:r w:rsidRPr="009E2452">
              <w:t>Verkorte naam</w:t>
            </w:r>
          </w:p>
        </w:tc>
        <w:tc>
          <w:tcPr>
            <w:tcW w:w="135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Pr="009E2452" w:rsidRDefault="005707DB" w:rsidP="00C07477">
            <w:pPr>
              <w:spacing w:after="0"/>
            </w:pPr>
            <w:r w:rsidRPr="009E2452">
              <w:t>Datum aanvang</w:t>
            </w:r>
          </w:p>
        </w:tc>
        <w:tc>
          <w:tcPr>
            <w:tcW w:w="135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Default="005707DB" w:rsidP="00C07477">
            <w:pPr>
              <w:spacing w:after="0"/>
            </w:pPr>
            <w:r w:rsidRPr="009E2452">
              <w:t xml:space="preserve">Datum beëindiging </w:t>
            </w:r>
          </w:p>
        </w:tc>
        <w:tc>
          <w:tcPr>
            <w:tcW w:w="135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Default="00B47636" w:rsidP="00C07477">
            <w:pPr>
              <w:spacing w:after="0"/>
              <w:rPr>
                <w:rFonts w:ascii="Calibri" w:eastAsia="Times New Roman" w:hAnsi="Calibri" w:cs="Calibri"/>
                <w:color w:val="0F0F0F"/>
              </w:rPr>
            </w:pPr>
            <w:r>
              <w:fldChar w:fldCharType="begin" w:fldLock="1"/>
            </w:r>
            <w:r w:rsidR="005707DB">
              <w:instrText xml:space="preserve">MERGEFIELD </w:instrText>
            </w:r>
            <w:r w:rsidR="005707DB">
              <w:rPr>
                <w:rFonts w:ascii="Calibri" w:eastAsia="Times New Roman" w:hAnsi="Calibri" w:cs="Calibri"/>
                <w:color w:val="0F0F0F"/>
              </w:rPr>
              <w:instrText>Att.Name</w:instrText>
            </w:r>
            <w:r>
              <w:fldChar w:fldCharType="separate"/>
            </w:r>
            <w:r w:rsidR="005707DB">
              <w:rPr>
                <w:rFonts w:ascii="Calibri" w:eastAsia="Times New Roman" w:hAnsi="Calibri" w:cs="Calibri"/>
                <w:color w:val="0F0F0F"/>
              </w:rPr>
              <w:t>Locatie-adres</w:t>
            </w:r>
            <w:r>
              <w:fldChar w:fldCharType="end"/>
            </w:r>
          </w:p>
        </w:tc>
        <w:tc>
          <w:tcPr>
            <w:tcW w:w="135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Default="00B47636" w:rsidP="00C07477">
            <w:pPr>
              <w:spacing w:after="0"/>
              <w:rPr>
                <w:rFonts w:ascii="Calibri" w:eastAsia="Times New Roman" w:hAnsi="Calibri" w:cs="Calibri"/>
                <w:color w:val="0F0F0F"/>
              </w:rPr>
            </w:pPr>
            <w:r>
              <w:fldChar w:fldCharType="begin" w:fldLock="1"/>
            </w:r>
            <w:r w:rsidR="005707DB">
              <w:instrText xml:space="preserve">MERGEFIELD </w:instrText>
            </w:r>
            <w:r w:rsidR="005707DB">
              <w:rPr>
                <w:rFonts w:ascii="Calibri" w:eastAsia="Times New Roman" w:hAnsi="Calibri" w:cs="Calibri"/>
                <w:color w:val="0F0F0F"/>
              </w:rPr>
              <w:instrText>Att.Name</w:instrText>
            </w:r>
            <w:r>
              <w:fldChar w:fldCharType="separate"/>
            </w:r>
            <w:r w:rsidR="005707DB">
              <w:rPr>
                <w:rFonts w:ascii="Calibri" w:eastAsia="Times New Roman" w:hAnsi="Calibri" w:cs="Calibri"/>
                <w:color w:val="0F0F0F"/>
              </w:rPr>
              <w:t>Correspondentieadres</w:t>
            </w:r>
            <w:r>
              <w:fldChar w:fldCharType="end"/>
            </w:r>
          </w:p>
        </w:tc>
        <w:tc>
          <w:tcPr>
            <w:tcW w:w="135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Default="00B47636" w:rsidP="00C07477">
            <w:pPr>
              <w:spacing w:after="0"/>
              <w:rPr>
                <w:rFonts w:ascii="Calibri" w:eastAsia="Times New Roman" w:hAnsi="Calibri" w:cs="Calibri"/>
                <w:color w:val="0F0F0F"/>
              </w:rPr>
            </w:pPr>
            <w:r>
              <w:fldChar w:fldCharType="begin" w:fldLock="1"/>
            </w:r>
            <w:r w:rsidR="005707DB">
              <w:instrText xml:space="preserve">MERGEFIELD </w:instrText>
            </w:r>
            <w:r w:rsidR="005707DB">
              <w:rPr>
                <w:rFonts w:ascii="Calibri" w:eastAsia="Times New Roman" w:hAnsi="Calibri" w:cs="Calibri"/>
                <w:color w:val="0F0F0F"/>
              </w:rPr>
              <w:instrText>Att.Name</w:instrText>
            </w:r>
            <w:r>
              <w:fldChar w:fldCharType="separate"/>
            </w:r>
            <w:r w:rsidR="005707DB">
              <w:rPr>
                <w:rFonts w:ascii="Calibri" w:eastAsia="Times New Roman" w:hAnsi="Calibri" w:cs="Calibri"/>
                <w:color w:val="0F0F0F"/>
              </w:rPr>
              <w:t>Postadres</w:t>
            </w:r>
            <w:r>
              <w:fldChar w:fldCharType="end"/>
            </w:r>
          </w:p>
        </w:tc>
        <w:tc>
          <w:tcPr>
            <w:tcW w:w="135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Default="00B47636" w:rsidP="00C07477">
            <w:pPr>
              <w:spacing w:after="0"/>
              <w:rPr>
                <w:rFonts w:ascii="Calibri" w:eastAsia="Times New Roman" w:hAnsi="Calibri" w:cs="Calibri"/>
                <w:color w:val="0F0F0F"/>
              </w:rPr>
            </w:pPr>
            <w:r>
              <w:fldChar w:fldCharType="begin" w:fldLock="1"/>
            </w:r>
            <w:r w:rsidR="005707DB">
              <w:instrText xml:space="preserve">MERGEFIELD </w:instrText>
            </w:r>
            <w:r w:rsidR="005707DB">
              <w:rPr>
                <w:rFonts w:ascii="Calibri" w:eastAsia="Times New Roman" w:hAnsi="Calibri" w:cs="Calibri"/>
                <w:color w:val="0F0F0F"/>
              </w:rPr>
              <w:instrText>Att.Name</w:instrText>
            </w:r>
            <w:r>
              <w:fldChar w:fldCharType="separate"/>
            </w:r>
            <w:r w:rsidR="005707DB">
              <w:rPr>
                <w:rFonts w:ascii="Calibri" w:eastAsia="Times New Roman" w:hAnsi="Calibri" w:cs="Calibri"/>
                <w:color w:val="0F0F0F"/>
              </w:rPr>
              <w:t>Verblijf buitenland</w:t>
            </w:r>
            <w:r>
              <w:fldChar w:fldCharType="end"/>
            </w:r>
          </w:p>
        </w:tc>
        <w:tc>
          <w:tcPr>
            <w:tcW w:w="135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Default="00B47636" w:rsidP="00C07477">
            <w:pPr>
              <w:spacing w:after="0"/>
              <w:rPr>
                <w:rFonts w:ascii="Calibri" w:eastAsia="Times New Roman" w:hAnsi="Calibri" w:cs="Calibri"/>
                <w:color w:val="0F0F0F"/>
              </w:rPr>
            </w:pPr>
            <w:r>
              <w:fldChar w:fldCharType="begin" w:fldLock="1"/>
            </w:r>
            <w:r w:rsidR="005707DB">
              <w:instrText xml:space="preserve">MERGEFIELD </w:instrText>
            </w:r>
            <w:r w:rsidR="005707DB">
              <w:rPr>
                <w:rFonts w:ascii="Calibri" w:eastAsia="Times New Roman" w:hAnsi="Calibri" w:cs="Calibri"/>
                <w:color w:val="0F0F0F"/>
              </w:rPr>
              <w:instrText>Att.Name</w:instrText>
            </w:r>
            <w:r>
              <w:fldChar w:fldCharType="separate"/>
            </w:r>
            <w:r w:rsidR="005707DB">
              <w:rPr>
                <w:rFonts w:ascii="Calibri" w:eastAsia="Times New Roman" w:hAnsi="Calibri" w:cs="Calibri"/>
                <w:color w:val="0F0F0F"/>
              </w:rPr>
              <w:t>Telefoonnummer</w:t>
            </w:r>
            <w:r>
              <w:fldChar w:fldCharType="end"/>
            </w:r>
          </w:p>
        </w:tc>
        <w:tc>
          <w:tcPr>
            <w:tcW w:w="135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Default="00B47636" w:rsidP="00C07477">
            <w:pPr>
              <w:spacing w:after="0"/>
              <w:rPr>
                <w:rFonts w:ascii="Calibri" w:eastAsia="Times New Roman" w:hAnsi="Calibri" w:cs="Calibri"/>
                <w:color w:val="0F0F0F"/>
              </w:rPr>
            </w:pPr>
            <w:r>
              <w:fldChar w:fldCharType="begin" w:fldLock="1"/>
            </w:r>
            <w:r w:rsidR="005707DB">
              <w:instrText xml:space="preserve">MERGEFIELD </w:instrText>
            </w:r>
            <w:r w:rsidR="005707DB">
              <w:rPr>
                <w:rFonts w:ascii="Calibri" w:eastAsia="Times New Roman" w:hAnsi="Calibri" w:cs="Calibri"/>
                <w:color w:val="0F0F0F"/>
              </w:rPr>
              <w:instrText>Att.Name</w:instrText>
            </w:r>
            <w:r>
              <w:fldChar w:fldCharType="separate"/>
            </w:r>
            <w:r w:rsidR="005707DB">
              <w:rPr>
                <w:rFonts w:ascii="Calibri" w:eastAsia="Times New Roman" w:hAnsi="Calibri" w:cs="Calibri"/>
                <w:color w:val="0F0F0F"/>
              </w:rPr>
              <w:t>Fax-nummer</w:t>
            </w:r>
            <w:r>
              <w:fldChar w:fldCharType="end"/>
            </w:r>
          </w:p>
        </w:tc>
        <w:tc>
          <w:tcPr>
            <w:tcW w:w="135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Default="00B47636" w:rsidP="00C07477">
            <w:pPr>
              <w:spacing w:after="0"/>
              <w:rPr>
                <w:rFonts w:ascii="Calibri" w:eastAsia="Times New Roman" w:hAnsi="Calibri" w:cs="Calibri"/>
                <w:color w:val="0F0F0F"/>
              </w:rPr>
            </w:pPr>
            <w:r>
              <w:fldChar w:fldCharType="begin" w:fldLock="1"/>
            </w:r>
            <w:r w:rsidR="005707DB">
              <w:instrText xml:space="preserve">MERGEFIELD </w:instrText>
            </w:r>
            <w:r w:rsidR="005707DB">
              <w:rPr>
                <w:rFonts w:ascii="Calibri" w:eastAsia="Times New Roman" w:hAnsi="Calibri" w:cs="Calibri"/>
                <w:color w:val="0F0F0F"/>
              </w:rPr>
              <w:instrText>Att.Name</w:instrText>
            </w:r>
            <w:r>
              <w:fldChar w:fldCharType="separate"/>
            </w:r>
            <w:r w:rsidR="005707DB">
              <w:rPr>
                <w:rFonts w:ascii="Calibri" w:eastAsia="Times New Roman" w:hAnsi="Calibri" w:cs="Calibri"/>
                <w:color w:val="0F0F0F"/>
              </w:rPr>
              <w:t>Emailadres</w:t>
            </w:r>
            <w:r>
              <w:fldChar w:fldCharType="end"/>
            </w:r>
          </w:p>
        </w:tc>
        <w:tc>
          <w:tcPr>
            <w:tcW w:w="135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Default="00B47636" w:rsidP="00C07477">
            <w:pPr>
              <w:spacing w:after="0"/>
              <w:rPr>
                <w:rFonts w:ascii="Calibri" w:eastAsia="Times New Roman" w:hAnsi="Calibri" w:cs="Calibri"/>
                <w:color w:val="0F0F0F"/>
              </w:rPr>
            </w:pPr>
            <w:r>
              <w:fldChar w:fldCharType="begin" w:fldLock="1"/>
            </w:r>
            <w:r w:rsidR="005707DB">
              <w:instrText xml:space="preserve">MERGEFIELD </w:instrText>
            </w:r>
            <w:r w:rsidR="005707DB">
              <w:rPr>
                <w:rFonts w:ascii="Calibri" w:eastAsia="Times New Roman" w:hAnsi="Calibri" w:cs="Calibri"/>
                <w:color w:val="0F0F0F"/>
              </w:rPr>
              <w:instrText>Att.Name</w:instrText>
            </w:r>
            <w:r>
              <w:fldChar w:fldCharType="separate"/>
            </w:r>
            <w:del w:id="106" w:author="Arjan" w:date="2014-11-20T13:47:00Z">
              <w:r w:rsidR="005707DB" w:rsidDel="008A7C2E">
                <w:delText>Bank/giror</w:delText>
              </w:r>
            </w:del>
            <w:ins w:id="107" w:author="Arjan" w:date="2014-11-20T13:47:00Z">
              <w:r w:rsidR="005707DB">
                <w:t>R</w:t>
              </w:r>
            </w:ins>
            <w:r w:rsidR="005707DB">
              <w:rPr>
                <w:rFonts w:ascii="Calibri" w:eastAsia="Times New Roman" w:hAnsi="Calibri" w:cs="Calibri"/>
                <w:color w:val="0F0F0F"/>
              </w:rPr>
              <w:t>ekeningnummer</w:t>
            </w:r>
            <w:r>
              <w:fldChar w:fldCharType="end"/>
            </w:r>
          </w:p>
        </w:tc>
        <w:tc>
          <w:tcPr>
            <w:tcW w:w="135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ins w:id="108" w:author="Arjan" w:date="2014-11-20T13:47:00Z">
              <w:r>
                <w:rPr>
                  <w:rFonts w:ascii="Arial" w:eastAsia="Times New Roman" w:hAnsi="Arial" w:cs="Arial"/>
                  <w:color w:val="000000"/>
                  <w:sz w:val="20"/>
                  <w:szCs w:val="20"/>
                </w:rPr>
                <w:t xml:space="preserve"> i.o.</w:t>
              </w:r>
            </w:ins>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Default="005707DB" w:rsidP="00C07477">
            <w:pPr>
              <w:spacing w:after="0"/>
            </w:pPr>
            <w:ins w:id="109" w:author="Arjan" w:date="2014-11-20T13:47:00Z">
              <w:r>
                <w:t>- IBAN</w:t>
              </w:r>
            </w:ins>
          </w:p>
        </w:tc>
        <w:tc>
          <w:tcPr>
            <w:tcW w:w="1350" w:type="dxa"/>
            <w:tcBorders>
              <w:top w:val="nil"/>
              <w:left w:val="nil"/>
              <w:bottom w:val="nil"/>
              <w:right w:val="nil"/>
            </w:tcBorders>
          </w:tcPr>
          <w:p w:rsidR="005707DB" w:rsidRDefault="005707DB" w:rsidP="00C07477">
            <w:pPr>
              <w:autoSpaceDE w:val="0"/>
              <w:autoSpaceDN w:val="0"/>
              <w:adjustRightInd w:val="0"/>
              <w:spacing w:after="0" w:line="240" w:lineRule="auto"/>
              <w:rPr>
                <w:rFonts w:ascii="Arial" w:eastAsia="Times New Roman" w:hAnsi="Arial" w:cs="Arial"/>
                <w:color w:val="000000"/>
                <w:sz w:val="20"/>
                <w:szCs w:val="20"/>
              </w:rPr>
            </w:pPr>
            <w:ins w:id="110" w:author="Arjan" w:date="2014-11-20T13:47:00Z">
              <w:r>
                <w:rPr>
                  <w:rFonts w:ascii="Arial" w:eastAsia="Times New Roman" w:hAnsi="Arial" w:cs="Arial"/>
                  <w:color w:val="000000"/>
                  <w:sz w:val="20"/>
                  <w:szCs w:val="20"/>
                </w:rPr>
                <w:t>RSGB</w:t>
              </w:r>
            </w:ins>
            <w:ins w:id="111" w:author="Arjan" w:date="2014-11-20T13:48:00Z">
              <w:r>
                <w:rPr>
                  <w:rFonts w:ascii="Arial" w:eastAsia="Times New Roman" w:hAnsi="Arial" w:cs="Arial"/>
                  <w:color w:val="000000"/>
                  <w:sz w:val="20"/>
                  <w:szCs w:val="20"/>
                </w:rPr>
                <w:t xml:space="preserve"> i.o.</w:t>
              </w:r>
            </w:ins>
          </w:p>
        </w:tc>
      </w:tr>
      <w:tr w:rsidR="005707DB" w:rsidRPr="00F1119A" w:rsidTr="00C07477">
        <w:tc>
          <w:tcPr>
            <w:tcW w:w="360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707DB" w:rsidRDefault="005707DB" w:rsidP="00C07477">
            <w:pPr>
              <w:spacing w:after="0"/>
            </w:pPr>
            <w:ins w:id="112" w:author="Arjan" w:date="2014-11-20T13:48:00Z">
              <w:r>
                <w:t>- BIC</w:t>
              </w:r>
            </w:ins>
          </w:p>
        </w:tc>
        <w:tc>
          <w:tcPr>
            <w:tcW w:w="1350" w:type="dxa"/>
            <w:tcBorders>
              <w:top w:val="nil"/>
              <w:left w:val="nil"/>
              <w:bottom w:val="nil"/>
              <w:right w:val="nil"/>
            </w:tcBorders>
          </w:tcPr>
          <w:p w:rsidR="005707DB" w:rsidRDefault="005707DB" w:rsidP="00C07477">
            <w:pPr>
              <w:autoSpaceDE w:val="0"/>
              <w:autoSpaceDN w:val="0"/>
              <w:adjustRightInd w:val="0"/>
              <w:spacing w:after="0" w:line="240" w:lineRule="auto"/>
              <w:rPr>
                <w:rFonts w:ascii="Arial" w:eastAsia="Times New Roman" w:hAnsi="Arial" w:cs="Arial"/>
                <w:color w:val="000000"/>
                <w:sz w:val="20"/>
                <w:szCs w:val="20"/>
              </w:rPr>
            </w:pPr>
            <w:ins w:id="113" w:author="Arjan" w:date="2014-11-20T13:48:00Z">
              <w:r>
                <w:rPr>
                  <w:rFonts w:ascii="Arial" w:eastAsia="Times New Roman" w:hAnsi="Arial" w:cs="Arial"/>
                  <w:color w:val="000000"/>
                  <w:sz w:val="20"/>
                  <w:szCs w:val="20"/>
                </w:rPr>
                <w:t>RSGB i.o.</w:t>
              </w:r>
            </w:ins>
          </w:p>
        </w:tc>
      </w:tr>
      <w:tr w:rsidR="005707DB" w:rsidRPr="00F1119A" w:rsidDel="008A7C2E" w:rsidTr="00C07477">
        <w:trPr>
          <w:del w:id="114" w:author="Arjan" w:date="2014-11-20T13:47:00Z"/>
        </w:trPr>
        <w:tc>
          <w:tcPr>
            <w:tcW w:w="3600" w:type="dxa"/>
            <w:tcBorders>
              <w:top w:val="nil"/>
              <w:left w:val="nil"/>
              <w:bottom w:val="nil"/>
              <w:right w:val="nil"/>
            </w:tcBorders>
          </w:tcPr>
          <w:p w:rsidR="005707DB" w:rsidRPr="00F1119A" w:rsidDel="008A7C2E" w:rsidRDefault="005707DB" w:rsidP="00C07477">
            <w:pPr>
              <w:autoSpaceDE w:val="0"/>
              <w:autoSpaceDN w:val="0"/>
              <w:adjustRightInd w:val="0"/>
              <w:spacing w:after="0" w:line="240" w:lineRule="auto"/>
              <w:rPr>
                <w:del w:id="115" w:author="Arjan" w:date="2014-11-20T13:47:00Z"/>
                <w:rFonts w:ascii="Arial" w:eastAsia="Times New Roman" w:hAnsi="Arial" w:cs="Arial"/>
                <w:color w:val="000000"/>
                <w:sz w:val="20"/>
                <w:szCs w:val="20"/>
              </w:rPr>
            </w:pPr>
          </w:p>
        </w:tc>
        <w:tc>
          <w:tcPr>
            <w:tcW w:w="1080" w:type="dxa"/>
            <w:tcBorders>
              <w:top w:val="nil"/>
              <w:left w:val="nil"/>
              <w:bottom w:val="nil"/>
              <w:right w:val="nil"/>
            </w:tcBorders>
          </w:tcPr>
          <w:p w:rsidR="005707DB" w:rsidRPr="00F1119A" w:rsidDel="008A7C2E" w:rsidRDefault="005707DB" w:rsidP="00C07477">
            <w:pPr>
              <w:autoSpaceDE w:val="0"/>
              <w:autoSpaceDN w:val="0"/>
              <w:adjustRightInd w:val="0"/>
              <w:spacing w:after="0" w:line="240" w:lineRule="auto"/>
              <w:rPr>
                <w:del w:id="116" w:author="Arjan" w:date="2014-11-20T13:47:00Z"/>
                <w:rFonts w:ascii="Arial" w:eastAsia="Times New Roman" w:hAnsi="Arial" w:cs="Arial"/>
                <w:color w:val="000000"/>
                <w:sz w:val="20"/>
                <w:szCs w:val="20"/>
              </w:rPr>
            </w:pPr>
          </w:p>
        </w:tc>
        <w:tc>
          <w:tcPr>
            <w:tcW w:w="3330" w:type="dxa"/>
            <w:tcBorders>
              <w:top w:val="nil"/>
              <w:left w:val="nil"/>
              <w:bottom w:val="nil"/>
              <w:right w:val="nil"/>
            </w:tcBorders>
          </w:tcPr>
          <w:p w:rsidR="005707DB" w:rsidDel="008A7C2E" w:rsidRDefault="005707DB" w:rsidP="00C07477">
            <w:pPr>
              <w:spacing w:after="0"/>
              <w:rPr>
                <w:del w:id="117" w:author="Arjan" w:date="2014-11-20T13:47:00Z"/>
              </w:rPr>
            </w:pPr>
            <w:del w:id="118" w:author="Arjan" w:date="2014-11-20T13:47:00Z">
              <w:r w:rsidDel="008A7C2E">
                <w:delText>Subjecttypering</w:delText>
              </w:r>
            </w:del>
          </w:p>
        </w:tc>
        <w:tc>
          <w:tcPr>
            <w:tcW w:w="1350" w:type="dxa"/>
            <w:tcBorders>
              <w:top w:val="nil"/>
              <w:left w:val="nil"/>
              <w:bottom w:val="nil"/>
              <w:right w:val="nil"/>
            </w:tcBorders>
          </w:tcPr>
          <w:p w:rsidR="005707DB" w:rsidDel="008A7C2E" w:rsidRDefault="005707DB" w:rsidP="00C07477">
            <w:pPr>
              <w:autoSpaceDE w:val="0"/>
              <w:autoSpaceDN w:val="0"/>
              <w:adjustRightInd w:val="0"/>
              <w:spacing w:after="0" w:line="240" w:lineRule="auto"/>
              <w:rPr>
                <w:del w:id="119" w:author="Arjan" w:date="2014-11-20T13:47:00Z"/>
                <w:rFonts w:ascii="Arial" w:eastAsia="Times New Roman" w:hAnsi="Arial" w:cs="Arial"/>
                <w:color w:val="000000"/>
                <w:sz w:val="20"/>
                <w:szCs w:val="20"/>
              </w:rPr>
            </w:pPr>
            <w:del w:id="120" w:author="Arjan" w:date="2014-11-20T13:47:00Z">
              <w:r w:rsidDel="008A7C2E">
                <w:rPr>
                  <w:rFonts w:ascii="Arial" w:eastAsia="Times New Roman" w:hAnsi="Arial" w:cs="Arial"/>
                  <w:color w:val="000000"/>
                  <w:sz w:val="20"/>
                  <w:szCs w:val="20"/>
                </w:rPr>
                <w:delText>RSGB</w:delText>
              </w:r>
            </w:del>
          </w:p>
        </w:tc>
      </w:tr>
      <w:tr w:rsidR="005707DB" w:rsidRPr="00CD23CE" w:rsidTr="00C07477">
        <w:tc>
          <w:tcPr>
            <w:tcW w:w="3600" w:type="dxa"/>
            <w:tcBorders>
              <w:top w:val="nil"/>
              <w:left w:val="nil"/>
              <w:right w:val="nil"/>
            </w:tcBorders>
          </w:tcPr>
          <w:p w:rsidR="005707DB" w:rsidRPr="00CD23CE" w:rsidRDefault="005707DB" w:rsidP="00C07477">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5707DB" w:rsidRPr="00CD23CE" w:rsidRDefault="005707DB" w:rsidP="00C07477">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5707DB" w:rsidRPr="00CD23CE" w:rsidRDefault="005707DB" w:rsidP="00C07477">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5707DB" w:rsidRPr="00CD23CE" w:rsidTr="00C07477">
        <w:tc>
          <w:tcPr>
            <w:tcW w:w="3600" w:type="dxa"/>
            <w:tcBorders>
              <w:top w:val="nil"/>
              <w:left w:val="nil"/>
              <w:right w:val="nil"/>
            </w:tcBorders>
          </w:tcPr>
          <w:p w:rsidR="005707DB" w:rsidRPr="00CD23CE"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right w:val="nil"/>
            </w:tcBorders>
          </w:tcPr>
          <w:p w:rsidR="005707DB" w:rsidRPr="00CD23CE"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BETROKKENE </w:t>
            </w:r>
            <w:r w:rsidRPr="00E0750F">
              <w:rPr>
                <w:rFonts w:ascii="Arial" w:eastAsia="Times New Roman" w:hAnsi="Arial" w:cs="Arial"/>
                <w:color w:val="000000"/>
                <w:sz w:val="20"/>
                <w:szCs w:val="20"/>
              </w:rPr>
              <w:t>is</w:t>
            </w:r>
            <w:r>
              <w:rPr>
                <w:rFonts w:ascii="Arial" w:eastAsia="Times New Roman" w:hAnsi="Arial" w:cs="Arial"/>
                <w:color w:val="000000"/>
                <w:sz w:val="20"/>
                <w:szCs w:val="20"/>
              </w:rPr>
              <w:t xml:space="preserve"> een VESTIGING</w:t>
            </w:r>
          </w:p>
        </w:tc>
        <w:tc>
          <w:tcPr>
            <w:tcW w:w="1350" w:type="dxa"/>
            <w:tcBorders>
              <w:top w:val="nil"/>
              <w:left w:val="nil"/>
              <w:right w:val="nil"/>
            </w:tcBorders>
          </w:tcPr>
          <w:p w:rsidR="005707DB" w:rsidRPr="00CD23CE"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5707DB" w:rsidRPr="00CD23CE" w:rsidTr="00C07477">
        <w:tc>
          <w:tcPr>
            <w:tcW w:w="3600" w:type="dxa"/>
            <w:tcBorders>
              <w:top w:val="nil"/>
              <w:left w:val="nil"/>
              <w:bottom w:val="single" w:sz="4" w:space="0" w:color="auto"/>
              <w:right w:val="nil"/>
            </w:tcBorders>
          </w:tcPr>
          <w:p w:rsidR="005707DB" w:rsidRPr="00CD23CE" w:rsidRDefault="005707DB" w:rsidP="00C07477">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5707DB" w:rsidRPr="00DD0F4F" w:rsidRDefault="005707DB" w:rsidP="00C0747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VESTIGING VAN ZAAKBEHANDELENDE ORGANISATIE is specialisatie van VESTIGING</w:t>
            </w:r>
          </w:p>
        </w:tc>
        <w:tc>
          <w:tcPr>
            <w:tcW w:w="1350" w:type="dxa"/>
            <w:tcBorders>
              <w:top w:val="nil"/>
              <w:left w:val="nil"/>
              <w:bottom w:val="single" w:sz="4" w:space="0" w:color="auto"/>
              <w:right w:val="nil"/>
            </w:tcBorders>
          </w:tcPr>
          <w:p w:rsidR="005707DB" w:rsidRPr="00CD23CE"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bl>
    <w:p w:rsidR="005707DB" w:rsidRDefault="005707DB" w:rsidP="005707DB"/>
    <w:p w:rsidR="005707DB" w:rsidRPr="008B6937" w:rsidRDefault="00B47636" w:rsidP="005707DB">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F2006F">
        <w:rPr>
          <w:rFonts w:ascii="Arial" w:hAnsi="Arial" w:cs="Arial"/>
          <w:sz w:val="20"/>
          <w:szCs w:val="20"/>
          <w:lang w:val="en-AU"/>
        </w:rPr>
        <w:fldChar w:fldCharType="begin" w:fldLock="1"/>
      </w:r>
      <w:r w:rsidR="005707DB" w:rsidRPr="00F2006F">
        <w:rPr>
          <w:rFonts w:ascii="Arial" w:hAnsi="Arial" w:cs="Arial"/>
          <w:sz w:val="20"/>
          <w:szCs w:val="20"/>
          <w:lang w:val="en-AU"/>
        </w:rPr>
        <w:instrText xml:space="preserve">MERGEFIELD </w:instrText>
      </w:r>
      <w:r w:rsidR="005707DB"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5707DB"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5707DB" w:rsidRPr="008B6937">
        <w:rPr>
          <w:rFonts w:ascii="Arial" w:eastAsia="Times New Roman" w:hAnsi="Arial" w:cs="Arial"/>
          <w:b/>
          <w:bCs/>
          <w:color w:val="004080"/>
          <w:sz w:val="24"/>
          <w:szCs w:val="24"/>
        </w:rPr>
        <w:t xml:space="preserve"> KvK-nummer</w:t>
      </w:r>
      <w:r w:rsidRPr="008B6937">
        <w:rPr>
          <w:rFonts w:ascii="Arial" w:eastAsia="Times New Roman" w:hAnsi="Arial" w:cs="Arial"/>
          <w:b/>
          <w:bCs/>
          <w:color w:val="004080"/>
          <w:sz w:val="24"/>
          <w:szCs w:val="24"/>
        </w:rPr>
        <w:fldChar w:fldCharType="begin"/>
      </w:r>
      <w:r w:rsidR="005707DB" w:rsidRPr="008B6937">
        <w:rPr>
          <w:rFonts w:ascii="Arial" w:eastAsia="Times New Roman" w:hAnsi="Arial" w:cs="Arial"/>
          <w:b/>
          <w:bCs/>
          <w:color w:val="004080"/>
          <w:sz w:val="24"/>
          <w:szCs w:val="24"/>
        </w:rPr>
        <w:instrText xml:space="preserve"> XE " KvK-nummer: MAATSCHAPPELIJKE ACTIVITEIT" </w:instrText>
      </w:r>
      <w:r w:rsidRPr="008B6937">
        <w:rPr>
          <w:rFonts w:ascii="Arial" w:eastAsia="Times New Roman" w:hAnsi="Arial" w:cs="Arial"/>
          <w:b/>
          <w:bCs/>
          <w:color w:val="004080"/>
          <w:sz w:val="24"/>
          <w:szCs w:val="24"/>
        </w:rPr>
        <w:fldChar w:fldCharType="end"/>
      </w:r>
    </w:p>
    <w:tbl>
      <w:tblPr>
        <w:tblW w:w="0" w:type="auto"/>
        <w:tblLayout w:type="fixed"/>
        <w:tblCellMar>
          <w:top w:w="113" w:type="dxa"/>
        </w:tblCellMar>
        <w:tblLook w:val="0000"/>
      </w:tblPr>
      <w:tblGrid>
        <w:gridCol w:w="2916"/>
        <w:gridCol w:w="6120"/>
      </w:tblGrid>
      <w:tr w:rsidR="005707DB"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Naam attribuutsoort</w:t>
            </w:r>
          </w:p>
        </w:tc>
        <w:tc>
          <w:tcPr>
            <w:tcW w:w="6120"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KvK-nummer</w:t>
            </w:r>
          </w:p>
        </w:tc>
      </w:tr>
      <w:tr w:rsidR="005707DB"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Herkomst attribuutsoort</w:t>
            </w:r>
          </w:p>
        </w:tc>
        <w:tc>
          <w:tcPr>
            <w:tcW w:w="6120"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 (</w:t>
            </w:r>
            <w:r w:rsidRPr="00003779">
              <w:rPr>
                <w:rFonts w:ascii="Arial" w:eastAsia="Times New Roman" w:hAnsi="Arial" w:cs="Arial"/>
                <w:color w:val="000000"/>
                <w:sz w:val="20"/>
                <w:szCs w:val="20"/>
              </w:rPr>
              <w:t>NHR</w:t>
            </w:r>
            <w:r>
              <w:rPr>
                <w:rFonts w:ascii="Arial" w:eastAsia="Times New Roman" w:hAnsi="Arial" w:cs="Arial"/>
                <w:color w:val="000000"/>
                <w:sz w:val="20"/>
                <w:szCs w:val="20"/>
              </w:rPr>
              <w:t>)</w:t>
            </w:r>
          </w:p>
        </w:tc>
      </w:tr>
      <w:tr w:rsidR="005707DB"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 xml:space="preserve">Code attribuutsoort </w:t>
            </w:r>
          </w:p>
        </w:tc>
        <w:tc>
          <w:tcPr>
            <w:tcW w:w="6120"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p>
        </w:tc>
      </w:tr>
      <w:tr w:rsidR="005707DB"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XML-tag attribuutsoort</w:t>
            </w:r>
          </w:p>
        </w:tc>
        <w:tc>
          <w:tcPr>
            <w:tcW w:w="6120"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kvkNummer</w:t>
            </w:r>
          </w:p>
        </w:tc>
      </w:tr>
      <w:tr w:rsidR="005707DB" w:rsidRPr="005E066D"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Definitie attribuutsoort</w:t>
            </w:r>
          </w:p>
        </w:tc>
        <w:tc>
          <w:tcPr>
            <w:tcW w:w="6120" w:type="dxa"/>
            <w:vMerge w:val="restart"/>
          </w:tcPr>
          <w:p w:rsidR="005707DB" w:rsidRPr="00DD0F4F" w:rsidRDefault="005707DB" w:rsidP="00C0747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Landelijk uniek identificerend administratienummer van een MAATSCHAPPELIJKE ACTIVITEIT zoals toegewezen door de Kamer van Koophandel (KvK).</w:t>
            </w:r>
          </w:p>
        </w:tc>
      </w:tr>
      <w:tr w:rsidR="005707DB"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Herkomst definitie attribuutsoort</w:t>
            </w:r>
          </w:p>
        </w:tc>
        <w:tc>
          <w:tcPr>
            <w:tcW w:w="6120"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RSGB</w:t>
            </w:r>
          </w:p>
        </w:tc>
      </w:tr>
      <w:tr w:rsidR="005707DB"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Datum opname attribuutsoort</w:t>
            </w:r>
          </w:p>
        </w:tc>
        <w:tc>
          <w:tcPr>
            <w:tcW w:w="6120"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 september 2014</w:t>
            </w:r>
          </w:p>
        </w:tc>
      </w:tr>
      <w:tr w:rsidR="005707DB" w:rsidRPr="005E066D"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Toelichting attribuutsoort</w:t>
            </w:r>
          </w:p>
        </w:tc>
        <w:tc>
          <w:tcPr>
            <w:tcW w:w="6120" w:type="dxa"/>
            <w:vMerge w:val="restart"/>
          </w:tcPr>
          <w:p w:rsidR="005707DB" w:rsidRPr="00DD0F4F" w:rsidRDefault="005707DB" w:rsidP="00C0747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VESTIGING is één van de ‘subtypen’ van BETROKKENE en is afkomstig van het NHR.. Het NHR kent ook de Maatschappelijke activiteit. Deze is niet opgenomen als ‘subtype’ van BETROKKENE omdat hiervan, in het NHR, zeer weinig kenmerken zijn opgenomen, bijvoorbeeld geen adres. Een Maatschappelijke activiteit is daardoor slecht bruikbaar als betrokkene. Van de maatschappelijke activiteit wordt gebruik gemaakt door middel van de hoofdVESTIGING daarvan. Daarmee ontbreekt evenwel een essentieel kenmerk van de maatschappelijke activiteit: het KvK-nummer. Dit is een veelgebruikte identificatie die van toepassing is op alle Vestigingen van een Maatschappelijke activiteit.</w:t>
            </w:r>
          </w:p>
        </w:tc>
      </w:tr>
      <w:tr w:rsidR="005707DB"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Domein attribuutsoort</w:t>
            </w:r>
          </w:p>
        </w:tc>
        <w:tc>
          <w:tcPr>
            <w:tcW w:w="6120"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Formaat:</w:t>
            </w:r>
            <w:r w:rsidRPr="00003779">
              <w:rPr>
                <w:rFonts w:ascii="Arial" w:eastAsia="Times New Roman" w:hAnsi="Arial" w:cs="Arial"/>
                <w:color w:val="000000"/>
                <w:sz w:val="20"/>
                <w:szCs w:val="20"/>
              </w:rPr>
              <w:tab/>
              <w:t>AN8</w:t>
            </w:r>
          </w:p>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 xml:space="preserve">Waardenverzameling: </w:t>
            </w:r>
            <w:r w:rsidRPr="00003779">
              <w:rPr>
                <w:rFonts w:ascii="Arial" w:eastAsia="Times New Roman" w:hAnsi="Arial" w:cs="Arial"/>
                <w:color w:val="000000"/>
                <w:sz w:val="20"/>
                <w:szCs w:val="20"/>
              </w:rPr>
              <w:tab/>
            </w:r>
          </w:p>
        </w:tc>
      </w:tr>
      <w:tr w:rsidR="005707DB"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Indicatie materiële historie</w:t>
            </w:r>
          </w:p>
        </w:tc>
        <w:tc>
          <w:tcPr>
            <w:tcW w:w="6120"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5707DB"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Indicatie formele historie</w:t>
            </w:r>
          </w:p>
        </w:tc>
        <w:tc>
          <w:tcPr>
            <w:tcW w:w="6120"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5707DB"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Aanduiding gebeurtenis</w:t>
            </w:r>
          </w:p>
        </w:tc>
        <w:tc>
          <w:tcPr>
            <w:tcW w:w="6120"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Nee</w:t>
            </w:r>
          </w:p>
        </w:tc>
      </w:tr>
      <w:tr w:rsidR="005707DB"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Aanduiding brondocument</w:t>
            </w:r>
          </w:p>
        </w:tc>
        <w:tc>
          <w:tcPr>
            <w:tcW w:w="6120"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Nee</w:t>
            </w:r>
          </w:p>
        </w:tc>
      </w:tr>
      <w:tr w:rsidR="005707DB"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Indicatie in onderzoek</w:t>
            </w:r>
          </w:p>
        </w:tc>
        <w:tc>
          <w:tcPr>
            <w:tcW w:w="6120"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5707DB"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Aanduiding strijdigheid/nietigheid</w:t>
            </w:r>
          </w:p>
        </w:tc>
        <w:tc>
          <w:tcPr>
            <w:tcW w:w="6120"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Nee</w:t>
            </w:r>
          </w:p>
        </w:tc>
      </w:tr>
      <w:tr w:rsidR="005707DB" w:rsidTr="00C07477">
        <w:trPr>
          <w:cantSplit/>
          <w:trHeight w:val="345"/>
        </w:trPr>
        <w:tc>
          <w:tcPr>
            <w:tcW w:w="2916"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Indicatie kardinaliteit</w:t>
            </w:r>
          </w:p>
        </w:tc>
        <w:tc>
          <w:tcPr>
            <w:tcW w:w="6120" w:type="dxa"/>
            <w:vMerge w:val="restart"/>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w:t>
            </w:r>
            <w:r w:rsidRPr="00003779">
              <w:rPr>
                <w:rFonts w:ascii="Arial" w:eastAsia="Times New Roman" w:hAnsi="Arial" w:cs="Arial"/>
                <w:color w:val="000000"/>
                <w:sz w:val="20"/>
                <w:szCs w:val="20"/>
              </w:rPr>
              <w:t>-1</w:t>
            </w:r>
          </w:p>
        </w:tc>
      </w:tr>
      <w:tr w:rsidR="005707DB" w:rsidTr="00C07477">
        <w:trPr>
          <w:cantSplit/>
          <w:trHeight w:val="345"/>
        </w:trPr>
        <w:tc>
          <w:tcPr>
            <w:tcW w:w="2916" w:type="dxa"/>
          </w:tcPr>
          <w:p w:rsidR="005707DB" w:rsidRPr="00003779" w:rsidRDefault="005707DB" w:rsidP="00C07477">
            <w:pPr>
              <w:autoSpaceDE w:val="0"/>
              <w:autoSpaceDN w:val="0"/>
              <w:adjustRightInd w:val="0"/>
              <w:spacing w:after="0" w:line="240" w:lineRule="auto"/>
              <w:rPr>
                <w:rFonts w:ascii="Arial" w:eastAsia="Times New Roman" w:hAnsi="Arial" w:cs="Arial"/>
                <w:b/>
                <w:bCs/>
                <w:color w:val="000000"/>
                <w:sz w:val="20"/>
                <w:szCs w:val="20"/>
              </w:rPr>
            </w:pPr>
            <w:r w:rsidRPr="00003779">
              <w:rPr>
                <w:rFonts w:ascii="Arial" w:eastAsia="Times New Roman" w:hAnsi="Arial" w:cs="Arial"/>
                <w:b/>
                <w:bCs/>
                <w:color w:val="000000"/>
                <w:sz w:val="20"/>
                <w:szCs w:val="20"/>
              </w:rPr>
              <w:t>Indicatie authentiek</w:t>
            </w:r>
          </w:p>
        </w:tc>
        <w:tc>
          <w:tcPr>
            <w:tcW w:w="6120" w:type="dxa"/>
          </w:tcPr>
          <w:p w:rsidR="005707DB" w:rsidRPr="00003779" w:rsidRDefault="005707DB" w:rsidP="00C07477">
            <w:pPr>
              <w:autoSpaceDE w:val="0"/>
              <w:autoSpaceDN w:val="0"/>
              <w:adjustRightInd w:val="0"/>
              <w:spacing w:after="0" w:line="240" w:lineRule="auto"/>
              <w:rPr>
                <w:rFonts w:ascii="Arial" w:eastAsia="Times New Roman" w:hAnsi="Arial" w:cs="Arial"/>
                <w:color w:val="000000"/>
                <w:sz w:val="20"/>
                <w:szCs w:val="20"/>
              </w:rPr>
            </w:pPr>
            <w:r w:rsidRPr="00003779">
              <w:rPr>
                <w:rFonts w:ascii="Arial" w:eastAsia="Times New Roman" w:hAnsi="Arial" w:cs="Arial"/>
                <w:color w:val="000000"/>
                <w:sz w:val="20"/>
                <w:szCs w:val="20"/>
              </w:rPr>
              <w:t>Authentiek gegeven</w:t>
            </w:r>
          </w:p>
        </w:tc>
      </w:tr>
    </w:tbl>
    <w:p w:rsidR="003616C8" w:rsidRDefault="003616C8" w:rsidP="003616C8">
      <w:pPr>
        <w:pStyle w:val="Kop2"/>
      </w:pPr>
      <w:bookmarkStart w:id="121" w:name="_Toc398014003"/>
      <w:bookmarkStart w:id="122" w:name="_Toc404294003"/>
      <w:r w:rsidRPr="003616C8">
        <w:t>ENKELVOUDIG INFORMATIEOBJECT</w:t>
      </w:r>
      <w:bookmarkEnd w:id="121"/>
      <w:bookmarkEnd w:id="122"/>
    </w:p>
    <w:p w:rsidR="0044638F" w:rsidRDefault="0044638F" w:rsidP="0044638F">
      <w:r w:rsidRPr="00DD0F4F">
        <w:rPr>
          <w:lang w:val="nl-NL"/>
        </w:rPr>
        <w:t xml:space="preserve">Dit is de nieuwe naam voor het huidige objecttype ENKELVOUDIG DOCUMENT. </w:t>
      </w:r>
      <w:r>
        <w:t xml:space="preserve">Zie verder de toelichting bij </w:t>
      </w:r>
      <w:r w:rsidR="00E958E4">
        <w:t>INFORMATIE</w:t>
      </w:r>
      <w:r>
        <w:t xml:space="preserve">OBJECT. </w:t>
      </w:r>
    </w:p>
    <w:tbl>
      <w:tblPr>
        <w:tblW w:w="9360" w:type="dxa"/>
        <w:tblInd w:w="60" w:type="dxa"/>
        <w:tblLayout w:type="fixed"/>
        <w:tblCellMar>
          <w:left w:w="60" w:type="dxa"/>
          <w:right w:w="60" w:type="dxa"/>
        </w:tblCellMar>
        <w:tblLook w:val="0000"/>
      </w:tblPr>
      <w:tblGrid>
        <w:gridCol w:w="3600"/>
        <w:gridCol w:w="1080"/>
        <w:gridCol w:w="3330"/>
        <w:gridCol w:w="1350"/>
      </w:tblGrid>
      <w:tr w:rsidR="00CD23CE" w:rsidRPr="00CD23CE" w:rsidTr="00660E22">
        <w:tc>
          <w:tcPr>
            <w:tcW w:w="3600" w:type="dxa"/>
            <w:tcBorders>
              <w:top w:val="single" w:sz="4" w:space="0" w:color="auto"/>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CD23CE" w:rsidRPr="00CD23CE" w:rsidRDefault="00B47636" w:rsidP="00943C5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 xml:space="preserve">ENKELVOUDIG </w:t>
            </w:r>
            <w:r w:rsidRPr="00CD23CE">
              <w:rPr>
                <w:rFonts w:ascii="Arial" w:hAnsi="Arial" w:cs="Arial"/>
                <w:sz w:val="20"/>
                <w:szCs w:val="20"/>
                <w:lang w:val="en-AU"/>
              </w:rPr>
              <w:fldChar w:fldCharType="end"/>
            </w:r>
            <w:r w:rsidR="00E958E4">
              <w:rPr>
                <w:rFonts w:ascii="Arial" w:hAnsi="Arial" w:cs="Arial"/>
                <w:sz w:val="20"/>
                <w:szCs w:val="20"/>
                <w:lang w:val="en-AU"/>
              </w:rPr>
              <w:t>INFORMATIE</w:t>
            </w:r>
            <w:r w:rsidR="00943C53">
              <w:rPr>
                <w:rFonts w:ascii="Arial" w:hAnsi="Arial" w:cs="Arial"/>
                <w:sz w:val="20"/>
                <w:szCs w:val="20"/>
                <w:lang w:val="en-AU"/>
              </w:rPr>
              <w:t>OBJECT</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CD23CE" w:rsidRPr="00CD23CE" w:rsidRDefault="00B47636"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Element.Alias</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EDC</w:t>
            </w:r>
            <w:r w:rsidRPr="00CD23CE">
              <w:rPr>
                <w:rFonts w:ascii="Arial" w:hAnsi="Arial" w:cs="Arial"/>
                <w:sz w:val="20"/>
                <w:szCs w:val="20"/>
                <w:lang w:val="en-AU"/>
              </w:rPr>
              <w:fldChar w:fldCharType="end"/>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5E066D"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CD23CE" w:rsidRPr="00DD0F4F" w:rsidRDefault="00B47636" w:rsidP="0082540F">
            <w:pPr>
              <w:autoSpaceDE w:val="0"/>
              <w:autoSpaceDN w:val="0"/>
              <w:adjustRightInd w:val="0"/>
              <w:spacing w:after="0" w:line="240" w:lineRule="auto"/>
              <w:rPr>
                <w:rFonts w:ascii="Arial" w:eastAsia="Times New Roman" w:hAnsi="Arial" w:cs="Arial"/>
                <w:color w:val="000000"/>
                <w:sz w:val="20"/>
                <w:szCs w:val="20"/>
                <w:lang w:val="nl-NL"/>
              </w:rPr>
            </w:pPr>
            <w:r w:rsidRPr="00CD23CE">
              <w:rPr>
                <w:rFonts w:ascii="Arial" w:hAnsi="Arial" w:cs="Arial"/>
                <w:sz w:val="20"/>
                <w:szCs w:val="20"/>
                <w:lang w:val="en-AU"/>
              </w:rPr>
              <w:fldChar w:fldCharType="begin" w:fldLock="1"/>
            </w:r>
            <w:r w:rsidR="00CD23CE" w:rsidRPr="00DD0F4F">
              <w:rPr>
                <w:rFonts w:ascii="Arial" w:hAnsi="Arial" w:cs="Arial"/>
                <w:sz w:val="20"/>
                <w:szCs w:val="20"/>
                <w:lang w:val="nl-NL"/>
              </w:rPr>
              <w:instrText xml:space="preserve">MERGEFIELD </w:instrText>
            </w:r>
            <w:r w:rsidR="00CD23CE" w:rsidRPr="00DD0F4F">
              <w:rPr>
                <w:rFonts w:ascii="Arial" w:eastAsia="Times New Roman" w:hAnsi="Arial" w:cs="Arial"/>
                <w:color w:val="000000"/>
                <w:sz w:val="20"/>
                <w:szCs w:val="20"/>
                <w:lang w:val="nl-NL"/>
              </w:rPr>
              <w:instrText>Element.Notes</w:instrText>
            </w:r>
            <w:r w:rsidRPr="00CD23CE">
              <w:rPr>
                <w:rFonts w:ascii="Arial" w:hAnsi="Arial" w:cs="Arial"/>
                <w:sz w:val="20"/>
                <w:szCs w:val="20"/>
                <w:lang w:val="en-AU"/>
              </w:rPr>
              <w:fldChar w:fldCharType="end"/>
            </w:r>
            <w:r w:rsidR="00CD23CE" w:rsidRPr="00DD0F4F">
              <w:rPr>
                <w:rFonts w:ascii="Arial" w:eastAsia="Times New Roman" w:hAnsi="Arial" w:cs="Arial"/>
                <w:color w:val="610E6A"/>
                <w:sz w:val="20"/>
                <w:szCs w:val="20"/>
                <w:lang w:val="nl-NL"/>
              </w:rPr>
              <w:t xml:space="preserve">Een </w:t>
            </w:r>
            <w:r w:rsidR="0082540F" w:rsidRPr="00DD0F4F">
              <w:rPr>
                <w:rFonts w:ascii="Arial" w:eastAsia="Times New Roman" w:hAnsi="Arial" w:cs="Arial"/>
                <w:color w:val="610E6A"/>
                <w:sz w:val="20"/>
                <w:szCs w:val="20"/>
                <w:lang w:val="nl-NL"/>
              </w:rPr>
              <w:t xml:space="preserve">INFORMATIEOBJECT </w:t>
            </w:r>
            <w:r w:rsidR="00CD23CE" w:rsidRPr="00DD0F4F">
              <w:rPr>
                <w:rFonts w:ascii="Arial" w:eastAsia="Times New Roman" w:hAnsi="Arial" w:cs="Arial"/>
                <w:color w:val="610E6A"/>
                <w:sz w:val="20"/>
                <w:szCs w:val="20"/>
                <w:lang w:val="nl-NL"/>
              </w:rPr>
              <w:t>waarvan aard, omvang en/of vorm aanleiding geven het als één geheel te behandelen en te beheren.</w:t>
            </w:r>
          </w:p>
        </w:tc>
      </w:tr>
      <w:tr w:rsidR="00CD23CE" w:rsidRPr="005E066D" w:rsidTr="00660E22">
        <w:tc>
          <w:tcPr>
            <w:tcW w:w="360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1 oktober 2009</w:t>
            </w:r>
          </w:p>
        </w:tc>
      </w:tr>
      <w:tr w:rsidR="00CD23CE" w:rsidRPr="00CD23CE" w:rsidTr="00660E22">
        <w:trPr>
          <w:trHeight w:val="26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5E066D"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ENKELVOUDIG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is een specialisatie van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Zie de toelichting bij dat objecttype. Bij de definitie is gebruik gemaakt van de beschrijving van 'component' in de MoReq2 (2008). In de dagelijkse praktijk staat 'enkelvoudig </w:t>
            </w:r>
            <w:r w:rsidR="0082540F"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 </w:t>
            </w:r>
            <w:r w:rsidR="0082540F" w:rsidRPr="00DD0F4F">
              <w:rPr>
                <w:rFonts w:ascii="Arial" w:eastAsia="Times New Roman" w:hAnsi="Arial" w:cs="Arial"/>
                <w:color w:val="000000"/>
                <w:sz w:val="20"/>
                <w:szCs w:val="20"/>
                <w:lang w:val="nl-NL"/>
              </w:rPr>
              <w:t xml:space="preserve">veelal </w:t>
            </w:r>
            <w:r w:rsidRPr="00DD0F4F">
              <w:rPr>
                <w:rFonts w:ascii="Arial" w:eastAsia="Times New Roman" w:hAnsi="Arial" w:cs="Arial"/>
                <w:color w:val="000000"/>
                <w:sz w:val="20"/>
                <w:szCs w:val="20"/>
                <w:lang w:val="nl-NL"/>
              </w:rPr>
              <w:t>synoniem met 'document'.</w:t>
            </w:r>
          </w:p>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ENKELVOUDIG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kan deel uit maken van een SAMENGESTELD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bijvoorbeeld omdat zich in dat samengesteld </w:t>
            </w:r>
            <w:r w:rsidR="0082540F"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 andere documenten bevinden met een ander bestandsformaat, vanwege de omvang van dat samengesteld </w:t>
            </w:r>
            <w:r w:rsidR="0082540F"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of omdat behandeling daartoe aanleiding geeft.</w:t>
            </w:r>
          </w:p>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ENKELVOUDIG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dat deel uit maakt van een SAMENGESTELD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kan aan andere ZAAKen gerelateerd zijn dan de ZAAK waaraan dat SAMENGESTELD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gerelateerd is, veelal omdat dat ENKELVOUDIG </w:t>
            </w:r>
            <w:r w:rsidR="0082540F"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 relevant is voor meerdere ZAAKen.</w:t>
            </w:r>
          </w:p>
          <w:p w:rsidR="00CD23CE" w:rsidRPr="00DD0F4F" w:rsidRDefault="00660E22" w:rsidP="0082540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I</w:t>
            </w:r>
            <w:r w:rsidR="0082540F" w:rsidRPr="00DD0F4F">
              <w:rPr>
                <w:rFonts w:ascii="Arial" w:eastAsia="Times New Roman" w:hAnsi="Arial" w:cs="Arial"/>
                <w:color w:val="000000"/>
                <w:sz w:val="20"/>
                <w:szCs w:val="20"/>
                <w:lang w:val="nl-NL"/>
              </w:rPr>
              <w:t>nformatieobject</w:t>
            </w:r>
            <w:r w:rsidR="00CD23CE" w:rsidRPr="00DD0F4F">
              <w:rPr>
                <w:rFonts w:ascii="Arial" w:eastAsia="Times New Roman" w:hAnsi="Arial" w:cs="Arial"/>
                <w:color w:val="000000"/>
                <w:sz w:val="20"/>
                <w:szCs w:val="20"/>
                <w:lang w:val="nl-NL"/>
              </w:rPr>
              <w:t xml:space="preserve">en, vooral die van de zaakbehandelende organisatie, worden soms gewijzigd of in opeenvolgende conceptversies vervaardigd. Het is uit oogpunt van verantwoording van belang de diverse </w:t>
            </w:r>
            <w:r w:rsidR="0082540F" w:rsidRPr="00DD0F4F">
              <w:rPr>
                <w:rFonts w:ascii="Arial" w:eastAsia="Times New Roman" w:hAnsi="Arial" w:cs="Arial"/>
                <w:color w:val="000000"/>
                <w:sz w:val="20"/>
                <w:szCs w:val="20"/>
                <w:lang w:val="nl-NL"/>
              </w:rPr>
              <w:t>informatieobject</w:t>
            </w:r>
            <w:r w:rsidR="00CD23CE" w:rsidRPr="00DD0F4F">
              <w:rPr>
                <w:rFonts w:ascii="Arial" w:eastAsia="Times New Roman" w:hAnsi="Arial" w:cs="Arial"/>
                <w:color w:val="000000"/>
                <w:sz w:val="20"/>
                <w:szCs w:val="20"/>
                <w:lang w:val="nl-NL"/>
              </w:rPr>
              <w:t xml:space="preserve">versies te kennen. Hiertoe is bij de meeste van de attribuuttypen van ENKELVOUDIG </w:t>
            </w:r>
            <w:r w:rsidR="0082540F" w:rsidRPr="00DD0F4F">
              <w:rPr>
                <w:rFonts w:ascii="Arial" w:eastAsia="Times New Roman" w:hAnsi="Arial" w:cs="Arial"/>
                <w:color w:val="610E6A"/>
                <w:sz w:val="20"/>
                <w:szCs w:val="20"/>
                <w:lang w:val="nl-NL"/>
              </w:rPr>
              <w:t>INFORMATIEOBJECT</w:t>
            </w:r>
            <w:r w:rsidR="00CD23CE" w:rsidRPr="00DD0F4F">
              <w:rPr>
                <w:rFonts w:ascii="Arial" w:eastAsia="Times New Roman" w:hAnsi="Arial" w:cs="Arial"/>
                <w:color w:val="000000"/>
                <w:sz w:val="20"/>
                <w:szCs w:val="20"/>
                <w:lang w:val="nl-NL"/>
              </w:rPr>
              <w:t xml:space="preserve"> zowel materiële als formele historie als ‘Ja’ gedeclareerd. Dit impliceert dat voor deze attributen de waarden in de diverse versies van een enkelvoudig </w:t>
            </w:r>
            <w:r w:rsidR="0082540F" w:rsidRPr="00DD0F4F">
              <w:rPr>
                <w:rFonts w:ascii="Arial" w:eastAsia="Times New Roman" w:hAnsi="Arial" w:cs="Arial"/>
                <w:color w:val="000000"/>
                <w:sz w:val="20"/>
                <w:szCs w:val="20"/>
                <w:lang w:val="nl-NL"/>
              </w:rPr>
              <w:t>informatieobject</w:t>
            </w:r>
            <w:r w:rsidR="00CD23CE" w:rsidRPr="00DD0F4F">
              <w:rPr>
                <w:rFonts w:ascii="Arial" w:eastAsia="Times New Roman" w:hAnsi="Arial" w:cs="Arial"/>
                <w:color w:val="000000"/>
                <w:sz w:val="20"/>
                <w:szCs w:val="20"/>
                <w:lang w:val="nl-NL"/>
              </w:rPr>
              <w:t xml:space="preserve"> opgevraagd kunnen worden.</w:t>
            </w:r>
          </w:p>
        </w:tc>
      </w:tr>
      <w:tr w:rsidR="00CD23CE" w:rsidRPr="005E066D" w:rsidTr="00660E22">
        <w:tc>
          <w:tcPr>
            <w:tcW w:w="360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CD23CE" w:rsidRPr="00CD23CE" w:rsidRDefault="001647B0" w:rsidP="000D08C4">
            <w:pPr>
              <w:autoSpaceDE w:val="0"/>
              <w:autoSpaceDN w:val="0"/>
              <w:adjustRightInd w:val="0"/>
              <w:spacing w:after="0" w:line="240" w:lineRule="auto"/>
              <w:rPr>
                <w:rFonts w:ascii="Arial" w:eastAsia="Times New Roman" w:hAnsi="Arial" w:cs="Arial"/>
                <w:color w:val="000000"/>
                <w:sz w:val="20"/>
                <w:szCs w:val="20"/>
              </w:rPr>
            </w:pPr>
            <w:ins w:id="123" w:author="Arjan" w:date="2014-11-18T10:00:00Z">
              <w:r>
                <w:rPr>
                  <w:rFonts w:ascii="Arial" w:eastAsia="Times New Roman" w:hAnsi="Arial" w:cs="Arial"/>
                  <w:color w:val="000000"/>
                  <w:sz w:val="20"/>
                  <w:szCs w:val="20"/>
                </w:rPr>
                <w:t xml:space="preserve"> Unieke aanduiding </w:t>
              </w:r>
            </w:ins>
            <w:r>
              <w:rPr>
                <w:rFonts w:ascii="Arial" w:hAnsi="Arial" w:cs="Arial"/>
                <w:sz w:val="20"/>
                <w:szCs w:val="20"/>
                <w:lang w:val="en-AU"/>
              </w:rPr>
              <w:t>INFORMATIEOBJECT</w:t>
            </w:r>
            <w:del w:id="124" w:author="Arjan" w:date="2014-11-18T10:00:00Z">
              <w:r w:rsidR="00CD23CE" w:rsidRPr="00CD23CE">
                <w:rPr>
                  <w:rFonts w:ascii="Arial" w:eastAsia="Times New Roman" w:hAnsi="Arial" w:cs="Arial"/>
                  <w:color w:val="000000"/>
                  <w:sz w:val="20"/>
                  <w:szCs w:val="20"/>
                </w:rPr>
                <w:delText>.</w:delText>
              </w:r>
              <w:r w:rsidR="000D08C4" w:rsidRPr="00CD23CE" w:rsidDel="000D08C4">
                <w:rPr>
                  <w:rFonts w:ascii="Arial" w:eastAsia="Times New Roman" w:hAnsi="Arial" w:cs="Arial"/>
                  <w:color w:val="000000"/>
                  <w:sz w:val="20"/>
                  <w:szCs w:val="20"/>
                </w:rPr>
                <w:delText xml:space="preserve"> </w:delText>
              </w:r>
              <w:r w:rsidR="000D08C4">
                <w:rPr>
                  <w:rFonts w:ascii="Arial" w:eastAsia="Times New Roman" w:hAnsi="Arial" w:cs="Arial"/>
                  <w:color w:val="000000"/>
                  <w:sz w:val="20"/>
                  <w:szCs w:val="20"/>
                </w:rPr>
                <w:delText>Informatieobject</w:delText>
              </w:r>
              <w:r w:rsidR="00CD23CE" w:rsidRPr="00CD23CE">
                <w:rPr>
                  <w:rFonts w:ascii="Arial" w:eastAsia="Times New Roman" w:hAnsi="Arial" w:cs="Arial"/>
                  <w:color w:val="000000"/>
                  <w:sz w:val="20"/>
                  <w:szCs w:val="20"/>
                </w:rPr>
                <w:delText>identificatie</w:delText>
              </w:r>
            </w:del>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 xml:space="preserve">Zie </w:t>
            </w:r>
            <w:r w:rsidR="0082540F">
              <w:rPr>
                <w:rFonts w:ascii="Arial" w:eastAsia="Times New Roman" w:hAnsi="Arial" w:cs="Arial"/>
                <w:color w:val="610E6A"/>
                <w:sz w:val="20"/>
                <w:szCs w:val="20"/>
              </w:rPr>
              <w:t>INFORMATIEOBJECT</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125" w:name="BKM_7DA741EF_5282_4260_9793_74A9E485B60F"/>
            <w:bookmarkEnd w:id="125"/>
            <w:r w:rsidRPr="00CD23C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Code</w:t>
            </w:r>
          </w:p>
        </w:tc>
        <w:tc>
          <w:tcPr>
            <w:tcW w:w="333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5E066D"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B47636"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5662C3">
              <w:rPr>
                <w:rFonts w:ascii="Arial" w:eastAsia="Times New Roman" w:hAnsi="Arial" w:cs="Arial"/>
                <w:color w:val="000000"/>
                <w:sz w:val="20"/>
                <w:szCs w:val="20"/>
              </w:rPr>
              <w:t>F</w:t>
            </w:r>
            <w:r w:rsidR="00CD23CE" w:rsidRPr="00CD23CE">
              <w:rPr>
                <w:rFonts w:ascii="Arial" w:eastAsia="Times New Roman" w:hAnsi="Arial" w:cs="Arial"/>
                <w:color w:val="000000"/>
                <w:sz w:val="20"/>
                <w:szCs w:val="20"/>
              </w:rPr>
              <w:t>ormaat</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CD23CE" w:rsidRPr="005E066D" w:rsidTr="00660E22">
        <w:tc>
          <w:tcPr>
            <w:tcW w:w="360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bookmarkStart w:id="126" w:name="BKM_47C799C8_2227_44fa_8706_E75E3091E445"/>
            <w:bookmarkEnd w:id="126"/>
          </w:p>
        </w:tc>
        <w:tc>
          <w:tcPr>
            <w:tcW w:w="108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CD23CE" w:rsidRPr="00CD23CE" w:rsidRDefault="00B47636"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5662C3">
              <w:rPr>
                <w:rFonts w:ascii="Arial" w:eastAsia="Times New Roman" w:hAnsi="Arial" w:cs="Arial"/>
                <w:color w:val="000000"/>
                <w:sz w:val="20"/>
                <w:szCs w:val="20"/>
              </w:rPr>
              <w:t>T</w:t>
            </w:r>
            <w:r w:rsidR="00CD23CE" w:rsidRPr="00CD23CE">
              <w:rPr>
                <w:rFonts w:ascii="Arial" w:eastAsia="Times New Roman" w:hAnsi="Arial" w:cs="Arial"/>
                <w:color w:val="000000"/>
                <w:sz w:val="20"/>
                <w:szCs w:val="20"/>
              </w:rPr>
              <w:t>aal</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CD23CE" w:rsidRPr="00CD23CE" w:rsidTr="00660E22">
        <w:tc>
          <w:tcPr>
            <w:tcW w:w="360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bookmarkStart w:id="127" w:name="BKM_003A0476_463D_43a5_8CAC_06C64057A156"/>
            <w:bookmarkStart w:id="128" w:name="BKM_F453B17A_1318_4e94_BBF4_0B7A6FD70315"/>
            <w:bookmarkStart w:id="129" w:name="BKM_FB70DA8E_72C3_4c47_919A_A7FC247C539C"/>
            <w:bookmarkEnd w:id="127"/>
            <w:bookmarkEnd w:id="128"/>
            <w:bookmarkEnd w:id="129"/>
          </w:p>
        </w:tc>
        <w:tc>
          <w:tcPr>
            <w:tcW w:w="1080" w:type="dxa"/>
            <w:tcBorders>
              <w:top w:val="nil"/>
              <w:left w:val="nil"/>
              <w:bottom w:val="nil"/>
              <w:right w:val="nil"/>
            </w:tcBorders>
          </w:tcPr>
          <w:p w:rsidR="00CD23CE" w:rsidRPr="00DD0F4F" w:rsidRDefault="00CD23CE" w:rsidP="00CD23C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CD23CE" w:rsidRPr="00CD23CE" w:rsidRDefault="00B47636"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5662C3">
              <w:rPr>
                <w:rFonts w:ascii="Arial" w:eastAsia="Times New Roman" w:hAnsi="Arial" w:cs="Arial"/>
                <w:color w:val="000000"/>
                <w:sz w:val="20"/>
                <w:szCs w:val="20"/>
              </w:rPr>
              <w:t>I</w:t>
            </w:r>
            <w:r w:rsidR="00CD23CE" w:rsidRPr="00CD23CE">
              <w:rPr>
                <w:rFonts w:ascii="Arial" w:eastAsia="Times New Roman" w:hAnsi="Arial" w:cs="Arial"/>
                <w:color w:val="000000"/>
                <w:sz w:val="20"/>
                <w:szCs w:val="20"/>
              </w:rPr>
              <w:t>nhoud</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130" w:name="BKM_0B356868_F741_4571_8A97_8BE13ACF4448"/>
            <w:bookmarkEnd w:id="130"/>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B47636"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5662C3">
              <w:rPr>
                <w:rFonts w:ascii="Arial" w:eastAsia="Times New Roman" w:hAnsi="Arial" w:cs="Arial"/>
                <w:color w:val="000000"/>
                <w:sz w:val="20"/>
                <w:szCs w:val="20"/>
              </w:rPr>
              <w:t>L</w:t>
            </w:r>
            <w:r w:rsidR="00CD23CE" w:rsidRPr="00CD23CE">
              <w:rPr>
                <w:rFonts w:ascii="Arial" w:eastAsia="Times New Roman" w:hAnsi="Arial" w:cs="Arial"/>
                <w:color w:val="000000"/>
                <w:sz w:val="20"/>
                <w:szCs w:val="20"/>
              </w:rPr>
              <w:t>ink</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131" w:name="BKM_C39BA5F5_13A0_46c4_88C3_D22F6D5054C2"/>
            <w:bookmarkEnd w:id="131"/>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B47636"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Bestandsnaam</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747F0B" w:rsidRPr="00CD23CE" w:rsidTr="00660E22">
        <w:trPr>
          <w:ins w:id="132" w:author="Arjan" w:date="2014-11-18T10:00:00Z"/>
        </w:trPr>
        <w:tc>
          <w:tcPr>
            <w:tcW w:w="3600" w:type="dxa"/>
            <w:tcBorders>
              <w:top w:val="nil"/>
              <w:left w:val="nil"/>
              <w:bottom w:val="nil"/>
              <w:right w:val="nil"/>
            </w:tcBorders>
          </w:tcPr>
          <w:p w:rsidR="00747F0B" w:rsidRPr="00CD23CE" w:rsidRDefault="00747F0B" w:rsidP="00CD23CE">
            <w:pPr>
              <w:autoSpaceDE w:val="0"/>
              <w:autoSpaceDN w:val="0"/>
              <w:adjustRightInd w:val="0"/>
              <w:spacing w:after="0" w:line="240" w:lineRule="auto"/>
              <w:rPr>
                <w:ins w:id="133" w:author="Arjan" w:date="2014-11-18T10:00:00Z"/>
                <w:rFonts w:ascii="Arial" w:eastAsia="Times New Roman" w:hAnsi="Arial" w:cs="Arial"/>
                <w:color w:val="000000"/>
                <w:sz w:val="20"/>
                <w:szCs w:val="20"/>
              </w:rPr>
            </w:pPr>
          </w:p>
        </w:tc>
        <w:tc>
          <w:tcPr>
            <w:tcW w:w="1080" w:type="dxa"/>
            <w:tcBorders>
              <w:top w:val="nil"/>
              <w:left w:val="nil"/>
              <w:bottom w:val="nil"/>
              <w:right w:val="nil"/>
            </w:tcBorders>
          </w:tcPr>
          <w:p w:rsidR="00747F0B" w:rsidRPr="00CD23CE" w:rsidRDefault="00747F0B" w:rsidP="00CD23CE">
            <w:pPr>
              <w:autoSpaceDE w:val="0"/>
              <w:autoSpaceDN w:val="0"/>
              <w:adjustRightInd w:val="0"/>
              <w:spacing w:after="0" w:line="240" w:lineRule="auto"/>
              <w:rPr>
                <w:ins w:id="134" w:author="Arjan" w:date="2014-11-18T10:00:00Z"/>
                <w:rFonts w:ascii="Arial" w:eastAsia="Times New Roman" w:hAnsi="Arial" w:cs="Arial"/>
                <w:color w:val="000000"/>
                <w:sz w:val="20"/>
                <w:szCs w:val="20"/>
              </w:rPr>
            </w:pPr>
          </w:p>
        </w:tc>
        <w:tc>
          <w:tcPr>
            <w:tcW w:w="3330" w:type="dxa"/>
            <w:tcBorders>
              <w:top w:val="nil"/>
              <w:left w:val="nil"/>
              <w:bottom w:val="nil"/>
              <w:right w:val="nil"/>
            </w:tcBorders>
          </w:tcPr>
          <w:p w:rsidR="00747F0B" w:rsidRPr="00CD23CE" w:rsidRDefault="00747F0B" w:rsidP="00CD23CE">
            <w:pPr>
              <w:autoSpaceDE w:val="0"/>
              <w:autoSpaceDN w:val="0"/>
              <w:adjustRightInd w:val="0"/>
              <w:spacing w:after="0" w:line="240" w:lineRule="auto"/>
              <w:rPr>
                <w:ins w:id="135" w:author="Arjan" w:date="2014-11-18T10:00:00Z"/>
                <w:rFonts w:ascii="Arial" w:hAnsi="Arial" w:cs="Arial"/>
                <w:sz w:val="20"/>
                <w:szCs w:val="20"/>
                <w:lang w:val="en-AU"/>
              </w:rPr>
            </w:pPr>
            <w:ins w:id="136" w:author="Arjan" w:date="2014-11-18T10:00:00Z">
              <w:r>
                <w:rPr>
                  <w:rFonts w:ascii="Arial" w:hAnsi="Arial" w:cs="Arial"/>
                  <w:sz w:val="20"/>
                  <w:szCs w:val="20"/>
                  <w:lang w:val="en-AU"/>
                </w:rPr>
                <w:t>- Naam</w:t>
              </w:r>
            </w:ins>
          </w:p>
        </w:tc>
        <w:tc>
          <w:tcPr>
            <w:tcW w:w="1350" w:type="dxa"/>
            <w:tcBorders>
              <w:top w:val="nil"/>
              <w:left w:val="nil"/>
              <w:bottom w:val="nil"/>
              <w:right w:val="nil"/>
            </w:tcBorders>
          </w:tcPr>
          <w:p w:rsidR="00747F0B" w:rsidRPr="00CD23CE" w:rsidRDefault="00747F0B" w:rsidP="00CD23CE">
            <w:pPr>
              <w:autoSpaceDE w:val="0"/>
              <w:autoSpaceDN w:val="0"/>
              <w:adjustRightInd w:val="0"/>
              <w:spacing w:after="0" w:line="240" w:lineRule="auto"/>
              <w:rPr>
                <w:ins w:id="137" w:author="Arjan" w:date="2014-11-18T10:00:00Z"/>
                <w:rFonts w:ascii="Arial" w:eastAsia="Times New Roman" w:hAnsi="Arial" w:cs="Arial"/>
                <w:color w:val="000000"/>
                <w:sz w:val="20"/>
                <w:szCs w:val="20"/>
              </w:rPr>
            </w:pPr>
            <w:ins w:id="138" w:author="Arjan" w:date="2014-11-18T10:00:00Z">
              <w:r>
                <w:rPr>
                  <w:rFonts w:ascii="Arial" w:eastAsia="Times New Roman" w:hAnsi="Arial" w:cs="Arial"/>
                  <w:color w:val="000000"/>
                  <w:sz w:val="20"/>
                  <w:szCs w:val="20"/>
                </w:rPr>
                <w:t>KING</w:t>
              </w:r>
            </w:ins>
          </w:p>
        </w:tc>
      </w:tr>
      <w:tr w:rsidR="00747F0B" w:rsidRPr="00CD23CE" w:rsidTr="00660E22">
        <w:trPr>
          <w:ins w:id="139" w:author="Arjan" w:date="2014-11-18T10:00:00Z"/>
        </w:trPr>
        <w:tc>
          <w:tcPr>
            <w:tcW w:w="3600" w:type="dxa"/>
            <w:tcBorders>
              <w:top w:val="nil"/>
              <w:left w:val="nil"/>
              <w:bottom w:val="nil"/>
              <w:right w:val="nil"/>
            </w:tcBorders>
          </w:tcPr>
          <w:p w:rsidR="00747F0B" w:rsidRPr="00CD23CE" w:rsidRDefault="00747F0B" w:rsidP="00CD23CE">
            <w:pPr>
              <w:autoSpaceDE w:val="0"/>
              <w:autoSpaceDN w:val="0"/>
              <w:adjustRightInd w:val="0"/>
              <w:spacing w:after="0" w:line="240" w:lineRule="auto"/>
              <w:rPr>
                <w:ins w:id="140" w:author="Arjan" w:date="2014-11-18T10:00:00Z"/>
                <w:rFonts w:ascii="Arial" w:eastAsia="Times New Roman" w:hAnsi="Arial" w:cs="Arial"/>
                <w:color w:val="000000"/>
                <w:sz w:val="20"/>
                <w:szCs w:val="20"/>
              </w:rPr>
            </w:pPr>
          </w:p>
        </w:tc>
        <w:tc>
          <w:tcPr>
            <w:tcW w:w="1080" w:type="dxa"/>
            <w:tcBorders>
              <w:top w:val="nil"/>
              <w:left w:val="nil"/>
              <w:bottom w:val="nil"/>
              <w:right w:val="nil"/>
            </w:tcBorders>
          </w:tcPr>
          <w:p w:rsidR="00747F0B" w:rsidRPr="00CD23CE" w:rsidRDefault="00747F0B" w:rsidP="00CD23CE">
            <w:pPr>
              <w:autoSpaceDE w:val="0"/>
              <w:autoSpaceDN w:val="0"/>
              <w:adjustRightInd w:val="0"/>
              <w:spacing w:after="0" w:line="240" w:lineRule="auto"/>
              <w:rPr>
                <w:ins w:id="141" w:author="Arjan" w:date="2014-11-18T10:00:00Z"/>
                <w:rFonts w:ascii="Arial" w:eastAsia="Times New Roman" w:hAnsi="Arial" w:cs="Arial"/>
                <w:color w:val="000000"/>
                <w:sz w:val="20"/>
                <w:szCs w:val="20"/>
              </w:rPr>
            </w:pPr>
          </w:p>
        </w:tc>
        <w:tc>
          <w:tcPr>
            <w:tcW w:w="3330" w:type="dxa"/>
            <w:tcBorders>
              <w:top w:val="nil"/>
              <w:left w:val="nil"/>
              <w:bottom w:val="nil"/>
              <w:right w:val="nil"/>
            </w:tcBorders>
          </w:tcPr>
          <w:p w:rsidR="00747F0B" w:rsidRPr="00CD23CE" w:rsidRDefault="00747F0B" w:rsidP="00CD23CE">
            <w:pPr>
              <w:autoSpaceDE w:val="0"/>
              <w:autoSpaceDN w:val="0"/>
              <w:adjustRightInd w:val="0"/>
              <w:spacing w:after="0" w:line="240" w:lineRule="auto"/>
              <w:rPr>
                <w:ins w:id="142" w:author="Arjan" w:date="2014-11-18T10:00:00Z"/>
                <w:rFonts w:ascii="Arial" w:hAnsi="Arial" w:cs="Arial"/>
                <w:sz w:val="20"/>
                <w:szCs w:val="20"/>
                <w:lang w:val="en-AU"/>
              </w:rPr>
            </w:pPr>
            <w:ins w:id="143" w:author="Arjan" w:date="2014-11-18T10:00:00Z">
              <w:r>
                <w:rPr>
                  <w:rFonts w:ascii="Arial" w:hAnsi="Arial" w:cs="Arial"/>
                  <w:sz w:val="20"/>
                  <w:szCs w:val="20"/>
                  <w:lang w:val="en-AU"/>
                </w:rPr>
                <w:t>- Extensie</w:t>
              </w:r>
            </w:ins>
          </w:p>
        </w:tc>
        <w:tc>
          <w:tcPr>
            <w:tcW w:w="1350" w:type="dxa"/>
            <w:tcBorders>
              <w:top w:val="nil"/>
              <w:left w:val="nil"/>
              <w:bottom w:val="nil"/>
              <w:right w:val="nil"/>
            </w:tcBorders>
          </w:tcPr>
          <w:p w:rsidR="00747F0B" w:rsidRPr="00CD23CE" w:rsidRDefault="00747F0B" w:rsidP="00CD23CE">
            <w:pPr>
              <w:autoSpaceDE w:val="0"/>
              <w:autoSpaceDN w:val="0"/>
              <w:adjustRightInd w:val="0"/>
              <w:spacing w:after="0" w:line="240" w:lineRule="auto"/>
              <w:rPr>
                <w:ins w:id="144" w:author="Arjan" w:date="2014-11-18T10:00:00Z"/>
                <w:rFonts w:ascii="Arial" w:eastAsia="Times New Roman" w:hAnsi="Arial" w:cs="Arial"/>
                <w:color w:val="000000"/>
                <w:sz w:val="20"/>
                <w:szCs w:val="20"/>
              </w:rPr>
            </w:pPr>
            <w:ins w:id="145" w:author="Arjan" w:date="2014-11-18T10:00:00Z">
              <w:r>
                <w:rPr>
                  <w:rFonts w:ascii="Arial" w:eastAsia="Times New Roman" w:hAnsi="Arial" w:cs="Arial"/>
                  <w:color w:val="000000"/>
                  <w:sz w:val="20"/>
                  <w:szCs w:val="20"/>
                </w:rPr>
                <w:t>KING</w:t>
              </w:r>
            </w:ins>
          </w:p>
        </w:tc>
      </w:tr>
      <w:tr w:rsidR="00E96E2B" w:rsidRPr="00CD23CE" w:rsidTr="00660E22">
        <w:tc>
          <w:tcPr>
            <w:tcW w:w="360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E96E2B" w:rsidRPr="00CD23CE" w:rsidRDefault="00E96E2B" w:rsidP="00C05BD1">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Bestands</w:t>
            </w:r>
            <w:r w:rsidR="00C05BD1">
              <w:rPr>
                <w:rFonts w:ascii="Arial" w:hAnsi="Arial" w:cs="Arial"/>
                <w:sz w:val="20"/>
                <w:szCs w:val="20"/>
                <w:lang w:val="en-AU"/>
              </w:rPr>
              <w:t>omvang</w:t>
            </w:r>
          </w:p>
        </w:tc>
        <w:tc>
          <w:tcPr>
            <w:tcW w:w="135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AB7DA2" w:rsidRPr="00CD23CE" w:rsidTr="00660E22">
        <w:trPr>
          <w:ins w:id="146" w:author="Arjan" w:date="2014-11-18T10:00:00Z"/>
        </w:trPr>
        <w:tc>
          <w:tcPr>
            <w:tcW w:w="3600" w:type="dxa"/>
            <w:tcBorders>
              <w:top w:val="nil"/>
              <w:left w:val="nil"/>
              <w:bottom w:val="nil"/>
              <w:right w:val="nil"/>
            </w:tcBorders>
          </w:tcPr>
          <w:p w:rsidR="00AB7DA2" w:rsidRPr="00CD23CE" w:rsidRDefault="00AB7DA2" w:rsidP="00CD23CE">
            <w:pPr>
              <w:autoSpaceDE w:val="0"/>
              <w:autoSpaceDN w:val="0"/>
              <w:adjustRightInd w:val="0"/>
              <w:spacing w:after="0" w:line="240" w:lineRule="auto"/>
              <w:rPr>
                <w:ins w:id="147" w:author="Arjan" w:date="2014-11-18T10:00:00Z"/>
                <w:rFonts w:ascii="Arial" w:eastAsia="Times New Roman" w:hAnsi="Arial" w:cs="Arial"/>
                <w:color w:val="000000"/>
                <w:sz w:val="20"/>
                <w:szCs w:val="20"/>
              </w:rPr>
            </w:pPr>
          </w:p>
        </w:tc>
        <w:tc>
          <w:tcPr>
            <w:tcW w:w="1080" w:type="dxa"/>
            <w:tcBorders>
              <w:top w:val="nil"/>
              <w:left w:val="nil"/>
              <w:bottom w:val="nil"/>
              <w:right w:val="nil"/>
            </w:tcBorders>
          </w:tcPr>
          <w:p w:rsidR="00AB7DA2" w:rsidRPr="00CD23CE" w:rsidRDefault="00AB7DA2" w:rsidP="00CD23CE">
            <w:pPr>
              <w:autoSpaceDE w:val="0"/>
              <w:autoSpaceDN w:val="0"/>
              <w:adjustRightInd w:val="0"/>
              <w:spacing w:after="0" w:line="240" w:lineRule="auto"/>
              <w:rPr>
                <w:ins w:id="148" w:author="Arjan" w:date="2014-11-18T10:00:00Z"/>
                <w:rFonts w:ascii="Arial" w:eastAsia="Times New Roman" w:hAnsi="Arial" w:cs="Arial"/>
                <w:color w:val="000000"/>
                <w:sz w:val="20"/>
                <w:szCs w:val="20"/>
              </w:rPr>
            </w:pPr>
          </w:p>
        </w:tc>
        <w:tc>
          <w:tcPr>
            <w:tcW w:w="3330" w:type="dxa"/>
            <w:tcBorders>
              <w:top w:val="nil"/>
              <w:left w:val="nil"/>
              <w:bottom w:val="nil"/>
              <w:right w:val="nil"/>
            </w:tcBorders>
          </w:tcPr>
          <w:p w:rsidR="00AB7DA2" w:rsidRDefault="00AB7DA2" w:rsidP="00C05BD1">
            <w:pPr>
              <w:autoSpaceDE w:val="0"/>
              <w:autoSpaceDN w:val="0"/>
              <w:adjustRightInd w:val="0"/>
              <w:spacing w:after="0" w:line="240" w:lineRule="auto"/>
              <w:rPr>
                <w:ins w:id="149" w:author="Arjan" w:date="2014-11-18T10:00:00Z"/>
                <w:rFonts w:ascii="Arial" w:hAnsi="Arial" w:cs="Arial"/>
                <w:sz w:val="20"/>
                <w:szCs w:val="20"/>
                <w:lang w:val="en-AU"/>
              </w:rPr>
            </w:pPr>
            <w:ins w:id="150" w:author="Arjan" w:date="2014-11-18T10:00:00Z">
              <w:r>
                <w:rPr>
                  <w:rFonts w:ascii="Arial" w:hAnsi="Arial" w:cs="Arial"/>
                  <w:sz w:val="20"/>
                  <w:szCs w:val="20"/>
                  <w:lang w:val="en-AU"/>
                </w:rPr>
                <w:t>Integriteit</w:t>
              </w:r>
            </w:ins>
          </w:p>
        </w:tc>
        <w:tc>
          <w:tcPr>
            <w:tcW w:w="1350" w:type="dxa"/>
            <w:tcBorders>
              <w:top w:val="nil"/>
              <w:left w:val="nil"/>
              <w:bottom w:val="nil"/>
              <w:right w:val="nil"/>
            </w:tcBorders>
          </w:tcPr>
          <w:p w:rsidR="00AB7DA2" w:rsidRDefault="00AB7DA2" w:rsidP="00CD23CE">
            <w:pPr>
              <w:autoSpaceDE w:val="0"/>
              <w:autoSpaceDN w:val="0"/>
              <w:adjustRightInd w:val="0"/>
              <w:spacing w:after="0" w:line="240" w:lineRule="auto"/>
              <w:rPr>
                <w:ins w:id="151" w:author="Arjan" w:date="2014-11-18T10:00:00Z"/>
                <w:rFonts w:ascii="Arial" w:eastAsia="Times New Roman" w:hAnsi="Arial" w:cs="Arial"/>
                <w:color w:val="000000"/>
                <w:sz w:val="20"/>
                <w:szCs w:val="20"/>
              </w:rPr>
            </w:pPr>
            <w:ins w:id="152" w:author="Arjan" w:date="2014-11-18T10:00:00Z">
              <w:r>
                <w:rPr>
                  <w:rFonts w:ascii="Arial" w:eastAsia="Times New Roman" w:hAnsi="Arial" w:cs="Arial"/>
                  <w:color w:val="000000"/>
                  <w:sz w:val="20"/>
                  <w:szCs w:val="20"/>
                </w:rPr>
                <w:t>RMO</w:t>
              </w:r>
            </w:ins>
          </w:p>
        </w:tc>
      </w:tr>
      <w:tr w:rsidR="00AB7DA2" w:rsidRPr="00CD23CE" w:rsidTr="00660E22">
        <w:trPr>
          <w:ins w:id="153" w:author="Arjan" w:date="2014-11-18T10:00:00Z"/>
        </w:trPr>
        <w:tc>
          <w:tcPr>
            <w:tcW w:w="3600" w:type="dxa"/>
            <w:tcBorders>
              <w:top w:val="nil"/>
              <w:left w:val="nil"/>
              <w:bottom w:val="nil"/>
              <w:right w:val="nil"/>
            </w:tcBorders>
          </w:tcPr>
          <w:p w:rsidR="00AB7DA2" w:rsidRPr="00CD23CE" w:rsidRDefault="00AB7DA2" w:rsidP="00CD23CE">
            <w:pPr>
              <w:autoSpaceDE w:val="0"/>
              <w:autoSpaceDN w:val="0"/>
              <w:adjustRightInd w:val="0"/>
              <w:spacing w:after="0" w:line="240" w:lineRule="auto"/>
              <w:rPr>
                <w:ins w:id="154" w:author="Arjan" w:date="2014-11-18T10:00:00Z"/>
                <w:rFonts w:ascii="Arial" w:eastAsia="Times New Roman" w:hAnsi="Arial" w:cs="Arial"/>
                <w:color w:val="000000"/>
                <w:sz w:val="20"/>
                <w:szCs w:val="20"/>
              </w:rPr>
            </w:pPr>
          </w:p>
        </w:tc>
        <w:tc>
          <w:tcPr>
            <w:tcW w:w="1080" w:type="dxa"/>
            <w:tcBorders>
              <w:top w:val="nil"/>
              <w:left w:val="nil"/>
              <w:bottom w:val="nil"/>
              <w:right w:val="nil"/>
            </w:tcBorders>
          </w:tcPr>
          <w:p w:rsidR="00AB7DA2" w:rsidRPr="00CD23CE" w:rsidRDefault="00AB7DA2" w:rsidP="00CD23CE">
            <w:pPr>
              <w:autoSpaceDE w:val="0"/>
              <w:autoSpaceDN w:val="0"/>
              <w:adjustRightInd w:val="0"/>
              <w:spacing w:after="0" w:line="240" w:lineRule="auto"/>
              <w:rPr>
                <w:ins w:id="155" w:author="Arjan" w:date="2014-11-18T10:00:00Z"/>
                <w:rFonts w:ascii="Arial" w:eastAsia="Times New Roman" w:hAnsi="Arial" w:cs="Arial"/>
                <w:color w:val="000000"/>
                <w:sz w:val="20"/>
                <w:szCs w:val="20"/>
              </w:rPr>
            </w:pPr>
          </w:p>
        </w:tc>
        <w:tc>
          <w:tcPr>
            <w:tcW w:w="3330" w:type="dxa"/>
            <w:tcBorders>
              <w:top w:val="nil"/>
              <w:left w:val="nil"/>
              <w:bottom w:val="nil"/>
              <w:right w:val="nil"/>
            </w:tcBorders>
          </w:tcPr>
          <w:p w:rsidR="00AB7DA2" w:rsidRDefault="00AB7DA2" w:rsidP="00C05BD1">
            <w:pPr>
              <w:autoSpaceDE w:val="0"/>
              <w:autoSpaceDN w:val="0"/>
              <w:adjustRightInd w:val="0"/>
              <w:spacing w:after="0" w:line="240" w:lineRule="auto"/>
              <w:rPr>
                <w:ins w:id="156" w:author="Arjan" w:date="2014-11-18T10:00:00Z"/>
                <w:rFonts w:ascii="Arial" w:hAnsi="Arial" w:cs="Arial"/>
                <w:sz w:val="20"/>
                <w:szCs w:val="20"/>
                <w:lang w:val="en-AU"/>
              </w:rPr>
            </w:pPr>
            <w:ins w:id="157" w:author="Arjan" w:date="2014-11-18T10:00:00Z">
              <w:r>
                <w:rPr>
                  <w:rFonts w:ascii="Arial" w:hAnsi="Arial" w:cs="Arial"/>
                  <w:sz w:val="20"/>
                  <w:szCs w:val="20"/>
                  <w:lang w:val="en-AU"/>
                </w:rPr>
                <w:t>- Algoritme</w:t>
              </w:r>
            </w:ins>
          </w:p>
        </w:tc>
        <w:tc>
          <w:tcPr>
            <w:tcW w:w="1350" w:type="dxa"/>
            <w:tcBorders>
              <w:top w:val="nil"/>
              <w:left w:val="nil"/>
              <w:bottom w:val="nil"/>
              <w:right w:val="nil"/>
            </w:tcBorders>
          </w:tcPr>
          <w:p w:rsidR="00AB7DA2" w:rsidRDefault="00AB7DA2" w:rsidP="00CD23CE">
            <w:pPr>
              <w:autoSpaceDE w:val="0"/>
              <w:autoSpaceDN w:val="0"/>
              <w:adjustRightInd w:val="0"/>
              <w:spacing w:after="0" w:line="240" w:lineRule="auto"/>
              <w:rPr>
                <w:ins w:id="158" w:author="Arjan" w:date="2014-11-18T10:00:00Z"/>
                <w:rFonts w:ascii="Arial" w:eastAsia="Times New Roman" w:hAnsi="Arial" w:cs="Arial"/>
                <w:color w:val="000000"/>
                <w:sz w:val="20"/>
                <w:szCs w:val="20"/>
              </w:rPr>
            </w:pPr>
            <w:ins w:id="159" w:author="Arjan" w:date="2014-11-18T10:00:00Z">
              <w:r>
                <w:rPr>
                  <w:rFonts w:ascii="Arial" w:eastAsia="Times New Roman" w:hAnsi="Arial" w:cs="Arial"/>
                  <w:color w:val="000000"/>
                  <w:sz w:val="20"/>
                  <w:szCs w:val="20"/>
                </w:rPr>
                <w:t>RMO</w:t>
              </w:r>
            </w:ins>
          </w:p>
        </w:tc>
      </w:tr>
      <w:tr w:rsidR="00AB7DA2" w:rsidRPr="00CD23CE" w:rsidTr="00660E22">
        <w:trPr>
          <w:ins w:id="160" w:author="Arjan" w:date="2014-11-18T10:00:00Z"/>
        </w:trPr>
        <w:tc>
          <w:tcPr>
            <w:tcW w:w="3600" w:type="dxa"/>
            <w:tcBorders>
              <w:top w:val="nil"/>
              <w:left w:val="nil"/>
              <w:bottom w:val="nil"/>
              <w:right w:val="nil"/>
            </w:tcBorders>
          </w:tcPr>
          <w:p w:rsidR="00AB7DA2" w:rsidRPr="00CD23CE" w:rsidRDefault="00AB7DA2" w:rsidP="00CD23CE">
            <w:pPr>
              <w:autoSpaceDE w:val="0"/>
              <w:autoSpaceDN w:val="0"/>
              <w:adjustRightInd w:val="0"/>
              <w:spacing w:after="0" w:line="240" w:lineRule="auto"/>
              <w:rPr>
                <w:ins w:id="161" w:author="Arjan" w:date="2014-11-18T10:00:00Z"/>
                <w:rFonts w:ascii="Arial" w:eastAsia="Times New Roman" w:hAnsi="Arial" w:cs="Arial"/>
                <w:color w:val="000000"/>
                <w:sz w:val="20"/>
                <w:szCs w:val="20"/>
              </w:rPr>
            </w:pPr>
          </w:p>
        </w:tc>
        <w:tc>
          <w:tcPr>
            <w:tcW w:w="1080" w:type="dxa"/>
            <w:tcBorders>
              <w:top w:val="nil"/>
              <w:left w:val="nil"/>
              <w:bottom w:val="nil"/>
              <w:right w:val="nil"/>
            </w:tcBorders>
          </w:tcPr>
          <w:p w:rsidR="00AB7DA2" w:rsidRPr="00CD23CE" w:rsidRDefault="00AB7DA2" w:rsidP="00CD23CE">
            <w:pPr>
              <w:autoSpaceDE w:val="0"/>
              <w:autoSpaceDN w:val="0"/>
              <w:adjustRightInd w:val="0"/>
              <w:spacing w:after="0" w:line="240" w:lineRule="auto"/>
              <w:rPr>
                <w:ins w:id="162" w:author="Arjan" w:date="2014-11-18T10:00:00Z"/>
                <w:rFonts w:ascii="Arial" w:eastAsia="Times New Roman" w:hAnsi="Arial" w:cs="Arial"/>
                <w:color w:val="000000"/>
                <w:sz w:val="20"/>
                <w:szCs w:val="20"/>
              </w:rPr>
            </w:pPr>
          </w:p>
        </w:tc>
        <w:tc>
          <w:tcPr>
            <w:tcW w:w="3330" w:type="dxa"/>
            <w:tcBorders>
              <w:top w:val="nil"/>
              <w:left w:val="nil"/>
              <w:bottom w:val="nil"/>
              <w:right w:val="nil"/>
            </w:tcBorders>
          </w:tcPr>
          <w:p w:rsidR="00AB7DA2" w:rsidRDefault="00AB7DA2" w:rsidP="00C05BD1">
            <w:pPr>
              <w:autoSpaceDE w:val="0"/>
              <w:autoSpaceDN w:val="0"/>
              <w:adjustRightInd w:val="0"/>
              <w:spacing w:after="0" w:line="240" w:lineRule="auto"/>
              <w:rPr>
                <w:ins w:id="163" w:author="Arjan" w:date="2014-11-18T10:00:00Z"/>
                <w:rFonts w:ascii="Arial" w:hAnsi="Arial" w:cs="Arial"/>
                <w:sz w:val="20"/>
                <w:szCs w:val="20"/>
                <w:lang w:val="en-AU"/>
              </w:rPr>
            </w:pPr>
            <w:ins w:id="164" w:author="Arjan" w:date="2014-11-18T10:00:00Z">
              <w:r>
                <w:rPr>
                  <w:rFonts w:ascii="Arial" w:hAnsi="Arial" w:cs="Arial"/>
                  <w:sz w:val="20"/>
                  <w:szCs w:val="20"/>
                  <w:lang w:val="en-AU"/>
                </w:rPr>
                <w:t>- Waarde</w:t>
              </w:r>
            </w:ins>
          </w:p>
        </w:tc>
        <w:tc>
          <w:tcPr>
            <w:tcW w:w="1350" w:type="dxa"/>
            <w:tcBorders>
              <w:top w:val="nil"/>
              <w:left w:val="nil"/>
              <w:bottom w:val="nil"/>
              <w:right w:val="nil"/>
            </w:tcBorders>
          </w:tcPr>
          <w:p w:rsidR="00AB7DA2" w:rsidRDefault="00AB7DA2" w:rsidP="00CD23CE">
            <w:pPr>
              <w:autoSpaceDE w:val="0"/>
              <w:autoSpaceDN w:val="0"/>
              <w:adjustRightInd w:val="0"/>
              <w:spacing w:after="0" w:line="240" w:lineRule="auto"/>
              <w:rPr>
                <w:ins w:id="165" w:author="Arjan" w:date="2014-11-18T10:00:00Z"/>
                <w:rFonts w:ascii="Arial" w:eastAsia="Times New Roman" w:hAnsi="Arial" w:cs="Arial"/>
                <w:color w:val="000000"/>
                <w:sz w:val="20"/>
                <w:szCs w:val="20"/>
              </w:rPr>
            </w:pPr>
            <w:ins w:id="166" w:author="Arjan" w:date="2014-11-18T10:00:00Z">
              <w:r>
                <w:rPr>
                  <w:rFonts w:ascii="Arial" w:eastAsia="Times New Roman" w:hAnsi="Arial" w:cs="Arial"/>
                  <w:color w:val="000000"/>
                  <w:sz w:val="20"/>
                  <w:szCs w:val="20"/>
                </w:rPr>
                <w:t>RMO</w:t>
              </w:r>
            </w:ins>
          </w:p>
        </w:tc>
      </w:tr>
      <w:tr w:rsidR="00AB7DA2" w:rsidRPr="00CD23CE" w:rsidTr="00660E22">
        <w:trPr>
          <w:ins w:id="167" w:author="Arjan" w:date="2014-11-18T10:00:00Z"/>
        </w:trPr>
        <w:tc>
          <w:tcPr>
            <w:tcW w:w="3600" w:type="dxa"/>
            <w:tcBorders>
              <w:top w:val="nil"/>
              <w:left w:val="nil"/>
              <w:bottom w:val="nil"/>
              <w:right w:val="nil"/>
            </w:tcBorders>
          </w:tcPr>
          <w:p w:rsidR="00AB7DA2" w:rsidRPr="00CD23CE" w:rsidRDefault="00AB7DA2" w:rsidP="00CD23CE">
            <w:pPr>
              <w:autoSpaceDE w:val="0"/>
              <w:autoSpaceDN w:val="0"/>
              <w:adjustRightInd w:val="0"/>
              <w:spacing w:after="0" w:line="240" w:lineRule="auto"/>
              <w:rPr>
                <w:ins w:id="168" w:author="Arjan" w:date="2014-11-18T10:00:00Z"/>
                <w:rFonts w:ascii="Arial" w:eastAsia="Times New Roman" w:hAnsi="Arial" w:cs="Arial"/>
                <w:color w:val="000000"/>
                <w:sz w:val="20"/>
                <w:szCs w:val="20"/>
              </w:rPr>
            </w:pPr>
          </w:p>
        </w:tc>
        <w:tc>
          <w:tcPr>
            <w:tcW w:w="1080" w:type="dxa"/>
            <w:tcBorders>
              <w:top w:val="nil"/>
              <w:left w:val="nil"/>
              <w:bottom w:val="nil"/>
              <w:right w:val="nil"/>
            </w:tcBorders>
          </w:tcPr>
          <w:p w:rsidR="00AB7DA2" w:rsidRPr="00CD23CE" w:rsidRDefault="00AB7DA2" w:rsidP="00CD23CE">
            <w:pPr>
              <w:autoSpaceDE w:val="0"/>
              <w:autoSpaceDN w:val="0"/>
              <w:adjustRightInd w:val="0"/>
              <w:spacing w:after="0" w:line="240" w:lineRule="auto"/>
              <w:rPr>
                <w:ins w:id="169" w:author="Arjan" w:date="2014-11-18T10:00:00Z"/>
                <w:rFonts w:ascii="Arial" w:eastAsia="Times New Roman" w:hAnsi="Arial" w:cs="Arial"/>
                <w:color w:val="000000"/>
                <w:sz w:val="20"/>
                <w:szCs w:val="20"/>
              </w:rPr>
            </w:pPr>
          </w:p>
        </w:tc>
        <w:tc>
          <w:tcPr>
            <w:tcW w:w="3330" w:type="dxa"/>
            <w:tcBorders>
              <w:top w:val="nil"/>
              <w:left w:val="nil"/>
              <w:bottom w:val="nil"/>
              <w:right w:val="nil"/>
            </w:tcBorders>
          </w:tcPr>
          <w:p w:rsidR="00AB7DA2" w:rsidRDefault="00AB7DA2" w:rsidP="00C05BD1">
            <w:pPr>
              <w:autoSpaceDE w:val="0"/>
              <w:autoSpaceDN w:val="0"/>
              <w:adjustRightInd w:val="0"/>
              <w:spacing w:after="0" w:line="240" w:lineRule="auto"/>
              <w:rPr>
                <w:ins w:id="170" w:author="Arjan" w:date="2014-11-18T10:00:00Z"/>
                <w:rFonts w:ascii="Arial" w:hAnsi="Arial" w:cs="Arial"/>
                <w:sz w:val="20"/>
                <w:szCs w:val="20"/>
                <w:lang w:val="en-AU"/>
              </w:rPr>
            </w:pPr>
            <w:ins w:id="171" w:author="Arjan" w:date="2014-11-18T10:00:00Z">
              <w:r>
                <w:rPr>
                  <w:rFonts w:ascii="Arial" w:hAnsi="Arial" w:cs="Arial"/>
                  <w:sz w:val="20"/>
                  <w:szCs w:val="20"/>
                  <w:lang w:val="en-AU"/>
                </w:rPr>
                <w:t>- Datum</w:t>
              </w:r>
            </w:ins>
          </w:p>
        </w:tc>
        <w:tc>
          <w:tcPr>
            <w:tcW w:w="1350" w:type="dxa"/>
            <w:tcBorders>
              <w:top w:val="nil"/>
              <w:left w:val="nil"/>
              <w:bottom w:val="nil"/>
              <w:right w:val="nil"/>
            </w:tcBorders>
          </w:tcPr>
          <w:p w:rsidR="00AB7DA2" w:rsidRDefault="00AB7DA2" w:rsidP="00CD23CE">
            <w:pPr>
              <w:autoSpaceDE w:val="0"/>
              <w:autoSpaceDN w:val="0"/>
              <w:adjustRightInd w:val="0"/>
              <w:spacing w:after="0" w:line="240" w:lineRule="auto"/>
              <w:rPr>
                <w:ins w:id="172" w:author="Arjan" w:date="2014-11-18T10:00:00Z"/>
                <w:rFonts w:ascii="Arial" w:eastAsia="Times New Roman" w:hAnsi="Arial" w:cs="Arial"/>
                <w:color w:val="000000"/>
                <w:sz w:val="20"/>
                <w:szCs w:val="20"/>
              </w:rPr>
            </w:pPr>
            <w:ins w:id="173" w:author="Arjan" w:date="2014-11-18T10:00:00Z">
              <w:r>
                <w:rPr>
                  <w:rFonts w:ascii="Arial" w:eastAsia="Times New Roman" w:hAnsi="Arial" w:cs="Arial"/>
                  <w:color w:val="000000"/>
                  <w:sz w:val="20"/>
                  <w:szCs w:val="20"/>
                </w:rPr>
                <w:t>RMO</w:t>
              </w:r>
            </w:ins>
          </w:p>
        </w:tc>
      </w:tr>
      <w:tr w:rsidR="00CD23CE" w:rsidRPr="00CD23CE" w:rsidTr="00660E22">
        <w:tc>
          <w:tcPr>
            <w:tcW w:w="3600" w:type="dxa"/>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CD23CE" w:rsidTr="00660E22">
        <w:tc>
          <w:tcPr>
            <w:tcW w:w="3600" w:type="dxa"/>
            <w:tcBorders>
              <w:top w:val="nil"/>
              <w:left w:val="nil"/>
              <w:bottom w:val="single" w:sz="4" w:space="0" w:color="auto"/>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CD23CE" w:rsidRPr="00CD23CE" w:rsidRDefault="00B47636"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Connector.Name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is specialisatie van</w:t>
            </w:r>
            <w:r w:rsidRPr="00CD23CE">
              <w:rPr>
                <w:rFonts w:ascii="Arial" w:hAnsi="Arial" w:cs="Arial"/>
                <w:sz w:val="20"/>
                <w:szCs w:val="20"/>
                <w:lang w:val="en-AU"/>
              </w:rPr>
              <w:fldChar w:fldCharType="end"/>
            </w:r>
            <w:r w:rsidR="00CD23CE" w:rsidRPr="00CD23CE">
              <w:rPr>
                <w:rFonts w:ascii="Arial" w:eastAsia="Times New Roman" w:hAnsi="Arial" w:cs="Arial"/>
                <w:color w:val="000000"/>
                <w:sz w:val="20"/>
                <w:szCs w:val="20"/>
              </w:rPr>
              <w:t xml:space="preserve">   </w:t>
            </w:r>
            <w:r w:rsidR="0082540F">
              <w:rPr>
                <w:rFonts w:ascii="Arial" w:eastAsia="Times New Roman" w:hAnsi="Arial" w:cs="Arial"/>
                <w:color w:val="610E6A"/>
                <w:sz w:val="20"/>
                <w:szCs w:val="20"/>
              </w:rPr>
              <w:t>INFORMATIEOBJECT</w:t>
            </w:r>
            <w:r w:rsidR="00CD23CE" w:rsidRPr="00CD23C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bl>
    <w:p w:rsidR="00730432" w:rsidRDefault="00730432" w:rsidP="0044638F"/>
    <w:p w:rsidR="005E066D" w:rsidRPr="00903978" w:rsidRDefault="005E066D" w:rsidP="005E066D">
      <w:pPr>
        <w:rPr>
          <w:lang w:val="nl-NL"/>
        </w:rPr>
      </w:pPr>
      <w:r w:rsidRPr="00903978">
        <w:rPr>
          <w:lang w:val="nl-NL"/>
        </w:rPr>
        <w:t xml:space="preserve">Ook in alle attribuutsoorten en relatiesoorten van ENKELVOUDIG INFORMATIEOBJECT (v/h ENKELVOUDIG DOCUMENT) </w:t>
      </w:r>
      <w:del w:id="174" w:author="Arjan" w:date="2014-11-18T10:00:00Z">
        <w:r w:rsidR="003E3BBD">
          <w:delText>vervangen</w:delText>
        </w:r>
      </w:del>
      <w:ins w:id="175" w:author="Arjan" w:date="2014-11-18T10:00:00Z">
        <w:r>
          <w:rPr>
            <w:lang w:val="nl-NL"/>
          </w:rPr>
          <w:t>hebben</w:t>
        </w:r>
      </w:ins>
      <w:r>
        <w:rPr>
          <w:lang w:val="nl-NL"/>
        </w:rPr>
        <w:t xml:space="preserve"> we </w:t>
      </w:r>
      <w:del w:id="176" w:author="Arjan" w:date="2014-11-18T10:00:00Z">
        <w:r w:rsidR="003E3BBD">
          <w:delText xml:space="preserve"> </w:delText>
        </w:r>
      </w:del>
      <w:r w:rsidRPr="00903978">
        <w:rPr>
          <w:lang w:val="nl-NL"/>
        </w:rPr>
        <w:t>de term ‘document’</w:t>
      </w:r>
      <w:ins w:id="177" w:author="Arjan" w:date="2014-11-18T10:00:00Z">
        <w:r w:rsidRPr="00903978">
          <w:rPr>
            <w:lang w:val="nl-NL"/>
          </w:rPr>
          <w:t xml:space="preserve"> </w:t>
        </w:r>
        <w:r>
          <w:rPr>
            <w:lang w:val="nl-NL"/>
          </w:rPr>
          <w:t xml:space="preserve">verwijderd en soms </w:t>
        </w:r>
        <w:r w:rsidRPr="00903978">
          <w:rPr>
            <w:lang w:val="nl-NL"/>
          </w:rPr>
          <w:t xml:space="preserve">vervangen </w:t>
        </w:r>
      </w:ins>
      <w:r w:rsidRPr="00903978">
        <w:rPr>
          <w:lang w:val="nl-NL"/>
        </w:rPr>
        <w:t xml:space="preserve"> door ‘informatieobject’. Dit werken we in dit document niet uit (tenzij we de attribuutsoort om andere redenen vermelden), wel in het RGBZ zelf.</w:t>
      </w:r>
    </w:p>
    <w:p w:rsidR="005D189E" w:rsidRDefault="005D189E" w:rsidP="005D189E">
      <w:pPr>
        <w:pStyle w:val="Kop3"/>
      </w:pPr>
      <w:bookmarkStart w:id="178" w:name="_Toc398014004"/>
      <w:bookmarkStart w:id="179" w:name="_Toc404294004"/>
      <w:r>
        <w:t>Formaat</w:t>
      </w:r>
      <w:r w:rsidR="002627FD">
        <w:t xml:space="preserve"> en bestandsnaam</w:t>
      </w:r>
      <w:bookmarkEnd w:id="178"/>
      <w:bookmarkEnd w:id="179"/>
    </w:p>
    <w:p w:rsidR="005D189E" w:rsidRPr="00DD0F4F" w:rsidRDefault="005D189E" w:rsidP="0044638F">
      <w:pPr>
        <w:rPr>
          <w:noProof/>
          <w:lang w:val="nl-NL"/>
        </w:rPr>
      </w:pPr>
      <w:r w:rsidRPr="00DD0F4F">
        <w:rPr>
          <w:noProof/>
          <w:lang w:val="nl-NL"/>
        </w:rPr>
        <w:t>Uit de Baseline Informatiehuishouding wordt duidelijk dat al tijdens de beha</w:t>
      </w:r>
      <w:r w:rsidR="00D73EFE" w:rsidRPr="00DD0F4F">
        <w:rPr>
          <w:noProof/>
          <w:lang w:val="nl-NL"/>
        </w:rPr>
        <w:t>ndeling van een zaak informatie</w:t>
      </w:r>
      <w:r w:rsidRPr="00DD0F4F">
        <w:rPr>
          <w:noProof/>
          <w:lang w:val="nl-NL"/>
        </w:rPr>
        <w:t xml:space="preserve">objecten (v/h documenten) duurzaam bewaard (niet wijzigbaar) moeten worden. Het duurzaam bewaarbaar maken van een </w:t>
      </w:r>
      <w:r w:rsidR="00D73EFE" w:rsidRPr="00DD0F4F">
        <w:rPr>
          <w:noProof/>
          <w:lang w:val="nl-NL"/>
        </w:rPr>
        <w:t>informatie</w:t>
      </w:r>
      <w:r w:rsidRPr="00DD0F4F">
        <w:rPr>
          <w:noProof/>
          <w:lang w:val="nl-NL"/>
        </w:rPr>
        <w:t xml:space="preserve">object is een actie die door de gebruiker en/of de applicatie uitgevoerd wordt. Daarbij kan het </w:t>
      </w:r>
      <w:r w:rsidR="00CC750B" w:rsidRPr="00DD0F4F">
        <w:rPr>
          <w:noProof/>
          <w:lang w:val="nl-NL"/>
        </w:rPr>
        <w:t>(</w:t>
      </w:r>
      <w:r w:rsidRPr="00DD0F4F">
        <w:rPr>
          <w:noProof/>
          <w:lang w:val="nl-NL"/>
        </w:rPr>
        <w:t>bestands</w:t>
      </w:r>
      <w:r w:rsidR="00CC750B" w:rsidRPr="00DD0F4F">
        <w:rPr>
          <w:noProof/>
          <w:lang w:val="nl-NL"/>
        </w:rPr>
        <w:t>)</w:t>
      </w:r>
      <w:r w:rsidRPr="00DD0F4F">
        <w:rPr>
          <w:noProof/>
          <w:lang w:val="nl-NL"/>
        </w:rPr>
        <w:t>formaat wijzigen (bijvoorbeeld een MS-Word-document dat omgezet wordt naar pdf/A)</w:t>
      </w:r>
      <w:r w:rsidR="002627FD" w:rsidRPr="00DD0F4F">
        <w:rPr>
          <w:noProof/>
          <w:lang w:val="nl-NL"/>
        </w:rPr>
        <w:t xml:space="preserve"> waarmee tegelijkertijd de bestandsnaam kan wijzigen (als de </w:t>
      </w:r>
      <w:del w:id="180" w:author="Arjan" w:date="2014-11-18T10:00:00Z">
        <w:r w:rsidR="002627FD">
          <w:rPr>
            <w:noProof/>
          </w:rPr>
          <w:delText>formaat-aanduiding</w:delText>
        </w:r>
      </w:del>
      <w:ins w:id="181" w:author="Arjan" w:date="2014-11-18T10:00:00Z">
        <w:r w:rsidR="00CB6254">
          <w:rPr>
            <w:noProof/>
            <w:lang w:val="nl-NL"/>
          </w:rPr>
          <w:t>bestandsnaam-extensie</w:t>
        </w:r>
      </w:ins>
      <w:r w:rsidR="002627FD" w:rsidRPr="00DD0F4F">
        <w:rPr>
          <w:noProof/>
          <w:lang w:val="nl-NL"/>
        </w:rPr>
        <w:t xml:space="preserve"> daarvan deel uit maakt)</w:t>
      </w:r>
      <w:r w:rsidRPr="00DD0F4F">
        <w:rPr>
          <w:noProof/>
          <w:lang w:val="nl-NL"/>
        </w:rPr>
        <w:t xml:space="preserve">. Omdat </w:t>
      </w:r>
      <w:r w:rsidR="002627FD" w:rsidRPr="00DD0F4F">
        <w:rPr>
          <w:noProof/>
          <w:lang w:val="nl-NL"/>
        </w:rPr>
        <w:t>he</w:t>
      </w:r>
      <w:r w:rsidRPr="00DD0F4F">
        <w:rPr>
          <w:noProof/>
          <w:lang w:val="nl-NL"/>
        </w:rPr>
        <w:t xml:space="preserve">t bestandsformaat </w:t>
      </w:r>
      <w:r w:rsidR="002627FD" w:rsidRPr="00DD0F4F">
        <w:rPr>
          <w:noProof/>
          <w:lang w:val="nl-NL"/>
        </w:rPr>
        <w:t xml:space="preserve">en de bestandsnaam </w:t>
      </w:r>
      <w:r w:rsidRPr="00DD0F4F">
        <w:rPr>
          <w:noProof/>
          <w:lang w:val="nl-NL"/>
        </w:rPr>
        <w:t xml:space="preserve">nauw gerelateerd </w:t>
      </w:r>
      <w:r w:rsidR="002627FD" w:rsidRPr="00DD0F4F">
        <w:rPr>
          <w:noProof/>
          <w:lang w:val="nl-NL"/>
        </w:rPr>
        <w:t>zijn</w:t>
      </w:r>
      <w:r w:rsidRPr="00DD0F4F">
        <w:rPr>
          <w:noProof/>
          <w:lang w:val="nl-NL"/>
        </w:rPr>
        <w:t xml:space="preserve"> aan de inhou</w:t>
      </w:r>
      <w:r w:rsidR="00D73EFE" w:rsidRPr="00DD0F4F">
        <w:rPr>
          <w:noProof/>
          <w:lang w:val="nl-NL"/>
        </w:rPr>
        <w:t>d van het informatie</w:t>
      </w:r>
      <w:r w:rsidRPr="00DD0F4F">
        <w:rPr>
          <w:noProof/>
          <w:lang w:val="nl-NL"/>
        </w:rPr>
        <w:t>object</w:t>
      </w:r>
      <w:r w:rsidR="002627FD" w:rsidRPr="00DD0F4F">
        <w:rPr>
          <w:noProof/>
          <w:lang w:val="nl-NL"/>
        </w:rPr>
        <w:t>,</w:t>
      </w:r>
      <w:r w:rsidRPr="00DD0F4F">
        <w:rPr>
          <w:noProof/>
          <w:lang w:val="nl-NL"/>
        </w:rPr>
        <w:t xml:space="preserve"> is het van belang te weten wanneer inhoud</w:t>
      </w:r>
      <w:r w:rsidR="002627FD" w:rsidRPr="00DD0F4F">
        <w:rPr>
          <w:noProof/>
          <w:lang w:val="nl-NL"/>
        </w:rPr>
        <w:t>,</w:t>
      </w:r>
      <w:r w:rsidRPr="00DD0F4F">
        <w:rPr>
          <w:noProof/>
          <w:lang w:val="nl-NL"/>
        </w:rPr>
        <w:t xml:space="preserve"> formaat </w:t>
      </w:r>
      <w:r w:rsidR="002627FD" w:rsidRPr="00DD0F4F">
        <w:rPr>
          <w:noProof/>
          <w:lang w:val="nl-NL"/>
        </w:rPr>
        <w:t xml:space="preserve">en bestandsnaam </w:t>
      </w:r>
      <w:r w:rsidRPr="00DD0F4F">
        <w:rPr>
          <w:noProof/>
          <w:lang w:val="nl-NL"/>
        </w:rPr>
        <w:t>gewijz</w:t>
      </w:r>
      <w:r w:rsidR="006E58FE" w:rsidRPr="00DD0F4F">
        <w:rPr>
          <w:noProof/>
          <w:lang w:val="nl-NL"/>
        </w:rPr>
        <w:t>i</w:t>
      </w:r>
      <w:r w:rsidRPr="00DD0F4F">
        <w:rPr>
          <w:noProof/>
          <w:lang w:val="nl-NL"/>
        </w:rPr>
        <w:t>gd zijn. Vandaar dat we materiele historie aan Formaat</w:t>
      </w:r>
      <w:r w:rsidR="002627FD" w:rsidRPr="00DD0F4F">
        <w:rPr>
          <w:noProof/>
          <w:lang w:val="nl-NL"/>
        </w:rPr>
        <w:t xml:space="preserve"> en Bestandsnaam</w:t>
      </w:r>
      <w:r w:rsidRPr="00DD0F4F">
        <w:rPr>
          <w:noProof/>
          <w:lang w:val="nl-NL"/>
        </w:rPr>
        <w:t xml:space="preserve"> hebben toegevoegd.</w:t>
      </w:r>
      <w:ins w:id="182" w:author="Arjan" w:date="2014-11-18T10:00:00Z">
        <w:r w:rsidR="00331ABA">
          <w:rPr>
            <w:noProof/>
            <w:lang w:val="nl-NL"/>
          </w:rPr>
          <w:t xml:space="preserve"> </w:t>
        </w:r>
        <w:r w:rsidR="00331ABA">
          <w:rPr>
            <w:noProof/>
            <w:lang w:val="nl-NL"/>
          </w:rPr>
          <w:br/>
          <w:t xml:space="preserve">Het Toepassingsprofiel </w:t>
        </w:r>
        <w:r w:rsidR="00331ABA">
          <w:rPr>
            <w:lang w:val="nl-NL"/>
          </w:rPr>
          <w:t>Metadatering Lokale Overheden onderscheidt de bestandsnaan in twee elementen: de eigenlijke naam en de extensie. Om die reden hebben we de van de Bestandsnaam een groepattribuutsoort gemaakt, bestaande uit twee attribuutsoorten.</w:t>
        </w:r>
      </w:ins>
    </w:p>
    <w:p w:rsidR="002627FD" w:rsidRPr="002627FD" w:rsidRDefault="00B47636" w:rsidP="002627FD">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2627FD">
        <w:rPr>
          <w:b w:val="0"/>
          <w:bCs w:val="0"/>
          <w:color w:val="auto"/>
          <w:sz w:val="20"/>
          <w:szCs w:val="20"/>
          <w:shd w:val="clear" w:color="auto" w:fill="auto"/>
        </w:rPr>
        <w:instrText xml:space="preserve">MERGEFIELD </w:instrText>
      </w:r>
      <w:r w:rsidR="002627F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2627FD">
        <w:rPr>
          <w:rFonts w:eastAsia="Times New Roman"/>
          <w:shd w:val="clear" w:color="auto" w:fill="auto"/>
          <w:lang w:val="nl-NL"/>
        </w:rPr>
        <w:t>«Attribuutsoort»</w:t>
      </w:r>
      <w:r>
        <w:rPr>
          <w:b w:val="0"/>
          <w:bCs w:val="0"/>
          <w:color w:val="auto"/>
          <w:sz w:val="20"/>
          <w:szCs w:val="20"/>
          <w:shd w:val="clear" w:color="auto" w:fill="auto"/>
        </w:rPr>
        <w:fldChar w:fldCharType="end"/>
      </w:r>
      <w:r w:rsidR="002627FD">
        <w:rPr>
          <w:rFonts w:eastAsia="Times New Roman"/>
          <w:shd w:val="clear" w:color="auto" w:fill="auto"/>
          <w:lang w:val="nl-NL"/>
        </w:rPr>
        <w:t xml:space="preserve"> </w:t>
      </w:r>
      <w:r>
        <w:rPr>
          <w:rFonts w:eastAsia="Times New Roman"/>
          <w:shd w:val="clear" w:color="auto" w:fill="auto"/>
          <w:lang w:val="nl-NL"/>
        </w:rPr>
        <w:fldChar w:fldCharType="begin" w:fldLock="1"/>
      </w:r>
      <w:r w:rsidR="002627FD">
        <w:rPr>
          <w:rFonts w:eastAsia="Times New Roman"/>
          <w:shd w:val="clear" w:color="auto" w:fill="auto"/>
          <w:lang w:val="nl-NL"/>
        </w:rPr>
        <w:instrText>MERGEFIELD Att.Name</w:instrText>
      </w:r>
      <w:r>
        <w:rPr>
          <w:rFonts w:eastAsia="Times New Roman"/>
          <w:shd w:val="clear" w:color="auto" w:fill="auto"/>
          <w:lang w:val="nl-NL"/>
        </w:rPr>
        <w:fldChar w:fldCharType="separate"/>
      </w:r>
      <w:r w:rsidR="002627FD">
        <w:rPr>
          <w:rFonts w:eastAsia="Times New Roman"/>
          <w:shd w:val="clear" w:color="auto" w:fill="auto"/>
          <w:lang w:val="nl-NL"/>
        </w:rPr>
        <w:t>Formaat</w:t>
      </w:r>
      <w:r>
        <w:rPr>
          <w:rFonts w:eastAsia="Times New Roman"/>
          <w:shd w:val="clear" w:color="auto" w:fill="auto"/>
          <w:lang w:val="nl-NL"/>
        </w:rPr>
        <w:fldChar w:fldCharType="end"/>
      </w:r>
    </w:p>
    <w:tbl>
      <w:tblPr>
        <w:tblW w:w="9360" w:type="dxa"/>
        <w:tblInd w:w="60" w:type="dxa"/>
        <w:tblLayout w:type="fixed"/>
        <w:tblCellMar>
          <w:left w:w="60" w:type="dxa"/>
          <w:right w:w="60" w:type="dxa"/>
        </w:tblCellMar>
        <w:tblLook w:val="0000"/>
      </w:tblPr>
      <w:tblGrid>
        <w:gridCol w:w="3686"/>
        <w:gridCol w:w="5674"/>
      </w:tblGrid>
      <w:tr w:rsidR="005D189E" w:rsidRPr="005D189E" w:rsidTr="002627FD">
        <w:trPr>
          <w:trHeight w:val="230"/>
        </w:trPr>
        <w:tc>
          <w:tcPr>
            <w:tcW w:w="3686" w:type="dxa"/>
            <w:tcBorders>
              <w:top w:val="single" w:sz="4" w:space="0" w:color="auto"/>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Naam attribuutsoort</w:t>
            </w:r>
          </w:p>
        </w:tc>
        <w:tc>
          <w:tcPr>
            <w:tcW w:w="5674" w:type="dxa"/>
            <w:tcBorders>
              <w:top w:val="single" w:sz="4" w:space="0" w:color="auto"/>
              <w:left w:val="nil"/>
              <w:bottom w:val="nil"/>
              <w:right w:val="nil"/>
            </w:tcBorders>
          </w:tcPr>
          <w:p w:rsidR="005D189E" w:rsidRPr="005D189E" w:rsidRDefault="00B47636"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Att.Name</w:instrText>
            </w:r>
            <w:r w:rsidRPr="005D189E">
              <w:rPr>
                <w:rFonts w:ascii="Arial" w:hAnsi="Arial" w:cs="Arial"/>
                <w:sz w:val="20"/>
                <w:szCs w:val="20"/>
                <w:lang w:val="en-AU"/>
              </w:rPr>
              <w:fldChar w:fldCharType="separate"/>
            </w:r>
            <w:r w:rsidR="005D189E">
              <w:rPr>
                <w:rFonts w:ascii="Arial" w:eastAsia="Times New Roman" w:hAnsi="Arial" w:cs="Arial"/>
                <w:color w:val="000000"/>
                <w:sz w:val="20"/>
                <w:szCs w:val="20"/>
              </w:rPr>
              <w:t>F</w:t>
            </w:r>
            <w:r w:rsidR="005D189E" w:rsidRPr="005D189E">
              <w:rPr>
                <w:rFonts w:ascii="Arial" w:eastAsia="Times New Roman" w:hAnsi="Arial" w:cs="Arial"/>
                <w:color w:val="000000"/>
                <w:sz w:val="20"/>
                <w:szCs w:val="20"/>
              </w:rPr>
              <w:t>ormaat</w:t>
            </w:r>
            <w:r w:rsidRPr="005D189E">
              <w:rPr>
                <w:rFonts w:ascii="Arial" w:hAnsi="Arial" w:cs="Arial"/>
                <w:sz w:val="20"/>
                <w:szCs w:val="20"/>
                <w:lang w:val="en-AU"/>
              </w:rPr>
              <w:fldChar w:fldCharType="end"/>
            </w: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E066D"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attribuutsoort</w:t>
            </w:r>
          </w:p>
        </w:tc>
        <w:tc>
          <w:tcPr>
            <w:tcW w:w="5674"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5D189E" w:rsidRPr="005E066D" w:rsidTr="002627FD">
        <w:tc>
          <w:tcPr>
            <w:tcW w:w="3686"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Code attribuutsoort</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XML-tag attribuutsoort</w:t>
            </w:r>
          </w:p>
        </w:tc>
        <w:tc>
          <w:tcPr>
            <w:tcW w:w="5674" w:type="dxa"/>
            <w:tcBorders>
              <w:top w:val="nil"/>
              <w:left w:val="nil"/>
              <w:bottom w:val="nil"/>
              <w:right w:val="nil"/>
            </w:tcBorders>
          </w:tcPr>
          <w:p w:rsidR="005D189E" w:rsidRPr="005D189E" w:rsidRDefault="00B47636"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Att.Alias</w:instrText>
            </w:r>
            <w:r w:rsidRPr="005D189E">
              <w:rPr>
                <w:rFonts w:ascii="Arial" w:hAnsi="Arial" w:cs="Arial"/>
                <w:sz w:val="20"/>
                <w:szCs w:val="20"/>
                <w:lang w:val="en-AU"/>
              </w:rPr>
              <w:fldChar w:fldCharType="separate"/>
            </w:r>
            <w:r w:rsidR="005D189E" w:rsidRPr="005D189E">
              <w:rPr>
                <w:rFonts w:ascii="Arial" w:eastAsia="Times New Roman" w:hAnsi="Arial" w:cs="Arial"/>
                <w:color w:val="000000"/>
                <w:sz w:val="20"/>
                <w:szCs w:val="20"/>
              </w:rPr>
              <w:t>formaat</w:t>
            </w:r>
            <w:r w:rsidRPr="005D189E">
              <w:rPr>
                <w:rFonts w:ascii="Arial" w:hAnsi="Arial" w:cs="Arial"/>
                <w:sz w:val="20"/>
                <w:szCs w:val="20"/>
                <w:lang w:val="en-AU"/>
              </w:rPr>
              <w:fldChar w:fldCharType="end"/>
            </w: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E066D"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Definitie attribuutsoort</w:t>
            </w:r>
          </w:p>
        </w:tc>
        <w:tc>
          <w:tcPr>
            <w:tcW w:w="5674" w:type="dxa"/>
            <w:tcBorders>
              <w:top w:val="nil"/>
              <w:left w:val="nil"/>
              <w:bottom w:val="nil"/>
              <w:right w:val="nil"/>
            </w:tcBorders>
          </w:tcPr>
          <w:p w:rsidR="005D189E" w:rsidRPr="00DD0F4F" w:rsidRDefault="00B47636" w:rsidP="000C2932">
            <w:pPr>
              <w:autoSpaceDE w:val="0"/>
              <w:autoSpaceDN w:val="0"/>
              <w:adjustRightInd w:val="0"/>
              <w:spacing w:after="0" w:line="240" w:lineRule="auto"/>
              <w:rPr>
                <w:rFonts w:ascii="Arial" w:eastAsia="Times New Roman" w:hAnsi="Arial" w:cs="Arial"/>
                <w:color w:val="000000"/>
                <w:sz w:val="20"/>
                <w:szCs w:val="20"/>
                <w:lang w:val="nl-NL"/>
              </w:rPr>
            </w:pPr>
            <w:r w:rsidRPr="005D189E">
              <w:rPr>
                <w:rFonts w:ascii="Arial" w:hAnsi="Arial" w:cs="Arial"/>
                <w:sz w:val="20"/>
                <w:szCs w:val="20"/>
                <w:lang w:val="en-AU"/>
              </w:rPr>
              <w:fldChar w:fldCharType="begin" w:fldLock="1"/>
            </w:r>
            <w:r w:rsidR="005D189E" w:rsidRPr="00DD0F4F">
              <w:rPr>
                <w:rFonts w:ascii="Arial" w:hAnsi="Arial" w:cs="Arial"/>
                <w:sz w:val="20"/>
                <w:szCs w:val="20"/>
                <w:lang w:val="nl-NL"/>
              </w:rPr>
              <w:instrText xml:space="preserve">MERGEFIELD </w:instrText>
            </w:r>
            <w:r w:rsidR="005D189E" w:rsidRPr="00DD0F4F">
              <w:rPr>
                <w:rFonts w:ascii="Arial" w:eastAsia="Times New Roman" w:hAnsi="Arial" w:cs="Arial"/>
                <w:color w:val="000000"/>
                <w:sz w:val="20"/>
                <w:szCs w:val="20"/>
                <w:lang w:val="nl-NL"/>
              </w:rPr>
              <w:instrText>Att.Notes</w:instrText>
            </w:r>
            <w:r w:rsidRPr="005D189E">
              <w:rPr>
                <w:rFonts w:ascii="Arial" w:hAnsi="Arial" w:cs="Arial"/>
                <w:sz w:val="20"/>
                <w:szCs w:val="20"/>
                <w:lang w:val="en-AU"/>
              </w:rPr>
              <w:fldChar w:fldCharType="end"/>
            </w:r>
            <w:r w:rsidR="005D189E" w:rsidRPr="00DD0F4F">
              <w:rPr>
                <w:rFonts w:ascii="Arial" w:eastAsia="Times New Roman" w:hAnsi="Arial" w:cs="Arial"/>
                <w:color w:val="610E6A"/>
                <w:sz w:val="20"/>
                <w:szCs w:val="20"/>
                <w:lang w:val="nl-NL"/>
              </w:rPr>
              <w:t xml:space="preserve">De </w:t>
            </w:r>
            <w:r w:rsidR="000C2932" w:rsidRPr="00DD0F4F">
              <w:rPr>
                <w:rFonts w:ascii="Arial" w:eastAsia="Times New Roman" w:hAnsi="Arial" w:cs="Arial"/>
                <w:color w:val="610E6A"/>
                <w:sz w:val="20"/>
                <w:szCs w:val="20"/>
                <w:lang w:val="nl-NL"/>
              </w:rPr>
              <w:t xml:space="preserve">code voor de wijze waarop de inhoud van </w:t>
            </w:r>
            <w:r w:rsidR="005D189E" w:rsidRPr="00DD0F4F">
              <w:rPr>
                <w:rFonts w:ascii="Arial" w:eastAsia="Times New Roman" w:hAnsi="Arial" w:cs="Arial"/>
                <w:color w:val="610E6A"/>
                <w:sz w:val="20"/>
                <w:szCs w:val="20"/>
                <w:lang w:val="nl-NL"/>
              </w:rPr>
              <w:t>het ENKELVOUDIG INFORMATIEOBJECT</w:t>
            </w:r>
            <w:r w:rsidR="000C2932" w:rsidRPr="00DD0F4F">
              <w:rPr>
                <w:rFonts w:ascii="Arial" w:eastAsia="Times New Roman" w:hAnsi="Arial" w:cs="Arial"/>
                <w:color w:val="610E6A"/>
                <w:sz w:val="20"/>
                <w:szCs w:val="20"/>
                <w:lang w:val="nl-NL"/>
              </w:rPr>
              <w:t xml:space="preserve"> is vastgelegd in een computerbestand</w:t>
            </w:r>
            <w:r w:rsidR="005D189E" w:rsidRPr="00DD0F4F">
              <w:rPr>
                <w:rFonts w:ascii="Arial" w:eastAsia="Times New Roman" w:hAnsi="Arial" w:cs="Arial"/>
                <w:color w:val="610E6A"/>
                <w:sz w:val="20"/>
                <w:szCs w:val="20"/>
                <w:lang w:val="nl-NL"/>
              </w:rPr>
              <w:t>.</w:t>
            </w:r>
          </w:p>
        </w:tc>
      </w:tr>
      <w:tr w:rsidR="005D189E" w:rsidRPr="005E066D" w:rsidTr="002627FD">
        <w:trPr>
          <w:trHeight w:val="230"/>
        </w:trPr>
        <w:tc>
          <w:tcPr>
            <w:tcW w:w="3686"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E066D"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definitie attribuutsoort</w:t>
            </w:r>
          </w:p>
        </w:tc>
        <w:tc>
          <w:tcPr>
            <w:tcW w:w="5674"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op basis van de Dublin Core </w:t>
            </w:r>
          </w:p>
        </w:tc>
      </w:tr>
      <w:tr w:rsidR="005D189E" w:rsidRPr="005E066D" w:rsidTr="002627FD">
        <w:tc>
          <w:tcPr>
            <w:tcW w:w="3686"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Datum opname attribuutsoort</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1 juni 2008</w:t>
            </w: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E066D"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Toelichting attribuutsoort</w:t>
            </w:r>
          </w:p>
        </w:tc>
        <w:tc>
          <w:tcPr>
            <w:tcW w:w="5674" w:type="dxa"/>
            <w:tcBorders>
              <w:top w:val="nil"/>
              <w:left w:val="nil"/>
              <w:bottom w:val="nil"/>
              <w:right w:val="nil"/>
            </w:tcBorders>
          </w:tcPr>
          <w:p w:rsidR="002627FD" w:rsidRDefault="005D189E" w:rsidP="002627FD">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Het gaat hier om </w:t>
            </w:r>
            <w:r w:rsidR="00152D78" w:rsidRPr="00DD0F4F">
              <w:rPr>
                <w:rFonts w:ascii="Arial" w:eastAsia="Times New Roman" w:hAnsi="Arial" w:cs="Arial"/>
                <w:color w:val="000000"/>
                <w:sz w:val="20"/>
                <w:szCs w:val="20"/>
                <w:lang w:val="nl-NL"/>
              </w:rPr>
              <w:t xml:space="preserve">de </w:t>
            </w:r>
            <w:r w:rsidRPr="00DD0F4F">
              <w:rPr>
                <w:rFonts w:ascii="Arial" w:eastAsia="Times New Roman" w:hAnsi="Arial" w:cs="Arial"/>
                <w:color w:val="000000"/>
                <w:sz w:val="20"/>
                <w:szCs w:val="20"/>
                <w:lang w:val="nl-NL"/>
              </w:rPr>
              <w:t xml:space="preserve">bestandsoort van het enkelvoudig informatieobject. Het betreft het Dublin Core metadata-element ‘Format’ met als toelichting: Typically, Format will include the media-type or dimensions of the resource. </w:t>
            </w:r>
            <w:r w:rsidRPr="005D189E">
              <w:rPr>
                <w:rFonts w:ascii="Arial" w:eastAsia="Times New Roman" w:hAnsi="Arial" w:cs="Arial"/>
                <w:color w:val="000000"/>
                <w:sz w:val="20"/>
                <w:szCs w:val="20"/>
              </w:rPr>
              <w:t xml:space="preserve">Format may be used to identify the software, hardware, or other equipment needed to display or operate the resource. Examples of dimensions include size and duration. </w:t>
            </w:r>
            <w:r w:rsidRPr="005D189E">
              <w:rPr>
                <w:rFonts w:ascii="Arial" w:eastAsia="Times New Roman" w:hAnsi="Arial" w:cs="Arial"/>
                <w:color w:val="000000"/>
                <w:sz w:val="20"/>
                <w:szCs w:val="20"/>
              </w:rPr>
              <w:lastRenderedPageBreak/>
              <w:t>Recommended best practice is to select a value from a controlled vocabulary (for example, the list of Internet Media Types (MIME) defining computer media formats).</w:t>
            </w:r>
            <w:r w:rsidR="002627FD">
              <w:rPr>
                <w:rFonts w:ascii="Arial" w:eastAsia="Times New Roman" w:hAnsi="Arial" w:cs="Arial"/>
                <w:color w:val="000000"/>
                <w:sz w:val="20"/>
                <w:szCs w:val="20"/>
              </w:rPr>
              <w:t xml:space="preserve"> </w:t>
            </w:r>
          </w:p>
          <w:p w:rsidR="005D189E"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Aangezien, bij bijvoorbeeld omzetting naar een duurzaam bewaarbaar informatieobject, het formaat kan wijzigen kent deze attribuutsoort historie.</w:t>
            </w:r>
          </w:p>
        </w:tc>
      </w:tr>
      <w:tr w:rsidR="005D189E" w:rsidRPr="005E066D" w:rsidTr="002627FD">
        <w:tc>
          <w:tcPr>
            <w:tcW w:w="3686"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b/>
                <w:bCs/>
                <w:color w:val="000000"/>
                <w:sz w:val="20"/>
                <w:szCs w:val="20"/>
                <w:lang w:val="nl-NL"/>
              </w:rPr>
            </w:pPr>
          </w:p>
        </w:tc>
        <w:tc>
          <w:tcPr>
            <w:tcW w:w="5674" w:type="dxa"/>
            <w:tcBorders>
              <w:top w:val="nil"/>
              <w:left w:val="nil"/>
              <w:bottom w:val="nil"/>
              <w:right w:val="nil"/>
            </w:tcBorders>
          </w:tcPr>
          <w:p w:rsidR="005D189E" w:rsidRPr="00DD0F4F" w:rsidRDefault="005D189E" w:rsidP="005D189E">
            <w:pPr>
              <w:autoSpaceDE w:val="0"/>
              <w:autoSpaceDN w:val="0"/>
              <w:adjustRightInd w:val="0"/>
              <w:spacing w:after="0" w:line="240" w:lineRule="auto"/>
              <w:rPr>
                <w:rFonts w:ascii="Arial" w:eastAsia="Times New Roman" w:hAnsi="Arial" w:cs="Arial"/>
                <w:color w:val="000000"/>
                <w:sz w:val="20"/>
                <w:szCs w:val="20"/>
                <w:lang w:val="nl-NL"/>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Formaat attribuutsoort</w:t>
            </w:r>
          </w:p>
        </w:tc>
        <w:tc>
          <w:tcPr>
            <w:tcW w:w="5674" w:type="dxa"/>
            <w:tcBorders>
              <w:top w:val="nil"/>
              <w:left w:val="nil"/>
              <w:bottom w:val="nil"/>
              <w:right w:val="nil"/>
            </w:tcBorders>
          </w:tcPr>
          <w:p w:rsidR="005D189E" w:rsidRPr="005D189E" w:rsidRDefault="00B47636" w:rsidP="005D189E">
            <w:pPr>
              <w:autoSpaceDE w:val="0"/>
              <w:autoSpaceDN w:val="0"/>
              <w:adjustRightInd w:val="0"/>
              <w:spacing w:after="0" w:line="240" w:lineRule="auto"/>
              <w:rPr>
                <w:rFonts w:ascii="Arial" w:eastAsia="Times New Roman" w:hAnsi="Arial" w:cs="Arial"/>
                <w:color w:val="000000"/>
                <w:sz w:val="20"/>
                <w:szCs w:val="20"/>
              </w:rPr>
            </w:pPr>
            <w:del w:id="183" w:author="Arjan" w:date="2014-11-18T10:00:00Z">
              <w:r w:rsidRPr="005D189E">
                <w:rPr>
                  <w:rFonts w:ascii="Arial" w:hAnsi="Arial" w:cs="Arial"/>
                  <w:sz w:val="20"/>
                  <w:szCs w:val="20"/>
                  <w:lang w:val="en-AU"/>
                </w:rPr>
                <w:fldChar w:fldCharType="begin" w:fldLock="1"/>
              </w:r>
              <w:r w:rsidR="005D189E" w:rsidRPr="005D189E">
                <w:rPr>
                  <w:rFonts w:ascii="Arial" w:hAnsi="Arial" w:cs="Arial"/>
                  <w:sz w:val="20"/>
                  <w:szCs w:val="20"/>
                  <w:lang w:val="en-AU"/>
                </w:rPr>
                <w:delInstrText xml:space="preserve">MERGEFIELD </w:delInstrText>
              </w:r>
              <w:r w:rsidR="005D189E" w:rsidRPr="005D189E">
                <w:rPr>
                  <w:rFonts w:ascii="Arial" w:eastAsia="Times New Roman" w:hAnsi="Arial" w:cs="Arial"/>
                  <w:color w:val="000000"/>
                  <w:sz w:val="20"/>
                  <w:szCs w:val="20"/>
                </w:rPr>
                <w:delInstrText>Att.Type</w:delInstrText>
              </w:r>
              <w:r w:rsidRPr="005D189E">
                <w:rPr>
                  <w:rFonts w:ascii="Arial" w:hAnsi="Arial" w:cs="Arial"/>
                  <w:sz w:val="20"/>
                  <w:szCs w:val="20"/>
                  <w:lang w:val="en-AU"/>
                </w:rPr>
                <w:fldChar w:fldCharType="separate"/>
              </w:r>
              <w:r w:rsidR="005D189E" w:rsidRPr="005D189E">
                <w:rPr>
                  <w:rFonts w:ascii="Arial" w:eastAsia="Times New Roman" w:hAnsi="Arial" w:cs="Arial"/>
                  <w:color w:val="000000"/>
                  <w:sz w:val="20"/>
                  <w:szCs w:val="20"/>
                </w:rPr>
                <w:delText>AN85</w:delText>
              </w:r>
              <w:r w:rsidRPr="005D189E">
                <w:rPr>
                  <w:rFonts w:ascii="Arial" w:hAnsi="Arial" w:cs="Arial"/>
                  <w:sz w:val="20"/>
                  <w:szCs w:val="20"/>
                  <w:lang w:val="en-AU"/>
                </w:rPr>
                <w:fldChar w:fldCharType="end"/>
              </w:r>
            </w:del>
            <w:ins w:id="184" w:author="Arjan" w:date="2014-11-18T10:00:00Z">
              <w:r w:rsidR="00283300">
                <w:rPr>
                  <w:rFonts w:ascii="Arial" w:hAnsi="Arial" w:cs="Arial"/>
                  <w:sz w:val="20"/>
                  <w:szCs w:val="20"/>
                  <w:lang w:val="en-AU"/>
                </w:rPr>
                <w:t>String</w:t>
              </w:r>
            </w:ins>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Waardenverzameling</w:t>
            </w:r>
          </w:p>
        </w:tc>
        <w:tc>
          <w:tcPr>
            <w:tcW w:w="5674" w:type="dxa"/>
            <w:tcBorders>
              <w:top w:val="nil"/>
              <w:left w:val="nil"/>
              <w:bottom w:val="nil"/>
              <w:right w:val="nil"/>
            </w:tcBorders>
          </w:tcPr>
          <w:p w:rsidR="005D189E" w:rsidRPr="005D189E" w:rsidRDefault="00152D78" w:rsidP="005D189E">
            <w:pPr>
              <w:autoSpaceDE w:val="0"/>
              <w:autoSpaceDN w:val="0"/>
              <w:adjustRightInd w:val="0"/>
              <w:spacing w:after="0" w:line="240" w:lineRule="auto"/>
              <w:rPr>
                <w:rFonts w:ascii="Arial" w:eastAsia="Times New Roman" w:hAnsi="Arial" w:cs="Arial"/>
                <w:color w:val="000000"/>
                <w:sz w:val="20"/>
                <w:szCs w:val="20"/>
              </w:rPr>
            </w:pPr>
            <w:r w:rsidRPr="00152D78">
              <w:rPr>
                <w:rFonts w:ascii="Arial" w:eastAsia="Times New Roman" w:hAnsi="Arial" w:cs="Arial"/>
                <w:color w:val="000000"/>
                <w:sz w:val="20"/>
                <w:szCs w:val="20"/>
              </w:rPr>
              <w:t>MIME-types en –subtypes conform IANA</w:t>
            </w:r>
          </w:p>
        </w:tc>
      </w:tr>
      <w:tr w:rsidR="005D189E" w:rsidRPr="005D189E" w:rsidTr="002627FD">
        <w:trPr>
          <w:trHeight w:val="215"/>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15"/>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materiële historie</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Ja</w:t>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formele historie</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brondocument</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in onderzoek</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411"/>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strijdigheid/nietigheid</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rsidTr="002627FD">
        <w:trPr>
          <w:trHeight w:val="245"/>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kardinaliteit</w:t>
            </w:r>
          </w:p>
        </w:tc>
        <w:tc>
          <w:tcPr>
            <w:tcW w:w="5674" w:type="dxa"/>
            <w:tcBorders>
              <w:top w:val="nil"/>
              <w:left w:val="nil"/>
              <w:bottom w:val="nil"/>
              <w:right w:val="nil"/>
            </w:tcBorders>
          </w:tcPr>
          <w:p w:rsidR="005D189E" w:rsidRPr="005D189E" w:rsidRDefault="000A1102" w:rsidP="005D189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0 -</w:t>
            </w:r>
            <w:r w:rsidR="005D189E" w:rsidRPr="005D189E">
              <w:rPr>
                <w:rFonts w:ascii="Arial" w:eastAsia="Times New Roman" w:hAnsi="Arial" w:cs="Arial"/>
                <w:color w:val="000000"/>
                <w:sz w:val="20"/>
                <w:szCs w:val="20"/>
              </w:rPr>
              <w:t xml:space="preserve"> </w:t>
            </w:r>
            <w:r w:rsidR="00B47636" w:rsidRPr="005D189E">
              <w:rPr>
                <w:rFonts w:ascii="Arial" w:eastAsia="Times New Roman" w:hAnsi="Arial" w:cs="Arial"/>
                <w:color w:val="000000"/>
                <w:sz w:val="20"/>
                <w:szCs w:val="20"/>
              </w:rPr>
              <w:fldChar w:fldCharType="begin" w:fldLock="1"/>
            </w:r>
            <w:r w:rsidR="005D189E" w:rsidRPr="005D189E">
              <w:rPr>
                <w:rFonts w:ascii="Arial" w:eastAsia="Times New Roman" w:hAnsi="Arial" w:cs="Arial"/>
                <w:color w:val="000000"/>
                <w:sz w:val="20"/>
                <w:szCs w:val="20"/>
              </w:rPr>
              <w:instrText>MERGEFIELD Att.UpperBound</w:instrText>
            </w:r>
            <w:r w:rsidR="00B47636" w:rsidRPr="005D189E">
              <w:rPr>
                <w:rFonts w:ascii="Arial" w:eastAsia="Times New Roman" w:hAnsi="Arial" w:cs="Arial"/>
                <w:color w:val="000000"/>
                <w:sz w:val="20"/>
                <w:szCs w:val="20"/>
              </w:rPr>
              <w:fldChar w:fldCharType="separate"/>
            </w:r>
            <w:r w:rsidR="005D189E" w:rsidRPr="005D189E">
              <w:rPr>
                <w:rFonts w:ascii="Arial" w:eastAsia="Times New Roman" w:hAnsi="Arial" w:cs="Arial"/>
                <w:color w:val="000000"/>
                <w:sz w:val="20"/>
                <w:szCs w:val="20"/>
              </w:rPr>
              <w:t>1</w:t>
            </w:r>
            <w:r w:rsidR="00B47636" w:rsidRPr="005D189E">
              <w:rPr>
                <w:rFonts w:ascii="Arial" w:eastAsia="Times New Roman" w:hAnsi="Arial" w:cs="Arial"/>
                <w:color w:val="000000"/>
                <w:sz w:val="20"/>
                <w:szCs w:val="20"/>
              </w:rPr>
              <w:fldChar w:fldCharType="end"/>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authentiek</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Gemeentelijk basisgegeven</w:t>
            </w:r>
          </w:p>
        </w:tc>
      </w:tr>
      <w:tr w:rsidR="005D189E" w:rsidRPr="005D189E" w:rsidTr="002627FD">
        <w:trPr>
          <w:trHeight w:val="230"/>
        </w:trPr>
        <w:tc>
          <w:tcPr>
            <w:tcW w:w="3686" w:type="dxa"/>
            <w:tcBorders>
              <w:top w:val="nil"/>
              <w:left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E066D" w:rsidTr="002627FD">
        <w:trPr>
          <w:trHeight w:val="230"/>
        </w:trPr>
        <w:tc>
          <w:tcPr>
            <w:tcW w:w="3686" w:type="dxa"/>
            <w:tcBorders>
              <w:top w:val="nil"/>
              <w:left w:val="nil"/>
              <w:bottom w:val="single" w:sz="4" w:space="0" w:color="auto"/>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r w:rsidRPr="005D189E">
              <w:rPr>
                <w:rFonts w:ascii="Arial" w:eastAsia="Times New Roman" w:hAnsi="Arial" w:cs="Arial"/>
                <w:b/>
                <w:bCs/>
                <w:color w:val="000000"/>
                <w:sz w:val="20"/>
                <w:szCs w:val="20"/>
              </w:rPr>
              <w:t>Regels attribuutsoort</w:t>
            </w:r>
          </w:p>
        </w:tc>
        <w:tc>
          <w:tcPr>
            <w:tcW w:w="5674" w:type="dxa"/>
            <w:tcBorders>
              <w:top w:val="nil"/>
              <w:left w:val="nil"/>
              <w:bottom w:val="single" w:sz="4" w:space="0" w:color="auto"/>
              <w:right w:val="nil"/>
            </w:tcBorders>
          </w:tcPr>
          <w:p w:rsidR="0031569A" w:rsidRDefault="005D189E" w:rsidP="0031569A">
            <w:pPr>
              <w:autoSpaceDE w:val="0"/>
              <w:autoSpaceDN w:val="0"/>
              <w:adjustRightInd w:val="0"/>
              <w:spacing w:after="0" w:line="240" w:lineRule="auto"/>
              <w:rPr>
                <w:ins w:id="185" w:author="Arjan" w:date="2014-11-18T10:00: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Formaat moet van een waarde voorzien zijn </w:t>
            </w:r>
            <w:r w:rsidR="004B37F9" w:rsidRPr="00DD0F4F">
              <w:rPr>
                <w:rFonts w:ascii="Arial" w:eastAsia="Times New Roman" w:hAnsi="Arial" w:cs="Arial"/>
                <w:color w:val="000000"/>
                <w:sz w:val="20"/>
                <w:szCs w:val="20"/>
                <w:lang w:val="nl-NL"/>
              </w:rPr>
              <w:t>indien</w:t>
            </w:r>
            <w:del w:id="186" w:author="Arjan" w:date="2014-11-18T10:00:00Z">
              <w:r w:rsidR="004B37F9">
                <w:rPr>
                  <w:rFonts w:ascii="Arial" w:eastAsia="Times New Roman" w:hAnsi="Arial" w:cs="Arial"/>
                  <w:color w:val="000000"/>
                  <w:sz w:val="20"/>
                  <w:szCs w:val="20"/>
                </w:rPr>
                <w:delText xml:space="preserve"> het een digitaal bestand betreft, d.w.z. </w:delText>
              </w:r>
            </w:del>
            <w:ins w:id="187" w:author="Arjan" w:date="2014-11-18T10:00:00Z">
              <w:r w:rsidR="0031569A">
                <w:rPr>
                  <w:rFonts w:ascii="Arial" w:eastAsia="Times New Roman" w:hAnsi="Arial" w:cs="Arial"/>
                  <w:color w:val="000000"/>
                  <w:sz w:val="20"/>
                  <w:szCs w:val="20"/>
                  <w:lang w:val="nl-NL"/>
                </w:rPr>
                <w:t>:</w:t>
              </w:r>
            </w:ins>
          </w:p>
          <w:p w:rsidR="0031569A" w:rsidRDefault="0031569A" w:rsidP="0031569A">
            <w:pPr>
              <w:autoSpaceDE w:val="0"/>
              <w:autoSpaceDN w:val="0"/>
              <w:adjustRightInd w:val="0"/>
              <w:spacing w:after="0" w:line="240" w:lineRule="auto"/>
              <w:rPr>
                <w:ins w:id="188" w:author="Arjan" w:date="2014-11-18T10:00:00Z"/>
                <w:rFonts w:ascii="Arial" w:eastAsia="Times New Roman" w:hAnsi="Arial" w:cs="Arial"/>
                <w:color w:val="000000"/>
                <w:sz w:val="20"/>
                <w:szCs w:val="20"/>
                <w:lang w:val="nl-NL"/>
              </w:rPr>
            </w:pPr>
            <w:ins w:id="189" w:author="Arjan" w:date="2014-11-18T10:00:00Z">
              <w:r>
                <w:rPr>
                  <w:rFonts w:ascii="Arial" w:eastAsia="Times New Roman" w:hAnsi="Arial" w:cs="Arial"/>
                  <w:color w:val="000000"/>
                  <w:sz w:val="20"/>
                  <w:szCs w:val="20"/>
                  <w:lang w:val="nl-NL"/>
                </w:rPr>
                <w:t xml:space="preserve">- </w:t>
              </w:r>
            </w:ins>
            <w:r w:rsidR="004B37F9" w:rsidRPr="00DD0F4F">
              <w:rPr>
                <w:rFonts w:ascii="Arial" w:eastAsia="Times New Roman" w:hAnsi="Arial" w:cs="Arial"/>
                <w:color w:val="000000"/>
                <w:sz w:val="20"/>
                <w:szCs w:val="20"/>
                <w:lang w:val="nl-NL"/>
              </w:rPr>
              <w:t xml:space="preserve">de attribuutsoort Inhoud </w:t>
            </w:r>
            <w:del w:id="190" w:author="Arjan" w:date="2014-11-18T10:00:00Z">
              <w:r w:rsidR="004B37F9">
                <w:rPr>
                  <w:rFonts w:ascii="Arial" w:eastAsia="Times New Roman" w:hAnsi="Arial" w:cs="Arial"/>
                  <w:color w:val="000000"/>
                  <w:sz w:val="20"/>
                  <w:szCs w:val="20"/>
                </w:rPr>
                <w:delText xml:space="preserve">is </w:delText>
              </w:r>
            </w:del>
            <w:r w:rsidR="004B37F9" w:rsidRPr="00DD0F4F">
              <w:rPr>
                <w:rFonts w:ascii="Arial" w:eastAsia="Times New Roman" w:hAnsi="Arial" w:cs="Arial"/>
                <w:color w:val="000000"/>
                <w:sz w:val="20"/>
                <w:szCs w:val="20"/>
                <w:lang w:val="nl-NL"/>
              </w:rPr>
              <w:t xml:space="preserve">van een waarde </w:t>
            </w:r>
            <w:ins w:id="191" w:author="Arjan" w:date="2014-11-18T10:00:00Z">
              <w:r>
                <w:rPr>
                  <w:rFonts w:ascii="Arial" w:eastAsia="Times New Roman" w:hAnsi="Arial" w:cs="Arial"/>
                  <w:color w:val="000000"/>
                  <w:sz w:val="20"/>
                  <w:szCs w:val="20"/>
                  <w:lang w:val="nl-NL"/>
                </w:rPr>
                <w:t xml:space="preserve">is </w:t>
              </w:r>
            </w:ins>
            <w:r w:rsidR="004B37F9" w:rsidRPr="00DD0F4F">
              <w:rPr>
                <w:rFonts w:ascii="Arial" w:eastAsia="Times New Roman" w:hAnsi="Arial" w:cs="Arial"/>
                <w:color w:val="000000"/>
                <w:sz w:val="20"/>
                <w:szCs w:val="20"/>
                <w:lang w:val="nl-NL"/>
              </w:rPr>
              <w:t>voorzien</w:t>
            </w:r>
            <w:del w:id="192" w:author="Arjan" w:date="2014-11-18T10:00:00Z">
              <w:r w:rsidR="004B37F9">
                <w:rPr>
                  <w:rFonts w:ascii="Arial" w:eastAsia="Times New Roman" w:hAnsi="Arial" w:cs="Arial"/>
                  <w:color w:val="000000"/>
                  <w:sz w:val="20"/>
                  <w:szCs w:val="20"/>
                </w:rPr>
                <w:delText>, en</w:delText>
              </w:r>
            </w:del>
            <w:ins w:id="193" w:author="Arjan" w:date="2014-11-18T10:00:00Z">
              <w:r>
                <w:rPr>
                  <w:rFonts w:ascii="Arial" w:eastAsia="Times New Roman" w:hAnsi="Arial" w:cs="Arial"/>
                  <w:color w:val="000000"/>
                  <w:sz w:val="20"/>
                  <w:szCs w:val="20"/>
                  <w:lang w:val="nl-NL"/>
                </w:rPr>
                <w:t xml:space="preserve"> (d.w.z. </w:t>
              </w:r>
              <w:r w:rsidRPr="00DD0F4F">
                <w:rPr>
                  <w:rFonts w:ascii="Arial" w:eastAsia="Times New Roman" w:hAnsi="Arial" w:cs="Arial"/>
                  <w:color w:val="000000"/>
                  <w:sz w:val="20"/>
                  <w:szCs w:val="20"/>
                  <w:lang w:val="nl-NL"/>
                </w:rPr>
                <w:t xml:space="preserve">het </w:t>
              </w:r>
              <w:r>
                <w:rPr>
                  <w:rFonts w:ascii="Arial" w:eastAsia="Times New Roman" w:hAnsi="Arial" w:cs="Arial"/>
                  <w:color w:val="000000"/>
                  <w:sz w:val="20"/>
                  <w:szCs w:val="20"/>
                  <w:lang w:val="nl-NL"/>
                </w:rPr>
                <w:t xml:space="preserve">betreft </w:t>
              </w:r>
              <w:r w:rsidRPr="00DD0F4F">
                <w:rPr>
                  <w:rFonts w:ascii="Arial" w:eastAsia="Times New Roman" w:hAnsi="Arial" w:cs="Arial"/>
                  <w:color w:val="000000"/>
                  <w:sz w:val="20"/>
                  <w:szCs w:val="20"/>
                  <w:lang w:val="nl-NL"/>
                </w:rPr>
                <w:t>een digitaal bestand</w:t>
              </w:r>
              <w:r>
                <w:rPr>
                  <w:rFonts w:ascii="Arial" w:eastAsia="Times New Roman" w:hAnsi="Arial" w:cs="Arial"/>
                  <w:color w:val="000000"/>
                  <w:sz w:val="20"/>
                  <w:szCs w:val="20"/>
                  <w:lang w:val="nl-NL"/>
                </w:rPr>
                <w:t>)</w:t>
              </w:r>
              <w:r w:rsidR="004B37F9" w:rsidRPr="00DD0F4F">
                <w:rPr>
                  <w:rFonts w:ascii="Arial" w:eastAsia="Times New Roman" w:hAnsi="Arial" w:cs="Arial"/>
                  <w:color w:val="000000"/>
                  <w:sz w:val="20"/>
                  <w:szCs w:val="20"/>
                  <w:lang w:val="nl-NL"/>
                </w:rPr>
                <w:t xml:space="preserve">, </w:t>
              </w:r>
              <w:r>
                <w:rPr>
                  <w:rFonts w:ascii="Arial" w:eastAsia="Times New Roman" w:hAnsi="Arial" w:cs="Arial"/>
                  <w:color w:val="000000"/>
                  <w:sz w:val="20"/>
                  <w:szCs w:val="20"/>
                  <w:lang w:val="nl-NL"/>
                </w:rPr>
                <w:t>of</w:t>
              </w:r>
              <w:r w:rsidR="004B37F9" w:rsidRPr="00DD0F4F">
                <w:rPr>
                  <w:rFonts w:ascii="Arial" w:eastAsia="Times New Roman" w:hAnsi="Arial" w:cs="Arial"/>
                  <w:color w:val="000000"/>
                  <w:sz w:val="20"/>
                  <w:szCs w:val="20"/>
                  <w:lang w:val="nl-NL"/>
                </w:rPr>
                <w:t xml:space="preserve"> </w:t>
              </w:r>
            </w:ins>
          </w:p>
          <w:p w:rsidR="005D189E" w:rsidRPr="00DD0F4F" w:rsidRDefault="0031569A" w:rsidP="0031569A">
            <w:pPr>
              <w:autoSpaceDE w:val="0"/>
              <w:autoSpaceDN w:val="0"/>
              <w:adjustRightInd w:val="0"/>
              <w:spacing w:after="0" w:line="240" w:lineRule="auto"/>
              <w:rPr>
                <w:rFonts w:ascii="Arial" w:eastAsia="Times New Roman" w:hAnsi="Arial" w:cs="Arial"/>
                <w:color w:val="000000"/>
                <w:sz w:val="20"/>
                <w:szCs w:val="20"/>
                <w:lang w:val="nl-NL"/>
              </w:rPr>
            </w:pPr>
            <w:ins w:id="194" w:author="Arjan" w:date="2014-11-18T10:00:00Z">
              <w:r>
                <w:rPr>
                  <w:rFonts w:ascii="Arial" w:eastAsia="Times New Roman" w:hAnsi="Arial" w:cs="Arial"/>
                  <w:color w:val="000000"/>
                  <w:sz w:val="20"/>
                  <w:szCs w:val="20"/>
                  <w:lang w:val="nl-NL"/>
                </w:rPr>
                <w:t>-</w:t>
              </w:r>
            </w:ins>
            <w:r>
              <w:rPr>
                <w:rFonts w:ascii="Arial" w:eastAsia="Times New Roman" w:hAnsi="Arial" w:cs="Arial"/>
                <w:color w:val="000000"/>
                <w:sz w:val="20"/>
                <w:szCs w:val="20"/>
                <w:lang w:val="nl-NL"/>
              </w:rPr>
              <w:t xml:space="preserve"> </w:t>
            </w:r>
            <w:r w:rsidR="005D189E" w:rsidRPr="00DD0F4F">
              <w:rPr>
                <w:rFonts w:ascii="Arial" w:eastAsia="Times New Roman" w:hAnsi="Arial" w:cs="Arial"/>
                <w:color w:val="000000"/>
                <w:sz w:val="20"/>
                <w:szCs w:val="20"/>
                <w:lang w:val="nl-NL"/>
              </w:rPr>
              <w:t xml:space="preserve">Bestandsnaam </w:t>
            </w:r>
            <w:del w:id="195" w:author="Arjan" w:date="2014-11-18T10:00:00Z">
              <w:r w:rsidR="005D189E" w:rsidRPr="005D189E">
                <w:rPr>
                  <w:rFonts w:ascii="Arial" w:eastAsia="Times New Roman" w:hAnsi="Arial" w:cs="Arial"/>
                  <w:color w:val="000000"/>
                  <w:sz w:val="20"/>
                  <w:szCs w:val="20"/>
                </w:rPr>
                <w:delText>g</w:delText>
              </w:r>
            </w:del>
            <w:r w:rsidR="005D189E" w:rsidRPr="00DD0F4F">
              <w:rPr>
                <w:rFonts w:ascii="Arial" w:eastAsia="Times New Roman" w:hAnsi="Arial" w:cs="Arial"/>
                <w:color w:val="000000"/>
                <w:sz w:val="20"/>
                <w:szCs w:val="20"/>
                <w:lang w:val="nl-NL"/>
              </w:rPr>
              <w:t xml:space="preserve">een waarde heeft </w:t>
            </w:r>
            <w:del w:id="196" w:author="Arjan" w:date="2014-11-18T10:00:00Z">
              <w:r w:rsidR="005D189E" w:rsidRPr="005D189E">
                <w:rPr>
                  <w:rFonts w:ascii="Arial" w:eastAsia="Times New Roman" w:hAnsi="Arial" w:cs="Arial"/>
                  <w:color w:val="000000"/>
                  <w:sz w:val="20"/>
                  <w:szCs w:val="20"/>
                </w:rPr>
                <w:delText xml:space="preserve">of </w:delText>
              </w:r>
            </w:del>
            <w:ins w:id="197" w:author="Arjan" w:date="2014-11-18T10:00:00Z">
              <w:r w:rsidR="008C2BEE">
                <w:rPr>
                  <w:rFonts w:ascii="Arial" w:eastAsia="Times New Roman" w:hAnsi="Arial" w:cs="Arial"/>
                  <w:color w:val="000000"/>
                  <w:sz w:val="20"/>
                  <w:szCs w:val="20"/>
                  <w:lang w:val="nl-NL"/>
                </w:rPr>
                <w:t xml:space="preserve">(d.w.z. </w:t>
              </w:r>
              <w:r w:rsidR="008C2BEE" w:rsidRPr="00DD0F4F">
                <w:rPr>
                  <w:rFonts w:ascii="Arial" w:eastAsia="Times New Roman" w:hAnsi="Arial" w:cs="Arial"/>
                  <w:color w:val="000000"/>
                  <w:sz w:val="20"/>
                  <w:szCs w:val="20"/>
                  <w:lang w:val="nl-NL"/>
                </w:rPr>
                <w:t xml:space="preserve">het </w:t>
              </w:r>
              <w:r w:rsidR="008C2BEE">
                <w:rPr>
                  <w:rFonts w:ascii="Arial" w:eastAsia="Times New Roman" w:hAnsi="Arial" w:cs="Arial"/>
                  <w:color w:val="000000"/>
                  <w:sz w:val="20"/>
                  <w:szCs w:val="20"/>
                  <w:lang w:val="nl-NL"/>
                </w:rPr>
                <w:t xml:space="preserve">betreft </w:t>
              </w:r>
              <w:r w:rsidR="008C2BEE" w:rsidRPr="00DD0F4F">
                <w:rPr>
                  <w:rFonts w:ascii="Arial" w:eastAsia="Times New Roman" w:hAnsi="Arial" w:cs="Arial"/>
                  <w:color w:val="000000"/>
                  <w:sz w:val="20"/>
                  <w:szCs w:val="20"/>
                  <w:lang w:val="nl-NL"/>
                </w:rPr>
                <w:t>een digitaal bestand</w:t>
              </w:r>
              <w:r w:rsidR="008C2BEE">
                <w:rPr>
                  <w:rFonts w:ascii="Arial" w:eastAsia="Times New Roman" w:hAnsi="Arial" w:cs="Arial"/>
                  <w:color w:val="000000"/>
                  <w:sz w:val="20"/>
                  <w:szCs w:val="20"/>
                  <w:lang w:val="nl-NL"/>
                </w:rPr>
                <w:t xml:space="preserve">) </w:t>
              </w:r>
              <w:r>
                <w:rPr>
                  <w:rFonts w:ascii="Arial" w:eastAsia="Times New Roman" w:hAnsi="Arial" w:cs="Arial"/>
                  <w:color w:val="000000"/>
                  <w:sz w:val="20"/>
                  <w:szCs w:val="20"/>
                  <w:lang w:val="nl-NL"/>
                </w:rPr>
                <w:t>en</w:t>
              </w:r>
              <w:r w:rsidRPr="00DD0F4F">
                <w:rPr>
                  <w:rFonts w:ascii="Arial" w:eastAsia="Times New Roman" w:hAnsi="Arial" w:cs="Arial"/>
                  <w:color w:val="000000"/>
                  <w:sz w:val="20"/>
                  <w:szCs w:val="20"/>
                  <w:lang w:val="nl-NL"/>
                </w:rPr>
                <w:t xml:space="preserve"> </w:t>
              </w:r>
            </w:ins>
            <w:r w:rsidR="005D189E" w:rsidRPr="00DD0F4F">
              <w:rPr>
                <w:rFonts w:ascii="Arial" w:eastAsia="Times New Roman" w:hAnsi="Arial" w:cs="Arial"/>
                <w:color w:val="000000"/>
                <w:sz w:val="20"/>
                <w:szCs w:val="20"/>
                <w:lang w:val="nl-NL"/>
              </w:rPr>
              <w:t xml:space="preserve">uit de waarde van Bestandsnaam </w:t>
            </w:r>
            <w:ins w:id="198" w:author="Arjan" w:date="2014-11-18T10:00:00Z">
              <w:r w:rsidR="008C2BEE">
                <w:rPr>
                  <w:rFonts w:ascii="Arial" w:eastAsia="Times New Roman" w:hAnsi="Arial" w:cs="Arial"/>
                  <w:color w:val="000000"/>
                  <w:sz w:val="20"/>
                  <w:szCs w:val="20"/>
                  <w:lang w:val="nl-NL"/>
                </w:rPr>
                <w:t xml:space="preserve">(cq. de bestandsextensie) </w:t>
              </w:r>
            </w:ins>
            <w:r w:rsidR="005D189E" w:rsidRPr="00DD0F4F">
              <w:rPr>
                <w:rFonts w:ascii="Arial" w:eastAsia="Times New Roman" w:hAnsi="Arial" w:cs="Arial"/>
                <w:color w:val="000000"/>
                <w:sz w:val="20"/>
                <w:szCs w:val="20"/>
                <w:lang w:val="nl-NL"/>
              </w:rPr>
              <w:t xml:space="preserve">geen geldig </w:t>
            </w:r>
            <w:del w:id="199" w:author="Arjan" w:date="2014-11-18T10:00:00Z">
              <w:r w:rsidR="005D189E">
                <w:rPr>
                  <w:rFonts w:ascii="Arial" w:eastAsia="Times New Roman" w:hAnsi="Arial" w:cs="Arial"/>
                  <w:color w:val="000000"/>
                  <w:sz w:val="20"/>
                  <w:szCs w:val="20"/>
                </w:rPr>
                <w:delText>F</w:delText>
              </w:r>
              <w:r w:rsidR="005D189E" w:rsidRPr="005D189E">
                <w:rPr>
                  <w:rFonts w:ascii="Arial" w:eastAsia="Times New Roman" w:hAnsi="Arial" w:cs="Arial"/>
                  <w:color w:val="000000"/>
                  <w:sz w:val="20"/>
                  <w:szCs w:val="20"/>
                </w:rPr>
                <w:delText>ormaat</w:delText>
              </w:r>
            </w:del>
            <w:ins w:id="200" w:author="Arjan" w:date="2014-11-18T10:00:00Z">
              <w:r>
                <w:rPr>
                  <w:rFonts w:ascii="Arial" w:eastAsia="Times New Roman" w:hAnsi="Arial" w:cs="Arial"/>
                  <w:color w:val="000000"/>
                  <w:sz w:val="20"/>
                  <w:szCs w:val="20"/>
                  <w:lang w:val="nl-NL"/>
                </w:rPr>
                <w:t>bestandstype</w:t>
              </w:r>
            </w:ins>
            <w:r w:rsidR="005D189E" w:rsidRPr="00DD0F4F">
              <w:rPr>
                <w:rFonts w:ascii="Arial" w:eastAsia="Times New Roman" w:hAnsi="Arial" w:cs="Arial"/>
                <w:color w:val="000000"/>
                <w:sz w:val="20"/>
                <w:szCs w:val="20"/>
                <w:lang w:val="nl-NL"/>
              </w:rPr>
              <w:t xml:space="preserve"> af te leiden is.</w:t>
            </w:r>
          </w:p>
        </w:tc>
      </w:tr>
    </w:tbl>
    <w:p w:rsidR="005D189E" w:rsidRPr="00DD0F4F" w:rsidRDefault="005D189E" w:rsidP="0044638F">
      <w:pPr>
        <w:rPr>
          <w:lang w:val="nl-NL"/>
        </w:rPr>
      </w:pPr>
    </w:p>
    <w:p w:rsidR="002627FD" w:rsidRPr="002627FD" w:rsidRDefault="00B47636" w:rsidP="002627FD">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2627FD" w:rsidRPr="002627FD">
        <w:rPr>
          <w:rFonts w:ascii="Arial" w:eastAsia="Times New Roman" w:hAnsi="Arial" w:cs="Arial"/>
          <w:b/>
          <w:bCs/>
          <w:color w:val="004080"/>
          <w:sz w:val="24"/>
          <w:szCs w:val="24"/>
        </w:rPr>
        <w:t>«</w:t>
      </w:r>
      <w:del w:id="201" w:author="Arjan" w:date="2014-11-18T10:00:00Z">
        <w:r w:rsidR="002627FD" w:rsidRPr="002627FD">
          <w:rPr>
            <w:rFonts w:ascii="Arial" w:eastAsia="Times New Roman" w:hAnsi="Arial" w:cs="Arial"/>
            <w:b/>
            <w:bCs/>
            <w:color w:val="004080"/>
            <w:sz w:val="24"/>
            <w:szCs w:val="24"/>
          </w:rPr>
          <w:delText>A</w:delText>
        </w:r>
      </w:del>
      <w:ins w:id="202" w:author="Arjan" w:date="2014-11-18T10:00:00Z">
        <w:r w:rsidR="00BE3409">
          <w:rPr>
            <w:rFonts w:ascii="Arial" w:eastAsia="Times New Roman" w:hAnsi="Arial" w:cs="Arial"/>
            <w:b/>
            <w:bCs/>
            <w:color w:val="004080"/>
            <w:sz w:val="24"/>
            <w:szCs w:val="24"/>
          </w:rPr>
          <w:t>Groepa</w:t>
        </w:r>
      </w:ins>
      <w:r w:rsidR="002627FD"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2627FD" w:rsidRPr="002627FD">
        <w:rPr>
          <w:rFonts w:ascii="Arial" w:eastAsia="Times New Roman" w:hAnsi="Arial" w:cs="Arial"/>
          <w:b/>
          <w:bCs/>
          <w:color w:val="004080"/>
          <w:sz w:val="24"/>
          <w:szCs w:val="24"/>
        </w:rPr>
        <w:t xml:space="preserve"> </w:t>
      </w:r>
      <w:r w:rsidRPr="002627FD">
        <w:rPr>
          <w:rFonts w:ascii="Arial" w:eastAsia="Times New Roman" w:hAnsi="Arial" w:cs="Arial"/>
          <w:b/>
          <w:bCs/>
          <w:color w:val="004080"/>
          <w:sz w:val="24"/>
          <w:szCs w:val="24"/>
        </w:rPr>
        <w:fldChar w:fldCharType="begin" w:fldLock="1"/>
      </w:r>
      <w:r w:rsidR="002627FD" w:rsidRPr="002627FD">
        <w:rPr>
          <w:rFonts w:ascii="Arial" w:eastAsia="Times New Roman" w:hAnsi="Arial" w:cs="Arial"/>
          <w:b/>
          <w:bCs/>
          <w:color w:val="004080"/>
          <w:sz w:val="24"/>
          <w:szCs w:val="24"/>
        </w:rPr>
        <w:instrText>MERGEFIELD Att.Name</w:instrText>
      </w:r>
      <w:r w:rsidRPr="002627FD">
        <w:rPr>
          <w:rFonts w:ascii="Arial" w:eastAsia="Times New Roman" w:hAnsi="Arial" w:cs="Arial"/>
          <w:b/>
          <w:bCs/>
          <w:color w:val="004080"/>
          <w:sz w:val="24"/>
          <w:szCs w:val="24"/>
        </w:rPr>
        <w:fldChar w:fldCharType="separate"/>
      </w:r>
      <w:r w:rsidR="002627FD" w:rsidRPr="002627FD">
        <w:rPr>
          <w:rFonts w:ascii="Arial" w:eastAsia="Times New Roman" w:hAnsi="Arial" w:cs="Arial"/>
          <w:b/>
          <w:bCs/>
          <w:color w:val="004080"/>
          <w:sz w:val="24"/>
          <w:szCs w:val="24"/>
        </w:rPr>
        <w:t>Bestandsnaam</w:t>
      </w:r>
      <w:r w:rsidRPr="002627FD">
        <w:rPr>
          <w:rFonts w:ascii="Arial" w:eastAsia="Times New Roman" w:hAnsi="Arial" w:cs="Arial"/>
          <w:b/>
          <w:bCs/>
          <w:color w:val="004080"/>
          <w:sz w:val="24"/>
          <w:szCs w:val="24"/>
        </w:rPr>
        <w:fldChar w:fldCharType="end"/>
      </w:r>
    </w:p>
    <w:tbl>
      <w:tblPr>
        <w:tblW w:w="9360" w:type="dxa"/>
        <w:tblInd w:w="60" w:type="dxa"/>
        <w:tblLayout w:type="fixed"/>
        <w:tblCellMar>
          <w:left w:w="60" w:type="dxa"/>
          <w:right w:w="60" w:type="dxa"/>
        </w:tblCellMar>
        <w:tblLook w:val="0000"/>
      </w:tblPr>
      <w:tblGrid>
        <w:gridCol w:w="3780"/>
        <w:gridCol w:w="5580"/>
      </w:tblGrid>
      <w:tr w:rsidR="002627FD" w:rsidRPr="002627FD" w:rsidTr="00331ABA">
        <w:trPr>
          <w:trHeight w:val="230"/>
        </w:trPr>
        <w:tc>
          <w:tcPr>
            <w:tcW w:w="3780" w:type="dxa"/>
            <w:tcBorders>
              <w:top w:val="single" w:sz="4" w:space="0" w:color="auto"/>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2627FD" w:rsidRPr="002627FD" w:rsidRDefault="00B47636"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Att.Name</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Bestandsnaam</w:t>
            </w:r>
            <w:r w:rsidRPr="002627FD">
              <w:rPr>
                <w:rFonts w:ascii="Arial" w:hAnsi="Arial" w:cs="Arial"/>
                <w:sz w:val="20"/>
                <w:szCs w:val="20"/>
                <w:lang w:val="en-AU"/>
              </w:rPr>
              <w:fldChar w:fldCharType="end"/>
            </w:r>
          </w:p>
        </w:tc>
      </w:tr>
      <w:tr w:rsidR="002627FD" w:rsidRPr="002627FD" w:rsidTr="00331ABA">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rsidTr="00331ABA">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KING</w:t>
            </w:r>
          </w:p>
        </w:tc>
      </w:tr>
      <w:tr w:rsidR="002627FD" w:rsidRPr="002627FD" w:rsidTr="00331ABA">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rsidTr="00331ABA">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rsidTr="00331ABA">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rsidTr="00331ABA">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2627FD" w:rsidRPr="002627FD" w:rsidRDefault="00B47636"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Att.Alias</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bestandsnaam</w:t>
            </w:r>
            <w:r w:rsidRPr="002627FD">
              <w:rPr>
                <w:rFonts w:ascii="Arial" w:hAnsi="Arial" w:cs="Arial"/>
                <w:sz w:val="20"/>
                <w:szCs w:val="20"/>
                <w:lang w:val="en-AU"/>
              </w:rPr>
              <w:fldChar w:fldCharType="end"/>
            </w:r>
          </w:p>
        </w:tc>
      </w:tr>
      <w:tr w:rsidR="002627FD" w:rsidRPr="002627FD" w:rsidTr="00331ABA">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5E066D" w:rsidTr="00331ABA">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2627FD" w:rsidRPr="00DD0F4F" w:rsidRDefault="00B47636" w:rsidP="002627FD">
            <w:pPr>
              <w:autoSpaceDE w:val="0"/>
              <w:autoSpaceDN w:val="0"/>
              <w:adjustRightInd w:val="0"/>
              <w:spacing w:after="0" w:line="240" w:lineRule="auto"/>
              <w:rPr>
                <w:rFonts w:ascii="Arial" w:eastAsia="Times New Roman" w:hAnsi="Arial" w:cs="Arial"/>
                <w:color w:val="000000"/>
                <w:sz w:val="20"/>
                <w:szCs w:val="20"/>
                <w:lang w:val="nl-NL"/>
              </w:rPr>
            </w:pPr>
            <w:r w:rsidRPr="002627FD">
              <w:rPr>
                <w:rFonts w:ascii="Arial" w:hAnsi="Arial" w:cs="Arial"/>
                <w:sz w:val="20"/>
                <w:szCs w:val="20"/>
                <w:lang w:val="en-AU"/>
              </w:rPr>
              <w:fldChar w:fldCharType="begin" w:fldLock="1"/>
            </w:r>
            <w:r w:rsidR="002627FD" w:rsidRPr="00DD0F4F">
              <w:rPr>
                <w:rFonts w:ascii="Arial" w:hAnsi="Arial" w:cs="Arial"/>
                <w:sz w:val="20"/>
                <w:szCs w:val="20"/>
                <w:lang w:val="nl-NL"/>
              </w:rPr>
              <w:instrText xml:space="preserve">MERGEFIELD </w:instrText>
            </w:r>
            <w:r w:rsidR="002627FD" w:rsidRPr="00DD0F4F">
              <w:rPr>
                <w:rFonts w:ascii="Arial" w:eastAsia="Times New Roman" w:hAnsi="Arial" w:cs="Arial"/>
                <w:color w:val="000000"/>
                <w:sz w:val="20"/>
                <w:szCs w:val="20"/>
                <w:lang w:val="nl-NL"/>
              </w:rPr>
              <w:instrText>Att.Notes</w:instrText>
            </w:r>
            <w:r w:rsidRPr="002627FD">
              <w:rPr>
                <w:rFonts w:ascii="Arial" w:hAnsi="Arial" w:cs="Arial"/>
                <w:sz w:val="20"/>
                <w:szCs w:val="20"/>
                <w:lang w:val="en-AU"/>
              </w:rPr>
              <w:fldChar w:fldCharType="end"/>
            </w:r>
            <w:r w:rsidR="002627FD" w:rsidRPr="00DD0F4F">
              <w:rPr>
                <w:rFonts w:ascii="Arial" w:eastAsia="Times New Roman" w:hAnsi="Arial" w:cs="Arial"/>
                <w:color w:val="610E6A"/>
                <w:sz w:val="20"/>
                <w:szCs w:val="20"/>
                <w:lang w:val="nl-NL"/>
              </w:rPr>
              <w:t>De naam van het fysieke bestand waarin de inhoud van het informatieobject is vastgelegd.</w:t>
            </w:r>
          </w:p>
        </w:tc>
      </w:tr>
      <w:tr w:rsidR="002627FD" w:rsidRPr="005E066D" w:rsidTr="00331ABA">
        <w:trPr>
          <w:trHeight w:val="230"/>
        </w:trPr>
        <w:tc>
          <w:tcPr>
            <w:tcW w:w="3780" w:type="dxa"/>
            <w:tcBorders>
              <w:top w:val="nil"/>
              <w:left w:val="nil"/>
              <w:bottom w:val="nil"/>
              <w:right w:val="nil"/>
            </w:tcBorders>
          </w:tcPr>
          <w:p w:rsidR="002627FD" w:rsidRPr="00DD0F4F" w:rsidRDefault="002627FD" w:rsidP="002627F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2627FD"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p>
        </w:tc>
      </w:tr>
      <w:tr w:rsidR="002627FD" w:rsidRPr="002627FD" w:rsidTr="00331ABA">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 xml:space="preserve">KING </w:t>
            </w:r>
          </w:p>
        </w:tc>
      </w:tr>
      <w:tr w:rsidR="002627FD" w:rsidRPr="002627FD" w:rsidTr="00331ABA">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rsidTr="00331ABA">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1 november 2009</w:t>
            </w:r>
          </w:p>
        </w:tc>
      </w:tr>
      <w:tr w:rsidR="002627FD" w:rsidRPr="002627FD" w:rsidTr="00331ABA">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5E066D" w:rsidTr="00331ABA">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2627FD"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Veelal zal de Inhoud uitgewisseld worden in de vorm van een fysiek bestand. De naam daarvan </w:t>
            </w:r>
            <w:del w:id="203" w:author="Arjan" w:date="2014-11-18T10:00:00Z">
              <w:r w:rsidRPr="002627FD">
                <w:rPr>
                  <w:rFonts w:ascii="Arial" w:eastAsia="Times New Roman" w:hAnsi="Arial" w:cs="Arial"/>
                  <w:color w:val="000000"/>
                  <w:sz w:val="20"/>
                  <w:szCs w:val="20"/>
                </w:rPr>
                <w:delText>valt af te leiden</w:delText>
              </w:r>
            </w:del>
            <w:ins w:id="204" w:author="Arjan" w:date="2014-11-18T10:00:00Z">
              <w:r w:rsidR="00CB6254">
                <w:rPr>
                  <w:rFonts w:ascii="Arial" w:eastAsia="Times New Roman" w:hAnsi="Arial" w:cs="Arial"/>
                  <w:color w:val="000000"/>
                  <w:sz w:val="20"/>
                  <w:szCs w:val="20"/>
                  <w:lang w:val="nl-NL"/>
                </w:rPr>
                <w:t>kan</w:t>
              </w:r>
              <w:r w:rsidR="00CB6254" w:rsidRPr="00DD0F4F">
                <w:rPr>
                  <w:rFonts w:ascii="Arial" w:eastAsia="Times New Roman" w:hAnsi="Arial" w:cs="Arial"/>
                  <w:color w:val="000000"/>
                  <w:sz w:val="20"/>
                  <w:szCs w:val="20"/>
                  <w:lang w:val="nl-NL"/>
                </w:rPr>
                <w:t xml:space="preserve"> </w:t>
              </w:r>
              <w:r w:rsidR="00CB6254">
                <w:rPr>
                  <w:rFonts w:ascii="Arial" w:eastAsia="Times New Roman" w:hAnsi="Arial" w:cs="Arial"/>
                  <w:color w:val="000000"/>
                  <w:sz w:val="20"/>
                  <w:szCs w:val="20"/>
                  <w:lang w:val="nl-NL"/>
                </w:rPr>
                <w:t>bestaan</w:t>
              </w:r>
            </w:ins>
            <w:r w:rsidRPr="00DD0F4F">
              <w:rPr>
                <w:rFonts w:ascii="Arial" w:eastAsia="Times New Roman" w:hAnsi="Arial" w:cs="Arial"/>
                <w:color w:val="000000"/>
                <w:sz w:val="20"/>
                <w:szCs w:val="20"/>
                <w:lang w:val="nl-NL"/>
              </w:rPr>
              <w:t xml:space="preserve"> uit de </w:t>
            </w:r>
            <w:del w:id="205" w:author="Arjan" w:date="2014-11-18T10:00:00Z">
              <w:r w:rsidRPr="002627FD">
                <w:rPr>
                  <w:rFonts w:ascii="Arial" w:eastAsia="Times New Roman" w:hAnsi="Arial" w:cs="Arial"/>
                  <w:color w:val="000000"/>
                  <w:sz w:val="20"/>
                  <w:szCs w:val="20"/>
                </w:rPr>
                <w:delText xml:space="preserve">combinatie van </w:delText>
              </w:r>
            </w:del>
            <w:r w:rsidRPr="00DD0F4F">
              <w:rPr>
                <w:rFonts w:ascii="Arial" w:eastAsia="Times New Roman" w:hAnsi="Arial" w:cs="Arial"/>
                <w:color w:val="000000"/>
                <w:sz w:val="20"/>
                <w:szCs w:val="20"/>
                <w:lang w:val="nl-NL"/>
              </w:rPr>
              <w:t>Titel</w:t>
            </w:r>
            <w:del w:id="206" w:author="Arjan" w:date="2014-11-18T10:00:00Z">
              <w:r w:rsidRPr="002627FD">
                <w:rPr>
                  <w:rFonts w:ascii="Arial" w:eastAsia="Times New Roman" w:hAnsi="Arial" w:cs="Arial"/>
                  <w:color w:val="000000"/>
                  <w:sz w:val="20"/>
                  <w:szCs w:val="20"/>
                </w:rPr>
                <w:delText xml:space="preserve"> en </w:delText>
              </w:r>
              <w:r>
                <w:rPr>
                  <w:rFonts w:ascii="Arial" w:eastAsia="Times New Roman" w:hAnsi="Arial" w:cs="Arial"/>
                  <w:color w:val="000000"/>
                  <w:sz w:val="20"/>
                  <w:szCs w:val="20"/>
                </w:rPr>
                <w:delText>F</w:delText>
              </w:r>
              <w:r w:rsidRPr="002627FD">
                <w:rPr>
                  <w:rFonts w:ascii="Arial" w:eastAsia="Times New Roman" w:hAnsi="Arial" w:cs="Arial"/>
                  <w:color w:val="000000"/>
                  <w:sz w:val="20"/>
                  <w:szCs w:val="20"/>
                </w:rPr>
                <w:delText>ormaat</w:delText>
              </w:r>
            </w:del>
            <w:ins w:id="207" w:author="Arjan" w:date="2014-11-18T10:00:00Z">
              <w:r w:rsidR="00CB6254">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w:t>
              </w:r>
              <w:r w:rsidR="00CB6254">
                <w:rPr>
                  <w:rFonts w:ascii="Arial" w:eastAsia="Times New Roman" w:hAnsi="Arial" w:cs="Arial"/>
                  <w:color w:val="000000"/>
                  <w:sz w:val="20"/>
                  <w:szCs w:val="20"/>
                  <w:lang w:val="nl-NL"/>
                </w:rPr>
                <w:t>aangevuld met de bestandsextensie</w:t>
              </w:r>
            </w:ins>
            <w:r w:rsidRPr="00DD0F4F">
              <w:rPr>
                <w:rFonts w:ascii="Arial" w:eastAsia="Times New Roman" w:hAnsi="Arial" w:cs="Arial"/>
                <w:color w:val="000000"/>
                <w:sz w:val="20"/>
                <w:szCs w:val="20"/>
                <w:lang w:val="nl-NL"/>
              </w:rPr>
              <w:t>, gescheiden door een punt.</w:t>
            </w:r>
            <w:del w:id="208" w:author="Arjan" w:date="2014-11-18T10:00:00Z">
              <w:r w:rsidRPr="002627FD">
                <w:rPr>
                  <w:rFonts w:ascii="Arial" w:eastAsia="Times New Roman" w:hAnsi="Arial" w:cs="Arial"/>
                  <w:color w:val="000000"/>
                  <w:sz w:val="20"/>
                  <w:szCs w:val="20"/>
                </w:rPr>
                <w:delText xml:space="preserve"> Niet altijd is de zender van</w:delText>
              </w:r>
            </w:del>
            <w:ins w:id="209" w:author="Arjan" w:date="2014-11-18T10:00:00Z">
              <w:r w:rsidR="00CB6254">
                <w:rPr>
                  <w:rFonts w:ascii="Arial" w:eastAsia="Times New Roman" w:hAnsi="Arial" w:cs="Arial"/>
                  <w:color w:val="000000"/>
                  <w:sz w:val="20"/>
                  <w:szCs w:val="20"/>
                  <w:lang w:val="nl-NL"/>
                </w:rPr>
                <w:t xml:space="preserve"> Het kan ook</w:t>
              </w:r>
            </w:ins>
            <w:r w:rsidR="00CB6254">
              <w:rPr>
                <w:rFonts w:ascii="Arial" w:eastAsia="Times New Roman" w:hAnsi="Arial" w:cs="Arial"/>
                <w:color w:val="000000"/>
                <w:sz w:val="20"/>
                <w:szCs w:val="20"/>
                <w:lang w:val="nl-NL"/>
              </w:rPr>
              <w:t xml:space="preserve"> een </w:t>
            </w:r>
            <w:del w:id="210" w:author="Arjan" w:date="2014-11-18T10:00:00Z">
              <w:r w:rsidRPr="002627FD">
                <w:rPr>
                  <w:rFonts w:ascii="Arial" w:eastAsia="Times New Roman" w:hAnsi="Arial" w:cs="Arial"/>
                  <w:color w:val="000000"/>
                  <w:sz w:val="20"/>
                  <w:szCs w:val="20"/>
                </w:rPr>
                <w:delText>bericht waarin het beoogd is de inhoud te leveren, in staat het formaat te bepalen. In dat geval wordt expliciet de</w:delText>
              </w:r>
            </w:del>
            <w:ins w:id="211" w:author="Arjan" w:date="2014-11-18T10:00:00Z">
              <w:r w:rsidR="00CB6254">
                <w:rPr>
                  <w:rFonts w:ascii="Arial" w:eastAsia="Times New Roman" w:hAnsi="Arial" w:cs="Arial"/>
                  <w:color w:val="000000"/>
                  <w:sz w:val="20"/>
                  <w:szCs w:val="20"/>
                  <w:lang w:val="nl-NL"/>
                </w:rPr>
                <w:t>anders samengestelde</w:t>
              </w:r>
            </w:ins>
            <w:r w:rsidR="00CB6254">
              <w:rPr>
                <w:rFonts w:ascii="Arial" w:eastAsia="Times New Roman" w:hAnsi="Arial" w:cs="Arial"/>
                <w:color w:val="000000"/>
                <w:sz w:val="20"/>
                <w:szCs w:val="20"/>
                <w:lang w:val="nl-NL"/>
              </w:rPr>
              <w:t xml:space="preserve"> naam </w:t>
            </w:r>
            <w:del w:id="212" w:author="Arjan" w:date="2014-11-18T10:00:00Z">
              <w:r w:rsidRPr="002627FD">
                <w:rPr>
                  <w:rFonts w:ascii="Arial" w:eastAsia="Times New Roman" w:hAnsi="Arial" w:cs="Arial"/>
                  <w:color w:val="000000"/>
                  <w:sz w:val="20"/>
                  <w:szCs w:val="20"/>
                </w:rPr>
                <w:delText xml:space="preserve">van het bestand genoemd waarin zich </w:delText>
              </w:r>
              <w:r w:rsidRPr="002627FD">
                <w:rPr>
                  <w:rFonts w:ascii="Arial" w:eastAsia="Times New Roman" w:hAnsi="Arial" w:cs="Arial"/>
                  <w:color w:val="000000"/>
                  <w:sz w:val="20"/>
                  <w:szCs w:val="20"/>
                </w:rPr>
                <w:lastRenderedPageBreak/>
                <w:delText xml:space="preserve">de inhoud </w:delText>
              </w:r>
              <w:r>
                <w:rPr>
                  <w:rFonts w:ascii="Arial" w:eastAsia="Times New Roman" w:hAnsi="Arial" w:cs="Arial"/>
                  <w:color w:val="000000"/>
                  <w:sz w:val="20"/>
                  <w:szCs w:val="20"/>
                </w:rPr>
                <w:delText xml:space="preserve">van het informatieobject </w:delText>
              </w:r>
              <w:r w:rsidRPr="002627FD">
                <w:rPr>
                  <w:rFonts w:ascii="Arial" w:eastAsia="Times New Roman" w:hAnsi="Arial" w:cs="Arial"/>
                  <w:color w:val="000000"/>
                  <w:sz w:val="20"/>
                  <w:szCs w:val="20"/>
                </w:rPr>
                <w:delText>bevindt</w:delText>
              </w:r>
            </w:del>
            <w:ins w:id="213" w:author="Arjan" w:date="2014-11-18T10:00:00Z">
              <w:r w:rsidR="00CB6254">
                <w:rPr>
                  <w:rFonts w:ascii="Arial" w:eastAsia="Times New Roman" w:hAnsi="Arial" w:cs="Arial"/>
                  <w:color w:val="000000"/>
                  <w:sz w:val="20"/>
                  <w:szCs w:val="20"/>
                  <w:lang w:val="nl-NL"/>
                </w:rPr>
                <w:t>zijn</w:t>
              </w:r>
              <w:r w:rsidR="0031569A">
                <w:rPr>
                  <w:rFonts w:ascii="Arial" w:eastAsia="Times New Roman" w:hAnsi="Arial" w:cs="Arial"/>
                  <w:color w:val="000000"/>
                  <w:sz w:val="20"/>
                  <w:szCs w:val="20"/>
                  <w:lang w:val="nl-NL"/>
                </w:rPr>
                <w:t xml:space="preserve">, al dan </w:t>
              </w:r>
              <w:r w:rsidR="00331ABA">
                <w:rPr>
                  <w:rFonts w:ascii="Arial" w:eastAsia="Times New Roman" w:hAnsi="Arial" w:cs="Arial"/>
                  <w:color w:val="000000"/>
                  <w:sz w:val="20"/>
                  <w:szCs w:val="20"/>
                  <w:lang w:val="nl-NL"/>
                </w:rPr>
                <w:t xml:space="preserve">niet </w:t>
              </w:r>
              <w:r w:rsidR="0031569A">
                <w:rPr>
                  <w:rFonts w:ascii="Arial" w:eastAsia="Times New Roman" w:hAnsi="Arial" w:cs="Arial"/>
                  <w:color w:val="000000"/>
                  <w:sz w:val="20"/>
                  <w:szCs w:val="20"/>
                  <w:lang w:val="nl-NL"/>
                </w:rPr>
                <w:t>inclusief extensie</w:t>
              </w:r>
            </w:ins>
            <w:r w:rsidRPr="00DD0F4F">
              <w:rPr>
                <w:rFonts w:ascii="Arial" w:eastAsia="Times New Roman" w:hAnsi="Arial" w:cs="Arial"/>
                <w:color w:val="000000"/>
                <w:sz w:val="20"/>
                <w:szCs w:val="20"/>
                <w:lang w:val="nl-NL"/>
              </w:rPr>
              <w:t xml:space="preserve">. De voorwaarde is dat de ontvanger uit de bestandsnaam </w:t>
            </w:r>
            <w:del w:id="214" w:author="Arjan" w:date="2014-11-18T10:00:00Z">
              <w:r w:rsidRPr="002627FD">
                <w:rPr>
                  <w:rFonts w:ascii="Arial" w:eastAsia="Times New Roman" w:hAnsi="Arial" w:cs="Arial"/>
                  <w:color w:val="000000"/>
                  <w:sz w:val="20"/>
                  <w:szCs w:val="20"/>
                </w:rPr>
                <w:delText xml:space="preserve">het formaat </w:delText>
              </w:r>
            </w:del>
            <w:ins w:id="215" w:author="Arjan" w:date="2014-11-18T10:00:00Z">
              <w:r w:rsidR="0031569A">
                <w:rPr>
                  <w:rFonts w:ascii="Arial" w:eastAsia="Times New Roman" w:hAnsi="Arial" w:cs="Arial"/>
                  <w:color w:val="000000"/>
                  <w:sz w:val="20"/>
                  <w:szCs w:val="20"/>
                  <w:lang w:val="nl-NL"/>
                </w:rPr>
                <w:t xml:space="preserve">(c.q. de extensie) dan wel uit Formaat </w:t>
              </w:r>
              <w:r w:rsidRPr="00DD0F4F">
                <w:rPr>
                  <w:rFonts w:ascii="Arial" w:eastAsia="Times New Roman" w:hAnsi="Arial" w:cs="Arial"/>
                  <w:color w:val="000000"/>
                  <w:sz w:val="20"/>
                  <w:szCs w:val="20"/>
                  <w:lang w:val="nl-NL"/>
                </w:rPr>
                <w:t xml:space="preserve">het </w:t>
              </w:r>
              <w:r w:rsidR="00CB6254">
                <w:rPr>
                  <w:rFonts w:ascii="Arial" w:eastAsia="Times New Roman" w:hAnsi="Arial" w:cs="Arial"/>
                  <w:color w:val="000000"/>
                  <w:sz w:val="20"/>
                  <w:szCs w:val="20"/>
                  <w:lang w:val="nl-NL"/>
                </w:rPr>
                <w:t>type bestand</w:t>
              </w:r>
              <w:r w:rsidR="00CB6254"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kan afleiden.</w:t>
            </w:r>
          </w:p>
          <w:p w:rsidR="00331ABA" w:rsidRPr="00DD0F4F" w:rsidRDefault="00331ABA" w:rsidP="002627FD">
            <w:pPr>
              <w:autoSpaceDE w:val="0"/>
              <w:autoSpaceDN w:val="0"/>
              <w:adjustRightInd w:val="0"/>
              <w:spacing w:after="0" w:line="240" w:lineRule="auto"/>
              <w:rPr>
                <w:ins w:id="216" w:author="Arjan" w:date="2014-11-18T10:00:00Z"/>
                <w:rFonts w:ascii="Arial" w:eastAsia="Times New Roman" w:hAnsi="Arial" w:cs="Arial"/>
                <w:color w:val="000000"/>
                <w:sz w:val="20"/>
                <w:szCs w:val="20"/>
                <w:lang w:val="nl-NL"/>
              </w:rPr>
            </w:pPr>
            <w:ins w:id="217" w:author="Arjan" w:date="2014-11-18T10:00:00Z">
              <w:r>
                <w:rPr>
                  <w:rFonts w:ascii="Arial" w:eastAsia="Times New Roman" w:hAnsi="Arial" w:cs="Arial"/>
                  <w:color w:val="000000"/>
                  <w:sz w:val="20"/>
                  <w:szCs w:val="20"/>
                  <w:lang w:val="nl-NL"/>
                </w:rPr>
                <w:t xml:space="preserve">Deze groepattrbuutsoort bevat de bestandsnaam in twee attribuutsoorten: de eigenlijke naam en de bestandsextensie. </w:t>
              </w:r>
            </w:ins>
          </w:p>
          <w:p w:rsidR="002627FD" w:rsidRPr="00DD0F4F" w:rsidRDefault="002627FD" w:rsidP="00CB62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Aangezien, bij bijvoorbeeld omzetting naar een duurzaam bewaarbaar informatieobject, de bestandsnaam kan wijzigen (omdat deze veelal ook </w:t>
            </w:r>
            <w:del w:id="218" w:author="Arjan" w:date="2014-11-18T10:00:00Z">
              <w:r>
                <w:rPr>
                  <w:rFonts w:ascii="Arial" w:eastAsia="Times New Roman" w:hAnsi="Arial" w:cs="Arial"/>
                  <w:color w:val="000000"/>
                  <w:sz w:val="20"/>
                  <w:szCs w:val="20"/>
                </w:rPr>
                <w:delText>een aanduiding van het formaat</w:delText>
              </w:r>
            </w:del>
            <w:ins w:id="219" w:author="Arjan" w:date="2014-11-18T10:00:00Z">
              <w:r w:rsidR="00CB6254">
                <w:rPr>
                  <w:rFonts w:ascii="Arial" w:eastAsia="Times New Roman" w:hAnsi="Arial" w:cs="Arial"/>
                  <w:color w:val="000000"/>
                  <w:sz w:val="20"/>
                  <w:szCs w:val="20"/>
                  <w:lang w:val="nl-NL"/>
                </w:rPr>
                <w:t>de bestandsextebsie</w:t>
              </w:r>
            </w:ins>
            <w:r w:rsidRPr="00DD0F4F">
              <w:rPr>
                <w:rFonts w:ascii="Arial" w:eastAsia="Times New Roman" w:hAnsi="Arial" w:cs="Arial"/>
                <w:color w:val="000000"/>
                <w:sz w:val="20"/>
                <w:szCs w:val="20"/>
                <w:lang w:val="nl-NL"/>
              </w:rPr>
              <w:t xml:space="preserve"> bevat), kent deze attribuutsoort historie.</w:t>
            </w:r>
          </w:p>
        </w:tc>
      </w:tr>
      <w:tr w:rsidR="002627FD" w:rsidRPr="002627FD">
        <w:trPr>
          <w:del w:id="220" w:author="Arjan" w:date="2014-11-18T10:00:00Z"/>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del w:id="22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del w:id="222" w:author="Arjan" w:date="2014-11-18T10:00:00Z"/>
                <w:rFonts w:ascii="Arial" w:eastAsia="Times New Roman" w:hAnsi="Arial" w:cs="Arial"/>
                <w:color w:val="000000"/>
                <w:sz w:val="20"/>
                <w:szCs w:val="20"/>
              </w:rPr>
            </w:pPr>
          </w:p>
        </w:tc>
      </w:tr>
      <w:tr w:rsidR="002627FD" w:rsidRPr="002627FD">
        <w:trPr>
          <w:del w:id="223" w:author="Arjan" w:date="2014-11-18T10:00:00Z"/>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del w:id="224" w:author="Arjan" w:date="2014-11-18T10:00:00Z"/>
                <w:rFonts w:ascii="Arial" w:eastAsia="Times New Roman" w:hAnsi="Arial" w:cs="Arial"/>
                <w:color w:val="000000"/>
                <w:sz w:val="20"/>
                <w:szCs w:val="20"/>
              </w:rPr>
            </w:pPr>
            <w:del w:id="225" w:author="Arjan" w:date="2014-11-18T10:00:00Z">
              <w:r w:rsidRPr="002627FD">
                <w:rPr>
                  <w:rFonts w:ascii="Arial" w:eastAsia="Times New Roman" w:hAnsi="Arial" w:cs="Arial"/>
                  <w:b/>
                  <w:bCs/>
                  <w:color w:val="000000"/>
                  <w:sz w:val="20"/>
                  <w:szCs w:val="20"/>
                </w:rPr>
                <w:delText>Formaat attribuutsoort</w:delText>
              </w:r>
            </w:del>
          </w:p>
        </w:tc>
        <w:tc>
          <w:tcPr>
            <w:tcW w:w="5580" w:type="dxa"/>
            <w:tcBorders>
              <w:top w:val="nil"/>
              <w:left w:val="nil"/>
              <w:bottom w:val="nil"/>
              <w:right w:val="nil"/>
            </w:tcBorders>
          </w:tcPr>
          <w:p w:rsidR="002627FD" w:rsidRPr="002627FD" w:rsidRDefault="00B47636" w:rsidP="002627FD">
            <w:pPr>
              <w:autoSpaceDE w:val="0"/>
              <w:autoSpaceDN w:val="0"/>
              <w:adjustRightInd w:val="0"/>
              <w:spacing w:after="0" w:line="240" w:lineRule="auto"/>
              <w:rPr>
                <w:del w:id="226" w:author="Arjan" w:date="2014-11-18T10:00:00Z"/>
                <w:rFonts w:ascii="Arial" w:eastAsia="Times New Roman" w:hAnsi="Arial" w:cs="Arial"/>
                <w:color w:val="000000"/>
                <w:sz w:val="20"/>
                <w:szCs w:val="20"/>
              </w:rPr>
            </w:pPr>
            <w:del w:id="227" w:author="Arjan" w:date="2014-11-18T10:00:00Z">
              <w:r w:rsidRPr="002627FD">
                <w:rPr>
                  <w:rFonts w:ascii="Arial" w:hAnsi="Arial" w:cs="Arial"/>
                  <w:sz w:val="20"/>
                  <w:szCs w:val="20"/>
                  <w:lang w:val="en-AU"/>
                </w:rPr>
                <w:fldChar w:fldCharType="begin" w:fldLock="1"/>
              </w:r>
              <w:r w:rsidR="002627FD" w:rsidRPr="002627FD">
                <w:rPr>
                  <w:rFonts w:ascii="Arial" w:hAnsi="Arial" w:cs="Arial"/>
                  <w:sz w:val="20"/>
                  <w:szCs w:val="20"/>
                  <w:lang w:val="en-AU"/>
                </w:rPr>
                <w:delInstrText xml:space="preserve">MERGEFIELD </w:delInstrText>
              </w:r>
              <w:r w:rsidR="002627FD" w:rsidRPr="002627FD">
                <w:rPr>
                  <w:rFonts w:ascii="Arial" w:eastAsia="Times New Roman" w:hAnsi="Arial" w:cs="Arial"/>
                  <w:color w:val="000000"/>
                  <w:sz w:val="20"/>
                  <w:szCs w:val="20"/>
                </w:rPr>
                <w:delInstrText>Att.Type</w:del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delText>AN255</w:delText>
              </w:r>
              <w:r w:rsidRPr="002627FD">
                <w:rPr>
                  <w:rFonts w:ascii="Arial" w:hAnsi="Arial" w:cs="Arial"/>
                  <w:sz w:val="20"/>
                  <w:szCs w:val="20"/>
                  <w:lang w:val="en-AU"/>
                </w:rPr>
                <w:fldChar w:fldCharType="end"/>
              </w:r>
            </w:del>
          </w:p>
        </w:tc>
      </w:tr>
      <w:tr w:rsidR="002627FD" w:rsidRPr="002627FD">
        <w:trPr>
          <w:trHeight w:val="230"/>
          <w:del w:id="228" w:author="Arjan" w:date="2014-11-18T10:00:00Z"/>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del w:id="22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del w:id="230" w:author="Arjan" w:date="2014-11-18T10:00:00Z"/>
                <w:rFonts w:ascii="Arial" w:eastAsia="Times New Roman" w:hAnsi="Arial" w:cs="Arial"/>
                <w:color w:val="000000"/>
                <w:sz w:val="20"/>
                <w:szCs w:val="20"/>
              </w:rPr>
            </w:pPr>
          </w:p>
        </w:tc>
      </w:tr>
      <w:tr w:rsidR="002627FD" w:rsidRPr="002627FD">
        <w:trPr>
          <w:trHeight w:val="230"/>
          <w:del w:id="231" w:author="Arjan" w:date="2014-11-18T10:00:00Z"/>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del w:id="232" w:author="Arjan" w:date="2014-11-18T10:00:00Z"/>
                <w:rFonts w:ascii="Arial" w:eastAsia="Times New Roman" w:hAnsi="Arial" w:cs="Arial"/>
                <w:color w:val="000000"/>
                <w:sz w:val="20"/>
                <w:szCs w:val="20"/>
              </w:rPr>
            </w:pPr>
            <w:del w:id="233" w:author="Arjan" w:date="2014-11-18T10:00:00Z">
              <w:r w:rsidRPr="002627FD">
                <w:rPr>
                  <w:rFonts w:ascii="Arial" w:eastAsia="Times New Roman" w:hAnsi="Arial" w:cs="Arial"/>
                  <w:b/>
                  <w:bCs/>
                  <w:color w:val="000000"/>
                  <w:sz w:val="20"/>
                  <w:szCs w:val="20"/>
                </w:rPr>
                <w:delText>Waardenverzameling</w:delText>
              </w:r>
            </w:del>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del w:id="234" w:author="Arjan" w:date="2014-11-18T10:00:00Z"/>
                <w:rFonts w:ascii="Arial" w:eastAsia="Times New Roman" w:hAnsi="Arial" w:cs="Arial"/>
                <w:color w:val="000000"/>
                <w:sz w:val="20"/>
                <w:szCs w:val="20"/>
              </w:rPr>
            </w:pPr>
            <w:del w:id="235" w:author="Arjan" w:date="2014-11-18T10:00:00Z">
              <w:r w:rsidRPr="002627FD">
                <w:rPr>
                  <w:rFonts w:ascii="Arial" w:eastAsia="Times New Roman" w:hAnsi="Arial" w:cs="Arial"/>
                  <w:color w:val="000000"/>
                  <w:sz w:val="20"/>
                  <w:szCs w:val="20"/>
                </w:rPr>
                <w:delText>alle in fysieke bestandsnamen toegestane tekens</w:delText>
              </w:r>
            </w:del>
          </w:p>
        </w:tc>
      </w:tr>
      <w:tr w:rsidR="002627FD" w:rsidRPr="005E066D" w:rsidTr="00331ABA">
        <w:tc>
          <w:tcPr>
            <w:tcW w:w="3780" w:type="dxa"/>
            <w:tcBorders>
              <w:top w:val="nil"/>
              <w:left w:val="nil"/>
              <w:bottom w:val="nil"/>
              <w:right w:val="nil"/>
            </w:tcBorders>
          </w:tcPr>
          <w:p w:rsidR="002627FD" w:rsidRPr="00DD0F4F" w:rsidRDefault="002627FD" w:rsidP="002627F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2627FD" w:rsidRPr="00DD0F4F" w:rsidRDefault="002627FD" w:rsidP="002627FD">
            <w:pPr>
              <w:autoSpaceDE w:val="0"/>
              <w:autoSpaceDN w:val="0"/>
              <w:adjustRightInd w:val="0"/>
              <w:spacing w:after="0" w:line="240" w:lineRule="auto"/>
              <w:rPr>
                <w:rFonts w:ascii="Arial" w:eastAsia="Times New Roman" w:hAnsi="Arial" w:cs="Arial"/>
                <w:color w:val="000000"/>
                <w:sz w:val="20"/>
                <w:szCs w:val="20"/>
                <w:lang w:val="nl-NL"/>
              </w:rPr>
            </w:pPr>
          </w:p>
        </w:tc>
      </w:tr>
      <w:tr w:rsidR="002627FD" w:rsidRPr="002627FD" w:rsidTr="00331ABA">
        <w:trPr>
          <w:trHeight w:val="215"/>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Ja</w:t>
            </w:r>
          </w:p>
        </w:tc>
      </w:tr>
      <w:tr w:rsidR="002627FD" w:rsidRPr="002627FD" w:rsidTr="00331ABA">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rsidTr="00331ABA">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rsidTr="00331ABA">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rsidTr="00331ABA">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rsidTr="00331ABA">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rsidTr="00331ABA">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rsidTr="00331ABA">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rsidTr="00331ABA">
        <w:trPr>
          <w:trHeight w:val="411"/>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rsidTr="00331ABA">
        <w:trPr>
          <w:trHeight w:val="245"/>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rsidTr="00331ABA">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2627FD" w:rsidRPr="002627FD" w:rsidRDefault="00B47636"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Att.LowerBound</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0</w:t>
            </w:r>
            <w:r w:rsidRPr="002627FD">
              <w:rPr>
                <w:rFonts w:ascii="Arial" w:hAnsi="Arial" w:cs="Arial"/>
                <w:sz w:val="20"/>
                <w:szCs w:val="20"/>
                <w:lang w:val="en-AU"/>
              </w:rPr>
              <w:fldChar w:fldCharType="end"/>
            </w:r>
            <w:r w:rsidR="002627FD" w:rsidRPr="002627FD">
              <w:rPr>
                <w:rFonts w:ascii="Arial" w:eastAsia="Times New Roman" w:hAnsi="Arial" w:cs="Arial"/>
                <w:color w:val="000000"/>
                <w:sz w:val="20"/>
                <w:szCs w:val="20"/>
              </w:rPr>
              <w:t xml:space="preserve"> - </w:t>
            </w:r>
            <w:r w:rsidRPr="002627FD">
              <w:rPr>
                <w:rFonts w:ascii="Arial" w:eastAsia="Times New Roman" w:hAnsi="Arial" w:cs="Arial"/>
                <w:color w:val="000000"/>
                <w:sz w:val="20"/>
                <w:szCs w:val="20"/>
              </w:rPr>
              <w:fldChar w:fldCharType="begin" w:fldLock="1"/>
            </w:r>
            <w:r w:rsidR="002627FD" w:rsidRPr="002627FD">
              <w:rPr>
                <w:rFonts w:ascii="Arial" w:eastAsia="Times New Roman" w:hAnsi="Arial" w:cs="Arial"/>
                <w:color w:val="000000"/>
                <w:sz w:val="20"/>
                <w:szCs w:val="20"/>
              </w:rPr>
              <w:instrText>MERGEFIELD Att.UpperBound</w:instrText>
            </w:r>
            <w:r w:rsidRPr="002627FD">
              <w:rPr>
                <w:rFonts w:ascii="Arial" w:eastAsia="Times New Roman" w:hAnsi="Arial" w:cs="Arial"/>
                <w:color w:val="000000"/>
                <w:sz w:val="20"/>
                <w:szCs w:val="20"/>
              </w:rPr>
              <w:fldChar w:fldCharType="separate"/>
            </w:r>
            <w:r w:rsidR="002627FD" w:rsidRPr="002627FD">
              <w:rPr>
                <w:rFonts w:ascii="Arial" w:eastAsia="Times New Roman" w:hAnsi="Arial" w:cs="Arial"/>
                <w:color w:val="000000"/>
                <w:sz w:val="20"/>
                <w:szCs w:val="20"/>
              </w:rPr>
              <w:t>1</w:t>
            </w:r>
            <w:r w:rsidRPr="002627FD">
              <w:rPr>
                <w:rFonts w:ascii="Arial" w:eastAsia="Times New Roman" w:hAnsi="Arial" w:cs="Arial"/>
                <w:color w:val="000000"/>
                <w:sz w:val="20"/>
                <w:szCs w:val="20"/>
              </w:rPr>
              <w:fldChar w:fldCharType="end"/>
            </w:r>
          </w:p>
        </w:tc>
      </w:tr>
      <w:tr w:rsidR="002627FD" w:rsidRPr="002627FD" w:rsidTr="00331ABA">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rsidTr="00331ABA">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del w:id="236" w:author="Arjan" w:date="2014-11-18T10:00:00Z">
              <w:r w:rsidRPr="002627FD">
                <w:rPr>
                  <w:rFonts w:ascii="Arial" w:eastAsia="Times New Roman" w:hAnsi="Arial" w:cs="Arial"/>
                  <w:color w:val="000000"/>
                  <w:sz w:val="20"/>
                  <w:szCs w:val="20"/>
                </w:rPr>
                <w:delText>Afleidbaar gegeven</w:delText>
              </w:r>
            </w:del>
            <w:ins w:id="237" w:author="Arjan" w:date="2014-11-18T10:00:00Z">
              <w:r w:rsidR="008C2BEE">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2627FD" w:rsidRPr="002627FD" w:rsidTr="00331ABA">
        <w:trPr>
          <w:trHeight w:val="230"/>
        </w:trPr>
        <w:tc>
          <w:tcPr>
            <w:tcW w:w="3780" w:type="dxa"/>
            <w:tcBorders>
              <w:top w:val="nil"/>
              <w:left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5E066D" w:rsidTr="00331ABA">
        <w:trPr>
          <w:trHeight w:val="230"/>
        </w:trPr>
        <w:tc>
          <w:tcPr>
            <w:tcW w:w="3780" w:type="dxa"/>
            <w:tcBorders>
              <w:top w:val="nil"/>
              <w:left w:val="nil"/>
              <w:bottom w:val="single" w:sz="4" w:space="0" w:color="auto"/>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r w:rsidRPr="002627F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2627FD" w:rsidRPr="00DD0F4F" w:rsidRDefault="002627FD" w:rsidP="00B914EC">
            <w:pPr>
              <w:autoSpaceDE w:val="0"/>
              <w:autoSpaceDN w:val="0"/>
              <w:adjustRightInd w:val="0"/>
              <w:spacing w:after="0" w:line="240" w:lineRule="auto"/>
              <w:rPr>
                <w:rFonts w:ascii="Arial" w:eastAsia="Times New Roman" w:hAnsi="Arial" w:cs="Arial"/>
                <w:color w:val="000000"/>
                <w:sz w:val="20"/>
                <w:szCs w:val="20"/>
                <w:lang w:val="nl-NL"/>
              </w:rPr>
            </w:pPr>
            <w:del w:id="238" w:author="Arjan" w:date="2014-11-18T10:00:00Z">
              <w:r w:rsidRPr="002627FD">
                <w:rPr>
                  <w:rFonts w:ascii="Arial" w:eastAsia="Times New Roman" w:hAnsi="Arial" w:cs="Arial"/>
                  <w:color w:val="000000"/>
                  <w:sz w:val="20"/>
                  <w:szCs w:val="20"/>
                </w:rPr>
                <w:delText xml:space="preserve">Afleidbaar uit de combinatie van </w:delText>
              </w:r>
              <w:r>
                <w:rPr>
                  <w:rFonts w:ascii="Arial" w:eastAsia="Times New Roman" w:hAnsi="Arial" w:cs="Arial"/>
                  <w:color w:val="000000"/>
                  <w:sz w:val="20"/>
                  <w:szCs w:val="20"/>
                </w:rPr>
                <w:delText>T</w:delText>
              </w:r>
              <w:r w:rsidRPr="002627FD">
                <w:rPr>
                  <w:rFonts w:ascii="Arial" w:eastAsia="Times New Roman" w:hAnsi="Arial" w:cs="Arial"/>
                  <w:color w:val="000000"/>
                  <w:sz w:val="20"/>
                  <w:szCs w:val="20"/>
                </w:rPr>
                <w:delText xml:space="preserve">itel en </w:delText>
              </w:r>
              <w:r>
                <w:rPr>
                  <w:rFonts w:ascii="Arial" w:eastAsia="Times New Roman" w:hAnsi="Arial" w:cs="Arial"/>
                  <w:color w:val="000000"/>
                  <w:sz w:val="20"/>
                  <w:szCs w:val="20"/>
                </w:rPr>
                <w:delText>F</w:delText>
              </w:r>
              <w:r w:rsidRPr="002627FD">
                <w:rPr>
                  <w:rFonts w:ascii="Arial" w:eastAsia="Times New Roman" w:hAnsi="Arial" w:cs="Arial"/>
                  <w:color w:val="000000"/>
                  <w:sz w:val="20"/>
                  <w:szCs w:val="20"/>
                </w:rPr>
                <w:delText>ormaat, gescheiden door een punt, mits beide attributen van een waarde zijn voorzien</w:delText>
              </w:r>
              <w:r w:rsidR="004B37F9">
                <w:rPr>
                  <w:rFonts w:ascii="Arial" w:eastAsia="Times New Roman" w:hAnsi="Arial" w:cs="Arial"/>
                  <w:color w:val="000000"/>
                  <w:sz w:val="20"/>
                  <w:szCs w:val="20"/>
                </w:rPr>
                <w:delText xml:space="preserve"> en het een digitaal bestand betreft d.w.z. de attribuutsoort Inhoud is van een waarde voorzien</w:delText>
              </w:r>
              <w:r w:rsidRPr="002627FD">
                <w:rPr>
                  <w:rFonts w:ascii="Arial" w:eastAsia="Times New Roman" w:hAnsi="Arial" w:cs="Arial"/>
                  <w:color w:val="000000"/>
                  <w:sz w:val="20"/>
                  <w:szCs w:val="20"/>
                </w:rPr>
                <w:delText xml:space="preserve">. Zo niet, dan </w:delText>
              </w:r>
              <w:r w:rsidR="00B914EC">
                <w:rPr>
                  <w:rFonts w:ascii="Arial" w:eastAsia="Times New Roman" w:hAnsi="Arial" w:cs="Arial"/>
                  <w:color w:val="000000"/>
                  <w:sz w:val="20"/>
                  <w:szCs w:val="20"/>
                </w:rPr>
                <w:delText>moet</w:delText>
              </w:r>
              <w:r w:rsidR="00B914EC" w:rsidRPr="002627FD">
                <w:rPr>
                  <w:rFonts w:ascii="Arial" w:eastAsia="Times New Roman" w:hAnsi="Arial" w:cs="Arial"/>
                  <w:color w:val="000000"/>
                  <w:sz w:val="20"/>
                  <w:szCs w:val="20"/>
                </w:rPr>
                <w:delText xml:space="preserve"> </w:delText>
              </w:r>
              <w:r w:rsidRPr="002627FD">
                <w:rPr>
                  <w:rFonts w:ascii="Arial" w:eastAsia="Times New Roman" w:hAnsi="Arial" w:cs="Arial"/>
                  <w:color w:val="000000"/>
                  <w:sz w:val="20"/>
                  <w:szCs w:val="20"/>
                </w:rPr>
                <w:delText>het attribuut Bestandsnaam van een waarde voorzien</w:delText>
              </w:r>
              <w:r w:rsidR="00B914EC">
                <w:rPr>
                  <w:rFonts w:ascii="Arial" w:eastAsia="Times New Roman" w:hAnsi="Arial" w:cs="Arial"/>
                  <w:color w:val="000000"/>
                  <w:sz w:val="20"/>
                  <w:szCs w:val="20"/>
                </w:rPr>
                <w:delText xml:space="preserve"> zijn</w:delText>
              </w:r>
              <w:r w:rsidRPr="002627FD">
                <w:rPr>
                  <w:rFonts w:ascii="Arial" w:eastAsia="Times New Roman" w:hAnsi="Arial" w:cs="Arial"/>
                  <w:color w:val="000000"/>
                  <w:sz w:val="20"/>
                  <w:szCs w:val="20"/>
                </w:rPr>
                <w:delText xml:space="preserve">. Uit de bestandsnaam moet een geldig </w:delText>
              </w:r>
              <w:r>
                <w:rPr>
                  <w:rFonts w:ascii="Arial" w:eastAsia="Times New Roman" w:hAnsi="Arial" w:cs="Arial"/>
                  <w:color w:val="000000"/>
                  <w:sz w:val="20"/>
                  <w:szCs w:val="20"/>
                </w:rPr>
                <w:delText>F</w:delText>
              </w:r>
              <w:r w:rsidRPr="002627FD">
                <w:rPr>
                  <w:rFonts w:ascii="Arial" w:eastAsia="Times New Roman" w:hAnsi="Arial" w:cs="Arial"/>
                  <w:color w:val="000000"/>
                  <w:sz w:val="20"/>
                  <w:szCs w:val="20"/>
                </w:rPr>
                <w:delText xml:space="preserve">ormaat af te leiden zijn (laatste posities na de laatste punt in de bestandsnaam). Zo niet dan dient </w:delText>
              </w:r>
              <w:r>
                <w:rPr>
                  <w:rFonts w:ascii="Arial" w:eastAsia="Times New Roman" w:hAnsi="Arial" w:cs="Arial"/>
                  <w:color w:val="000000"/>
                  <w:sz w:val="20"/>
                  <w:szCs w:val="20"/>
                </w:rPr>
                <w:delText>F</w:delText>
              </w:r>
              <w:r w:rsidRPr="002627FD">
                <w:rPr>
                  <w:rFonts w:ascii="Arial" w:eastAsia="Times New Roman" w:hAnsi="Arial" w:cs="Arial"/>
                  <w:color w:val="000000"/>
                  <w:sz w:val="20"/>
                  <w:szCs w:val="20"/>
                </w:rPr>
                <w:delText>ormaat van een waarde te zijn voorzien.</w:delText>
              </w:r>
            </w:del>
          </w:p>
        </w:tc>
      </w:tr>
    </w:tbl>
    <w:p w:rsidR="002627FD" w:rsidRDefault="002627FD" w:rsidP="0044638F">
      <w:pPr>
        <w:rPr>
          <w:ins w:id="239" w:author="Arjan" w:date="2014-11-18T10:00:00Z"/>
          <w:lang w:val="nl-NL"/>
        </w:rPr>
      </w:pPr>
    </w:p>
    <w:p w:rsidR="00BE3409" w:rsidRPr="002627FD" w:rsidRDefault="00B47636" w:rsidP="00BE3409">
      <w:pPr>
        <w:autoSpaceDE w:val="0"/>
        <w:autoSpaceDN w:val="0"/>
        <w:adjustRightInd w:val="0"/>
        <w:spacing w:before="240" w:after="60" w:line="240" w:lineRule="auto"/>
        <w:outlineLvl w:val="3"/>
        <w:rPr>
          <w:ins w:id="240" w:author="Arjan" w:date="2014-11-18T10:00:00Z"/>
          <w:rFonts w:ascii="Arial" w:eastAsia="Times New Roman" w:hAnsi="Arial" w:cs="Arial"/>
          <w:b/>
          <w:bCs/>
          <w:color w:val="004080"/>
          <w:sz w:val="24"/>
          <w:szCs w:val="24"/>
        </w:rPr>
      </w:pPr>
      <w:ins w:id="241" w:author="Arjan" w:date="2014-11-18T10:00: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BE3409">
          <w:rPr>
            <w:rFonts w:ascii="Arial" w:eastAsia="Times New Roman" w:hAnsi="Arial" w:cs="Arial"/>
            <w:b/>
            <w:bCs/>
            <w:color w:val="004080"/>
            <w:sz w:val="24"/>
            <w:szCs w:val="24"/>
          </w:rPr>
          <w:t>«Suba</w:t>
        </w:r>
        <w:r w:rsidR="00BE3409"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BE3409" w:rsidRPr="002627FD">
          <w:rPr>
            <w:rFonts w:ascii="Arial" w:eastAsia="Times New Roman" w:hAnsi="Arial" w:cs="Arial"/>
            <w:b/>
            <w:bCs/>
            <w:color w:val="004080"/>
            <w:sz w:val="24"/>
            <w:szCs w:val="24"/>
          </w:rPr>
          <w:t xml:space="preserve"> </w:t>
        </w:r>
        <w:r w:rsidRPr="002627FD">
          <w:rPr>
            <w:rFonts w:ascii="Arial" w:eastAsia="Times New Roman" w:hAnsi="Arial" w:cs="Arial"/>
            <w:b/>
            <w:bCs/>
            <w:color w:val="004080"/>
            <w:sz w:val="24"/>
            <w:szCs w:val="24"/>
          </w:rPr>
          <w:fldChar w:fldCharType="begin" w:fldLock="1"/>
        </w:r>
        <w:r w:rsidR="00BE3409" w:rsidRPr="002627FD">
          <w:rPr>
            <w:rFonts w:ascii="Arial" w:eastAsia="Times New Roman" w:hAnsi="Arial" w:cs="Arial"/>
            <w:b/>
            <w:bCs/>
            <w:color w:val="004080"/>
            <w:sz w:val="24"/>
            <w:szCs w:val="24"/>
          </w:rPr>
          <w:instrText>MERGEFIELD Att.Name</w:instrText>
        </w:r>
        <w:r w:rsidRPr="002627FD">
          <w:rPr>
            <w:rFonts w:ascii="Arial" w:eastAsia="Times New Roman" w:hAnsi="Arial" w:cs="Arial"/>
            <w:b/>
            <w:bCs/>
            <w:color w:val="004080"/>
            <w:sz w:val="24"/>
            <w:szCs w:val="24"/>
          </w:rPr>
          <w:fldChar w:fldCharType="separate"/>
        </w:r>
        <w:r w:rsidR="00BE3409">
          <w:rPr>
            <w:rFonts w:ascii="Arial" w:eastAsia="Times New Roman" w:hAnsi="Arial" w:cs="Arial"/>
            <w:b/>
            <w:bCs/>
            <w:color w:val="004080"/>
            <w:sz w:val="24"/>
            <w:szCs w:val="24"/>
          </w:rPr>
          <w:t>N</w:t>
        </w:r>
        <w:r w:rsidR="00BE3409" w:rsidRPr="002627FD">
          <w:rPr>
            <w:rFonts w:ascii="Arial" w:eastAsia="Times New Roman" w:hAnsi="Arial" w:cs="Arial"/>
            <w:b/>
            <w:bCs/>
            <w:color w:val="004080"/>
            <w:sz w:val="24"/>
            <w:szCs w:val="24"/>
          </w:rPr>
          <w:t>aam</w:t>
        </w:r>
        <w:r w:rsidRPr="002627FD">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780"/>
        <w:gridCol w:w="5580"/>
      </w:tblGrid>
      <w:tr w:rsidR="00BE3409" w:rsidRPr="002627FD" w:rsidTr="00AB7DA2">
        <w:trPr>
          <w:trHeight w:val="230"/>
          <w:ins w:id="242" w:author="Arjan" w:date="2014-11-18T10:00:00Z"/>
        </w:trPr>
        <w:tc>
          <w:tcPr>
            <w:tcW w:w="3780" w:type="dxa"/>
            <w:tcBorders>
              <w:top w:val="single" w:sz="4" w:space="0" w:color="auto"/>
              <w:left w:val="nil"/>
              <w:bottom w:val="nil"/>
              <w:right w:val="nil"/>
            </w:tcBorders>
          </w:tcPr>
          <w:p w:rsidR="00BE3409" w:rsidRPr="002627FD" w:rsidRDefault="00BE3409" w:rsidP="00AB7DA2">
            <w:pPr>
              <w:autoSpaceDE w:val="0"/>
              <w:autoSpaceDN w:val="0"/>
              <w:adjustRightInd w:val="0"/>
              <w:spacing w:after="0" w:line="240" w:lineRule="auto"/>
              <w:rPr>
                <w:ins w:id="243" w:author="Arjan" w:date="2014-11-18T10:00:00Z"/>
                <w:rFonts w:ascii="Arial" w:eastAsia="Times New Roman" w:hAnsi="Arial" w:cs="Arial"/>
                <w:color w:val="000000"/>
                <w:sz w:val="20"/>
                <w:szCs w:val="20"/>
              </w:rPr>
            </w:pPr>
            <w:ins w:id="244" w:author="Arjan" w:date="2014-11-18T10:00: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BE3409" w:rsidRPr="002627FD" w:rsidRDefault="00B47636" w:rsidP="00331ABA">
            <w:pPr>
              <w:autoSpaceDE w:val="0"/>
              <w:autoSpaceDN w:val="0"/>
              <w:adjustRightInd w:val="0"/>
              <w:spacing w:after="0" w:line="240" w:lineRule="auto"/>
              <w:rPr>
                <w:ins w:id="245" w:author="Arjan" w:date="2014-11-18T10:00:00Z"/>
                <w:rFonts w:ascii="Arial" w:eastAsia="Times New Roman" w:hAnsi="Arial" w:cs="Arial"/>
                <w:color w:val="000000"/>
                <w:sz w:val="20"/>
                <w:szCs w:val="20"/>
              </w:rPr>
            </w:pPr>
            <w:ins w:id="246" w:author="Arjan" w:date="2014-11-18T10:00: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color w:val="000000"/>
                  <w:sz w:val="20"/>
                  <w:szCs w:val="20"/>
                </w:rPr>
                <w:instrText>Att.Name</w:instrText>
              </w:r>
              <w:r w:rsidRPr="002627FD">
                <w:rPr>
                  <w:rFonts w:ascii="Arial" w:hAnsi="Arial" w:cs="Arial"/>
                  <w:sz w:val="20"/>
                  <w:szCs w:val="20"/>
                  <w:lang w:val="en-AU"/>
                </w:rPr>
                <w:fldChar w:fldCharType="separate"/>
              </w:r>
              <w:r w:rsidR="00331ABA">
                <w:rPr>
                  <w:rFonts w:ascii="Arial" w:hAnsi="Arial" w:cs="Arial"/>
                  <w:sz w:val="20"/>
                  <w:szCs w:val="20"/>
                  <w:lang w:val="en-AU"/>
                </w:rPr>
                <w:t>N</w:t>
              </w:r>
              <w:r w:rsidR="00BE3409" w:rsidRPr="002627FD">
                <w:rPr>
                  <w:rFonts w:ascii="Arial" w:eastAsia="Times New Roman" w:hAnsi="Arial" w:cs="Arial"/>
                  <w:color w:val="000000"/>
                  <w:sz w:val="20"/>
                  <w:szCs w:val="20"/>
                </w:rPr>
                <w:t>aam</w:t>
              </w:r>
              <w:r w:rsidRPr="002627FD">
                <w:rPr>
                  <w:rFonts w:ascii="Arial" w:hAnsi="Arial" w:cs="Arial"/>
                  <w:sz w:val="20"/>
                  <w:szCs w:val="20"/>
                  <w:lang w:val="en-AU"/>
                </w:rPr>
                <w:fldChar w:fldCharType="end"/>
              </w:r>
            </w:ins>
          </w:p>
        </w:tc>
      </w:tr>
      <w:tr w:rsidR="00BE3409" w:rsidRPr="002627FD" w:rsidTr="00AB7DA2">
        <w:trPr>
          <w:ins w:id="247"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4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49" w:author="Arjan" w:date="2014-11-18T10:00:00Z"/>
                <w:rFonts w:ascii="Arial" w:eastAsia="Times New Roman" w:hAnsi="Arial" w:cs="Arial"/>
                <w:color w:val="000000"/>
                <w:sz w:val="20"/>
                <w:szCs w:val="20"/>
              </w:rPr>
            </w:pPr>
          </w:p>
        </w:tc>
      </w:tr>
      <w:tr w:rsidR="00BE3409" w:rsidRPr="002627FD" w:rsidTr="00AB7DA2">
        <w:trPr>
          <w:ins w:id="250"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51" w:author="Arjan" w:date="2014-11-18T10:00:00Z"/>
                <w:rFonts w:ascii="Arial" w:eastAsia="Times New Roman" w:hAnsi="Arial" w:cs="Arial"/>
                <w:color w:val="000000"/>
                <w:sz w:val="20"/>
                <w:szCs w:val="20"/>
              </w:rPr>
            </w:pPr>
            <w:ins w:id="252" w:author="Arjan" w:date="2014-11-18T10:00: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53" w:author="Arjan" w:date="2014-11-18T10:00:00Z"/>
                <w:rFonts w:ascii="Arial" w:eastAsia="Times New Roman" w:hAnsi="Arial" w:cs="Arial"/>
                <w:color w:val="000000"/>
                <w:sz w:val="20"/>
                <w:szCs w:val="20"/>
              </w:rPr>
            </w:pPr>
            <w:ins w:id="254" w:author="Arjan" w:date="2014-11-18T10:00:00Z">
              <w:r w:rsidRPr="002627FD">
                <w:rPr>
                  <w:rFonts w:ascii="Arial" w:eastAsia="Times New Roman" w:hAnsi="Arial" w:cs="Arial"/>
                  <w:color w:val="000000"/>
                  <w:sz w:val="20"/>
                  <w:szCs w:val="20"/>
                </w:rPr>
                <w:t>KING</w:t>
              </w:r>
            </w:ins>
          </w:p>
        </w:tc>
      </w:tr>
      <w:tr w:rsidR="00BE3409" w:rsidRPr="002627FD" w:rsidTr="00AB7DA2">
        <w:trPr>
          <w:ins w:id="255"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5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57" w:author="Arjan" w:date="2014-11-18T10:00:00Z"/>
                <w:rFonts w:ascii="Arial" w:eastAsia="Times New Roman" w:hAnsi="Arial" w:cs="Arial"/>
                <w:color w:val="000000"/>
                <w:sz w:val="20"/>
                <w:szCs w:val="20"/>
              </w:rPr>
            </w:pPr>
          </w:p>
        </w:tc>
      </w:tr>
      <w:tr w:rsidR="00BE3409" w:rsidRPr="002627FD" w:rsidTr="00AB7DA2">
        <w:trPr>
          <w:ins w:id="258"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59" w:author="Arjan" w:date="2014-11-18T10:00:00Z"/>
                <w:rFonts w:ascii="Arial" w:eastAsia="Times New Roman" w:hAnsi="Arial" w:cs="Arial"/>
                <w:color w:val="000000"/>
                <w:sz w:val="20"/>
                <w:szCs w:val="20"/>
              </w:rPr>
            </w:pPr>
            <w:ins w:id="260" w:author="Arjan" w:date="2014-11-18T10:00: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61" w:author="Arjan" w:date="2014-11-18T10:00:00Z"/>
                <w:rFonts w:ascii="Arial" w:eastAsia="Times New Roman" w:hAnsi="Arial" w:cs="Arial"/>
                <w:color w:val="000000"/>
                <w:sz w:val="20"/>
                <w:szCs w:val="20"/>
              </w:rPr>
            </w:pPr>
          </w:p>
        </w:tc>
      </w:tr>
      <w:tr w:rsidR="00BE3409" w:rsidRPr="002627FD" w:rsidTr="00AB7DA2">
        <w:trPr>
          <w:ins w:id="262"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63"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64" w:author="Arjan" w:date="2014-11-18T10:00:00Z"/>
                <w:rFonts w:ascii="Arial" w:eastAsia="Times New Roman" w:hAnsi="Arial" w:cs="Arial"/>
                <w:color w:val="000000"/>
                <w:sz w:val="20"/>
                <w:szCs w:val="20"/>
              </w:rPr>
            </w:pPr>
          </w:p>
        </w:tc>
      </w:tr>
      <w:tr w:rsidR="00BE3409" w:rsidRPr="002627FD" w:rsidTr="00AB7DA2">
        <w:trPr>
          <w:ins w:id="265"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66" w:author="Arjan" w:date="2014-11-18T10:00:00Z"/>
                <w:rFonts w:ascii="Arial" w:eastAsia="Times New Roman" w:hAnsi="Arial" w:cs="Arial"/>
                <w:color w:val="000000"/>
                <w:sz w:val="20"/>
                <w:szCs w:val="20"/>
              </w:rPr>
            </w:pPr>
            <w:ins w:id="267" w:author="Arjan" w:date="2014-11-18T10:00: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BE3409" w:rsidRPr="002627FD" w:rsidRDefault="00331ABA" w:rsidP="00AB7DA2">
            <w:pPr>
              <w:autoSpaceDE w:val="0"/>
              <w:autoSpaceDN w:val="0"/>
              <w:adjustRightInd w:val="0"/>
              <w:spacing w:after="0" w:line="240" w:lineRule="auto"/>
              <w:rPr>
                <w:ins w:id="268" w:author="Arjan" w:date="2014-11-18T10:00:00Z"/>
                <w:rFonts w:ascii="Arial" w:eastAsia="Times New Roman" w:hAnsi="Arial" w:cs="Arial"/>
                <w:color w:val="000000"/>
                <w:sz w:val="20"/>
                <w:szCs w:val="20"/>
              </w:rPr>
            </w:pPr>
            <w:ins w:id="269" w:author="Arjan" w:date="2014-11-18T10:00:00Z">
              <w:r>
                <w:rPr>
                  <w:rFonts w:ascii="Arial" w:eastAsia="Times New Roman" w:hAnsi="Arial" w:cs="Arial"/>
                  <w:color w:val="000000"/>
                  <w:sz w:val="20"/>
                  <w:szCs w:val="20"/>
                </w:rPr>
                <w:t>naam</w:t>
              </w:r>
            </w:ins>
          </w:p>
        </w:tc>
      </w:tr>
      <w:tr w:rsidR="00BE3409" w:rsidRPr="002627FD" w:rsidTr="00AB7DA2">
        <w:trPr>
          <w:ins w:id="270"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7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72" w:author="Arjan" w:date="2014-11-18T10:00:00Z"/>
                <w:rFonts w:ascii="Arial" w:eastAsia="Times New Roman" w:hAnsi="Arial" w:cs="Arial"/>
                <w:color w:val="000000"/>
                <w:sz w:val="20"/>
                <w:szCs w:val="20"/>
              </w:rPr>
            </w:pPr>
          </w:p>
        </w:tc>
      </w:tr>
      <w:tr w:rsidR="00BE3409" w:rsidRPr="005E066D" w:rsidTr="00AB7DA2">
        <w:trPr>
          <w:ins w:id="273"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74" w:author="Arjan" w:date="2014-11-18T10:00:00Z"/>
                <w:rFonts w:ascii="Arial" w:eastAsia="Times New Roman" w:hAnsi="Arial" w:cs="Arial"/>
                <w:color w:val="000000"/>
                <w:sz w:val="20"/>
                <w:szCs w:val="20"/>
              </w:rPr>
            </w:pPr>
            <w:ins w:id="275" w:author="Arjan" w:date="2014-11-18T10:00: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BE3409" w:rsidRPr="00DD0F4F" w:rsidRDefault="00B47636" w:rsidP="00331ABA">
            <w:pPr>
              <w:autoSpaceDE w:val="0"/>
              <w:autoSpaceDN w:val="0"/>
              <w:adjustRightInd w:val="0"/>
              <w:spacing w:after="0" w:line="240" w:lineRule="auto"/>
              <w:rPr>
                <w:ins w:id="276" w:author="Arjan" w:date="2014-11-18T10:00:00Z"/>
                <w:rFonts w:ascii="Arial" w:eastAsia="Times New Roman" w:hAnsi="Arial" w:cs="Arial"/>
                <w:color w:val="000000"/>
                <w:sz w:val="20"/>
                <w:szCs w:val="20"/>
                <w:lang w:val="nl-NL"/>
              </w:rPr>
            </w:pPr>
            <w:ins w:id="277" w:author="Arjan" w:date="2014-11-18T10:00:00Z">
              <w:r w:rsidRPr="002627FD">
                <w:rPr>
                  <w:rFonts w:ascii="Arial" w:hAnsi="Arial" w:cs="Arial"/>
                  <w:sz w:val="20"/>
                  <w:szCs w:val="20"/>
                  <w:lang w:val="en-AU"/>
                </w:rPr>
                <w:fldChar w:fldCharType="begin" w:fldLock="1"/>
              </w:r>
              <w:r w:rsidR="00BE3409" w:rsidRPr="00DD0F4F">
                <w:rPr>
                  <w:rFonts w:ascii="Arial" w:hAnsi="Arial" w:cs="Arial"/>
                  <w:sz w:val="20"/>
                  <w:szCs w:val="20"/>
                  <w:lang w:val="nl-NL"/>
                </w:rPr>
                <w:instrText xml:space="preserve">MERGEFIELD </w:instrText>
              </w:r>
              <w:r w:rsidR="00BE3409" w:rsidRPr="00DD0F4F">
                <w:rPr>
                  <w:rFonts w:ascii="Arial" w:eastAsia="Times New Roman" w:hAnsi="Arial" w:cs="Arial"/>
                  <w:color w:val="000000"/>
                  <w:sz w:val="20"/>
                  <w:szCs w:val="20"/>
                  <w:lang w:val="nl-NL"/>
                </w:rPr>
                <w:instrText>Att.Notes</w:instrText>
              </w:r>
              <w:r w:rsidRPr="002627FD">
                <w:rPr>
                  <w:rFonts w:ascii="Arial" w:hAnsi="Arial" w:cs="Arial"/>
                  <w:sz w:val="20"/>
                  <w:szCs w:val="20"/>
                  <w:lang w:val="en-AU"/>
                </w:rPr>
                <w:fldChar w:fldCharType="end"/>
              </w:r>
              <w:r w:rsidR="00BE3409" w:rsidRPr="00DD0F4F">
                <w:rPr>
                  <w:rFonts w:ascii="Arial" w:eastAsia="Times New Roman" w:hAnsi="Arial" w:cs="Arial"/>
                  <w:color w:val="610E6A"/>
                  <w:sz w:val="20"/>
                  <w:szCs w:val="20"/>
                  <w:lang w:val="nl-NL"/>
                </w:rPr>
                <w:t xml:space="preserve">De naam van het fysieke bestand </w:t>
              </w:r>
              <w:r w:rsidR="00331ABA">
                <w:rPr>
                  <w:rFonts w:ascii="Arial" w:eastAsia="Times New Roman" w:hAnsi="Arial" w:cs="Arial"/>
                  <w:color w:val="610E6A"/>
                  <w:sz w:val="20"/>
                  <w:szCs w:val="20"/>
                  <w:lang w:val="nl-NL"/>
                </w:rPr>
                <w:t>zonder aanduiding van het formaat in een extensie</w:t>
              </w:r>
              <w:r w:rsidR="00BE3409" w:rsidRPr="00DD0F4F">
                <w:rPr>
                  <w:rFonts w:ascii="Arial" w:eastAsia="Times New Roman" w:hAnsi="Arial" w:cs="Arial"/>
                  <w:color w:val="610E6A"/>
                  <w:sz w:val="20"/>
                  <w:szCs w:val="20"/>
                  <w:lang w:val="nl-NL"/>
                </w:rPr>
                <w:t>.</w:t>
              </w:r>
            </w:ins>
          </w:p>
        </w:tc>
      </w:tr>
      <w:tr w:rsidR="00BE3409" w:rsidRPr="005E066D" w:rsidTr="00AB7DA2">
        <w:trPr>
          <w:trHeight w:val="230"/>
          <w:ins w:id="278" w:author="Arjan" w:date="2014-11-18T10:00:00Z"/>
        </w:trPr>
        <w:tc>
          <w:tcPr>
            <w:tcW w:w="3780" w:type="dxa"/>
            <w:tcBorders>
              <w:top w:val="nil"/>
              <w:left w:val="nil"/>
              <w:bottom w:val="nil"/>
              <w:right w:val="nil"/>
            </w:tcBorders>
          </w:tcPr>
          <w:p w:rsidR="00BE3409" w:rsidRPr="00DD0F4F" w:rsidRDefault="00BE3409" w:rsidP="00AB7DA2">
            <w:pPr>
              <w:autoSpaceDE w:val="0"/>
              <w:autoSpaceDN w:val="0"/>
              <w:adjustRightInd w:val="0"/>
              <w:spacing w:after="0" w:line="240" w:lineRule="auto"/>
              <w:rPr>
                <w:ins w:id="279"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BE3409" w:rsidRPr="00DD0F4F" w:rsidRDefault="00BE3409" w:rsidP="00AB7DA2">
            <w:pPr>
              <w:autoSpaceDE w:val="0"/>
              <w:autoSpaceDN w:val="0"/>
              <w:adjustRightInd w:val="0"/>
              <w:spacing w:after="0" w:line="240" w:lineRule="auto"/>
              <w:rPr>
                <w:ins w:id="280" w:author="Arjan" w:date="2014-11-18T10:00:00Z"/>
                <w:rFonts w:ascii="Arial" w:eastAsia="Times New Roman" w:hAnsi="Arial" w:cs="Arial"/>
                <w:color w:val="000000"/>
                <w:sz w:val="20"/>
                <w:szCs w:val="20"/>
                <w:lang w:val="nl-NL"/>
              </w:rPr>
            </w:pPr>
          </w:p>
        </w:tc>
      </w:tr>
      <w:tr w:rsidR="00BE3409" w:rsidRPr="002627FD" w:rsidTr="00AB7DA2">
        <w:trPr>
          <w:trHeight w:val="230"/>
          <w:ins w:id="281"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82" w:author="Arjan" w:date="2014-11-18T10:00:00Z"/>
                <w:rFonts w:ascii="Arial" w:eastAsia="Times New Roman" w:hAnsi="Arial" w:cs="Arial"/>
                <w:color w:val="000000"/>
                <w:sz w:val="20"/>
                <w:szCs w:val="20"/>
              </w:rPr>
            </w:pPr>
            <w:ins w:id="283" w:author="Arjan" w:date="2014-11-18T10:00: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84" w:author="Arjan" w:date="2014-11-18T10:00:00Z"/>
                <w:rFonts w:ascii="Arial" w:eastAsia="Times New Roman" w:hAnsi="Arial" w:cs="Arial"/>
                <w:color w:val="000000"/>
                <w:sz w:val="20"/>
                <w:szCs w:val="20"/>
              </w:rPr>
            </w:pPr>
            <w:ins w:id="285" w:author="Arjan" w:date="2014-11-18T10:00:00Z">
              <w:r w:rsidRPr="002627FD">
                <w:rPr>
                  <w:rFonts w:ascii="Arial" w:eastAsia="Times New Roman" w:hAnsi="Arial" w:cs="Arial"/>
                  <w:color w:val="000000"/>
                  <w:sz w:val="20"/>
                  <w:szCs w:val="20"/>
                </w:rPr>
                <w:t xml:space="preserve">KING </w:t>
              </w:r>
            </w:ins>
          </w:p>
        </w:tc>
      </w:tr>
      <w:tr w:rsidR="00BE3409" w:rsidRPr="002627FD" w:rsidTr="00AB7DA2">
        <w:trPr>
          <w:ins w:id="286"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8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88" w:author="Arjan" w:date="2014-11-18T10:00:00Z"/>
                <w:rFonts w:ascii="Arial" w:eastAsia="Times New Roman" w:hAnsi="Arial" w:cs="Arial"/>
                <w:color w:val="000000"/>
                <w:sz w:val="20"/>
                <w:szCs w:val="20"/>
              </w:rPr>
            </w:pPr>
          </w:p>
        </w:tc>
      </w:tr>
      <w:tr w:rsidR="00BE3409" w:rsidRPr="002627FD" w:rsidTr="00AB7DA2">
        <w:trPr>
          <w:ins w:id="289"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90" w:author="Arjan" w:date="2014-11-18T10:00:00Z"/>
                <w:rFonts w:ascii="Arial" w:eastAsia="Times New Roman" w:hAnsi="Arial" w:cs="Arial"/>
                <w:color w:val="000000"/>
                <w:sz w:val="20"/>
                <w:szCs w:val="20"/>
              </w:rPr>
            </w:pPr>
            <w:ins w:id="291" w:author="Arjan" w:date="2014-11-18T10:00: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BE3409" w:rsidRPr="002627FD" w:rsidRDefault="00BE3409" w:rsidP="00331ABA">
            <w:pPr>
              <w:autoSpaceDE w:val="0"/>
              <w:autoSpaceDN w:val="0"/>
              <w:adjustRightInd w:val="0"/>
              <w:spacing w:after="0" w:line="240" w:lineRule="auto"/>
              <w:rPr>
                <w:ins w:id="292" w:author="Arjan" w:date="2014-11-18T10:00:00Z"/>
                <w:rFonts w:ascii="Arial" w:eastAsia="Times New Roman" w:hAnsi="Arial" w:cs="Arial"/>
                <w:color w:val="000000"/>
                <w:sz w:val="20"/>
                <w:szCs w:val="20"/>
              </w:rPr>
            </w:pPr>
            <w:ins w:id="293" w:author="Arjan" w:date="2014-11-18T10:00:00Z">
              <w:r w:rsidRPr="002627FD">
                <w:rPr>
                  <w:rFonts w:ascii="Arial" w:eastAsia="Times New Roman" w:hAnsi="Arial" w:cs="Arial"/>
                  <w:color w:val="000000"/>
                  <w:sz w:val="20"/>
                  <w:szCs w:val="20"/>
                </w:rPr>
                <w:t>1 november 20</w:t>
              </w:r>
              <w:r w:rsidR="00331ABA">
                <w:rPr>
                  <w:rFonts w:ascii="Arial" w:eastAsia="Times New Roman" w:hAnsi="Arial" w:cs="Arial"/>
                  <w:color w:val="000000"/>
                  <w:sz w:val="20"/>
                  <w:szCs w:val="20"/>
                </w:rPr>
                <w:t>14</w:t>
              </w:r>
            </w:ins>
          </w:p>
        </w:tc>
      </w:tr>
      <w:tr w:rsidR="00BE3409" w:rsidRPr="002627FD" w:rsidTr="00AB7DA2">
        <w:trPr>
          <w:ins w:id="294"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9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96" w:author="Arjan" w:date="2014-11-18T10:00:00Z"/>
                <w:rFonts w:ascii="Arial" w:eastAsia="Times New Roman" w:hAnsi="Arial" w:cs="Arial"/>
                <w:color w:val="000000"/>
                <w:sz w:val="20"/>
                <w:szCs w:val="20"/>
              </w:rPr>
            </w:pPr>
          </w:p>
        </w:tc>
      </w:tr>
      <w:tr w:rsidR="00BE3409" w:rsidRPr="005E066D" w:rsidTr="00AB7DA2">
        <w:trPr>
          <w:ins w:id="297"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298" w:author="Arjan" w:date="2014-11-18T10:00:00Z"/>
                <w:rFonts w:ascii="Arial" w:eastAsia="Times New Roman" w:hAnsi="Arial" w:cs="Arial"/>
                <w:color w:val="000000"/>
                <w:sz w:val="20"/>
                <w:szCs w:val="20"/>
              </w:rPr>
            </w:pPr>
            <w:ins w:id="299" w:author="Arjan" w:date="2014-11-18T10:00: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BE3409" w:rsidRPr="00DD0F4F" w:rsidRDefault="00E26818" w:rsidP="00AB7DA2">
            <w:pPr>
              <w:autoSpaceDE w:val="0"/>
              <w:autoSpaceDN w:val="0"/>
              <w:adjustRightInd w:val="0"/>
              <w:spacing w:after="0" w:line="240" w:lineRule="auto"/>
              <w:rPr>
                <w:ins w:id="300" w:author="Arjan" w:date="2014-11-18T10:00:00Z"/>
                <w:rFonts w:ascii="Arial" w:eastAsia="Times New Roman" w:hAnsi="Arial" w:cs="Arial"/>
                <w:color w:val="000000"/>
                <w:sz w:val="20"/>
                <w:szCs w:val="20"/>
                <w:lang w:val="nl-NL"/>
              </w:rPr>
            </w:pPr>
            <w:ins w:id="301" w:author="Arjan" w:date="2014-11-18T10:00:00Z">
              <w:r>
                <w:rPr>
                  <w:rFonts w:ascii="Arial" w:eastAsia="Times New Roman" w:hAnsi="Arial" w:cs="Arial"/>
                  <w:color w:val="000000"/>
                  <w:sz w:val="20"/>
                  <w:szCs w:val="20"/>
                  <w:lang w:val="nl-NL"/>
                </w:rPr>
                <w:t xml:space="preserve">Het </w:t>
              </w:r>
              <w:r w:rsidRPr="00E26818">
                <w:rPr>
                  <w:rFonts w:ascii="Arial" w:eastAsia="Times New Roman" w:hAnsi="Arial" w:cs="Arial"/>
                  <w:color w:val="000000"/>
                  <w:sz w:val="20"/>
                  <w:szCs w:val="20"/>
                  <w:lang w:val="nl-NL"/>
                </w:rPr>
                <w:t>betreft de naam van het bestand, zonder de formaat-extensie (zoals .pdf)</w:t>
              </w:r>
              <w:r>
                <w:rPr>
                  <w:rFonts w:ascii="Arial" w:eastAsia="Times New Roman" w:hAnsi="Arial" w:cs="Arial"/>
                  <w:color w:val="000000"/>
                  <w:sz w:val="20"/>
                  <w:szCs w:val="20"/>
                  <w:lang w:val="nl-NL"/>
                </w:rPr>
                <w:t xml:space="preserve">. Deze extensie wordt vastgelegd met de tweede attribuutsoort van de groepattribuutsoort waarvan </w:t>
              </w:r>
              <w:r>
                <w:rPr>
                  <w:rFonts w:ascii="Arial" w:eastAsia="Times New Roman" w:hAnsi="Arial" w:cs="Arial"/>
                  <w:color w:val="000000"/>
                  <w:sz w:val="20"/>
                  <w:szCs w:val="20"/>
                  <w:lang w:val="nl-NL"/>
                </w:rPr>
                <w:lastRenderedPageBreak/>
                <w:t>deze attribuutsoort deel uit maakt.</w:t>
              </w:r>
            </w:ins>
          </w:p>
        </w:tc>
      </w:tr>
      <w:tr w:rsidR="00BE3409" w:rsidRPr="005E066D" w:rsidTr="00AB7DA2">
        <w:trPr>
          <w:ins w:id="302" w:author="Arjan" w:date="2014-11-18T10:00:00Z"/>
        </w:trPr>
        <w:tc>
          <w:tcPr>
            <w:tcW w:w="3780" w:type="dxa"/>
            <w:tcBorders>
              <w:top w:val="nil"/>
              <w:left w:val="nil"/>
              <w:bottom w:val="nil"/>
              <w:right w:val="nil"/>
            </w:tcBorders>
          </w:tcPr>
          <w:p w:rsidR="00BE3409" w:rsidRPr="00DD0F4F" w:rsidRDefault="00BE3409" w:rsidP="00AB7DA2">
            <w:pPr>
              <w:autoSpaceDE w:val="0"/>
              <w:autoSpaceDN w:val="0"/>
              <w:adjustRightInd w:val="0"/>
              <w:spacing w:after="0" w:line="240" w:lineRule="auto"/>
              <w:rPr>
                <w:ins w:id="303"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BE3409" w:rsidRPr="00DD0F4F" w:rsidRDefault="00BE3409" w:rsidP="00AB7DA2">
            <w:pPr>
              <w:autoSpaceDE w:val="0"/>
              <w:autoSpaceDN w:val="0"/>
              <w:adjustRightInd w:val="0"/>
              <w:spacing w:after="0" w:line="240" w:lineRule="auto"/>
              <w:rPr>
                <w:ins w:id="304" w:author="Arjan" w:date="2014-11-18T10:00:00Z"/>
                <w:rFonts w:ascii="Arial" w:eastAsia="Times New Roman" w:hAnsi="Arial" w:cs="Arial"/>
                <w:color w:val="000000"/>
                <w:sz w:val="20"/>
                <w:szCs w:val="20"/>
                <w:lang w:val="nl-NL"/>
              </w:rPr>
            </w:pPr>
          </w:p>
        </w:tc>
      </w:tr>
      <w:tr w:rsidR="00BE3409" w:rsidRPr="002627FD" w:rsidTr="00AB7DA2">
        <w:trPr>
          <w:ins w:id="305"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06" w:author="Arjan" w:date="2014-11-18T10:00:00Z"/>
                <w:rFonts w:ascii="Arial" w:eastAsia="Times New Roman" w:hAnsi="Arial" w:cs="Arial"/>
                <w:color w:val="000000"/>
                <w:sz w:val="20"/>
                <w:szCs w:val="20"/>
              </w:rPr>
            </w:pPr>
            <w:ins w:id="307" w:author="Arjan" w:date="2014-11-18T10:00: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BE3409" w:rsidRPr="002627FD" w:rsidRDefault="00B47636" w:rsidP="00AB7DA2">
            <w:pPr>
              <w:autoSpaceDE w:val="0"/>
              <w:autoSpaceDN w:val="0"/>
              <w:adjustRightInd w:val="0"/>
              <w:spacing w:after="0" w:line="240" w:lineRule="auto"/>
              <w:rPr>
                <w:ins w:id="308" w:author="Arjan" w:date="2014-11-18T10:00:00Z"/>
                <w:rFonts w:ascii="Arial" w:eastAsia="Times New Roman" w:hAnsi="Arial" w:cs="Arial"/>
                <w:color w:val="000000"/>
                <w:sz w:val="20"/>
                <w:szCs w:val="20"/>
              </w:rPr>
            </w:pPr>
            <w:ins w:id="309" w:author="Arjan" w:date="2014-11-18T10:00: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color w:val="000000"/>
                  <w:sz w:val="20"/>
                  <w:szCs w:val="20"/>
                </w:rPr>
                <w:instrText>Att.Type</w:instrText>
              </w:r>
              <w:r w:rsidRPr="002627FD">
                <w:rPr>
                  <w:rFonts w:ascii="Arial" w:hAnsi="Arial" w:cs="Arial"/>
                  <w:sz w:val="20"/>
                  <w:szCs w:val="20"/>
                  <w:lang w:val="en-AU"/>
                </w:rPr>
                <w:fldChar w:fldCharType="separate"/>
              </w:r>
              <w:r w:rsidR="00BE3409" w:rsidRPr="002627FD">
                <w:rPr>
                  <w:rFonts w:ascii="Arial" w:eastAsia="Times New Roman" w:hAnsi="Arial" w:cs="Arial"/>
                  <w:color w:val="000000"/>
                  <w:sz w:val="20"/>
                  <w:szCs w:val="20"/>
                </w:rPr>
                <w:t>AN255</w:t>
              </w:r>
              <w:r w:rsidRPr="002627FD">
                <w:rPr>
                  <w:rFonts w:ascii="Arial" w:hAnsi="Arial" w:cs="Arial"/>
                  <w:sz w:val="20"/>
                  <w:szCs w:val="20"/>
                  <w:lang w:val="en-AU"/>
                </w:rPr>
                <w:fldChar w:fldCharType="end"/>
              </w:r>
            </w:ins>
          </w:p>
        </w:tc>
      </w:tr>
      <w:tr w:rsidR="00BE3409" w:rsidRPr="002627FD" w:rsidTr="00AB7DA2">
        <w:trPr>
          <w:trHeight w:val="230"/>
          <w:ins w:id="310"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1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12" w:author="Arjan" w:date="2014-11-18T10:00:00Z"/>
                <w:rFonts w:ascii="Arial" w:eastAsia="Times New Roman" w:hAnsi="Arial" w:cs="Arial"/>
                <w:color w:val="000000"/>
                <w:sz w:val="20"/>
                <w:szCs w:val="20"/>
              </w:rPr>
            </w:pPr>
          </w:p>
        </w:tc>
      </w:tr>
      <w:tr w:rsidR="00BE3409" w:rsidRPr="005E066D" w:rsidTr="00AB7DA2">
        <w:trPr>
          <w:trHeight w:val="230"/>
          <w:ins w:id="313"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14" w:author="Arjan" w:date="2014-11-18T10:00:00Z"/>
                <w:rFonts w:ascii="Arial" w:eastAsia="Times New Roman" w:hAnsi="Arial" w:cs="Arial"/>
                <w:color w:val="000000"/>
                <w:sz w:val="20"/>
                <w:szCs w:val="20"/>
              </w:rPr>
            </w:pPr>
            <w:ins w:id="315" w:author="Arjan" w:date="2014-11-18T10:00: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BE3409" w:rsidRPr="00DD0F4F" w:rsidRDefault="00BE3409" w:rsidP="00AB7DA2">
            <w:pPr>
              <w:autoSpaceDE w:val="0"/>
              <w:autoSpaceDN w:val="0"/>
              <w:adjustRightInd w:val="0"/>
              <w:spacing w:after="0" w:line="240" w:lineRule="auto"/>
              <w:rPr>
                <w:ins w:id="316" w:author="Arjan" w:date="2014-11-18T10:00:00Z"/>
                <w:rFonts w:ascii="Arial" w:eastAsia="Times New Roman" w:hAnsi="Arial" w:cs="Arial"/>
                <w:color w:val="000000"/>
                <w:sz w:val="20"/>
                <w:szCs w:val="20"/>
                <w:lang w:val="nl-NL"/>
              </w:rPr>
            </w:pPr>
            <w:ins w:id="317" w:author="Arjan" w:date="2014-11-18T10:00:00Z">
              <w:r w:rsidRPr="00DD0F4F">
                <w:rPr>
                  <w:rFonts w:ascii="Arial" w:eastAsia="Times New Roman" w:hAnsi="Arial" w:cs="Arial"/>
                  <w:color w:val="000000"/>
                  <w:sz w:val="20"/>
                  <w:szCs w:val="20"/>
                  <w:lang w:val="nl-NL"/>
                </w:rPr>
                <w:t>alle in fysieke bestandsnamen toegestane tekens</w:t>
              </w:r>
            </w:ins>
          </w:p>
        </w:tc>
      </w:tr>
      <w:tr w:rsidR="00BE3409" w:rsidRPr="005E066D" w:rsidTr="00AB7DA2">
        <w:trPr>
          <w:trHeight w:val="215"/>
          <w:ins w:id="318" w:author="Arjan" w:date="2014-11-18T10:00:00Z"/>
        </w:trPr>
        <w:tc>
          <w:tcPr>
            <w:tcW w:w="3780" w:type="dxa"/>
            <w:tcBorders>
              <w:top w:val="nil"/>
              <w:left w:val="nil"/>
              <w:bottom w:val="nil"/>
              <w:right w:val="nil"/>
            </w:tcBorders>
          </w:tcPr>
          <w:p w:rsidR="00BE3409" w:rsidRPr="00DD0F4F" w:rsidRDefault="00BE3409" w:rsidP="00AB7DA2">
            <w:pPr>
              <w:autoSpaceDE w:val="0"/>
              <w:autoSpaceDN w:val="0"/>
              <w:adjustRightInd w:val="0"/>
              <w:spacing w:after="0" w:line="240" w:lineRule="auto"/>
              <w:rPr>
                <w:ins w:id="319"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BE3409" w:rsidRPr="00DD0F4F" w:rsidRDefault="00BE3409" w:rsidP="00AB7DA2">
            <w:pPr>
              <w:autoSpaceDE w:val="0"/>
              <w:autoSpaceDN w:val="0"/>
              <w:adjustRightInd w:val="0"/>
              <w:spacing w:after="0" w:line="240" w:lineRule="auto"/>
              <w:rPr>
                <w:ins w:id="320" w:author="Arjan" w:date="2014-11-18T10:00:00Z"/>
                <w:rFonts w:ascii="Arial" w:eastAsia="Times New Roman" w:hAnsi="Arial" w:cs="Arial"/>
                <w:color w:val="000000"/>
                <w:sz w:val="20"/>
                <w:szCs w:val="20"/>
                <w:lang w:val="nl-NL"/>
              </w:rPr>
            </w:pPr>
          </w:p>
        </w:tc>
      </w:tr>
      <w:tr w:rsidR="00BE3409" w:rsidRPr="002627FD" w:rsidTr="00AB7DA2">
        <w:trPr>
          <w:trHeight w:val="215"/>
          <w:ins w:id="321"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22" w:author="Arjan" w:date="2014-11-18T10:00:00Z"/>
                <w:rFonts w:ascii="Arial" w:eastAsia="Times New Roman" w:hAnsi="Arial" w:cs="Arial"/>
                <w:color w:val="000000"/>
                <w:sz w:val="20"/>
                <w:szCs w:val="20"/>
              </w:rPr>
            </w:pPr>
            <w:ins w:id="323" w:author="Arjan" w:date="2014-11-18T10:00: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BE3409" w:rsidRPr="002627FD" w:rsidRDefault="00E26818" w:rsidP="00AB7DA2">
            <w:pPr>
              <w:autoSpaceDE w:val="0"/>
              <w:autoSpaceDN w:val="0"/>
              <w:adjustRightInd w:val="0"/>
              <w:spacing w:after="0" w:line="240" w:lineRule="auto"/>
              <w:rPr>
                <w:ins w:id="324" w:author="Arjan" w:date="2014-11-18T10:00:00Z"/>
                <w:rFonts w:ascii="Arial" w:eastAsia="Times New Roman" w:hAnsi="Arial" w:cs="Arial"/>
                <w:color w:val="000000"/>
                <w:sz w:val="20"/>
                <w:szCs w:val="20"/>
              </w:rPr>
            </w:pPr>
            <w:ins w:id="325" w:author="Arjan" w:date="2014-11-18T10:00:00Z">
              <w:r>
                <w:rPr>
                  <w:rFonts w:ascii="Arial" w:eastAsia="Times New Roman" w:hAnsi="Arial" w:cs="Arial"/>
                  <w:color w:val="000000"/>
                  <w:sz w:val="20"/>
                  <w:szCs w:val="20"/>
                </w:rPr>
                <w:t>Zie groep</w:t>
              </w:r>
            </w:ins>
          </w:p>
        </w:tc>
      </w:tr>
      <w:tr w:rsidR="00BE3409" w:rsidRPr="002627FD" w:rsidTr="00AB7DA2">
        <w:trPr>
          <w:trHeight w:val="230"/>
          <w:ins w:id="326"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2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28" w:author="Arjan" w:date="2014-11-18T10:00:00Z"/>
                <w:rFonts w:ascii="Arial" w:eastAsia="Times New Roman" w:hAnsi="Arial" w:cs="Arial"/>
                <w:color w:val="000000"/>
                <w:sz w:val="20"/>
                <w:szCs w:val="20"/>
              </w:rPr>
            </w:pPr>
          </w:p>
        </w:tc>
      </w:tr>
      <w:tr w:rsidR="00BE3409" w:rsidRPr="002627FD" w:rsidTr="00AB7DA2">
        <w:trPr>
          <w:trHeight w:val="230"/>
          <w:ins w:id="329"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30" w:author="Arjan" w:date="2014-11-18T10:00:00Z"/>
                <w:rFonts w:ascii="Arial" w:eastAsia="Times New Roman" w:hAnsi="Arial" w:cs="Arial"/>
                <w:color w:val="000000"/>
                <w:sz w:val="20"/>
                <w:szCs w:val="20"/>
              </w:rPr>
            </w:pPr>
            <w:ins w:id="331" w:author="Arjan" w:date="2014-11-18T10:00: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BE3409" w:rsidRPr="002627FD" w:rsidRDefault="00E26818" w:rsidP="00AB7DA2">
            <w:pPr>
              <w:autoSpaceDE w:val="0"/>
              <w:autoSpaceDN w:val="0"/>
              <w:adjustRightInd w:val="0"/>
              <w:spacing w:after="0" w:line="240" w:lineRule="auto"/>
              <w:rPr>
                <w:ins w:id="332" w:author="Arjan" w:date="2014-11-18T10:00:00Z"/>
                <w:rFonts w:ascii="Arial" w:eastAsia="Times New Roman" w:hAnsi="Arial" w:cs="Arial"/>
                <w:color w:val="000000"/>
                <w:sz w:val="20"/>
                <w:szCs w:val="20"/>
              </w:rPr>
            </w:pPr>
            <w:ins w:id="333" w:author="Arjan" w:date="2014-11-18T10:00:00Z">
              <w:r>
                <w:rPr>
                  <w:rFonts w:ascii="Arial" w:eastAsia="Times New Roman" w:hAnsi="Arial" w:cs="Arial"/>
                  <w:color w:val="000000"/>
                  <w:sz w:val="20"/>
                  <w:szCs w:val="20"/>
                </w:rPr>
                <w:t>Zie groep</w:t>
              </w:r>
            </w:ins>
          </w:p>
        </w:tc>
      </w:tr>
      <w:tr w:rsidR="00BE3409" w:rsidRPr="002627FD" w:rsidTr="00AB7DA2">
        <w:trPr>
          <w:trHeight w:val="230"/>
          <w:ins w:id="334"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3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36" w:author="Arjan" w:date="2014-11-18T10:00:00Z"/>
                <w:rFonts w:ascii="Arial" w:eastAsia="Times New Roman" w:hAnsi="Arial" w:cs="Arial"/>
                <w:color w:val="000000"/>
                <w:sz w:val="20"/>
                <w:szCs w:val="20"/>
              </w:rPr>
            </w:pPr>
          </w:p>
        </w:tc>
      </w:tr>
      <w:tr w:rsidR="00BE3409" w:rsidRPr="002627FD" w:rsidTr="00AB7DA2">
        <w:trPr>
          <w:trHeight w:val="230"/>
          <w:ins w:id="337"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38" w:author="Arjan" w:date="2014-11-18T10:00:00Z"/>
                <w:rFonts w:ascii="Arial" w:eastAsia="Times New Roman" w:hAnsi="Arial" w:cs="Arial"/>
                <w:color w:val="000000"/>
                <w:sz w:val="20"/>
                <w:szCs w:val="20"/>
              </w:rPr>
            </w:pPr>
            <w:ins w:id="339" w:author="Arjan" w:date="2014-11-18T10:00: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40" w:author="Arjan" w:date="2014-11-18T10:00:00Z"/>
                <w:rFonts w:ascii="Arial" w:eastAsia="Times New Roman" w:hAnsi="Arial" w:cs="Arial"/>
                <w:color w:val="000000"/>
                <w:sz w:val="20"/>
                <w:szCs w:val="20"/>
              </w:rPr>
            </w:pPr>
          </w:p>
        </w:tc>
      </w:tr>
      <w:tr w:rsidR="00BE3409" w:rsidRPr="002627FD" w:rsidTr="00AB7DA2">
        <w:trPr>
          <w:trHeight w:val="230"/>
          <w:ins w:id="341"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42"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43" w:author="Arjan" w:date="2014-11-18T10:00:00Z"/>
                <w:rFonts w:ascii="Arial" w:eastAsia="Times New Roman" w:hAnsi="Arial" w:cs="Arial"/>
                <w:color w:val="000000"/>
                <w:sz w:val="20"/>
                <w:szCs w:val="20"/>
              </w:rPr>
            </w:pPr>
          </w:p>
        </w:tc>
      </w:tr>
      <w:tr w:rsidR="00BE3409" w:rsidRPr="002627FD" w:rsidTr="00AB7DA2">
        <w:trPr>
          <w:trHeight w:val="230"/>
          <w:ins w:id="344"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45" w:author="Arjan" w:date="2014-11-18T10:00:00Z"/>
                <w:rFonts w:ascii="Arial" w:eastAsia="Times New Roman" w:hAnsi="Arial" w:cs="Arial"/>
                <w:color w:val="000000"/>
                <w:sz w:val="20"/>
                <w:szCs w:val="20"/>
              </w:rPr>
            </w:pPr>
            <w:ins w:id="346" w:author="Arjan" w:date="2014-11-18T10:00: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BE3409" w:rsidRPr="002627FD" w:rsidRDefault="00E26818" w:rsidP="00AB7DA2">
            <w:pPr>
              <w:autoSpaceDE w:val="0"/>
              <w:autoSpaceDN w:val="0"/>
              <w:adjustRightInd w:val="0"/>
              <w:spacing w:after="0" w:line="240" w:lineRule="auto"/>
              <w:rPr>
                <w:ins w:id="347" w:author="Arjan" w:date="2014-11-18T10:00:00Z"/>
                <w:rFonts w:ascii="Arial" w:eastAsia="Times New Roman" w:hAnsi="Arial" w:cs="Arial"/>
                <w:color w:val="000000"/>
                <w:sz w:val="20"/>
                <w:szCs w:val="20"/>
              </w:rPr>
            </w:pPr>
            <w:ins w:id="348" w:author="Arjan" w:date="2014-11-18T10:00:00Z">
              <w:r>
                <w:rPr>
                  <w:rFonts w:ascii="Arial" w:eastAsia="Times New Roman" w:hAnsi="Arial" w:cs="Arial"/>
                  <w:color w:val="000000"/>
                  <w:sz w:val="20"/>
                  <w:szCs w:val="20"/>
                </w:rPr>
                <w:t>Zie groep</w:t>
              </w:r>
            </w:ins>
          </w:p>
        </w:tc>
      </w:tr>
      <w:tr w:rsidR="00BE3409" w:rsidRPr="002627FD" w:rsidTr="00AB7DA2">
        <w:trPr>
          <w:trHeight w:val="230"/>
          <w:ins w:id="349"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5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51" w:author="Arjan" w:date="2014-11-18T10:00:00Z"/>
                <w:rFonts w:ascii="Arial" w:eastAsia="Times New Roman" w:hAnsi="Arial" w:cs="Arial"/>
                <w:color w:val="000000"/>
                <w:sz w:val="20"/>
                <w:szCs w:val="20"/>
              </w:rPr>
            </w:pPr>
          </w:p>
        </w:tc>
      </w:tr>
      <w:tr w:rsidR="00BE3409" w:rsidRPr="002627FD" w:rsidTr="00AB7DA2">
        <w:trPr>
          <w:trHeight w:val="411"/>
          <w:ins w:id="352"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53" w:author="Arjan" w:date="2014-11-18T10:00:00Z"/>
                <w:rFonts w:ascii="Arial" w:eastAsia="Times New Roman" w:hAnsi="Arial" w:cs="Arial"/>
                <w:color w:val="000000"/>
                <w:sz w:val="20"/>
                <w:szCs w:val="20"/>
              </w:rPr>
            </w:pPr>
            <w:ins w:id="354" w:author="Arjan" w:date="2014-11-18T10:00: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BE3409" w:rsidRPr="002627FD" w:rsidRDefault="00E26818" w:rsidP="00AB7DA2">
            <w:pPr>
              <w:autoSpaceDE w:val="0"/>
              <w:autoSpaceDN w:val="0"/>
              <w:adjustRightInd w:val="0"/>
              <w:spacing w:after="0" w:line="240" w:lineRule="auto"/>
              <w:rPr>
                <w:ins w:id="355" w:author="Arjan" w:date="2014-11-18T10:00:00Z"/>
                <w:rFonts w:ascii="Arial" w:eastAsia="Times New Roman" w:hAnsi="Arial" w:cs="Arial"/>
                <w:color w:val="000000"/>
                <w:sz w:val="20"/>
                <w:szCs w:val="20"/>
              </w:rPr>
            </w:pPr>
            <w:ins w:id="356" w:author="Arjan" w:date="2014-11-18T10:00:00Z">
              <w:r>
                <w:rPr>
                  <w:rFonts w:ascii="Arial" w:eastAsia="Times New Roman" w:hAnsi="Arial" w:cs="Arial"/>
                  <w:color w:val="000000"/>
                  <w:sz w:val="20"/>
                  <w:szCs w:val="20"/>
                </w:rPr>
                <w:t>Zie groep</w:t>
              </w:r>
            </w:ins>
          </w:p>
        </w:tc>
      </w:tr>
      <w:tr w:rsidR="00BE3409" w:rsidRPr="002627FD" w:rsidTr="00AB7DA2">
        <w:trPr>
          <w:trHeight w:val="245"/>
          <w:ins w:id="357"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5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59" w:author="Arjan" w:date="2014-11-18T10:00:00Z"/>
                <w:rFonts w:ascii="Arial" w:eastAsia="Times New Roman" w:hAnsi="Arial" w:cs="Arial"/>
                <w:color w:val="000000"/>
                <w:sz w:val="20"/>
                <w:szCs w:val="20"/>
              </w:rPr>
            </w:pPr>
          </w:p>
        </w:tc>
      </w:tr>
      <w:tr w:rsidR="00BE3409" w:rsidRPr="002627FD" w:rsidTr="00AB7DA2">
        <w:trPr>
          <w:trHeight w:val="230"/>
          <w:ins w:id="360"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61" w:author="Arjan" w:date="2014-11-18T10:00:00Z"/>
                <w:rFonts w:ascii="Arial" w:eastAsia="Times New Roman" w:hAnsi="Arial" w:cs="Arial"/>
                <w:color w:val="000000"/>
                <w:sz w:val="20"/>
                <w:szCs w:val="20"/>
              </w:rPr>
            </w:pPr>
            <w:ins w:id="362" w:author="Arjan" w:date="2014-11-18T10:00: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BE3409" w:rsidRPr="002627FD" w:rsidRDefault="00E26818" w:rsidP="00AB7DA2">
            <w:pPr>
              <w:autoSpaceDE w:val="0"/>
              <w:autoSpaceDN w:val="0"/>
              <w:adjustRightInd w:val="0"/>
              <w:spacing w:after="0" w:line="240" w:lineRule="auto"/>
              <w:rPr>
                <w:ins w:id="363" w:author="Arjan" w:date="2014-11-18T10:00:00Z"/>
                <w:rFonts w:ascii="Arial" w:eastAsia="Times New Roman" w:hAnsi="Arial" w:cs="Arial"/>
                <w:color w:val="000000"/>
                <w:sz w:val="20"/>
                <w:szCs w:val="20"/>
              </w:rPr>
            </w:pPr>
            <w:ins w:id="364" w:author="Arjan" w:date="2014-11-18T10:00:00Z">
              <w:r>
                <w:rPr>
                  <w:rFonts w:ascii="Arial" w:hAnsi="Arial" w:cs="Arial"/>
                  <w:sz w:val="20"/>
                  <w:szCs w:val="20"/>
                  <w:lang w:val="en-AU"/>
                </w:rPr>
                <w:t>1</w:t>
              </w:r>
              <w:r w:rsidR="00BE3409" w:rsidRPr="002627FD">
                <w:rPr>
                  <w:rFonts w:ascii="Arial" w:eastAsia="Times New Roman" w:hAnsi="Arial" w:cs="Arial"/>
                  <w:color w:val="000000"/>
                  <w:sz w:val="20"/>
                  <w:szCs w:val="20"/>
                </w:rPr>
                <w:t xml:space="preserve"> - </w:t>
              </w:r>
              <w:r w:rsidR="00B47636" w:rsidRPr="002627FD">
                <w:rPr>
                  <w:rFonts w:ascii="Arial" w:eastAsia="Times New Roman" w:hAnsi="Arial" w:cs="Arial"/>
                  <w:color w:val="000000"/>
                  <w:sz w:val="20"/>
                  <w:szCs w:val="20"/>
                </w:rPr>
                <w:fldChar w:fldCharType="begin" w:fldLock="1"/>
              </w:r>
              <w:r w:rsidR="00BE3409" w:rsidRPr="002627FD">
                <w:rPr>
                  <w:rFonts w:ascii="Arial" w:eastAsia="Times New Roman" w:hAnsi="Arial" w:cs="Arial"/>
                  <w:color w:val="000000"/>
                  <w:sz w:val="20"/>
                  <w:szCs w:val="20"/>
                </w:rPr>
                <w:instrText>MERGEFIELD Att.UpperBound</w:instrText>
              </w:r>
              <w:r w:rsidR="00B47636" w:rsidRPr="002627FD">
                <w:rPr>
                  <w:rFonts w:ascii="Arial" w:eastAsia="Times New Roman" w:hAnsi="Arial" w:cs="Arial"/>
                  <w:color w:val="000000"/>
                  <w:sz w:val="20"/>
                  <w:szCs w:val="20"/>
                </w:rPr>
                <w:fldChar w:fldCharType="separate"/>
              </w:r>
              <w:r w:rsidR="00BE3409" w:rsidRPr="002627FD">
                <w:rPr>
                  <w:rFonts w:ascii="Arial" w:eastAsia="Times New Roman" w:hAnsi="Arial" w:cs="Arial"/>
                  <w:color w:val="000000"/>
                  <w:sz w:val="20"/>
                  <w:szCs w:val="20"/>
                </w:rPr>
                <w:t>1</w:t>
              </w:r>
              <w:r w:rsidR="00B47636" w:rsidRPr="002627FD">
                <w:rPr>
                  <w:rFonts w:ascii="Arial" w:eastAsia="Times New Roman" w:hAnsi="Arial" w:cs="Arial"/>
                  <w:color w:val="000000"/>
                  <w:sz w:val="20"/>
                  <w:szCs w:val="20"/>
                </w:rPr>
                <w:fldChar w:fldCharType="end"/>
              </w:r>
            </w:ins>
          </w:p>
        </w:tc>
      </w:tr>
      <w:tr w:rsidR="00BE3409" w:rsidRPr="002627FD" w:rsidTr="00AB7DA2">
        <w:trPr>
          <w:trHeight w:val="230"/>
          <w:ins w:id="365"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6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67" w:author="Arjan" w:date="2014-11-18T10:00:00Z"/>
                <w:rFonts w:ascii="Arial" w:eastAsia="Times New Roman" w:hAnsi="Arial" w:cs="Arial"/>
                <w:color w:val="000000"/>
                <w:sz w:val="20"/>
                <w:szCs w:val="20"/>
              </w:rPr>
            </w:pPr>
          </w:p>
        </w:tc>
      </w:tr>
      <w:tr w:rsidR="00BE3409" w:rsidRPr="002627FD" w:rsidTr="00AB7DA2">
        <w:trPr>
          <w:trHeight w:val="230"/>
          <w:ins w:id="368"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69" w:author="Arjan" w:date="2014-11-18T10:00:00Z"/>
                <w:rFonts w:ascii="Arial" w:eastAsia="Times New Roman" w:hAnsi="Arial" w:cs="Arial"/>
                <w:color w:val="000000"/>
                <w:sz w:val="20"/>
                <w:szCs w:val="20"/>
              </w:rPr>
            </w:pPr>
            <w:ins w:id="370" w:author="Arjan" w:date="2014-11-18T10:00: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71" w:author="Arjan" w:date="2014-11-18T10:00:00Z"/>
                <w:rFonts w:ascii="Arial" w:eastAsia="Times New Roman" w:hAnsi="Arial" w:cs="Arial"/>
                <w:color w:val="000000"/>
                <w:sz w:val="20"/>
                <w:szCs w:val="20"/>
              </w:rPr>
            </w:pPr>
            <w:ins w:id="372" w:author="Arjan" w:date="2014-11-18T10:00: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BE3409" w:rsidRPr="002627FD" w:rsidTr="00AB7DA2">
        <w:trPr>
          <w:trHeight w:val="230"/>
          <w:ins w:id="373" w:author="Arjan" w:date="2014-11-18T10:00:00Z"/>
        </w:trPr>
        <w:tc>
          <w:tcPr>
            <w:tcW w:w="3780" w:type="dxa"/>
            <w:tcBorders>
              <w:top w:val="nil"/>
              <w:left w:val="nil"/>
              <w:right w:val="nil"/>
            </w:tcBorders>
          </w:tcPr>
          <w:p w:rsidR="00BE3409" w:rsidRPr="002627FD" w:rsidRDefault="00BE3409" w:rsidP="00AB7DA2">
            <w:pPr>
              <w:autoSpaceDE w:val="0"/>
              <w:autoSpaceDN w:val="0"/>
              <w:adjustRightInd w:val="0"/>
              <w:spacing w:after="0" w:line="240" w:lineRule="auto"/>
              <w:rPr>
                <w:ins w:id="374" w:author="Arjan" w:date="2014-11-18T10:00:00Z"/>
                <w:rFonts w:ascii="Arial" w:eastAsia="Times New Roman" w:hAnsi="Arial" w:cs="Arial"/>
                <w:b/>
                <w:bCs/>
                <w:color w:val="000000"/>
                <w:sz w:val="20"/>
                <w:szCs w:val="20"/>
              </w:rPr>
            </w:pPr>
          </w:p>
        </w:tc>
        <w:tc>
          <w:tcPr>
            <w:tcW w:w="5580" w:type="dxa"/>
            <w:tcBorders>
              <w:top w:val="nil"/>
              <w:left w:val="nil"/>
              <w:right w:val="nil"/>
            </w:tcBorders>
          </w:tcPr>
          <w:p w:rsidR="00BE3409" w:rsidRPr="002627FD" w:rsidRDefault="00BE3409" w:rsidP="00AB7DA2">
            <w:pPr>
              <w:autoSpaceDE w:val="0"/>
              <w:autoSpaceDN w:val="0"/>
              <w:adjustRightInd w:val="0"/>
              <w:spacing w:after="0" w:line="240" w:lineRule="auto"/>
              <w:rPr>
                <w:ins w:id="375" w:author="Arjan" w:date="2014-11-18T10:00:00Z"/>
                <w:rFonts w:ascii="Arial" w:eastAsia="Times New Roman" w:hAnsi="Arial" w:cs="Arial"/>
                <w:color w:val="000000"/>
                <w:sz w:val="20"/>
                <w:szCs w:val="20"/>
              </w:rPr>
            </w:pPr>
          </w:p>
        </w:tc>
      </w:tr>
      <w:tr w:rsidR="00BE3409" w:rsidRPr="005E066D" w:rsidTr="00AB7DA2">
        <w:trPr>
          <w:trHeight w:val="230"/>
          <w:ins w:id="376" w:author="Arjan" w:date="2014-11-18T10:00:00Z"/>
        </w:trPr>
        <w:tc>
          <w:tcPr>
            <w:tcW w:w="3780" w:type="dxa"/>
            <w:tcBorders>
              <w:top w:val="nil"/>
              <w:left w:val="nil"/>
              <w:bottom w:val="single" w:sz="4" w:space="0" w:color="auto"/>
              <w:right w:val="nil"/>
            </w:tcBorders>
          </w:tcPr>
          <w:p w:rsidR="00BE3409" w:rsidRPr="002627FD" w:rsidRDefault="00BE3409" w:rsidP="00AB7DA2">
            <w:pPr>
              <w:autoSpaceDE w:val="0"/>
              <w:autoSpaceDN w:val="0"/>
              <w:adjustRightInd w:val="0"/>
              <w:spacing w:after="0" w:line="240" w:lineRule="auto"/>
              <w:rPr>
                <w:ins w:id="377" w:author="Arjan" w:date="2014-11-18T10:00:00Z"/>
                <w:rFonts w:ascii="Arial" w:eastAsia="Times New Roman" w:hAnsi="Arial" w:cs="Arial"/>
                <w:b/>
                <w:bCs/>
                <w:color w:val="000000"/>
                <w:sz w:val="20"/>
                <w:szCs w:val="20"/>
              </w:rPr>
            </w:pPr>
            <w:ins w:id="378" w:author="Arjan" w:date="2014-11-18T10:00: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BE3409" w:rsidRPr="00DD0F4F" w:rsidRDefault="00BE3409" w:rsidP="00AB7DA2">
            <w:pPr>
              <w:autoSpaceDE w:val="0"/>
              <w:autoSpaceDN w:val="0"/>
              <w:adjustRightInd w:val="0"/>
              <w:spacing w:after="0" w:line="240" w:lineRule="auto"/>
              <w:rPr>
                <w:ins w:id="379" w:author="Arjan" w:date="2014-11-18T10:00:00Z"/>
                <w:rFonts w:ascii="Arial" w:eastAsia="Times New Roman" w:hAnsi="Arial" w:cs="Arial"/>
                <w:color w:val="000000"/>
                <w:sz w:val="20"/>
                <w:szCs w:val="20"/>
                <w:lang w:val="nl-NL"/>
              </w:rPr>
            </w:pPr>
          </w:p>
        </w:tc>
      </w:tr>
    </w:tbl>
    <w:p w:rsidR="00BE3409" w:rsidRDefault="00BE3409" w:rsidP="0044638F">
      <w:pPr>
        <w:rPr>
          <w:ins w:id="380" w:author="Arjan" w:date="2014-11-18T10:00:00Z"/>
          <w:lang w:val="nl-NL"/>
        </w:rPr>
      </w:pPr>
    </w:p>
    <w:p w:rsidR="00BE3409" w:rsidRPr="002627FD" w:rsidRDefault="00B47636" w:rsidP="00BE3409">
      <w:pPr>
        <w:autoSpaceDE w:val="0"/>
        <w:autoSpaceDN w:val="0"/>
        <w:adjustRightInd w:val="0"/>
        <w:spacing w:before="240" w:after="60" w:line="240" w:lineRule="auto"/>
        <w:outlineLvl w:val="3"/>
        <w:rPr>
          <w:ins w:id="381" w:author="Arjan" w:date="2014-11-18T10:00:00Z"/>
          <w:rFonts w:ascii="Arial" w:eastAsia="Times New Roman" w:hAnsi="Arial" w:cs="Arial"/>
          <w:b/>
          <w:bCs/>
          <w:color w:val="004080"/>
          <w:sz w:val="24"/>
          <w:szCs w:val="24"/>
        </w:rPr>
      </w:pPr>
      <w:ins w:id="382" w:author="Arjan" w:date="2014-11-18T10:00: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BE3409" w:rsidRPr="002627FD">
          <w:rPr>
            <w:rFonts w:ascii="Arial" w:eastAsia="Times New Roman" w:hAnsi="Arial" w:cs="Arial"/>
            <w:b/>
            <w:bCs/>
            <w:color w:val="004080"/>
            <w:sz w:val="24"/>
            <w:szCs w:val="24"/>
          </w:rPr>
          <w:t>«</w:t>
        </w:r>
        <w:r w:rsidR="00BE3409">
          <w:rPr>
            <w:rFonts w:ascii="Arial" w:eastAsia="Times New Roman" w:hAnsi="Arial" w:cs="Arial"/>
            <w:b/>
            <w:bCs/>
            <w:color w:val="004080"/>
            <w:sz w:val="24"/>
            <w:szCs w:val="24"/>
          </w:rPr>
          <w:t>Suba</w:t>
        </w:r>
        <w:r w:rsidR="00BE3409"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BE3409" w:rsidRPr="002627FD">
          <w:rPr>
            <w:rFonts w:ascii="Arial" w:eastAsia="Times New Roman" w:hAnsi="Arial" w:cs="Arial"/>
            <w:b/>
            <w:bCs/>
            <w:color w:val="004080"/>
            <w:sz w:val="24"/>
            <w:szCs w:val="24"/>
          </w:rPr>
          <w:t xml:space="preserve"> </w:t>
        </w:r>
        <w:r w:rsidR="00BE3409">
          <w:rPr>
            <w:rFonts w:ascii="Arial" w:eastAsia="Times New Roman" w:hAnsi="Arial" w:cs="Arial"/>
            <w:b/>
            <w:bCs/>
            <w:color w:val="004080"/>
            <w:sz w:val="24"/>
            <w:szCs w:val="24"/>
          </w:rPr>
          <w:t>Extensie</w:t>
        </w:r>
      </w:ins>
    </w:p>
    <w:tbl>
      <w:tblPr>
        <w:tblW w:w="0" w:type="auto"/>
        <w:tblInd w:w="60" w:type="dxa"/>
        <w:tblLayout w:type="fixed"/>
        <w:tblCellMar>
          <w:left w:w="60" w:type="dxa"/>
          <w:right w:w="60" w:type="dxa"/>
        </w:tblCellMar>
        <w:tblLook w:val="0000"/>
      </w:tblPr>
      <w:tblGrid>
        <w:gridCol w:w="3780"/>
        <w:gridCol w:w="5580"/>
      </w:tblGrid>
      <w:tr w:rsidR="00BE3409" w:rsidRPr="002627FD" w:rsidTr="00AB7DA2">
        <w:trPr>
          <w:trHeight w:val="230"/>
          <w:ins w:id="383" w:author="Arjan" w:date="2014-11-18T10:00:00Z"/>
        </w:trPr>
        <w:tc>
          <w:tcPr>
            <w:tcW w:w="3780" w:type="dxa"/>
            <w:tcBorders>
              <w:top w:val="single" w:sz="4" w:space="0" w:color="auto"/>
              <w:left w:val="nil"/>
              <w:bottom w:val="nil"/>
              <w:right w:val="nil"/>
            </w:tcBorders>
          </w:tcPr>
          <w:p w:rsidR="00BE3409" w:rsidRPr="002627FD" w:rsidRDefault="00BE3409" w:rsidP="00AB7DA2">
            <w:pPr>
              <w:autoSpaceDE w:val="0"/>
              <w:autoSpaceDN w:val="0"/>
              <w:adjustRightInd w:val="0"/>
              <w:spacing w:after="0" w:line="240" w:lineRule="auto"/>
              <w:rPr>
                <w:ins w:id="384" w:author="Arjan" w:date="2014-11-18T10:00:00Z"/>
                <w:rFonts w:ascii="Arial" w:eastAsia="Times New Roman" w:hAnsi="Arial" w:cs="Arial"/>
                <w:color w:val="000000"/>
                <w:sz w:val="20"/>
                <w:szCs w:val="20"/>
              </w:rPr>
            </w:pPr>
            <w:ins w:id="385" w:author="Arjan" w:date="2014-11-18T10:00: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BE3409" w:rsidRPr="002627FD" w:rsidRDefault="00BE3409" w:rsidP="00AB7DA2">
            <w:pPr>
              <w:autoSpaceDE w:val="0"/>
              <w:autoSpaceDN w:val="0"/>
              <w:adjustRightInd w:val="0"/>
              <w:spacing w:after="0" w:line="240" w:lineRule="auto"/>
              <w:rPr>
                <w:ins w:id="386" w:author="Arjan" w:date="2014-11-18T10:00:00Z"/>
                <w:rFonts w:ascii="Arial" w:eastAsia="Times New Roman" w:hAnsi="Arial" w:cs="Arial"/>
                <w:color w:val="000000"/>
                <w:sz w:val="20"/>
                <w:szCs w:val="20"/>
              </w:rPr>
            </w:pPr>
            <w:ins w:id="387" w:author="Arjan" w:date="2014-11-18T10:00:00Z">
              <w:r>
                <w:rPr>
                  <w:rFonts w:ascii="Arial" w:hAnsi="Arial" w:cs="Arial"/>
                  <w:sz w:val="20"/>
                  <w:szCs w:val="20"/>
                  <w:lang w:val="en-AU"/>
                </w:rPr>
                <w:t>Extensie</w:t>
              </w:r>
            </w:ins>
          </w:p>
        </w:tc>
      </w:tr>
      <w:tr w:rsidR="00BE3409" w:rsidRPr="002627FD" w:rsidTr="00AB7DA2">
        <w:trPr>
          <w:ins w:id="388"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8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90" w:author="Arjan" w:date="2014-11-18T10:00:00Z"/>
                <w:rFonts w:ascii="Arial" w:eastAsia="Times New Roman" w:hAnsi="Arial" w:cs="Arial"/>
                <w:color w:val="000000"/>
                <w:sz w:val="20"/>
                <w:szCs w:val="20"/>
              </w:rPr>
            </w:pPr>
          </w:p>
        </w:tc>
      </w:tr>
      <w:tr w:rsidR="00BE3409" w:rsidRPr="002627FD" w:rsidTr="00AB7DA2">
        <w:trPr>
          <w:ins w:id="391"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92" w:author="Arjan" w:date="2014-11-18T10:00:00Z"/>
                <w:rFonts w:ascii="Arial" w:eastAsia="Times New Roman" w:hAnsi="Arial" w:cs="Arial"/>
                <w:color w:val="000000"/>
                <w:sz w:val="20"/>
                <w:szCs w:val="20"/>
              </w:rPr>
            </w:pPr>
            <w:ins w:id="393" w:author="Arjan" w:date="2014-11-18T10:00: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94" w:author="Arjan" w:date="2014-11-18T10:00:00Z"/>
                <w:rFonts w:ascii="Arial" w:eastAsia="Times New Roman" w:hAnsi="Arial" w:cs="Arial"/>
                <w:color w:val="000000"/>
                <w:sz w:val="20"/>
                <w:szCs w:val="20"/>
              </w:rPr>
            </w:pPr>
            <w:ins w:id="395" w:author="Arjan" w:date="2014-11-18T10:00:00Z">
              <w:r w:rsidRPr="002627FD">
                <w:rPr>
                  <w:rFonts w:ascii="Arial" w:eastAsia="Times New Roman" w:hAnsi="Arial" w:cs="Arial"/>
                  <w:color w:val="000000"/>
                  <w:sz w:val="20"/>
                  <w:szCs w:val="20"/>
                </w:rPr>
                <w:t>KING</w:t>
              </w:r>
            </w:ins>
          </w:p>
        </w:tc>
      </w:tr>
      <w:tr w:rsidR="00BE3409" w:rsidRPr="002627FD" w:rsidTr="00AB7DA2">
        <w:trPr>
          <w:ins w:id="396"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9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398" w:author="Arjan" w:date="2014-11-18T10:00:00Z"/>
                <w:rFonts w:ascii="Arial" w:eastAsia="Times New Roman" w:hAnsi="Arial" w:cs="Arial"/>
                <w:color w:val="000000"/>
                <w:sz w:val="20"/>
                <w:szCs w:val="20"/>
              </w:rPr>
            </w:pPr>
          </w:p>
        </w:tc>
      </w:tr>
      <w:tr w:rsidR="00BE3409" w:rsidRPr="002627FD" w:rsidTr="00AB7DA2">
        <w:trPr>
          <w:ins w:id="399"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00" w:author="Arjan" w:date="2014-11-18T10:00:00Z"/>
                <w:rFonts w:ascii="Arial" w:eastAsia="Times New Roman" w:hAnsi="Arial" w:cs="Arial"/>
                <w:color w:val="000000"/>
                <w:sz w:val="20"/>
                <w:szCs w:val="20"/>
              </w:rPr>
            </w:pPr>
            <w:ins w:id="401" w:author="Arjan" w:date="2014-11-18T10:00: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02" w:author="Arjan" w:date="2014-11-18T10:00:00Z"/>
                <w:rFonts w:ascii="Arial" w:eastAsia="Times New Roman" w:hAnsi="Arial" w:cs="Arial"/>
                <w:color w:val="000000"/>
                <w:sz w:val="20"/>
                <w:szCs w:val="20"/>
              </w:rPr>
            </w:pPr>
          </w:p>
        </w:tc>
      </w:tr>
      <w:tr w:rsidR="00BE3409" w:rsidRPr="002627FD" w:rsidTr="00AB7DA2">
        <w:trPr>
          <w:ins w:id="403"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0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05" w:author="Arjan" w:date="2014-11-18T10:00:00Z"/>
                <w:rFonts w:ascii="Arial" w:eastAsia="Times New Roman" w:hAnsi="Arial" w:cs="Arial"/>
                <w:color w:val="000000"/>
                <w:sz w:val="20"/>
                <w:szCs w:val="20"/>
              </w:rPr>
            </w:pPr>
          </w:p>
        </w:tc>
      </w:tr>
      <w:tr w:rsidR="00BE3409" w:rsidRPr="002627FD" w:rsidTr="00AB7DA2">
        <w:trPr>
          <w:ins w:id="406"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07" w:author="Arjan" w:date="2014-11-18T10:00:00Z"/>
                <w:rFonts w:ascii="Arial" w:eastAsia="Times New Roman" w:hAnsi="Arial" w:cs="Arial"/>
                <w:color w:val="000000"/>
                <w:sz w:val="20"/>
                <w:szCs w:val="20"/>
              </w:rPr>
            </w:pPr>
            <w:ins w:id="408" w:author="Arjan" w:date="2014-11-18T10:00: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09" w:author="Arjan" w:date="2014-11-18T10:00:00Z"/>
                <w:rFonts w:ascii="Arial" w:eastAsia="Times New Roman" w:hAnsi="Arial" w:cs="Arial"/>
                <w:color w:val="000000"/>
                <w:sz w:val="20"/>
                <w:szCs w:val="20"/>
              </w:rPr>
            </w:pPr>
            <w:ins w:id="410" w:author="Arjan" w:date="2014-11-18T10:00:00Z">
              <w:r>
                <w:rPr>
                  <w:rFonts w:ascii="Arial" w:hAnsi="Arial" w:cs="Arial"/>
                  <w:sz w:val="20"/>
                  <w:szCs w:val="20"/>
                  <w:lang w:val="en-AU"/>
                </w:rPr>
                <w:t>extensie</w:t>
              </w:r>
            </w:ins>
          </w:p>
        </w:tc>
      </w:tr>
      <w:tr w:rsidR="00BE3409" w:rsidRPr="002627FD" w:rsidTr="00AB7DA2">
        <w:trPr>
          <w:ins w:id="411"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12"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13" w:author="Arjan" w:date="2014-11-18T10:00:00Z"/>
                <w:rFonts w:ascii="Arial" w:eastAsia="Times New Roman" w:hAnsi="Arial" w:cs="Arial"/>
                <w:color w:val="000000"/>
                <w:sz w:val="20"/>
                <w:szCs w:val="20"/>
              </w:rPr>
            </w:pPr>
          </w:p>
        </w:tc>
      </w:tr>
      <w:tr w:rsidR="00BE3409" w:rsidRPr="005E066D" w:rsidTr="00AB7DA2">
        <w:trPr>
          <w:ins w:id="414"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15" w:author="Arjan" w:date="2014-11-18T10:00:00Z"/>
                <w:rFonts w:ascii="Arial" w:eastAsia="Times New Roman" w:hAnsi="Arial" w:cs="Arial"/>
                <w:color w:val="000000"/>
                <w:sz w:val="20"/>
                <w:szCs w:val="20"/>
              </w:rPr>
            </w:pPr>
            <w:ins w:id="416" w:author="Arjan" w:date="2014-11-18T10:00: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BE3409" w:rsidRPr="00DD0F4F" w:rsidRDefault="00E26818" w:rsidP="00BE3409">
            <w:pPr>
              <w:autoSpaceDE w:val="0"/>
              <w:autoSpaceDN w:val="0"/>
              <w:adjustRightInd w:val="0"/>
              <w:spacing w:after="0" w:line="240" w:lineRule="auto"/>
              <w:rPr>
                <w:ins w:id="417" w:author="Arjan" w:date="2014-11-18T10:00:00Z"/>
                <w:rFonts w:ascii="Arial" w:eastAsia="Times New Roman" w:hAnsi="Arial" w:cs="Arial"/>
                <w:color w:val="000000"/>
                <w:sz w:val="20"/>
                <w:szCs w:val="20"/>
                <w:lang w:val="nl-NL"/>
              </w:rPr>
            </w:pPr>
            <w:ins w:id="418" w:author="Arjan" w:date="2014-11-18T10:00:00Z">
              <w:r>
                <w:rPr>
                  <w:rFonts w:ascii="Arial" w:hAnsi="Arial" w:cs="Arial"/>
                  <w:sz w:val="20"/>
                  <w:szCs w:val="20"/>
                  <w:lang w:val="en-AU"/>
                </w:rPr>
                <w:t>Aanduiding van het format van het bestand</w:t>
              </w:r>
              <w:r w:rsidR="00B47636" w:rsidRPr="002627FD">
                <w:rPr>
                  <w:rFonts w:ascii="Arial" w:hAnsi="Arial" w:cs="Arial"/>
                  <w:sz w:val="20"/>
                  <w:szCs w:val="20"/>
                  <w:lang w:val="en-AU"/>
                </w:rPr>
                <w:fldChar w:fldCharType="begin" w:fldLock="1"/>
              </w:r>
              <w:r w:rsidR="00BE3409" w:rsidRPr="00DD0F4F">
                <w:rPr>
                  <w:rFonts w:ascii="Arial" w:hAnsi="Arial" w:cs="Arial"/>
                  <w:sz w:val="20"/>
                  <w:szCs w:val="20"/>
                  <w:lang w:val="nl-NL"/>
                </w:rPr>
                <w:instrText xml:space="preserve">MERGEFIELD </w:instrText>
              </w:r>
              <w:r w:rsidR="00BE3409" w:rsidRPr="00DD0F4F">
                <w:rPr>
                  <w:rFonts w:ascii="Arial" w:eastAsia="Times New Roman" w:hAnsi="Arial" w:cs="Arial"/>
                  <w:color w:val="000000"/>
                  <w:sz w:val="20"/>
                  <w:szCs w:val="20"/>
                  <w:lang w:val="nl-NL"/>
                </w:rPr>
                <w:instrText>Att.Notes</w:instrText>
              </w:r>
              <w:r w:rsidR="00B47636" w:rsidRPr="002627FD">
                <w:rPr>
                  <w:rFonts w:ascii="Arial" w:hAnsi="Arial" w:cs="Arial"/>
                  <w:sz w:val="20"/>
                  <w:szCs w:val="20"/>
                  <w:lang w:val="en-AU"/>
                </w:rPr>
                <w:fldChar w:fldCharType="end"/>
              </w:r>
            </w:ins>
          </w:p>
        </w:tc>
      </w:tr>
      <w:tr w:rsidR="00BE3409" w:rsidRPr="005E066D" w:rsidTr="00AB7DA2">
        <w:trPr>
          <w:trHeight w:val="230"/>
          <w:ins w:id="419" w:author="Arjan" w:date="2014-11-18T10:00:00Z"/>
        </w:trPr>
        <w:tc>
          <w:tcPr>
            <w:tcW w:w="3780" w:type="dxa"/>
            <w:tcBorders>
              <w:top w:val="nil"/>
              <w:left w:val="nil"/>
              <w:bottom w:val="nil"/>
              <w:right w:val="nil"/>
            </w:tcBorders>
          </w:tcPr>
          <w:p w:rsidR="00BE3409" w:rsidRPr="00DD0F4F" w:rsidRDefault="00BE3409" w:rsidP="00AB7DA2">
            <w:pPr>
              <w:autoSpaceDE w:val="0"/>
              <w:autoSpaceDN w:val="0"/>
              <w:adjustRightInd w:val="0"/>
              <w:spacing w:after="0" w:line="240" w:lineRule="auto"/>
              <w:rPr>
                <w:ins w:id="420"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BE3409" w:rsidRPr="00DD0F4F" w:rsidRDefault="00BE3409" w:rsidP="00AB7DA2">
            <w:pPr>
              <w:autoSpaceDE w:val="0"/>
              <w:autoSpaceDN w:val="0"/>
              <w:adjustRightInd w:val="0"/>
              <w:spacing w:after="0" w:line="240" w:lineRule="auto"/>
              <w:rPr>
                <w:ins w:id="421" w:author="Arjan" w:date="2014-11-18T10:00:00Z"/>
                <w:rFonts w:ascii="Arial" w:eastAsia="Times New Roman" w:hAnsi="Arial" w:cs="Arial"/>
                <w:color w:val="000000"/>
                <w:sz w:val="20"/>
                <w:szCs w:val="20"/>
                <w:lang w:val="nl-NL"/>
              </w:rPr>
            </w:pPr>
          </w:p>
        </w:tc>
      </w:tr>
      <w:tr w:rsidR="00BE3409" w:rsidRPr="002627FD" w:rsidTr="00AB7DA2">
        <w:trPr>
          <w:trHeight w:val="230"/>
          <w:ins w:id="422"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23" w:author="Arjan" w:date="2014-11-18T10:00:00Z"/>
                <w:rFonts w:ascii="Arial" w:eastAsia="Times New Roman" w:hAnsi="Arial" w:cs="Arial"/>
                <w:color w:val="000000"/>
                <w:sz w:val="20"/>
                <w:szCs w:val="20"/>
              </w:rPr>
            </w:pPr>
            <w:ins w:id="424" w:author="Arjan" w:date="2014-11-18T10:00: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25" w:author="Arjan" w:date="2014-11-18T10:00:00Z"/>
                <w:rFonts w:ascii="Arial" w:eastAsia="Times New Roman" w:hAnsi="Arial" w:cs="Arial"/>
                <w:color w:val="000000"/>
                <w:sz w:val="20"/>
                <w:szCs w:val="20"/>
              </w:rPr>
            </w:pPr>
            <w:ins w:id="426" w:author="Arjan" w:date="2014-11-18T10:00:00Z">
              <w:r w:rsidRPr="002627FD">
                <w:rPr>
                  <w:rFonts w:ascii="Arial" w:eastAsia="Times New Roman" w:hAnsi="Arial" w:cs="Arial"/>
                  <w:color w:val="000000"/>
                  <w:sz w:val="20"/>
                  <w:szCs w:val="20"/>
                </w:rPr>
                <w:t xml:space="preserve">KING </w:t>
              </w:r>
            </w:ins>
          </w:p>
        </w:tc>
      </w:tr>
      <w:tr w:rsidR="00BE3409" w:rsidRPr="002627FD" w:rsidTr="00AB7DA2">
        <w:trPr>
          <w:ins w:id="427"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2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29" w:author="Arjan" w:date="2014-11-18T10:00:00Z"/>
                <w:rFonts w:ascii="Arial" w:eastAsia="Times New Roman" w:hAnsi="Arial" w:cs="Arial"/>
                <w:color w:val="000000"/>
                <w:sz w:val="20"/>
                <w:szCs w:val="20"/>
              </w:rPr>
            </w:pPr>
          </w:p>
        </w:tc>
      </w:tr>
      <w:tr w:rsidR="00BE3409" w:rsidRPr="002627FD" w:rsidTr="00AB7DA2">
        <w:trPr>
          <w:ins w:id="430"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31" w:author="Arjan" w:date="2014-11-18T10:00:00Z"/>
                <w:rFonts w:ascii="Arial" w:eastAsia="Times New Roman" w:hAnsi="Arial" w:cs="Arial"/>
                <w:color w:val="000000"/>
                <w:sz w:val="20"/>
                <w:szCs w:val="20"/>
              </w:rPr>
            </w:pPr>
            <w:ins w:id="432" w:author="Arjan" w:date="2014-11-18T10:00: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33" w:author="Arjan" w:date="2014-11-18T10:00:00Z"/>
                <w:rFonts w:ascii="Arial" w:eastAsia="Times New Roman" w:hAnsi="Arial" w:cs="Arial"/>
                <w:color w:val="000000"/>
                <w:sz w:val="20"/>
                <w:szCs w:val="20"/>
              </w:rPr>
            </w:pPr>
            <w:ins w:id="434" w:author="Arjan" w:date="2014-11-18T10:00:00Z">
              <w:r>
                <w:rPr>
                  <w:rFonts w:ascii="Arial" w:eastAsia="Times New Roman" w:hAnsi="Arial" w:cs="Arial"/>
                  <w:color w:val="000000"/>
                  <w:sz w:val="20"/>
                  <w:szCs w:val="20"/>
                </w:rPr>
                <w:t>1 november 2011</w:t>
              </w:r>
            </w:ins>
          </w:p>
        </w:tc>
      </w:tr>
      <w:tr w:rsidR="00BE3409" w:rsidRPr="002627FD" w:rsidTr="00AB7DA2">
        <w:trPr>
          <w:ins w:id="435"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3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37" w:author="Arjan" w:date="2014-11-18T10:00:00Z"/>
                <w:rFonts w:ascii="Arial" w:eastAsia="Times New Roman" w:hAnsi="Arial" w:cs="Arial"/>
                <w:color w:val="000000"/>
                <w:sz w:val="20"/>
                <w:szCs w:val="20"/>
              </w:rPr>
            </w:pPr>
          </w:p>
        </w:tc>
      </w:tr>
      <w:tr w:rsidR="00BE3409" w:rsidRPr="005E066D" w:rsidTr="00AB7DA2">
        <w:trPr>
          <w:ins w:id="438"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39" w:author="Arjan" w:date="2014-11-18T10:00:00Z"/>
                <w:rFonts w:ascii="Arial" w:eastAsia="Times New Roman" w:hAnsi="Arial" w:cs="Arial"/>
                <w:color w:val="000000"/>
                <w:sz w:val="20"/>
                <w:szCs w:val="20"/>
              </w:rPr>
            </w:pPr>
            <w:ins w:id="440" w:author="Arjan" w:date="2014-11-18T10:00: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E26818" w:rsidRPr="00E26818" w:rsidRDefault="00E26818" w:rsidP="00E26818">
            <w:pPr>
              <w:autoSpaceDE w:val="0"/>
              <w:autoSpaceDN w:val="0"/>
              <w:adjustRightInd w:val="0"/>
              <w:spacing w:after="0" w:line="240" w:lineRule="auto"/>
              <w:rPr>
                <w:ins w:id="441" w:author="Arjan" w:date="2014-11-18T10:00:00Z"/>
                <w:rFonts w:ascii="Arial" w:eastAsia="Times New Roman" w:hAnsi="Arial" w:cs="Arial"/>
                <w:color w:val="000000"/>
                <w:sz w:val="20"/>
                <w:szCs w:val="20"/>
                <w:lang w:val="nl-NL"/>
              </w:rPr>
            </w:pPr>
            <w:ins w:id="442" w:author="Arjan" w:date="2014-11-18T10:00:00Z">
              <w:r w:rsidRPr="00E26818">
                <w:rPr>
                  <w:rFonts w:ascii="Arial" w:eastAsia="Times New Roman" w:hAnsi="Arial" w:cs="Arial"/>
                  <w:color w:val="000000"/>
                  <w:sz w:val="20"/>
                  <w:szCs w:val="20"/>
                  <w:lang w:val="nl-NL"/>
                </w:rPr>
                <w:t>De formaat-extensie van de bestandsnaam is een aanduiding van het bestandsformaat. Bij Windows-bestanden is dit de, meestal drieletterige, code na de meest rechtse punt.</w:t>
              </w:r>
            </w:ins>
          </w:p>
          <w:p w:rsidR="00BE3409" w:rsidRPr="00DD0F4F" w:rsidRDefault="00E26818" w:rsidP="00E26818">
            <w:pPr>
              <w:autoSpaceDE w:val="0"/>
              <w:autoSpaceDN w:val="0"/>
              <w:adjustRightInd w:val="0"/>
              <w:spacing w:after="0" w:line="240" w:lineRule="auto"/>
              <w:rPr>
                <w:ins w:id="443" w:author="Arjan" w:date="2014-11-18T10:00:00Z"/>
                <w:rFonts w:ascii="Arial" w:eastAsia="Times New Roman" w:hAnsi="Arial" w:cs="Arial"/>
                <w:color w:val="000000"/>
                <w:sz w:val="20"/>
                <w:szCs w:val="20"/>
                <w:lang w:val="nl-NL"/>
              </w:rPr>
            </w:pPr>
            <w:ins w:id="444" w:author="Arjan" w:date="2014-11-18T10:00:00Z">
              <w:r>
                <w:rPr>
                  <w:rFonts w:ascii="Arial" w:eastAsia="Times New Roman" w:hAnsi="Arial" w:cs="Arial"/>
                  <w:color w:val="000000"/>
                  <w:sz w:val="20"/>
                  <w:szCs w:val="20"/>
                  <w:lang w:val="nl-NL"/>
                </w:rPr>
                <w:t>D</w:t>
              </w:r>
              <w:r w:rsidRPr="00E26818">
                <w:rPr>
                  <w:rFonts w:ascii="Arial" w:eastAsia="Times New Roman" w:hAnsi="Arial" w:cs="Arial"/>
                  <w:color w:val="000000"/>
                  <w:sz w:val="20"/>
                  <w:szCs w:val="20"/>
                  <w:lang w:val="nl-NL"/>
                </w:rPr>
                <w:t xml:space="preserve">e extensie op zich kan </w:t>
              </w:r>
              <w:r>
                <w:rPr>
                  <w:rFonts w:ascii="Arial" w:eastAsia="Times New Roman" w:hAnsi="Arial" w:cs="Arial"/>
                  <w:color w:val="000000"/>
                  <w:sz w:val="20"/>
                  <w:szCs w:val="20"/>
                  <w:lang w:val="nl-NL"/>
                </w:rPr>
                <w:t xml:space="preserve">omvolledige of </w:t>
              </w:r>
              <w:r w:rsidRPr="00E26818">
                <w:rPr>
                  <w:rFonts w:ascii="Arial" w:eastAsia="Times New Roman" w:hAnsi="Arial" w:cs="Arial"/>
                  <w:color w:val="000000"/>
                  <w:sz w:val="20"/>
                  <w:szCs w:val="20"/>
                  <w:lang w:val="nl-NL"/>
                </w:rPr>
                <w:t xml:space="preserve">valse informatie geven </w:t>
              </w:r>
              <w:r>
                <w:rPr>
                  <w:rFonts w:ascii="Arial" w:eastAsia="Times New Roman" w:hAnsi="Arial" w:cs="Arial"/>
                  <w:color w:val="000000"/>
                  <w:sz w:val="20"/>
                  <w:szCs w:val="20"/>
                  <w:lang w:val="nl-NL"/>
                </w:rPr>
                <w:t xml:space="preserve">over, </w:t>
              </w:r>
              <w:r w:rsidRPr="00E26818">
                <w:rPr>
                  <w:rFonts w:ascii="Arial" w:eastAsia="Times New Roman" w:hAnsi="Arial" w:cs="Arial"/>
                  <w:color w:val="000000"/>
                  <w:sz w:val="20"/>
                  <w:szCs w:val="20"/>
                  <w:lang w:val="nl-NL"/>
                </w:rPr>
                <w:t>en niet overeenkomen met het eigenlijke bestandsformaat</w:t>
              </w:r>
              <w:r>
                <w:rPr>
                  <w:rFonts w:ascii="Arial" w:eastAsia="Times New Roman" w:hAnsi="Arial" w:cs="Arial"/>
                  <w:color w:val="000000"/>
                  <w:sz w:val="20"/>
                  <w:szCs w:val="20"/>
                  <w:lang w:val="nl-NL"/>
                </w:rPr>
                <w:t xml:space="preserve"> dat wordt vastgelegd met de attribuutsoort Formaat.</w:t>
              </w:r>
            </w:ins>
          </w:p>
        </w:tc>
      </w:tr>
      <w:tr w:rsidR="00BE3409" w:rsidRPr="005E066D" w:rsidTr="00AB7DA2">
        <w:trPr>
          <w:ins w:id="445" w:author="Arjan" w:date="2014-11-18T10:00:00Z"/>
        </w:trPr>
        <w:tc>
          <w:tcPr>
            <w:tcW w:w="3780" w:type="dxa"/>
            <w:tcBorders>
              <w:top w:val="nil"/>
              <w:left w:val="nil"/>
              <w:bottom w:val="nil"/>
              <w:right w:val="nil"/>
            </w:tcBorders>
          </w:tcPr>
          <w:p w:rsidR="00BE3409" w:rsidRPr="00DD0F4F" w:rsidRDefault="00BE3409" w:rsidP="00AB7DA2">
            <w:pPr>
              <w:autoSpaceDE w:val="0"/>
              <w:autoSpaceDN w:val="0"/>
              <w:adjustRightInd w:val="0"/>
              <w:spacing w:after="0" w:line="240" w:lineRule="auto"/>
              <w:rPr>
                <w:ins w:id="446"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BE3409" w:rsidRPr="00DD0F4F" w:rsidRDefault="00BE3409" w:rsidP="00AB7DA2">
            <w:pPr>
              <w:autoSpaceDE w:val="0"/>
              <w:autoSpaceDN w:val="0"/>
              <w:adjustRightInd w:val="0"/>
              <w:spacing w:after="0" w:line="240" w:lineRule="auto"/>
              <w:rPr>
                <w:ins w:id="447" w:author="Arjan" w:date="2014-11-18T10:00:00Z"/>
                <w:rFonts w:ascii="Arial" w:eastAsia="Times New Roman" w:hAnsi="Arial" w:cs="Arial"/>
                <w:color w:val="000000"/>
                <w:sz w:val="20"/>
                <w:szCs w:val="20"/>
                <w:lang w:val="nl-NL"/>
              </w:rPr>
            </w:pPr>
          </w:p>
        </w:tc>
      </w:tr>
      <w:tr w:rsidR="00BE3409" w:rsidRPr="002627FD" w:rsidTr="00AB7DA2">
        <w:trPr>
          <w:ins w:id="448"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49" w:author="Arjan" w:date="2014-11-18T10:00:00Z"/>
                <w:rFonts w:ascii="Arial" w:eastAsia="Times New Roman" w:hAnsi="Arial" w:cs="Arial"/>
                <w:color w:val="000000"/>
                <w:sz w:val="20"/>
                <w:szCs w:val="20"/>
              </w:rPr>
            </w:pPr>
            <w:ins w:id="450" w:author="Arjan" w:date="2014-11-18T10:00: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BE3409" w:rsidRPr="002627FD" w:rsidRDefault="00B47636" w:rsidP="00BE3409">
            <w:pPr>
              <w:autoSpaceDE w:val="0"/>
              <w:autoSpaceDN w:val="0"/>
              <w:adjustRightInd w:val="0"/>
              <w:spacing w:after="0" w:line="240" w:lineRule="auto"/>
              <w:rPr>
                <w:ins w:id="451" w:author="Arjan" w:date="2014-11-18T10:00:00Z"/>
                <w:rFonts w:ascii="Arial" w:eastAsia="Times New Roman" w:hAnsi="Arial" w:cs="Arial"/>
                <w:color w:val="000000"/>
                <w:sz w:val="20"/>
                <w:szCs w:val="20"/>
              </w:rPr>
            </w:pPr>
            <w:ins w:id="452" w:author="Arjan" w:date="2014-11-18T10:00:00Z">
              <w:r w:rsidRPr="002627FD">
                <w:rPr>
                  <w:rFonts w:ascii="Arial" w:hAnsi="Arial" w:cs="Arial"/>
                  <w:sz w:val="20"/>
                  <w:szCs w:val="20"/>
                  <w:lang w:val="en-AU"/>
                </w:rPr>
                <w:fldChar w:fldCharType="begin" w:fldLock="1"/>
              </w:r>
              <w:r w:rsidR="00BE3409" w:rsidRPr="002627FD">
                <w:rPr>
                  <w:rFonts w:ascii="Arial" w:hAnsi="Arial" w:cs="Arial"/>
                  <w:sz w:val="20"/>
                  <w:szCs w:val="20"/>
                  <w:lang w:val="en-AU"/>
                </w:rPr>
                <w:instrText xml:space="preserve">MERGEFIELD </w:instrText>
              </w:r>
              <w:r w:rsidR="00BE3409" w:rsidRPr="002627FD">
                <w:rPr>
                  <w:rFonts w:ascii="Arial" w:eastAsia="Times New Roman" w:hAnsi="Arial" w:cs="Arial"/>
                  <w:color w:val="000000"/>
                  <w:sz w:val="20"/>
                  <w:szCs w:val="20"/>
                </w:rPr>
                <w:instrText>Att.Type</w:instrText>
              </w:r>
              <w:r w:rsidRPr="002627FD">
                <w:rPr>
                  <w:rFonts w:ascii="Arial" w:hAnsi="Arial" w:cs="Arial"/>
                  <w:sz w:val="20"/>
                  <w:szCs w:val="20"/>
                  <w:lang w:val="en-AU"/>
                </w:rPr>
                <w:fldChar w:fldCharType="separate"/>
              </w:r>
              <w:r w:rsidR="00BE3409" w:rsidRPr="002627FD">
                <w:rPr>
                  <w:rFonts w:ascii="Arial" w:eastAsia="Times New Roman" w:hAnsi="Arial" w:cs="Arial"/>
                  <w:color w:val="000000"/>
                  <w:sz w:val="20"/>
                  <w:szCs w:val="20"/>
                </w:rPr>
                <w:t>AN5</w:t>
              </w:r>
              <w:r w:rsidRPr="002627FD">
                <w:rPr>
                  <w:rFonts w:ascii="Arial" w:hAnsi="Arial" w:cs="Arial"/>
                  <w:sz w:val="20"/>
                  <w:szCs w:val="20"/>
                  <w:lang w:val="en-AU"/>
                </w:rPr>
                <w:fldChar w:fldCharType="end"/>
              </w:r>
            </w:ins>
          </w:p>
        </w:tc>
      </w:tr>
      <w:tr w:rsidR="00BE3409" w:rsidRPr="002627FD" w:rsidTr="00AB7DA2">
        <w:trPr>
          <w:trHeight w:val="230"/>
          <w:ins w:id="453"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5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55" w:author="Arjan" w:date="2014-11-18T10:00:00Z"/>
                <w:rFonts w:ascii="Arial" w:eastAsia="Times New Roman" w:hAnsi="Arial" w:cs="Arial"/>
                <w:color w:val="000000"/>
                <w:sz w:val="20"/>
                <w:szCs w:val="20"/>
              </w:rPr>
            </w:pPr>
          </w:p>
        </w:tc>
      </w:tr>
      <w:tr w:rsidR="00BE3409" w:rsidRPr="005E066D" w:rsidTr="00AB7DA2">
        <w:trPr>
          <w:trHeight w:val="230"/>
          <w:ins w:id="456"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57" w:author="Arjan" w:date="2014-11-18T10:00:00Z"/>
                <w:rFonts w:ascii="Arial" w:eastAsia="Times New Roman" w:hAnsi="Arial" w:cs="Arial"/>
                <w:color w:val="000000"/>
                <w:sz w:val="20"/>
                <w:szCs w:val="20"/>
              </w:rPr>
            </w:pPr>
            <w:ins w:id="458" w:author="Arjan" w:date="2014-11-18T10:00: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BE3409" w:rsidRPr="00DD0F4F" w:rsidRDefault="00E26818" w:rsidP="00AB7DA2">
            <w:pPr>
              <w:autoSpaceDE w:val="0"/>
              <w:autoSpaceDN w:val="0"/>
              <w:adjustRightInd w:val="0"/>
              <w:spacing w:after="0" w:line="240" w:lineRule="auto"/>
              <w:rPr>
                <w:ins w:id="459" w:author="Arjan" w:date="2014-11-18T10:00:00Z"/>
                <w:rFonts w:ascii="Arial" w:eastAsia="Times New Roman" w:hAnsi="Arial" w:cs="Arial"/>
                <w:color w:val="000000"/>
                <w:sz w:val="20"/>
                <w:szCs w:val="20"/>
                <w:lang w:val="nl-NL"/>
              </w:rPr>
            </w:pPr>
            <w:ins w:id="460" w:author="Arjan" w:date="2014-11-18T10:00:00Z">
              <w:r>
                <w:rPr>
                  <w:rFonts w:ascii="Arial" w:eastAsia="Times New Roman" w:hAnsi="Arial" w:cs="Arial"/>
                  <w:color w:val="000000"/>
                  <w:sz w:val="20"/>
                  <w:szCs w:val="20"/>
                  <w:lang w:val="nl-NL"/>
                </w:rPr>
                <w:t>Alle aanduidingen van bestansformaten d.m.v. een bestandsextensie.</w:t>
              </w:r>
            </w:ins>
          </w:p>
        </w:tc>
      </w:tr>
      <w:tr w:rsidR="00BE3409" w:rsidRPr="005E066D" w:rsidTr="00AB7DA2">
        <w:trPr>
          <w:trHeight w:val="215"/>
          <w:ins w:id="461" w:author="Arjan" w:date="2014-11-18T10:00:00Z"/>
        </w:trPr>
        <w:tc>
          <w:tcPr>
            <w:tcW w:w="3780" w:type="dxa"/>
            <w:tcBorders>
              <w:top w:val="nil"/>
              <w:left w:val="nil"/>
              <w:bottom w:val="nil"/>
              <w:right w:val="nil"/>
            </w:tcBorders>
          </w:tcPr>
          <w:p w:rsidR="00BE3409" w:rsidRPr="00DD0F4F" w:rsidRDefault="00BE3409" w:rsidP="00AB7DA2">
            <w:pPr>
              <w:autoSpaceDE w:val="0"/>
              <w:autoSpaceDN w:val="0"/>
              <w:adjustRightInd w:val="0"/>
              <w:spacing w:after="0" w:line="240" w:lineRule="auto"/>
              <w:rPr>
                <w:ins w:id="462"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BE3409" w:rsidRPr="00DD0F4F" w:rsidRDefault="00BE3409" w:rsidP="00AB7DA2">
            <w:pPr>
              <w:autoSpaceDE w:val="0"/>
              <w:autoSpaceDN w:val="0"/>
              <w:adjustRightInd w:val="0"/>
              <w:spacing w:after="0" w:line="240" w:lineRule="auto"/>
              <w:rPr>
                <w:ins w:id="463" w:author="Arjan" w:date="2014-11-18T10:00:00Z"/>
                <w:rFonts w:ascii="Arial" w:eastAsia="Times New Roman" w:hAnsi="Arial" w:cs="Arial"/>
                <w:color w:val="000000"/>
                <w:sz w:val="20"/>
                <w:szCs w:val="20"/>
                <w:lang w:val="nl-NL"/>
              </w:rPr>
            </w:pPr>
          </w:p>
        </w:tc>
      </w:tr>
      <w:tr w:rsidR="00BE3409" w:rsidRPr="002627FD" w:rsidTr="00AB7DA2">
        <w:trPr>
          <w:trHeight w:val="215"/>
          <w:ins w:id="464"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65" w:author="Arjan" w:date="2014-11-18T10:00:00Z"/>
                <w:rFonts w:ascii="Arial" w:eastAsia="Times New Roman" w:hAnsi="Arial" w:cs="Arial"/>
                <w:color w:val="000000"/>
                <w:sz w:val="20"/>
                <w:szCs w:val="20"/>
              </w:rPr>
            </w:pPr>
            <w:ins w:id="466" w:author="Arjan" w:date="2014-11-18T10:00: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67" w:author="Arjan" w:date="2014-11-18T10:00:00Z"/>
                <w:rFonts w:ascii="Arial" w:eastAsia="Times New Roman" w:hAnsi="Arial" w:cs="Arial"/>
                <w:color w:val="000000"/>
                <w:sz w:val="20"/>
                <w:szCs w:val="20"/>
              </w:rPr>
            </w:pPr>
            <w:ins w:id="468" w:author="Arjan" w:date="2014-11-18T10:00:00Z">
              <w:r>
                <w:rPr>
                  <w:rFonts w:ascii="Arial" w:eastAsia="Times New Roman" w:hAnsi="Arial" w:cs="Arial"/>
                  <w:color w:val="000000"/>
                  <w:sz w:val="20"/>
                  <w:szCs w:val="20"/>
                </w:rPr>
                <w:t>Zie groep</w:t>
              </w:r>
            </w:ins>
          </w:p>
        </w:tc>
      </w:tr>
      <w:tr w:rsidR="00BE3409" w:rsidRPr="002627FD" w:rsidTr="00AB7DA2">
        <w:trPr>
          <w:trHeight w:val="230"/>
          <w:ins w:id="469"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7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71" w:author="Arjan" w:date="2014-11-18T10:00:00Z"/>
                <w:rFonts w:ascii="Arial" w:eastAsia="Times New Roman" w:hAnsi="Arial" w:cs="Arial"/>
                <w:color w:val="000000"/>
                <w:sz w:val="20"/>
                <w:szCs w:val="20"/>
              </w:rPr>
            </w:pPr>
          </w:p>
        </w:tc>
      </w:tr>
      <w:tr w:rsidR="00BE3409" w:rsidRPr="002627FD" w:rsidTr="00AB7DA2">
        <w:trPr>
          <w:trHeight w:val="230"/>
          <w:ins w:id="472"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73" w:author="Arjan" w:date="2014-11-18T10:00:00Z"/>
                <w:rFonts w:ascii="Arial" w:eastAsia="Times New Roman" w:hAnsi="Arial" w:cs="Arial"/>
                <w:color w:val="000000"/>
                <w:sz w:val="20"/>
                <w:szCs w:val="20"/>
              </w:rPr>
            </w:pPr>
            <w:ins w:id="474" w:author="Arjan" w:date="2014-11-18T10:00: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75" w:author="Arjan" w:date="2014-11-18T10:00:00Z"/>
                <w:rFonts w:ascii="Arial" w:eastAsia="Times New Roman" w:hAnsi="Arial" w:cs="Arial"/>
                <w:color w:val="000000"/>
                <w:sz w:val="20"/>
                <w:szCs w:val="20"/>
              </w:rPr>
            </w:pPr>
            <w:ins w:id="476" w:author="Arjan" w:date="2014-11-18T10:00:00Z">
              <w:r>
                <w:rPr>
                  <w:rFonts w:ascii="Arial" w:eastAsia="Times New Roman" w:hAnsi="Arial" w:cs="Arial"/>
                  <w:color w:val="000000"/>
                  <w:sz w:val="20"/>
                  <w:szCs w:val="20"/>
                </w:rPr>
                <w:t>Zie groep</w:t>
              </w:r>
            </w:ins>
          </w:p>
        </w:tc>
      </w:tr>
      <w:tr w:rsidR="00BE3409" w:rsidRPr="002627FD" w:rsidTr="00AB7DA2">
        <w:trPr>
          <w:trHeight w:val="230"/>
          <w:ins w:id="477"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7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79" w:author="Arjan" w:date="2014-11-18T10:00:00Z"/>
                <w:rFonts w:ascii="Arial" w:eastAsia="Times New Roman" w:hAnsi="Arial" w:cs="Arial"/>
                <w:color w:val="000000"/>
                <w:sz w:val="20"/>
                <w:szCs w:val="20"/>
              </w:rPr>
            </w:pPr>
          </w:p>
        </w:tc>
      </w:tr>
      <w:tr w:rsidR="00BE3409" w:rsidRPr="002627FD" w:rsidTr="00AB7DA2">
        <w:trPr>
          <w:trHeight w:val="230"/>
          <w:ins w:id="480"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81" w:author="Arjan" w:date="2014-11-18T10:00:00Z"/>
                <w:rFonts w:ascii="Arial" w:eastAsia="Times New Roman" w:hAnsi="Arial" w:cs="Arial"/>
                <w:color w:val="000000"/>
                <w:sz w:val="20"/>
                <w:szCs w:val="20"/>
              </w:rPr>
            </w:pPr>
            <w:ins w:id="482" w:author="Arjan" w:date="2014-11-18T10:00: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83" w:author="Arjan" w:date="2014-11-18T10:00:00Z"/>
                <w:rFonts w:ascii="Arial" w:eastAsia="Times New Roman" w:hAnsi="Arial" w:cs="Arial"/>
                <w:color w:val="000000"/>
                <w:sz w:val="20"/>
                <w:szCs w:val="20"/>
              </w:rPr>
            </w:pPr>
          </w:p>
        </w:tc>
      </w:tr>
      <w:tr w:rsidR="00BE3409" w:rsidRPr="002627FD" w:rsidTr="00AB7DA2">
        <w:trPr>
          <w:trHeight w:val="230"/>
          <w:ins w:id="484"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8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86" w:author="Arjan" w:date="2014-11-18T10:00:00Z"/>
                <w:rFonts w:ascii="Arial" w:eastAsia="Times New Roman" w:hAnsi="Arial" w:cs="Arial"/>
                <w:color w:val="000000"/>
                <w:sz w:val="20"/>
                <w:szCs w:val="20"/>
              </w:rPr>
            </w:pPr>
          </w:p>
        </w:tc>
      </w:tr>
      <w:tr w:rsidR="00BE3409" w:rsidRPr="002627FD" w:rsidTr="00AB7DA2">
        <w:trPr>
          <w:trHeight w:val="230"/>
          <w:ins w:id="487"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88" w:author="Arjan" w:date="2014-11-18T10:00:00Z"/>
                <w:rFonts w:ascii="Arial" w:eastAsia="Times New Roman" w:hAnsi="Arial" w:cs="Arial"/>
                <w:color w:val="000000"/>
                <w:sz w:val="20"/>
                <w:szCs w:val="20"/>
              </w:rPr>
            </w:pPr>
            <w:ins w:id="489" w:author="Arjan" w:date="2014-11-18T10:00: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90" w:author="Arjan" w:date="2014-11-18T10:00:00Z"/>
                <w:rFonts w:ascii="Arial" w:eastAsia="Times New Roman" w:hAnsi="Arial" w:cs="Arial"/>
                <w:color w:val="000000"/>
                <w:sz w:val="20"/>
                <w:szCs w:val="20"/>
              </w:rPr>
            </w:pPr>
            <w:ins w:id="491" w:author="Arjan" w:date="2014-11-18T10:00:00Z">
              <w:r>
                <w:rPr>
                  <w:rFonts w:ascii="Arial" w:eastAsia="Times New Roman" w:hAnsi="Arial" w:cs="Arial"/>
                  <w:color w:val="000000"/>
                  <w:sz w:val="20"/>
                  <w:szCs w:val="20"/>
                </w:rPr>
                <w:t>Zie groep</w:t>
              </w:r>
            </w:ins>
          </w:p>
        </w:tc>
      </w:tr>
      <w:tr w:rsidR="00BE3409" w:rsidRPr="002627FD" w:rsidTr="00AB7DA2">
        <w:trPr>
          <w:trHeight w:val="230"/>
          <w:ins w:id="492"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93"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94" w:author="Arjan" w:date="2014-11-18T10:00:00Z"/>
                <w:rFonts w:ascii="Arial" w:eastAsia="Times New Roman" w:hAnsi="Arial" w:cs="Arial"/>
                <w:color w:val="000000"/>
                <w:sz w:val="20"/>
                <w:szCs w:val="20"/>
              </w:rPr>
            </w:pPr>
          </w:p>
        </w:tc>
      </w:tr>
      <w:tr w:rsidR="00BE3409" w:rsidRPr="002627FD" w:rsidTr="00AB7DA2">
        <w:trPr>
          <w:trHeight w:val="411"/>
          <w:ins w:id="495"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96" w:author="Arjan" w:date="2014-11-18T10:00:00Z"/>
                <w:rFonts w:ascii="Arial" w:eastAsia="Times New Roman" w:hAnsi="Arial" w:cs="Arial"/>
                <w:color w:val="000000"/>
                <w:sz w:val="20"/>
                <w:szCs w:val="20"/>
              </w:rPr>
            </w:pPr>
            <w:ins w:id="497" w:author="Arjan" w:date="2014-11-18T10:00:00Z">
              <w:r w:rsidRPr="002627FD">
                <w:rPr>
                  <w:rFonts w:ascii="Arial" w:eastAsia="Times New Roman" w:hAnsi="Arial" w:cs="Arial"/>
                  <w:b/>
                  <w:bCs/>
                  <w:color w:val="000000"/>
                  <w:sz w:val="20"/>
                  <w:szCs w:val="20"/>
                </w:rPr>
                <w:lastRenderedPageBreak/>
                <w:t>Aanduiding strijdigheid/nietigheid</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498" w:author="Arjan" w:date="2014-11-18T10:00:00Z"/>
                <w:rFonts w:ascii="Arial" w:eastAsia="Times New Roman" w:hAnsi="Arial" w:cs="Arial"/>
                <w:color w:val="000000"/>
                <w:sz w:val="20"/>
                <w:szCs w:val="20"/>
              </w:rPr>
            </w:pPr>
            <w:ins w:id="499" w:author="Arjan" w:date="2014-11-18T10:00:00Z">
              <w:r>
                <w:rPr>
                  <w:rFonts w:ascii="Arial" w:eastAsia="Times New Roman" w:hAnsi="Arial" w:cs="Arial"/>
                  <w:color w:val="000000"/>
                  <w:sz w:val="20"/>
                  <w:szCs w:val="20"/>
                </w:rPr>
                <w:t>Zie groep</w:t>
              </w:r>
            </w:ins>
          </w:p>
        </w:tc>
      </w:tr>
      <w:tr w:rsidR="00BE3409" w:rsidRPr="002627FD" w:rsidTr="00AB7DA2">
        <w:trPr>
          <w:trHeight w:val="245"/>
          <w:ins w:id="500"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50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502" w:author="Arjan" w:date="2014-11-18T10:00:00Z"/>
                <w:rFonts w:ascii="Arial" w:eastAsia="Times New Roman" w:hAnsi="Arial" w:cs="Arial"/>
                <w:color w:val="000000"/>
                <w:sz w:val="20"/>
                <w:szCs w:val="20"/>
              </w:rPr>
            </w:pPr>
          </w:p>
        </w:tc>
      </w:tr>
      <w:tr w:rsidR="00BE3409" w:rsidRPr="002627FD" w:rsidTr="00AB7DA2">
        <w:trPr>
          <w:trHeight w:val="230"/>
          <w:ins w:id="503"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504" w:author="Arjan" w:date="2014-11-18T10:00:00Z"/>
                <w:rFonts w:ascii="Arial" w:eastAsia="Times New Roman" w:hAnsi="Arial" w:cs="Arial"/>
                <w:color w:val="000000"/>
                <w:sz w:val="20"/>
                <w:szCs w:val="20"/>
              </w:rPr>
            </w:pPr>
            <w:ins w:id="505" w:author="Arjan" w:date="2014-11-18T10:00: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BE3409" w:rsidRPr="002627FD" w:rsidRDefault="00AB7DA2" w:rsidP="00AB7DA2">
            <w:pPr>
              <w:autoSpaceDE w:val="0"/>
              <w:autoSpaceDN w:val="0"/>
              <w:adjustRightInd w:val="0"/>
              <w:spacing w:after="0" w:line="240" w:lineRule="auto"/>
              <w:rPr>
                <w:ins w:id="506" w:author="Arjan" w:date="2014-11-18T10:00:00Z"/>
                <w:rFonts w:ascii="Arial" w:eastAsia="Times New Roman" w:hAnsi="Arial" w:cs="Arial"/>
                <w:color w:val="000000"/>
                <w:sz w:val="20"/>
                <w:szCs w:val="20"/>
              </w:rPr>
            </w:pPr>
            <w:ins w:id="507" w:author="Arjan" w:date="2014-11-18T10:00:00Z">
              <w:r>
                <w:rPr>
                  <w:rFonts w:ascii="Arial" w:hAnsi="Arial" w:cs="Arial"/>
                  <w:sz w:val="20"/>
                  <w:szCs w:val="20"/>
                  <w:lang w:val="en-AU"/>
                </w:rPr>
                <w:t>0</w:t>
              </w:r>
              <w:r w:rsidR="00BE3409" w:rsidRPr="002627FD">
                <w:rPr>
                  <w:rFonts w:ascii="Arial" w:eastAsia="Times New Roman" w:hAnsi="Arial" w:cs="Arial"/>
                  <w:color w:val="000000"/>
                  <w:sz w:val="20"/>
                  <w:szCs w:val="20"/>
                </w:rPr>
                <w:t xml:space="preserve"> - </w:t>
              </w:r>
              <w:r w:rsidR="00B47636" w:rsidRPr="002627FD">
                <w:rPr>
                  <w:rFonts w:ascii="Arial" w:eastAsia="Times New Roman" w:hAnsi="Arial" w:cs="Arial"/>
                  <w:color w:val="000000"/>
                  <w:sz w:val="20"/>
                  <w:szCs w:val="20"/>
                </w:rPr>
                <w:fldChar w:fldCharType="begin" w:fldLock="1"/>
              </w:r>
              <w:r w:rsidR="00BE3409" w:rsidRPr="002627FD">
                <w:rPr>
                  <w:rFonts w:ascii="Arial" w:eastAsia="Times New Roman" w:hAnsi="Arial" w:cs="Arial"/>
                  <w:color w:val="000000"/>
                  <w:sz w:val="20"/>
                  <w:szCs w:val="20"/>
                </w:rPr>
                <w:instrText>MERGEFIELD Att.UpperBound</w:instrText>
              </w:r>
              <w:r w:rsidR="00B47636" w:rsidRPr="002627FD">
                <w:rPr>
                  <w:rFonts w:ascii="Arial" w:eastAsia="Times New Roman" w:hAnsi="Arial" w:cs="Arial"/>
                  <w:color w:val="000000"/>
                  <w:sz w:val="20"/>
                  <w:szCs w:val="20"/>
                </w:rPr>
                <w:fldChar w:fldCharType="separate"/>
              </w:r>
              <w:r w:rsidR="00BE3409" w:rsidRPr="002627FD">
                <w:rPr>
                  <w:rFonts w:ascii="Arial" w:eastAsia="Times New Roman" w:hAnsi="Arial" w:cs="Arial"/>
                  <w:color w:val="000000"/>
                  <w:sz w:val="20"/>
                  <w:szCs w:val="20"/>
                </w:rPr>
                <w:t>1</w:t>
              </w:r>
              <w:r w:rsidR="00B47636" w:rsidRPr="002627FD">
                <w:rPr>
                  <w:rFonts w:ascii="Arial" w:eastAsia="Times New Roman" w:hAnsi="Arial" w:cs="Arial"/>
                  <w:color w:val="000000"/>
                  <w:sz w:val="20"/>
                  <w:szCs w:val="20"/>
                </w:rPr>
                <w:fldChar w:fldCharType="end"/>
              </w:r>
            </w:ins>
          </w:p>
        </w:tc>
      </w:tr>
      <w:tr w:rsidR="00BE3409" w:rsidRPr="002627FD" w:rsidTr="00AB7DA2">
        <w:trPr>
          <w:trHeight w:val="230"/>
          <w:ins w:id="508"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50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510" w:author="Arjan" w:date="2014-11-18T10:00:00Z"/>
                <w:rFonts w:ascii="Arial" w:eastAsia="Times New Roman" w:hAnsi="Arial" w:cs="Arial"/>
                <w:color w:val="000000"/>
                <w:sz w:val="20"/>
                <w:szCs w:val="20"/>
              </w:rPr>
            </w:pPr>
          </w:p>
        </w:tc>
      </w:tr>
      <w:tr w:rsidR="00BE3409" w:rsidRPr="002627FD" w:rsidTr="00AB7DA2">
        <w:trPr>
          <w:trHeight w:val="230"/>
          <w:ins w:id="511" w:author="Arjan" w:date="2014-11-18T10:00:00Z"/>
        </w:trPr>
        <w:tc>
          <w:tcPr>
            <w:tcW w:w="37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512" w:author="Arjan" w:date="2014-11-18T10:00:00Z"/>
                <w:rFonts w:ascii="Arial" w:eastAsia="Times New Roman" w:hAnsi="Arial" w:cs="Arial"/>
                <w:color w:val="000000"/>
                <w:sz w:val="20"/>
                <w:szCs w:val="20"/>
              </w:rPr>
            </w:pPr>
            <w:ins w:id="513" w:author="Arjan" w:date="2014-11-18T10:00: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BE3409" w:rsidRPr="002627FD" w:rsidRDefault="00BE3409" w:rsidP="00AB7DA2">
            <w:pPr>
              <w:autoSpaceDE w:val="0"/>
              <w:autoSpaceDN w:val="0"/>
              <w:adjustRightInd w:val="0"/>
              <w:spacing w:after="0" w:line="240" w:lineRule="auto"/>
              <w:rPr>
                <w:ins w:id="514" w:author="Arjan" w:date="2014-11-18T10:00:00Z"/>
                <w:rFonts w:ascii="Arial" w:eastAsia="Times New Roman" w:hAnsi="Arial" w:cs="Arial"/>
                <w:color w:val="000000"/>
                <w:sz w:val="20"/>
                <w:szCs w:val="20"/>
              </w:rPr>
            </w:pPr>
            <w:ins w:id="515" w:author="Arjan" w:date="2014-11-18T10:00: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BE3409" w:rsidRPr="002627FD" w:rsidTr="00AB7DA2">
        <w:trPr>
          <w:trHeight w:val="230"/>
          <w:ins w:id="516" w:author="Arjan" w:date="2014-11-18T10:00:00Z"/>
        </w:trPr>
        <w:tc>
          <w:tcPr>
            <w:tcW w:w="3780" w:type="dxa"/>
            <w:tcBorders>
              <w:top w:val="nil"/>
              <w:left w:val="nil"/>
              <w:right w:val="nil"/>
            </w:tcBorders>
          </w:tcPr>
          <w:p w:rsidR="00BE3409" w:rsidRPr="002627FD" w:rsidRDefault="00BE3409" w:rsidP="00AB7DA2">
            <w:pPr>
              <w:autoSpaceDE w:val="0"/>
              <w:autoSpaceDN w:val="0"/>
              <w:adjustRightInd w:val="0"/>
              <w:spacing w:after="0" w:line="240" w:lineRule="auto"/>
              <w:rPr>
                <w:ins w:id="517" w:author="Arjan" w:date="2014-11-18T10:00:00Z"/>
                <w:rFonts w:ascii="Arial" w:eastAsia="Times New Roman" w:hAnsi="Arial" w:cs="Arial"/>
                <w:b/>
                <w:bCs/>
                <w:color w:val="000000"/>
                <w:sz w:val="20"/>
                <w:szCs w:val="20"/>
              </w:rPr>
            </w:pPr>
          </w:p>
        </w:tc>
        <w:tc>
          <w:tcPr>
            <w:tcW w:w="5580" w:type="dxa"/>
            <w:tcBorders>
              <w:top w:val="nil"/>
              <w:left w:val="nil"/>
              <w:right w:val="nil"/>
            </w:tcBorders>
          </w:tcPr>
          <w:p w:rsidR="00BE3409" w:rsidRPr="002627FD" w:rsidRDefault="00BE3409" w:rsidP="00AB7DA2">
            <w:pPr>
              <w:autoSpaceDE w:val="0"/>
              <w:autoSpaceDN w:val="0"/>
              <w:adjustRightInd w:val="0"/>
              <w:spacing w:after="0" w:line="240" w:lineRule="auto"/>
              <w:rPr>
                <w:ins w:id="518" w:author="Arjan" w:date="2014-11-18T10:00:00Z"/>
                <w:rFonts w:ascii="Arial" w:eastAsia="Times New Roman" w:hAnsi="Arial" w:cs="Arial"/>
                <w:color w:val="000000"/>
                <w:sz w:val="20"/>
                <w:szCs w:val="20"/>
              </w:rPr>
            </w:pPr>
          </w:p>
        </w:tc>
      </w:tr>
      <w:tr w:rsidR="00BE3409" w:rsidRPr="005E066D" w:rsidTr="00AB7DA2">
        <w:trPr>
          <w:trHeight w:val="230"/>
          <w:ins w:id="519" w:author="Arjan" w:date="2014-11-18T10:00:00Z"/>
        </w:trPr>
        <w:tc>
          <w:tcPr>
            <w:tcW w:w="3780" w:type="dxa"/>
            <w:tcBorders>
              <w:top w:val="nil"/>
              <w:left w:val="nil"/>
              <w:bottom w:val="single" w:sz="4" w:space="0" w:color="auto"/>
              <w:right w:val="nil"/>
            </w:tcBorders>
          </w:tcPr>
          <w:p w:rsidR="00BE3409" w:rsidRPr="002627FD" w:rsidRDefault="00BE3409" w:rsidP="00AB7DA2">
            <w:pPr>
              <w:autoSpaceDE w:val="0"/>
              <w:autoSpaceDN w:val="0"/>
              <w:adjustRightInd w:val="0"/>
              <w:spacing w:after="0" w:line="240" w:lineRule="auto"/>
              <w:rPr>
                <w:ins w:id="520" w:author="Arjan" w:date="2014-11-18T10:00:00Z"/>
                <w:rFonts w:ascii="Arial" w:eastAsia="Times New Roman" w:hAnsi="Arial" w:cs="Arial"/>
                <w:b/>
                <w:bCs/>
                <w:color w:val="000000"/>
                <w:sz w:val="20"/>
                <w:szCs w:val="20"/>
              </w:rPr>
            </w:pPr>
            <w:ins w:id="521" w:author="Arjan" w:date="2014-11-18T10:00: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BE3409" w:rsidRPr="00DD0F4F" w:rsidRDefault="00BE3409" w:rsidP="00AB7DA2">
            <w:pPr>
              <w:autoSpaceDE w:val="0"/>
              <w:autoSpaceDN w:val="0"/>
              <w:adjustRightInd w:val="0"/>
              <w:spacing w:after="0" w:line="240" w:lineRule="auto"/>
              <w:rPr>
                <w:ins w:id="522" w:author="Arjan" w:date="2014-11-18T10:00:00Z"/>
                <w:rFonts w:ascii="Arial" w:eastAsia="Times New Roman" w:hAnsi="Arial" w:cs="Arial"/>
                <w:color w:val="000000"/>
                <w:sz w:val="20"/>
                <w:szCs w:val="20"/>
                <w:lang w:val="nl-NL"/>
              </w:rPr>
            </w:pPr>
            <w:ins w:id="523" w:author="Arjan" w:date="2014-11-18T10:00:00Z">
              <w:r>
                <w:rPr>
                  <w:rFonts w:ascii="Arial" w:eastAsia="Times New Roman" w:hAnsi="Arial" w:cs="Arial"/>
                  <w:color w:val="000000"/>
                  <w:sz w:val="20"/>
                  <w:szCs w:val="20"/>
                  <w:lang w:val="nl-NL"/>
                </w:rPr>
                <w:t>-</w:t>
              </w:r>
            </w:ins>
          </w:p>
        </w:tc>
      </w:tr>
    </w:tbl>
    <w:p w:rsidR="00BE3409" w:rsidRPr="00DD0F4F" w:rsidRDefault="00BE3409" w:rsidP="0044638F">
      <w:pPr>
        <w:rPr>
          <w:lang w:val="nl-NL"/>
        </w:rPr>
      </w:pPr>
    </w:p>
    <w:p w:rsidR="0044638F" w:rsidRDefault="0044638F" w:rsidP="0044638F">
      <w:pPr>
        <w:pStyle w:val="Kop3"/>
      </w:pPr>
      <w:bookmarkStart w:id="524" w:name="_Toc398014005"/>
      <w:bookmarkStart w:id="525" w:name="_Toc404294005"/>
      <w:r>
        <w:t>Status</w:t>
      </w:r>
      <w:r w:rsidR="001E58EB">
        <w:t xml:space="preserve"> en Versie</w:t>
      </w:r>
      <w:bookmarkEnd w:id="524"/>
      <w:bookmarkEnd w:id="525"/>
    </w:p>
    <w:p w:rsidR="001E58EB" w:rsidRPr="00DD0F4F" w:rsidRDefault="001E58EB" w:rsidP="0044638F">
      <w:pPr>
        <w:rPr>
          <w:noProof/>
          <w:lang w:val="nl-NL"/>
        </w:rPr>
      </w:pPr>
      <w:r w:rsidRPr="00DD0F4F">
        <w:rPr>
          <w:noProof/>
          <w:lang w:val="nl-NL"/>
        </w:rPr>
        <w:t xml:space="preserve">Een ENKELVOUDIG INFORMATIEOBJECT betreft een </w:t>
      </w:r>
      <w:r w:rsidR="00433554" w:rsidRPr="00DD0F4F">
        <w:rPr>
          <w:noProof/>
          <w:lang w:val="nl-NL"/>
        </w:rPr>
        <w:t xml:space="preserve">naar aard en vorm als één geheel te beschouwen </w:t>
      </w:r>
      <w:r w:rsidRPr="00DD0F4F">
        <w:rPr>
          <w:noProof/>
          <w:lang w:val="nl-NL"/>
        </w:rPr>
        <w:t xml:space="preserve">bestand </w:t>
      </w:r>
      <w:r w:rsidR="00433554" w:rsidRPr="00DD0F4F">
        <w:rPr>
          <w:noProof/>
          <w:lang w:val="nl-NL"/>
        </w:rPr>
        <w:t xml:space="preserve">eenheid van gegevens. In de digitale praktijk betreft dit een bestand. Een INFORMATIEOBJECT is inhoudelijk vastgelegd in één bestand dan wel, in het geval het een SAMENGESTELD INFORMATIEOBJECT betreft in meer bestanden. In het laatste geval vormen die bestanden vanuit functioneel oogpunt één geheel. Slechts technische aspecten vormen de reden om een dergelijk geheel inhoudelijk in meerder fysieke eenheden (bestanden, enkelvoudige informatieobjecten) vast te leggen. Vanuit functioneel oogpunt hebben deze bestanden dezelfde versie en status. Om die redenen verplaatsen we de attributen Versie en Status naar INFORMATIEOBJECT. </w:t>
      </w:r>
    </w:p>
    <w:p w:rsidR="00433554" w:rsidRPr="00DD0F4F" w:rsidRDefault="00433554" w:rsidP="0044638F">
      <w:pPr>
        <w:rPr>
          <w:noProof/>
          <w:lang w:val="nl-NL"/>
        </w:rPr>
      </w:pPr>
      <w:r w:rsidRPr="00DD0F4F">
        <w:rPr>
          <w:noProof/>
          <w:lang w:val="nl-NL"/>
        </w:rPr>
        <w:t xml:space="preserve">De tweede reden hiervoor is de aansluiting op </w:t>
      </w:r>
      <w:r w:rsidRPr="00DD0F4F">
        <w:rPr>
          <w:lang w:val="nl-NL"/>
        </w:rPr>
        <w:t xml:space="preserve">het Toepassingsprofiel Lokale Overheden, het model van metadata van een (digitaal) record in verband met archiveringsdoeleinden. </w:t>
      </w:r>
      <w:r w:rsidR="00922EA9" w:rsidRPr="00DD0F4F">
        <w:rPr>
          <w:lang w:val="nl-NL"/>
        </w:rPr>
        <w:t xml:space="preserve">Dankzij deze verplaatsing is het mogelijk om van een informatieobject een </w:t>
      </w:r>
      <w:r w:rsidRPr="00DD0F4F">
        <w:rPr>
          <w:lang w:val="nl-NL"/>
        </w:rPr>
        <w:t xml:space="preserve">record </w:t>
      </w:r>
      <w:r w:rsidR="00922EA9" w:rsidRPr="00DD0F4F">
        <w:rPr>
          <w:lang w:val="nl-NL"/>
        </w:rPr>
        <w:t xml:space="preserve">te genereren en </w:t>
      </w:r>
      <w:r w:rsidRPr="00DD0F4F">
        <w:rPr>
          <w:lang w:val="nl-NL"/>
        </w:rPr>
        <w:t xml:space="preserve">van </w:t>
      </w:r>
      <w:r w:rsidR="00922EA9" w:rsidRPr="00DD0F4F">
        <w:rPr>
          <w:lang w:val="nl-NL"/>
        </w:rPr>
        <w:t xml:space="preserve">de gewenste </w:t>
      </w:r>
      <w:r w:rsidRPr="00DD0F4F">
        <w:rPr>
          <w:lang w:val="nl-NL"/>
        </w:rPr>
        <w:t>metadata te voorzien</w:t>
      </w:r>
      <w:r w:rsidR="00922EA9" w:rsidRPr="00DD0F4F">
        <w:rPr>
          <w:lang w:val="nl-NL"/>
        </w:rPr>
        <w:t>.</w:t>
      </w:r>
    </w:p>
    <w:p w:rsidR="0044638F" w:rsidRPr="00DD0F4F" w:rsidRDefault="0044638F" w:rsidP="006D72E6">
      <w:pPr>
        <w:tabs>
          <w:tab w:val="left" w:pos="284"/>
        </w:tabs>
        <w:rPr>
          <w:lang w:val="nl-NL"/>
        </w:rPr>
      </w:pPr>
    </w:p>
    <w:p w:rsidR="003C47EC" w:rsidRDefault="003C47EC" w:rsidP="006D72E6">
      <w:pPr>
        <w:pStyle w:val="Kop3"/>
      </w:pPr>
      <w:bookmarkStart w:id="526" w:name="_Toc398014006"/>
      <w:bookmarkStart w:id="527" w:name="_Toc404294006"/>
      <w:r>
        <w:t>Bestands</w:t>
      </w:r>
      <w:r w:rsidR="00E300A7">
        <w:t>omvang</w:t>
      </w:r>
      <w:bookmarkEnd w:id="526"/>
      <w:bookmarkEnd w:id="527"/>
    </w:p>
    <w:p w:rsidR="00E96E2B" w:rsidRPr="00DD0F4F" w:rsidRDefault="006D72E6" w:rsidP="003C47EC">
      <w:pPr>
        <w:rPr>
          <w:lang w:val="nl-NL"/>
        </w:rPr>
      </w:pPr>
      <w:r w:rsidRPr="00DD0F4F">
        <w:rPr>
          <w:lang w:val="nl-NL"/>
        </w:rPr>
        <w:t>De bestands</w:t>
      </w:r>
      <w:r w:rsidR="00E300A7" w:rsidRPr="00DD0F4F">
        <w:rPr>
          <w:lang w:val="nl-NL"/>
        </w:rPr>
        <w:t>omvang</w:t>
      </w:r>
      <w:r w:rsidRPr="00DD0F4F">
        <w:rPr>
          <w:lang w:val="nl-NL"/>
        </w:rPr>
        <w:t xml:space="preserve"> van een Enkelvoudig informatieobject is een relevant gegeven. Zo wordt in </w:t>
      </w:r>
      <w:r w:rsidR="003C47EC" w:rsidRPr="00DD0F4F">
        <w:rPr>
          <w:lang w:val="nl-NL"/>
        </w:rPr>
        <w:t>de webrichtlijnen gesteld dat bij te downloaden documenten vanaf een website getoond moet worden wat de bestands</w:t>
      </w:r>
      <w:r w:rsidR="00E300A7" w:rsidRPr="00DD0F4F">
        <w:rPr>
          <w:lang w:val="nl-NL"/>
        </w:rPr>
        <w:t>omvang</w:t>
      </w:r>
      <w:r w:rsidR="003C47EC" w:rsidRPr="00DD0F4F">
        <w:rPr>
          <w:lang w:val="nl-NL"/>
        </w:rPr>
        <w:t xml:space="preserve"> is.</w:t>
      </w:r>
      <w:r w:rsidRPr="00DD0F4F">
        <w:rPr>
          <w:lang w:val="nl-NL"/>
        </w:rPr>
        <w:t xml:space="preserve"> Ook betreft dit gegeven één van de metadata-elementen van de ‘Richtlijn metagegegevens overheid’ waarin de over zgn. records </w:t>
      </w:r>
      <w:r w:rsidR="00E300A7" w:rsidRPr="00DD0F4F">
        <w:rPr>
          <w:lang w:val="nl-NL"/>
        </w:rPr>
        <w:t xml:space="preserve">cq. archiefbescheiden </w:t>
      </w:r>
      <w:r w:rsidRPr="00DD0F4F">
        <w:rPr>
          <w:lang w:val="nl-NL"/>
        </w:rPr>
        <w:t xml:space="preserve">uit te wisselen metagegevens gespecificeerd worden. </w:t>
      </w:r>
      <w:r w:rsidR="00E96E2B" w:rsidRPr="00DD0F4F">
        <w:rPr>
          <w:lang w:val="nl-NL"/>
        </w:rPr>
        <w:br/>
      </w:r>
      <w:r w:rsidRPr="00DD0F4F">
        <w:rPr>
          <w:lang w:val="nl-NL"/>
        </w:rPr>
        <w:t>De bestands</w:t>
      </w:r>
      <w:r w:rsidR="00E300A7" w:rsidRPr="00DD0F4F">
        <w:rPr>
          <w:lang w:val="nl-NL"/>
        </w:rPr>
        <w:t>omvang</w:t>
      </w:r>
      <w:r w:rsidRPr="00DD0F4F">
        <w:rPr>
          <w:lang w:val="nl-NL"/>
        </w:rPr>
        <w:t xml:space="preserve"> is nu niet in het RGBZ opgenomen omdat dit een afleidbaar gegeven is. Het kunnen afleiden van dit gegeven</w:t>
      </w:r>
      <w:r w:rsidR="00E96E2B" w:rsidRPr="00DD0F4F">
        <w:rPr>
          <w:lang w:val="nl-NL"/>
        </w:rPr>
        <w:t xml:space="preserve"> veronderstelt dat het bestand zelf beschikbaar is om dit gegeven af te kunnen leiden en dat functionaliteiten hiervoor beschikbaar zijn. Het aangehaalde voorbeeld geeft aan dat hiervan niet altijd sprake is. Ook is dit gegeven in genoemde richtlijn opgenomen omdat verondersteld is dat genoemde functionaliteit niet altijd aanwezig zal zijn.</w:t>
      </w:r>
    </w:p>
    <w:p w:rsidR="003C47EC" w:rsidRPr="00DD0F4F" w:rsidRDefault="00E96E2B" w:rsidP="003C47EC">
      <w:pPr>
        <w:rPr>
          <w:lang w:val="nl-NL"/>
        </w:rPr>
      </w:pPr>
      <w:r w:rsidRPr="00DD0F4F">
        <w:rPr>
          <w:lang w:val="nl-NL"/>
        </w:rPr>
        <w:t xml:space="preserve">Het is om deze redenen dat  </w:t>
      </w:r>
      <w:r w:rsidR="00EA0DDA" w:rsidRPr="00DD0F4F">
        <w:rPr>
          <w:lang w:val="nl-NL"/>
        </w:rPr>
        <w:t xml:space="preserve">we </w:t>
      </w:r>
      <w:r w:rsidRPr="00DD0F4F">
        <w:rPr>
          <w:lang w:val="nl-NL"/>
        </w:rPr>
        <w:t>de attribuutsoort Bestands</w:t>
      </w:r>
      <w:r w:rsidR="00E300A7" w:rsidRPr="00DD0F4F">
        <w:rPr>
          <w:lang w:val="nl-NL"/>
        </w:rPr>
        <w:t>omvang</w:t>
      </w:r>
      <w:r w:rsidRPr="00DD0F4F">
        <w:rPr>
          <w:lang w:val="nl-NL"/>
        </w:rPr>
        <w:t xml:space="preserve"> op</w:t>
      </w:r>
      <w:r w:rsidR="00EA0DDA" w:rsidRPr="00DD0F4F">
        <w:rPr>
          <w:lang w:val="nl-NL"/>
        </w:rPr>
        <w:t>ne</w:t>
      </w:r>
      <w:r w:rsidRPr="00DD0F4F">
        <w:rPr>
          <w:lang w:val="nl-NL"/>
        </w:rPr>
        <w:t xml:space="preserve">men bij het Enkelvoudig informatieobject. </w:t>
      </w:r>
      <w:r w:rsidR="006D72E6" w:rsidRPr="00DD0F4F">
        <w:rPr>
          <w:lang w:val="nl-NL"/>
        </w:rPr>
        <w:t xml:space="preserve">   </w:t>
      </w:r>
    </w:p>
    <w:p w:rsidR="00660E22" w:rsidRPr="00660E22" w:rsidRDefault="00B47636" w:rsidP="00660E22">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660E22">
        <w:rPr>
          <w:b w:val="0"/>
          <w:bCs w:val="0"/>
          <w:color w:val="auto"/>
          <w:sz w:val="20"/>
          <w:szCs w:val="20"/>
          <w:shd w:val="clear" w:color="auto" w:fill="auto"/>
        </w:rPr>
        <w:instrText xml:space="preserve">MERGEFIELD </w:instrText>
      </w:r>
      <w:r w:rsidR="00660E22">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60E22">
        <w:rPr>
          <w:rFonts w:eastAsia="Times New Roman"/>
          <w:shd w:val="clear" w:color="auto" w:fill="auto"/>
          <w:lang w:val="nl-NL"/>
        </w:rPr>
        <w:t>«Attribuutsoort»</w:t>
      </w:r>
      <w:r>
        <w:rPr>
          <w:b w:val="0"/>
          <w:bCs w:val="0"/>
          <w:color w:val="auto"/>
          <w:sz w:val="20"/>
          <w:szCs w:val="20"/>
          <w:shd w:val="clear" w:color="auto" w:fill="auto"/>
        </w:rPr>
        <w:fldChar w:fldCharType="end"/>
      </w:r>
      <w:r w:rsidR="00660E22">
        <w:rPr>
          <w:rFonts w:eastAsia="Times New Roman"/>
          <w:shd w:val="clear" w:color="auto" w:fill="auto"/>
          <w:lang w:val="nl-NL"/>
        </w:rPr>
        <w:t xml:space="preserve"> Bestandsomvang</w:t>
      </w:r>
    </w:p>
    <w:tbl>
      <w:tblPr>
        <w:tblW w:w="9360" w:type="dxa"/>
        <w:tblInd w:w="60" w:type="dxa"/>
        <w:tblLayout w:type="fixed"/>
        <w:tblCellMar>
          <w:left w:w="60" w:type="dxa"/>
          <w:right w:w="60" w:type="dxa"/>
        </w:tblCellMar>
        <w:tblLook w:val="0000"/>
      </w:tblPr>
      <w:tblGrid>
        <w:gridCol w:w="3780"/>
        <w:gridCol w:w="5580"/>
      </w:tblGrid>
      <w:tr w:rsidR="00EA0DDA" w:rsidRPr="00AB6562" w:rsidTr="00EA0DDA">
        <w:trPr>
          <w:trHeight w:val="230"/>
        </w:trPr>
        <w:tc>
          <w:tcPr>
            <w:tcW w:w="3780" w:type="dxa"/>
            <w:tcBorders>
              <w:top w:val="single" w:sz="4" w:space="0" w:color="auto"/>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EA0DDA" w:rsidRPr="00AB6562" w:rsidRDefault="00B47636"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Att.Name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Bestandsomvang</w:t>
            </w:r>
            <w:r w:rsidRPr="00AB6562">
              <w:rPr>
                <w:rFonts w:ascii="Arial" w:hAnsi="Arial" w:cs="Arial"/>
                <w:sz w:val="20"/>
                <w:szCs w:val="20"/>
                <w:lang w:val="en-AU"/>
              </w:rPr>
              <w:fldChar w:fldCharType="end"/>
            </w: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KING</w:t>
            </w: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EA0DDA" w:rsidRPr="00AB6562" w:rsidRDefault="00B47636"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Att.Alias</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omvang</w:t>
            </w:r>
            <w:r w:rsidRPr="00AB6562">
              <w:rPr>
                <w:rFonts w:ascii="Arial" w:hAnsi="Arial" w:cs="Arial"/>
                <w:sz w:val="20"/>
                <w:szCs w:val="20"/>
                <w:lang w:val="en-AU"/>
              </w:rPr>
              <w:fldChar w:fldCharType="end"/>
            </w: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5E066D"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EA0DDA" w:rsidRPr="00DD0F4F" w:rsidRDefault="00B47636" w:rsidP="00AB6562">
            <w:pPr>
              <w:autoSpaceDE w:val="0"/>
              <w:autoSpaceDN w:val="0"/>
              <w:adjustRightInd w:val="0"/>
              <w:spacing w:after="0" w:line="240" w:lineRule="auto"/>
              <w:rPr>
                <w:rFonts w:ascii="Arial" w:eastAsia="Times New Roman" w:hAnsi="Arial" w:cs="Arial"/>
                <w:color w:val="000000"/>
                <w:sz w:val="20"/>
                <w:szCs w:val="20"/>
                <w:lang w:val="nl-NL"/>
              </w:rPr>
            </w:pPr>
            <w:r w:rsidRPr="00AB6562">
              <w:rPr>
                <w:rFonts w:ascii="Arial" w:hAnsi="Arial" w:cs="Arial"/>
                <w:sz w:val="20"/>
                <w:szCs w:val="20"/>
                <w:lang w:val="en-AU"/>
              </w:rPr>
              <w:fldChar w:fldCharType="begin" w:fldLock="1"/>
            </w:r>
            <w:r w:rsidR="00EA0DDA" w:rsidRPr="00DD0F4F">
              <w:rPr>
                <w:rFonts w:ascii="Arial" w:hAnsi="Arial" w:cs="Arial"/>
                <w:sz w:val="20"/>
                <w:szCs w:val="20"/>
                <w:lang w:val="nl-NL"/>
              </w:rPr>
              <w:instrText xml:space="preserve">MERGEFIELD </w:instrText>
            </w:r>
            <w:r w:rsidR="00EA0DDA" w:rsidRPr="00DD0F4F">
              <w:rPr>
                <w:rFonts w:ascii="Arial" w:eastAsia="Times New Roman" w:hAnsi="Arial" w:cs="Arial"/>
                <w:color w:val="000000"/>
                <w:sz w:val="20"/>
                <w:szCs w:val="20"/>
                <w:lang w:val="nl-NL"/>
              </w:rPr>
              <w:instrText>Att.Notes</w:instrText>
            </w:r>
            <w:r w:rsidRPr="00AB6562">
              <w:rPr>
                <w:rFonts w:ascii="Arial" w:hAnsi="Arial" w:cs="Arial"/>
                <w:sz w:val="20"/>
                <w:szCs w:val="20"/>
                <w:lang w:val="en-AU"/>
              </w:rPr>
              <w:fldChar w:fldCharType="separate"/>
            </w:r>
            <w:r w:rsidR="00EA0DDA" w:rsidRPr="00DD0F4F">
              <w:rPr>
                <w:rFonts w:ascii="Arial" w:eastAsia="Times New Roman" w:hAnsi="Arial" w:cs="Arial"/>
                <w:color w:val="000000"/>
                <w:sz w:val="20"/>
                <w:szCs w:val="20"/>
                <w:lang w:val="nl-NL"/>
              </w:rPr>
              <w:t xml:space="preserve">Ruimtebeslag op het digitale opslagmedium waarin het fysieke bestand met de inhoud van het informatieobject is vastgelegd </w:t>
            </w:r>
            <w:r w:rsidRPr="00AB6562">
              <w:rPr>
                <w:rFonts w:ascii="Arial" w:hAnsi="Arial" w:cs="Arial"/>
                <w:sz w:val="20"/>
                <w:szCs w:val="20"/>
                <w:lang w:val="en-AU"/>
              </w:rPr>
              <w:fldChar w:fldCharType="end"/>
            </w:r>
          </w:p>
        </w:tc>
      </w:tr>
      <w:tr w:rsidR="00EA0DDA" w:rsidRPr="005E066D" w:rsidTr="00EA0DDA">
        <w:trPr>
          <w:trHeight w:val="230"/>
        </w:trPr>
        <w:tc>
          <w:tcPr>
            <w:tcW w:w="3780" w:type="dxa"/>
            <w:tcBorders>
              <w:top w:val="nil"/>
              <w:left w:val="nil"/>
              <w:bottom w:val="nil"/>
              <w:right w:val="nil"/>
            </w:tcBorders>
          </w:tcPr>
          <w:p w:rsidR="00EA0DDA" w:rsidRPr="00DD0F4F" w:rsidRDefault="00EA0DDA" w:rsidP="00AB656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 xml:space="preserve">KING </w:t>
            </w: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1-1-2013</w:t>
            </w: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Ofschoon dit een afleidbaar gegeven is, aangezien het af te leiden is uit het fysieke bestand, is er voor gekozen dit gegeven toch op te nemen. Het kunnen afleiden van dit gegeven veronderstelt dat het bestand zelf beschikbaar is om dit gegeven af te kunnen leiden en dat functionaliteiten hiervoor beschikbaar zijn. </w:t>
            </w:r>
            <w:r w:rsidRPr="00AB6562">
              <w:rPr>
                <w:rFonts w:ascii="Arial" w:eastAsia="Times New Roman" w:hAnsi="Arial" w:cs="Arial"/>
                <w:color w:val="000000"/>
                <w:sz w:val="20"/>
                <w:szCs w:val="20"/>
              </w:rPr>
              <w:t>Hiervan is niet altijd sprake.</w:t>
            </w: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EA0DDA" w:rsidRPr="00AB6562" w:rsidRDefault="00B47636"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Att.Type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N10</w:t>
            </w:r>
            <w:r w:rsidRPr="00AB6562">
              <w:rPr>
                <w:rFonts w:ascii="Arial" w:hAnsi="Arial" w:cs="Arial"/>
                <w:sz w:val="20"/>
                <w:szCs w:val="20"/>
                <w:lang w:val="en-AU"/>
              </w:rPr>
              <w:fldChar w:fldCharType="end"/>
            </w: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5E066D"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Omvang van het fysieke bestand in </w:t>
            </w:r>
            <w:r w:rsidR="001715C8" w:rsidRPr="00DD0F4F">
              <w:rPr>
                <w:rFonts w:ascii="Arial" w:eastAsia="Times New Roman" w:hAnsi="Arial" w:cs="Arial"/>
                <w:color w:val="000000"/>
                <w:sz w:val="20"/>
                <w:szCs w:val="20"/>
                <w:lang w:val="nl-NL"/>
              </w:rPr>
              <w:t xml:space="preserve">aantal </w:t>
            </w:r>
            <w:r w:rsidRPr="00DD0F4F">
              <w:rPr>
                <w:rFonts w:ascii="Arial" w:eastAsia="Times New Roman" w:hAnsi="Arial" w:cs="Arial"/>
                <w:color w:val="000000"/>
                <w:sz w:val="20"/>
                <w:szCs w:val="20"/>
                <w:lang w:val="nl-NL"/>
              </w:rPr>
              <w:t>bytes.</w:t>
            </w:r>
          </w:p>
        </w:tc>
      </w:tr>
      <w:tr w:rsidR="00EA0DDA" w:rsidRPr="005E066D" w:rsidTr="00EA0DDA">
        <w:trPr>
          <w:trHeight w:val="215"/>
        </w:trPr>
        <w:tc>
          <w:tcPr>
            <w:tcW w:w="3780" w:type="dxa"/>
            <w:tcBorders>
              <w:top w:val="nil"/>
              <w:left w:val="nil"/>
              <w:bottom w:val="nil"/>
              <w:right w:val="nil"/>
            </w:tcBorders>
          </w:tcPr>
          <w:p w:rsidR="00EA0DDA" w:rsidRPr="00DD0F4F" w:rsidRDefault="00EA0DDA" w:rsidP="00AB656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A0DDA" w:rsidRPr="00DD0F4F" w:rsidRDefault="00EA0DDA" w:rsidP="00AB6562">
            <w:pPr>
              <w:autoSpaceDE w:val="0"/>
              <w:autoSpaceDN w:val="0"/>
              <w:adjustRightInd w:val="0"/>
              <w:spacing w:after="0" w:line="240" w:lineRule="auto"/>
              <w:rPr>
                <w:rFonts w:ascii="Arial" w:eastAsia="Times New Roman" w:hAnsi="Arial" w:cs="Arial"/>
                <w:color w:val="000000"/>
                <w:sz w:val="20"/>
                <w:szCs w:val="20"/>
                <w:lang w:val="nl-NL"/>
              </w:rPr>
            </w:pPr>
          </w:p>
        </w:tc>
      </w:tr>
      <w:tr w:rsidR="00EA0DDA" w:rsidRPr="00AB6562" w:rsidTr="00EA0DDA">
        <w:trPr>
          <w:trHeight w:val="215"/>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Ja</w:t>
            </w: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Nee</w:t>
            </w: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Nee</w:t>
            </w: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411"/>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Nee</w:t>
            </w:r>
          </w:p>
        </w:tc>
      </w:tr>
      <w:tr w:rsidR="00EA0DDA" w:rsidRPr="00AB6562" w:rsidTr="00EA0DDA">
        <w:trPr>
          <w:trHeight w:val="245"/>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EA0DDA" w:rsidRPr="00AB6562" w:rsidRDefault="00B47636"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Att.LowerBound</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0</w:t>
            </w:r>
            <w:r w:rsidRPr="00AB6562">
              <w:rPr>
                <w:rFonts w:ascii="Arial" w:hAnsi="Arial" w:cs="Arial"/>
                <w:sz w:val="20"/>
                <w:szCs w:val="20"/>
                <w:lang w:val="en-AU"/>
              </w:rPr>
              <w:fldChar w:fldCharType="end"/>
            </w:r>
            <w:r w:rsidR="00EA0DDA" w:rsidRPr="00AB6562">
              <w:rPr>
                <w:rFonts w:ascii="Arial" w:eastAsia="Times New Roman" w:hAnsi="Arial" w:cs="Arial"/>
                <w:color w:val="000000"/>
                <w:sz w:val="20"/>
                <w:szCs w:val="20"/>
              </w:rPr>
              <w:t xml:space="preserve"> - </w:t>
            </w:r>
            <w:r w:rsidRPr="00AB6562">
              <w:rPr>
                <w:rFonts w:ascii="Arial" w:eastAsia="Times New Roman" w:hAnsi="Arial" w:cs="Arial"/>
                <w:color w:val="000000"/>
                <w:sz w:val="20"/>
                <w:szCs w:val="20"/>
              </w:rPr>
              <w:fldChar w:fldCharType="begin" w:fldLock="1"/>
            </w:r>
            <w:r w:rsidR="00EA0DDA" w:rsidRPr="00AB6562">
              <w:rPr>
                <w:rFonts w:ascii="Arial" w:eastAsia="Times New Roman" w:hAnsi="Arial" w:cs="Arial"/>
                <w:color w:val="000000"/>
                <w:sz w:val="20"/>
                <w:szCs w:val="20"/>
              </w:rPr>
              <w:instrText>MERGEFIELD Att.UpperBound</w:instrText>
            </w:r>
            <w:r w:rsidRPr="00AB6562">
              <w:rPr>
                <w:rFonts w:ascii="Arial" w:eastAsia="Times New Roman" w:hAnsi="Arial" w:cs="Arial"/>
                <w:color w:val="000000"/>
                <w:sz w:val="20"/>
                <w:szCs w:val="20"/>
              </w:rPr>
              <w:fldChar w:fldCharType="separate"/>
            </w:r>
            <w:r w:rsidR="00EA0DDA" w:rsidRPr="00AB6562">
              <w:rPr>
                <w:rFonts w:ascii="Arial" w:eastAsia="Times New Roman" w:hAnsi="Arial" w:cs="Arial"/>
                <w:color w:val="000000"/>
                <w:sz w:val="20"/>
                <w:szCs w:val="20"/>
              </w:rPr>
              <w:t>1</w:t>
            </w:r>
            <w:r w:rsidRPr="00AB6562">
              <w:rPr>
                <w:rFonts w:ascii="Arial" w:eastAsia="Times New Roman" w:hAnsi="Arial" w:cs="Arial"/>
                <w:color w:val="000000"/>
                <w:sz w:val="20"/>
                <w:szCs w:val="20"/>
              </w:rPr>
              <w:fldChar w:fldCharType="end"/>
            </w: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r w:rsidRPr="00AB6562">
              <w:rPr>
                <w:rFonts w:ascii="Arial" w:eastAsia="Times New Roman" w:hAnsi="Arial" w:cs="Arial"/>
                <w:color w:val="000000"/>
                <w:sz w:val="20"/>
                <w:szCs w:val="20"/>
              </w:rPr>
              <w:t>Gemeentelijk basisgegeven</w:t>
            </w:r>
          </w:p>
        </w:tc>
      </w:tr>
      <w:tr w:rsidR="00EA0DDA" w:rsidRPr="00AB6562" w:rsidTr="00EA0DDA">
        <w:trPr>
          <w:trHeight w:val="230"/>
        </w:trPr>
        <w:tc>
          <w:tcPr>
            <w:tcW w:w="3780" w:type="dxa"/>
            <w:tcBorders>
              <w:top w:val="nil"/>
              <w:left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single" w:sz="4" w:space="0" w:color="auto"/>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r w:rsidRPr="00AB656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EA0DDA" w:rsidRPr="00AB6562" w:rsidRDefault="00EA0DDA" w:rsidP="004F5D06">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De attribuutsoort moet van een waarde zijn voorzien </w:t>
            </w:r>
            <w:r w:rsidR="001C6FC8" w:rsidRPr="00DD0F4F">
              <w:rPr>
                <w:rFonts w:ascii="Arial" w:eastAsia="Times New Roman" w:hAnsi="Arial" w:cs="Arial"/>
                <w:color w:val="000000"/>
                <w:sz w:val="20"/>
                <w:szCs w:val="20"/>
                <w:lang w:val="nl-NL"/>
              </w:rPr>
              <w:t>op het moment dat</w:t>
            </w:r>
            <w:r w:rsidRPr="00DD0F4F">
              <w:rPr>
                <w:rFonts w:ascii="Arial" w:eastAsia="Times New Roman" w:hAnsi="Arial" w:cs="Arial"/>
                <w:color w:val="000000"/>
                <w:sz w:val="20"/>
                <w:szCs w:val="20"/>
                <w:lang w:val="nl-NL"/>
              </w:rPr>
              <w:t xml:space="preserve"> het enkelvoudig informatieobject </w:t>
            </w:r>
            <w:r w:rsidR="004F5D06" w:rsidRPr="00DD0F4F">
              <w:rPr>
                <w:rFonts w:ascii="Arial" w:eastAsia="Times New Roman" w:hAnsi="Arial" w:cs="Arial"/>
                <w:color w:val="000000"/>
                <w:sz w:val="20"/>
                <w:szCs w:val="20"/>
                <w:lang w:val="nl-NL"/>
              </w:rPr>
              <w:t xml:space="preserve">een digitaal bestand betreft en </w:t>
            </w:r>
            <w:r w:rsidRPr="00DD0F4F">
              <w:rPr>
                <w:rFonts w:ascii="Arial" w:eastAsia="Times New Roman" w:hAnsi="Arial" w:cs="Arial"/>
                <w:color w:val="000000"/>
                <w:sz w:val="20"/>
                <w:szCs w:val="20"/>
                <w:lang w:val="nl-NL"/>
              </w:rPr>
              <w:t xml:space="preserve">gearchiveerd wordt d.w.z. </w:t>
            </w:r>
            <w:r w:rsidR="001C6FC8" w:rsidRPr="00DD0F4F">
              <w:rPr>
                <w:rFonts w:ascii="Arial" w:eastAsia="Times New Roman" w:hAnsi="Arial" w:cs="Arial"/>
                <w:color w:val="000000"/>
                <w:sz w:val="20"/>
                <w:szCs w:val="20"/>
                <w:lang w:val="nl-NL"/>
              </w:rPr>
              <w:t>wanneer</w:t>
            </w:r>
            <w:r w:rsidRPr="00DD0F4F">
              <w:rPr>
                <w:rFonts w:ascii="Arial" w:eastAsia="Times New Roman" w:hAnsi="Arial" w:cs="Arial"/>
                <w:color w:val="000000"/>
                <w:sz w:val="20"/>
                <w:szCs w:val="20"/>
                <w:lang w:val="nl-NL"/>
              </w:rPr>
              <w:t xml:space="preserve"> </w:t>
            </w:r>
            <w:r w:rsidR="004F5D06" w:rsidRPr="00DD0F4F">
              <w:rPr>
                <w:rFonts w:ascii="Arial" w:eastAsia="Times New Roman" w:hAnsi="Arial" w:cs="Arial"/>
                <w:color w:val="000000"/>
                <w:sz w:val="20"/>
                <w:szCs w:val="20"/>
                <w:lang w:val="nl-NL"/>
              </w:rPr>
              <w:t xml:space="preserve">de attribuutsoort Inhoud een waarde heeft en de attribuutsoort INFORMATIEOBJECT . </w:t>
            </w:r>
            <w:r w:rsidRPr="00AB6562">
              <w:rPr>
                <w:rFonts w:ascii="Arial" w:eastAsia="Times New Roman" w:hAnsi="Arial" w:cs="Arial"/>
                <w:color w:val="000000"/>
                <w:sz w:val="20"/>
                <w:szCs w:val="20"/>
              </w:rPr>
              <w:t>Status de waarde 'Gearchiveerd' krijgt.</w:t>
            </w:r>
          </w:p>
        </w:tc>
      </w:tr>
    </w:tbl>
    <w:p w:rsidR="00C05BD1" w:rsidRDefault="00C05BD1" w:rsidP="00C05BD1"/>
    <w:p w:rsidR="003C47EC" w:rsidRDefault="00C05BD1" w:rsidP="00C05BD1">
      <w:pPr>
        <w:pStyle w:val="Kop3"/>
        <w:rPr>
          <w:ins w:id="528" w:author="Arjan" w:date="2014-11-18T10:00:00Z"/>
        </w:rPr>
      </w:pPr>
      <w:bookmarkStart w:id="529" w:name="_Toc404294007"/>
      <w:ins w:id="530" w:author="Arjan" w:date="2014-11-18T10:00:00Z">
        <w:r>
          <w:t>Link (URL)</w:t>
        </w:r>
        <w:bookmarkEnd w:id="529"/>
      </w:ins>
    </w:p>
    <w:p w:rsidR="00C05BD1" w:rsidRDefault="00C05BD1" w:rsidP="0044638F">
      <w:pPr>
        <w:rPr>
          <w:ins w:id="531" w:author="Arjan" w:date="2014-11-18T10:00:00Z"/>
        </w:rPr>
      </w:pPr>
      <w:ins w:id="532" w:author="Arjan" w:date="2014-11-18T10:00:00Z">
        <w:r>
          <w:t xml:space="preserve">De attribuutsoort Documentlink heft als formaat AN200 en als waardenverzameling ‘URL’. Een URL kan evenwel een grotere lengte hebben. En als waardenverzameling van URL is international ‘anyURI’ de standaard. De attribuutsoort is hierop aangepast. </w:t>
        </w:r>
      </w:ins>
    </w:p>
    <w:p w:rsidR="00C05BD1" w:rsidRPr="00C05BD1" w:rsidRDefault="00C05BD1" w:rsidP="00C05BD1">
      <w:pPr>
        <w:pStyle w:val="Kop41"/>
        <w:rPr>
          <w:rFonts w:eastAsia="Times New Roman"/>
          <w:shd w:val="clear" w:color="auto" w:fill="auto"/>
          <w:lang w:val="nl-NL"/>
        </w:rPr>
      </w:pPr>
      <w:r w:rsidRPr="00C05BD1">
        <w:rPr>
          <w:rFonts w:eastAsia="Times New Roman"/>
          <w:shd w:val="clear" w:color="auto" w:fill="auto"/>
          <w:lang w:val="nl-NL"/>
        </w:rPr>
        <w:t>«</w:t>
      </w:r>
      <w:r w:rsidR="00B47636" w:rsidRPr="00C05BD1">
        <w:rPr>
          <w:rFonts w:eastAsia="Times New Roman"/>
          <w:shd w:val="clear" w:color="auto" w:fill="auto"/>
          <w:lang w:val="nl-NL"/>
        </w:rPr>
        <w:fldChar w:fldCharType="begin" w:fldLock="1"/>
      </w:r>
      <w:r w:rsidRPr="00C05BD1">
        <w:rPr>
          <w:rFonts w:eastAsia="Times New Roman"/>
          <w:shd w:val="clear" w:color="auto" w:fill="auto"/>
          <w:lang w:val="nl-NL"/>
        </w:rPr>
        <w:instrText>MERGEFIELD Att.Stereotype</w:instrText>
      </w:r>
      <w:r w:rsidR="00B47636" w:rsidRPr="00C05BD1">
        <w:rPr>
          <w:rFonts w:eastAsia="Times New Roman"/>
          <w:shd w:val="clear" w:color="auto" w:fill="auto"/>
          <w:lang w:val="nl-NL"/>
        </w:rPr>
        <w:fldChar w:fldCharType="separate"/>
      </w:r>
      <w:r w:rsidRPr="00C05BD1">
        <w:rPr>
          <w:rFonts w:eastAsia="Times New Roman"/>
          <w:shd w:val="clear" w:color="auto" w:fill="auto"/>
          <w:lang w:val="nl-NL"/>
        </w:rPr>
        <w:t>Attribuutsoort</w:t>
      </w:r>
      <w:r w:rsidR="00B47636" w:rsidRPr="00C05BD1">
        <w:rPr>
          <w:rFonts w:eastAsia="Times New Roman"/>
          <w:shd w:val="clear" w:color="auto" w:fill="auto"/>
          <w:lang w:val="nl-NL"/>
        </w:rPr>
        <w:fldChar w:fldCharType="end"/>
      </w:r>
      <w:r w:rsidRPr="00C05BD1">
        <w:rPr>
          <w:rFonts w:eastAsia="Times New Roman"/>
          <w:shd w:val="clear" w:color="auto" w:fill="auto"/>
          <w:lang w:val="nl-NL"/>
        </w:rPr>
        <w:t xml:space="preserve">» </w:t>
      </w:r>
      <w:del w:id="533" w:author="Arjan" w:date="2014-11-18T10:00:00Z">
        <w:r w:rsidR="00965486" w:rsidRPr="00C05BD1">
          <w:rPr>
            <w:rFonts w:eastAsia="Times New Roman"/>
            <w:shd w:val="clear" w:color="auto" w:fill="auto"/>
            <w:lang w:val="nl-NL"/>
          </w:rPr>
          <w:delText>Documentlink</w:delText>
        </w:r>
      </w:del>
      <w:ins w:id="534" w:author="Arjan" w:date="2014-11-18T10:00:00Z">
        <w:r>
          <w:rPr>
            <w:rFonts w:eastAsia="Times New Roman"/>
            <w:shd w:val="clear" w:color="auto" w:fill="auto"/>
            <w:lang w:val="nl-NL"/>
          </w:rPr>
          <w:t>L</w:t>
        </w:r>
        <w:r w:rsidRPr="00C05BD1">
          <w:rPr>
            <w:rFonts w:eastAsia="Times New Roman"/>
            <w:shd w:val="clear" w:color="auto" w:fill="auto"/>
            <w:lang w:val="nl-NL"/>
          </w:rPr>
          <w:t>ink</w:t>
        </w:r>
      </w:ins>
    </w:p>
    <w:tbl>
      <w:tblPr>
        <w:tblW w:w="0" w:type="auto"/>
        <w:tblLayout w:type="fixed"/>
        <w:tblCellMar>
          <w:top w:w="113" w:type="dxa"/>
        </w:tblCellMar>
        <w:tblLook w:val="0000"/>
      </w:tblPr>
      <w:tblGrid>
        <w:gridCol w:w="2808"/>
        <w:gridCol w:w="6120"/>
      </w:tblGrid>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Naam attribuutsoort</w:t>
            </w:r>
          </w:p>
        </w:tc>
        <w:tc>
          <w:tcPr>
            <w:tcW w:w="6120" w:type="dxa"/>
            <w:shd w:val="clear" w:color="auto" w:fill="auto"/>
          </w:tcPr>
          <w:p w:rsidR="00C05BD1" w:rsidRPr="00C05BD1" w:rsidRDefault="00965486" w:rsidP="00C05BD1">
            <w:pPr>
              <w:autoSpaceDE w:val="0"/>
              <w:autoSpaceDN w:val="0"/>
              <w:adjustRightInd w:val="0"/>
              <w:spacing w:after="0" w:line="240" w:lineRule="auto"/>
              <w:rPr>
                <w:rFonts w:ascii="Arial" w:eastAsia="Times New Roman" w:hAnsi="Arial" w:cs="Arial"/>
                <w:color w:val="000000"/>
                <w:sz w:val="20"/>
                <w:szCs w:val="20"/>
              </w:rPr>
            </w:pPr>
            <w:del w:id="535" w:author="Arjan" w:date="2014-11-18T10:00:00Z">
              <w:r w:rsidRPr="00C05BD1">
                <w:rPr>
                  <w:rFonts w:ascii="Arial" w:eastAsia="Times New Roman" w:hAnsi="Arial" w:cs="Arial"/>
                  <w:color w:val="000000"/>
                  <w:sz w:val="20"/>
                  <w:szCs w:val="20"/>
                </w:rPr>
                <w:delText>Documentlink</w:delText>
              </w:r>
            </w:del>
            <w:ins w:id="536" w:author="Arjan" w:date="2014-11-18T10:00:00Z">
              <w:r w:rsidR="00C05BD1">
                <w:rPr>
                  <w:rFonts w:ascii="Arial" w:eastAsia="Times New Roman" w:hAnsi="Arial" w:cs="Arial"/>
                  <w:color w:val="000000"/>
                  <w:sz w:val="20"/>
                  <w:szCs w:val="20"/>
                </w:rPr>
                <w:t>L</w:t>
              </w:r>
              <w:r w:rsidR="00C05BD1" w:rsidRPr="00C05BD1">
                <w:rPr>
                  <w:rFonts w:ascii="Arial" w:eastAsia="Times New Roman" w:hAnsi="Arial" w:cs="Arial"/>
                  <w:color w:val="000000"/>
                  <w:sz w:val="20"/>
                  <w:szCs w:val="20"/>
                </w:rPr>
                <w:t>ink</w:t>
              </w:r>
            </w:ins>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Herkomst attribuutsoort</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KING</w:t>
            </w: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 xml:space="preserve">Code attribuutsoort </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XML-tag attribuutsoort</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link</w:t>
            </w: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Definitie attribuutsoort</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 xml:space="preserve">De URL waarmee de documentinhoud op te vragen is. </w:t>
            </w: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Herkomst definitie attribuutsoort</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KING</w:t>
            </w: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lastRenderedPageBreak/>
              <w:t>Datum opname attribuutsoort</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22 mei 2009</w:t>
            </w: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Toelichting attribuutsoort</w:t>
            </w:r>
          </w:p>
        </w:tc>
        <w:tc>
          <w:tcPr>
            <w:tcW w:w="6120" w:type="dxa"/>
            <w:shd w:val="clear" w:color="auto" w:fill="auto"/>
          </w:tcPr>
          <w:p w:rsidR="00C05BD1" w:rsidRPr="00C05BD1" w:rsidRDefault="00C05BD1" w:rsidP="003465E8">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 xml:space="preserve">Vanwege vooral technische belemmeringen kan het voorkomen dat de attribuutsoort </w:t>
            </w:r>
            <w:del w:id="537" w:author="Arjan" w:date="2014-11-18T10:00:00Z">
              <w:r w:rsidR="00965486" w:rsidRPr="00C05BD1">
                <w:rPr>
                  <w:rFonts w:ascii="Arial" w:eastAsia="Times New Roman" w:hAnsi="Arial" w:cs="Arial"/>
                  <w:color w:val="000000"/>
                  <w:sz w:val="20"/>
                  <w:szCs w:val="20"/>
                </w:rPr>
                <w:delText>Documentinhoud</w:delText>
              </w:r>
            </w:del>
            <w:ins w:id="538" w:author="Arjan" w:date="2014-11-18T10:00:00Z">
              <w:r w:rsidR="003465E8">
                <w:rPr>
                  <w:rFonts w:ascii="Arial" w:eastAsia="Times New Roman" w:hAnsi="Arial" w:cs="Arial"/>
                  <w:color w:val="000000"/>
                  <w:sz w:val="20"/>
                  <w:szCs w:val="20"/>
                </w:rPr>
                <w:t>I</w:t>
              </w:r>
              <w:r w:rsidRPr="00C05BD1">
                <w:rPr>
                  <w:rFonts w:ascii="Arial" w:eastAsia="Times New Roman" w:hAnsi="Arial" w:cs="Arial"/>
                  <w:color w:val="000000"/>
                  <w:sz w:val="20"/>
                  <w:szCs w:val="20"/>
                </w:rPr>
                <w:t>nhoud</w:t>
              </w:r>
            </w:ins>
            <w:r w:rsidRPr="00C05BD1">
              <w:rPr>
                <w:rFonts w:ascii="Arial" w:eastAsia="Times New Roman" w:hAnsi="Arial" w:cs="Arial"/>
                <w:color w:val="000000"/>
                <w:sz w:val="20"/>
                <w:szCs w:val="20"/>
              </w:rPr>
              <w:t xml:space="preserve"> geen waarde heeft d.w.z. dat de inhoud van het </w:t>
            </w:r>
            <w:del w:id="539" w:author="Arjan" w:date="2014-11-18T10:00:00Z">
              <w:r w:rsidR="00965486" w:rsidRPr="00C05BD1">
                <w:rPr>
                  <w:rFonts w:ascii="Arial" w:eastAsia="Times New Roman" w:hAnsi="Arial" w:cs="Arial"/>
                  <w:color w:val="000000"/>
                  <w:sz w:val="20"/>
                  <w:szCs w:val="20"/>
                </w:rPr>
                <w:delText>document</w:delText>
              </w:r>
            </w:del>
            <w:ins w:id="540" w:author="Arjan" w:date="2014-11-18T10:00:00Z">
              <w:r w:rsidR="003465E8">
                <w:rPr>
                  <w:rFonts w:ascii="Arial" w:eastAsia="Times New Roman" w:hAnsi="Arial" w:cs="Arial"/>
                  <w:color w:val="000000"/>
                  <w:sz w:val="20"/>
                  <w:szCs w:val="20"/>
                </w:rPr>
                <w:t>informatieobject</w:t>
              </w:r>
            </w:ins>
            <w:r w:rsidR="003465E8">
              <w:rPr>
                <w:rFonts w:ascii="Arial" w:eastAsia="Times New Roman" w:hAnsi="Arial" w:cs="Arial"/>
                <w:color w:val="000000"/>
                <w:sz w:val="20"/>
                <w:szCs w:val="20"/>
              </w:rPr>
              <w:t xml:space="preserve"> </w:t>
            </w:r>
            <w:r w:rsidRPr="00C05BD1">
              <w:rPr>
                <w:rFonts w:ascii="Arial" w:eastAsia="Times New Roman" w:hAnsi="Arial" w:cs="Arial"/>
                <w:color w:val="000000"/>
                <w:sz w:val="20"/>
                <w:szCs w:val="20"/>
              </w:rPr>
              <w:t xml:space="preserve">('het document' in het spraakgebruik) niet uitgewisseld wordt. Het attribuutsoort </w:t>
            </w:r>
            <w:del w:id="541" w:author="Arjan" w:date="2014-11-18T10:00:00Z">
              <w:r w:rsidR="00965486" w:rsidRPr="00C05BD1">
                <w:rPr>
                  <w:rFonts w:ascii="Arial" w:eastAsia="Times New Roman" w:hAnsi="Arial" w:cs="Arial"/>
                  <w:color w:val="000000"/>
                  <w:sz w:val="20"/>
                  <w:szCs w:val="20"/>
                </w:rPr>
                <w:delText>Documentlink</w:delText>
              </w:r>
            </w:del>
            <w:ins w:id="542" w:author="Arjan" w:date="2014-11-18T10:00:00Z">
              <w:r w:rsidR="003465E8">
                <w:rPr>
                  <w:rFonts w:ascii="Arial" w:eastAsia="Times New Roman" w:hAnsi="Arial" w:cs="Arial"/>
                  <w:color w:val="000000"/>
                  <w:sz w:val="20"/>
                  <w:szCs w:val="20"/>
                </w:rPr>
                <w:t>L</w:t>
              </w:r>
              <w:r w:rsidRPr="00C05BD1">
                <w:rPr>
                  <w:rFonts w:ascii="Arial" w:eastAsia="Times New Roman" w:hAnsi="Arial" w:cs="Arial"/>
                  <w:color w:val="000000"/>
                  <w:sz w:val="20"/>
                  <w:szCs w:val="20"/>
                </w:rPr>
                <w:t>ink</w:t>
              </w:r>
            </w:ins>
            <w:r w:rsidRPr="00C05BD1">
              <w:rPr>
                <w:rFonts w:ascii="Arial" w:eastAsia="Times New Roman" w:hAnsi="Arial" w:cs="Arial"/>
                <w:color w:val="000000"/>
                <w:sz w:val="20"/>
                <w:szCs w:val="20"/>
              </w:rPr>
              <w:t xml:space="preserve"> verwijst dan naar de locatie waar de </w:t>
            </w:r>
            <w:del w:id="543" w:author="Arjan" w:date="2014-11-18T10:00:00Z">
              <w:r w:rsidR="00965486" w:rsidRPr="00C05BD1">
                <w:rPr>
                  <w:rFonts w:ascii="Arial" w:eastAsia="Times New Roman" w:hAnsi="Arial" w:cs="Arial"/>
                  <w:color w:val="000000"/>
                  <w:sz w:val="20"/>
                  <w:szCs w:val="20"/>
                </w:rPr>
                <w:delText>document</w:delText>
              </w:r>
            </w:del>
            <w:r w:rsidRPr="00C05BD1">
              <w:rPr>
                <w:rFonts w:ascii="Arial" w:eastAsia="Times New Roman" w:hAnsi="Arial" w:cs="Arial"/>
                <w:color w:val="000000"/>
                <w:sz w:val="20"/>
                <w:szCs w:val="20"/>
              </w:rPr>
              <w:t xml:space="preserve">inhoud ('het document') zich bevindt en schept de mogelijkheid de </w:t>
            </w:r>
            <w:del w:id="544" w:author="Arjan" w:date="2014-11-18T10:00:00Z">
              <w:r w:rsidR="00965486" w:rsidRPr="00C05BD1">
                <w:rPr>
                  <w:rFonts w:ascii="Arial" w:eastAsia="Times New Roman" w:hAnsi="Arial" w:cs="Arial"/>
                  <w:color w:val="000000"/>
                  <w:sz w:val="20"/>
                  <w:szCs w:val="20"/>
                </w:rPr>
                <w:delText>document</w:delText>
              </w:r>
            </w:del>
            <w:r w:rsidRPr="00C05BD1">
              <w:rPr>
                <w:rFonts w:ascii="Arial" w:eastAsia="Times New Roman" w:hAnsi="Arial" w:cs="Arial"/>
                <w:color w:val="000000"/>
                <w:sz w:val="20"/>
                <w:szCs w:val="20"/>
              </w:rPr>
              <w:t xml:space="preserve">inhoud ('het document') op te vragen. Een meer structurelere wijze om de </w:t>
            </w:r>
            <w:del w:id="545" w:author="Arjan" w:date="2014-11-18T10:00:00Z">
              <w:r w:rsidR="00965486" w:rsidRPr="00C05BD1">
                <w:rPr>
                  <w:rFonts w:ascii="Arial" w:eastAsia="Times New Roman" w:hAnsi="Arial" w:cs="Arial"/>
                  <w:color w:val="000000"/>
                  <w:sz w:val="20"/>
                  <w:szCs w:val="20"/>
                </w:rPr>
                <w:delText>document</w:delText>
              </w:r>
            </w:del>
            <w:r w:rsidRPr="00C05BD1">
              <w:rPr>
                <w:rFonts w:ascii="Arial" w:eastAsia="Times New Roman" w:hAnsi="Arial" w:cs="Arial"/>
                <w:color w:val="000000"/>
                <w:sz w:val="20"/>
                <w:szCs w:val="20"/>
              </w:rPr>
              <w:t xml:space="preserve">inhoud op te vragen, is uiteraard met behulp van de </w:t>
            </w:r>
            <w:del w:id="546" w:author="Arjan" w:date="2014-11-18T10:00:00Z">
              <w:r w:rsidR="00965486" w:rsidRPr="00C05BD1">
                <w:rPr>
                  <w:rFonts w:ascii="Arial" w:eastAsia="Times New Roman" w:hAnsi="Arial" w:cs="Arial"/>
                  <w:color w:val="000000"/>
                  <w:sz w:val="20"/>
                  <w:szCs w:val="20"/>
                </w:rPr>
                <w:delText>Documenti</w:delText>
              </w:r>
            </w:del>
            <w:ins w:id="547" w:author="Arjan" w:date="2014-11-18T10:00:00Z">
              <w:r w:rsidR="003465E8">
                <w:rPr>
                  <w:rFonts w:ascii="Arial" w:eastAsia="Times New Roman" w:hAnsi="Arial" w:cs="Arial"/>
                  <w:color w:val="000000"/>
                  <w:sz w:val="20"/>
                  <w:szCs w:val="20"/>
                </w:rPr>
                <w:t>I</w:t>
              </w:r>
            </w:ins>
            <w:r w:rsidRPr="00C05BD1">
              <w:rPr>
                <w:rFonts w:ascii="Arial" w:eastAsia="Times New Roman" w:hAnsi="Arial" w:cs="Arial"/>
                <w:color w:val="000000"/>
                <w:sz w:val="20"/>
                <w:szCs w:val="20"/>
              </w:rPr>
              <w:t>dentificatie.</w:t>
            </w: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Domein attribuutsoort</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Formaat:</w:t>
            </w:r>
            <w:r w:rsidRPr="00C05BD1">
              <w:rPr>
                <w:rFonts w:ascii="Arial" w:eastAsia="Times New Roman" w:hAnsi="Arial" w:cs="Arial"/>
                <w:color w:val="000000"/>
                <w:sz w:val="20"/>
                <w:szCs w:val="20"/>
              </w:rPr>
              <w:tab/>
            </w:r>
            <w:del w:id="548" w:author="Arjan" w:date="2014-11-18T10:00:00Z">
              <w:r w:rsidR="00965486" w:rsidRPr="00C05BD1">
                <w:rPr>
                  <w:rFonts w:ascii="Arial" w:eastAsia="Times New Roman" w:hAnsi="Arial" w:cs="Arial"/>
                  <w:color w:val="000000"/>
                  <w:sz w:val="20"/>
                  <w:szCs w:val="20"/>
                </w:rPr>
                <w:delText>AN200</w:delText>
              </w:r>
            </w:del>
            <w:ins w:id="549" w:author="Arjan" w:date="2014-11-18T10:00:00Z">
              <w:r>
                <w:rPr>
                  <w:rFonts w:ascii="Arial" w:eastAsia="Times New Roman" w:hAnsi="Arial" w:cs="Arial"/>
                  <w:color w:val="000000"/>
                  <w:sz w:val="20"/>
                  <w:szCs w:val="20"/>
                </w:rPr>
                <w:t>String</w:t>
              </w:r>
            </w:ins>
          </w:p>
          <w:p w:rsidR="00C05BD1" w:rsidRPr="00C05BD1" w:rsidRDefault="00C05BD1" w:rsidP="00C05BD1">
            <w:pPr>
              <w:autoSpaceDE w:val="0"/>
              <w:autoSpaceDN w:val="0"/>
              <w:adjustRightInd w:val="0"/>
              <w:spacing w:after="0" w:line="240" w:lineRule="auto"/>
              <w:ind w:left="1872" w:hanging="1872"/>
              <w:rPr>
                <w:rFonts w:ascii="Arial" w:eastAsia="Times New Roman" w:hAnsi="Arial" w:cs="Arial"/>
                <w:color w:val="000000"/>
                <w:sz w:val="20"/>
                <w:szCs w:val="20"/>
              </w:rPr>
            </w:pPr>
            <w:r w:rsidRPr="00C05BD1">
              <w:rPr>
                <w:rFonts w:ascii="Arial" w:eastAsia="Times New Roman" w:hAnsi="Arial" w:cs="Arial"/>
                <w:color w:val="000000"/>
                <w:sz w:val="20"/>
                <w:szCs w:val="20"/>
              </w:rPr>
              <w:t xml:space="preserve">Waardenverzameling: </w:t>
            </w:r>
            <w:r w:rsidRPr="00C05BD1">
              <w:rPr>
                <w:rFonts w:ascii="Arial" w:eastAsia="Times New Roman" w:hAnsi="Arial" w:cs="Arial"/>
                <w:color w:val="000000"/>
                <w:sz w:val="20"/>
                <w:szCs w:val="20"/>
              </w:rPr>
              <w:tab/>
            </w:r>
            <w:del w:id="550" w:author="Arjan" w:date="2014-11-18T10:00:00Z">
              <w:r w:rsidR="00965486" w:rsidRPr="00C05BD1">
                <w:rPr>
                  <w:rFonts w:ascii="Arial" w:eastAsia="Times New Roman" w:hAnsi="Arial" w:cs="Arial"/>
                  <w:color w:val="000000"/>
                  <w:sz w:val="20"/>
                  <w:szCs w:val="20"/>
                </w:rPr>
                <w:delText>URL</w:delText>
              </w:r>
            </w:del>
            <w:ins w:id="551" w:author="Arjan" w:date="2014-11-18T10:00:00Z">
              <w:r>
                <w:rPr>
                  <w:rFonts w:ascii="Arial" w:eastAsia="Times New Roman" w:hAnsi="Arial" w:cs="Arial"/>
                  <w:color w:val="000000"/>
                  <w:sz w:val="20"/>
                  <w:szCs w:val="20"/>
                </w:rPr>
                <w:t>any</w:t>
              </w:r>
              <w:r w:rsidRPr="00C05BD1">
                <w:rPr>
                  <w:rFonts w:ascii="Arial" w:eastAsia="Times New Roman" w:hAnsi="Arial" w:cs="Arial"/>
                  <w:color w:val="000000"/>
                  <w:sz w:val="20"/>
                  <w:szCs w:val="20"/>
                </w:rPr>
                <w:t>UR</w:t>
              </w:r>
              <w:r>
                <w:rPr>
                  <w:rFonts w:ascii="Arial" w:eastAsia="Times New Roman" w:hAnsi="Arial" w:cs="Arial"/>
                  <w:color w:val="000000"/>
                  <w:sz w:val="20"/>
                  <w:szCs w:val="20"/>
                </w:rPr>
                <w:t>I</w:t>
              </w:r>
            </w:ins>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materiële historie</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formele historie</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Aanduiding gebeurtenis</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Aanduiding brondocument</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in onderzoek</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Aanduiding strijdigheid/nietigheid</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Nee</w:t>
            </w: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kardinaliteit</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0-1</w:t>
            </w: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Indicatie authentiek</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Gemeentelijk basisgegeven</w:t>
            </w:r>
          </w:p>
        </w:tc>
      </w:tr>
      <w:tr w:rsidR="00C05BD1" w:rsidTr="00C05BD1">
        <w:trPr>
          <w:cantSplit/>
        </w:trPr>
        <w:tc>
          <w:tcPr>
            <w:tcW w:w="2808"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b/>
                <w:bCs/>
                <w:color w:val="000000"/>
                <w:sz w:val="20"/>
                <w:szCs w:val="20"/>
              </w:rPr>
            </w:pPr>
            <w:r w:rsidRPr="00C05BD1">
              <w:rPr>
                <w:rFonts w:ascii="Arial" w:eastAsia="Times New Roman" w:hAnsi="Arial" w:cs="Arial"/>
                <w:b/>
                <w:bCs/>
                <w:color w:val="000000"/>
                <w:sz w:val="20"/>
                <w:szCs w:val="20"/>
              </w:rPr>
              <w:t>Regels attribuutsoort</w:t>
            </w:r>
          </w:p>
        </w:tc>
        <w:tc>
          <w:tcPr>
            <w:tcW w:w="6120" w:type="dxa"/>
            <w:shd w:val="clear" w:color="auto" w:fill="auto"/>
          </w:tcPr>
          <w:p w:rsidR="00C05BD1" w:rsidRPr="00C05BD1" w:rsidRDefault="00C05BD1" w:rsidP="00C05BD1">
            <w:pPr>
              <w:autoSpaceDE w:val="0"/>
              <w:autoSpaceDN w:val="0"/>
              <w:adjustRightInd w:val="0"/>
              <w:spacing w:after="0" w:line="240" w:lineRule="auto"/>
              <w:rPr>
                <w:rFonts w:ascii="Arial" w:eastAsia="Times New Roman" w:hAnsi="Arial" w:cs="Arial"/>
                <w:color w:val="000000"/>
                <w:sz w:val="20"/>
                <w:szCs w:val="20"/>
              </w:rPr>
            </w:pPr>
            <w:r w:rsidRPr="00C05BD1">
              <w:rPr>
                <w:rFonts w:ascii="Arial" w:eastAsia="Times New Roman" w:hAnsi="Arial" w:cs="Arial"/>
                <w:color w:val="000000"/>
                <w:sz w:val="20"/>
                <w:szCs w:val="20"/>
              </w:rPr>
              <w:t>-</w:t>
            </w:r>
          </w:p>
        </w:tc>
      </w:tr>
    </w:tbl>
    <w:p w:rsidR="00035A5D" w:rsidRDefault="00035A5D" w:rsidP="0044638F"/>
    <w:p w:rsidR="00C05BD1" w:rsidRDefault="00035A5D" w:rsidP="00035A5D">
      <w:pPr>
        <w:pStyle w:val="Kop3"/>
        <w:rPr>
          <w:ins w:id="552" w:author="Arjan" w:date="2014-11-18T10:00:00Z"/>
        </w:rPr>
      </w:pPr>
      <w:bookmarkStart w:id="553" w:name="_Toc404294008"/>
      <w:ins w:id="554" w:author="Arjan" w:date="2014-11-18T10:00:00Z">
        <w:r>
          <w:t>Taal</w:t>
        </w:r>
        <w:bookmarkEnd w:id="553"/>
      </w:ins>
    </w:p>
    <w:p w:rsidR="00035A5D" w:rsidRDefault="00035A5D" w:rsidP="0044638F">
      <w:pPr>
        <w:rPr>
          <w:ins w:id="555" w:author="Arjan" w:date="2014-11-18T10:00:00Z"/>
        </w:rPr>
      </w:pPr>
      <w:ins w:id="556" w:author="Arjan" w:date="2014-11-18T10:00:00Z">
        <w:r>
          <w:t>De taal waarin de inhoud van een ENKELVOUDIG INFORMATIEOBJECT gesteld is, is één van de metagegevens van het TMLO. Het TMLO geeft als aanbeveling voor het aanduiden van de desbetreffende taal gebruik te malen van de</w:t>
        </w:r>
        <w:r w:rsidRPr="00035A5D">
          <w:t xml:space="preserve"> ISO 639-2/B</w:t>
        </w:r>
        <w:r>
          <w:t>-standaard</w:t>
        </w:r>
        <w:r w:rsidRPr="00035A5D">
          <w:t>.</w:t>
        </w:r>
        <w:r>
          <w:t xml:space="preserve"> Voor het Nederlands is dit “dut”. Vanwege de aansluiting van het RGBZ op het TMLO nemen we deze voorkeurschrijfwijze over. </w:t>
        </w:r>
      </w:ins>
    </w:p>
    <w:p w:rsidR="00035A5D" w:rsidRPr="00035A5D" w:rsidRDefault="00B47636" w:rsidP="00035A5D">
      <w:pPr>
        <w:pStyle w:val="Kop41"/>
        <w:rPr>
          <w:rFonts w:eastAsia="Times New Roman"/>
          <w:shd w:val="clear" w:color="auto" w:fill="auto"/>
          <w:lang w:val="nl-NL"/>
        </w:rPr>
      </w:pPr>
      <w:r w:rsidRPr="00035A5D">
        <w:rPr>
          <w:rFonts w:eastAsia="Times New Roman"/>
          <w:shd w:val="clear" w:color="auto" w:fill="auto"/>
          <w:lang w:val="nl-NL"/>
        </w:rPr>
        <w:fldChar w:fldCharType="begin" w:fldLock="1"/>
      </w:r>
      <w:r w:rsidR="00035A5D" w:rsidRPr="00035A5D">
        <w:rPr>
          <w:rFonts w:eastAsia="Times New Roman"/>
          <w:shd w:val="clear" w:color="auto" w:fill="auto"/>
          <w:lang w:val="nl-NL"/>
        </w:rPr>
        <w:instrText>MERGEFIELD Att.Stereotype</w:instrText>
      </w:r>
      <w:r w:rsidRPr="00035A5D">
        <w:rPr>
          <w:rFonts w:eastAsia="Times New Roman"/>
          <w:shd w:val="clear" w:color="auto" w:fill="auto"/>
          <w:lang w:val="nl-NL"/>
        </w:rPr>
        <w:fldChar w:fldCharType="separate"/>
      </w:r>
      <w:r w:rsidR="00035A5D" w:rsidRPr="00035A5D">
        <w:rPr>
          <w:rFonts w:eastAsia="Times New Roman"/>
          <w:shd w:val="clear" w:color="auto" w:fill="auto"/>
          <w:lang w:val="nl-NL"/>
        </w:rPr>
        <w:t>«Attribuutsoort»</w:t>
      </w:r>
      <w:r w:rsidRPr="00035A5D">
        <w:rPr>
          <w:rFonts w:eastAsia="Times New Roman"/>
          <w:shd w:val="clear" w:color="auto" w:fill="auto"/>
          <w:lang w:val="nl-NL"/>
        </w:rPr>
        <w:fldChar w:fldCharType="end"/>
      </w:r>
      <w:r w:rsidR="00035A5D" w:rsidRPr="00035A5D">
        <w:rPr>
          <w:rFonts w:eastAsia="Times New Roman"/>
          <w:shd w:val="clear" w:color="auto" w:fill="auto"/>
          <w:lang w:val="nl-NL"/>
        </w:rPr>
        <w:t xml:space="preserve"> </w:t>
      </w:r>
      <w:del w:id="557" w:author="Arjan" w:date="2014-11-18T10:00:00Z">
        <w:r w:rsidR="00856FD0" w:rsidRPr="00035A5D">
          <w:rPr>
            <w:rFonts w:eastAsia="Times New Roman"/>
            <w:shd w:val="clear" w:color="auto" w:fill="auto"/>
            <w:lang w:val="nl-NL"/>
          </w:rPr>
          <w:delText>Documenttaal</w:delText>
        </w:r>
      </w:del>
      <w:ins w:id="558" w:author="Arjan" w:date="2014-11-18T10:00:00Z">
        <w:r w:rsidR="00035A5D">
          <w:rPr>
            <w:rFonts w:eastAsia="Times New Roman"/>
            <w:shd w:val="clear" w:color="auto" w:fill="auto"/>
            <w:lang w:val="nl-NL"/>
          </w:rPr>
          <w:t>T</w:t>
        </w:r>
        <w:r w:rsidR="00035A5D" w:rsidRPr="00035A5D">
          <w:rPr>
            <w:rFonts w:eastAsia="Times New Roman"/>
            <w:shd w:val="clear" w:color="auto" w:fill="auto"/>
            <w:lang w:val="nl-NL"/>
          </w:rPr>
          <w:t>aal</w:t>
        </w:r>
      </w:ins>
    </w:p>
    <w:tbl>
      <w:tblPr>
        <w:tblW w:w="0" w:type="auto"/>
        <w:tblLayout w:type="fixed"/>
        <w:tblCellMar>
          <w:top w:w="113" w:type="dxa"/>
        </w:tblCellMar>
        <w:tblLook w:val="0000"/>
      </w:tblPr>
      <w:tblGrid>
        <w:gridCol w:w="2808"/>
        <w:gridCol w:w="6120"/>
      </w:tblGrid>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Naam attribuutsoort</w:t>
            </w:r>
          </w:p>
        </w:tc>
        <w:tc>
          <w:tcPr>
            <w:tcW w:w="6120" w:type="dxa"/>
            <w:shd w:val="clear" w:color="auto" w:fill="auto"/>
          </w:tcPr>
          <w:p w:rsidR="00035A5D" w:rsidRPr="00035A5D" w:rsidRDefault="00856FD0" w:rsidP="00035A5D">
            <w:pPr>
              <w:autoSpaceDE w:val="0"/>
              <w:autoSpaceDN w:val="0"/>
              <w:adjustRightInd w:val="0"/>
              <w:spacing w:after="0" w:line="240" w:lineRule="auto"/>
              <w:rPr>
                <w:rFonts w:ascii="Arial" w:eastAsia="Times New Roman" w:hAnsi="Arial" w:cs="Arial"/>
                <w:color w:val="000000"/>
                <w:sz w:val="20"/>
                <w:szCs w:val="20"/>
              </w:rPr>
            </w:pPr>
            <w:del w:id="559" w:author="Arjan" w:date="2014-11-18T10:00:00Z">
              <w:r w:rsidRPr="00035A5D">
                <w:rPr>
                  <w:rFonts w:ascii="Arial" w:eastAsia="Times New Roman" w:hAnsi="Arial" w:cs="Arial"/>
                  <w:color w:val="000000"/>
                  <w:sz w:val="20"/>
                  <w:szCs w:val="20"/>
                </w:rPr>
                <w:delText>Documenttaal</w:delText>
              </w:r>
            </w:del>
            <w:ins w:id="560" w:author="Arjan" w:date="2014-11-18T10:00:00Z">
              <w:r w:rsidR="00035A5D">
                <w:rPr>
                  <w:rFonts w:ascii="Arial" w:eastAsia="Times New Roman" w:hAnsi="Arial" w:cs="Arial"/>
                  <w:color w:val="000000"/>
                  <w:sz w:val="20"/>
                  <w:szCs w:val="20"/>
                </w:rPr>
                <w:t>T</w:t>
              </w:r>
              <w:r w:rsidR="00035A5D" w:rsidRPr="00035A5D">
                <w:rPr>
                  <w:rFonts w:ascii="Arial" w:eastAsia="Times New Roman" w:hAnsi="Arial" w:cs="Arial"/>
                  <w:color w:val="000000"/>
                  <w:sz w:val="20"/>
                  <w:szCs w:val="20"/>
                </w:rPr>
                <w:t>aal</w:t>
              </w:r>
            </w:ins>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Herkomst attribuutsoort</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KING op basis van de Dublin Core</w:t>
            </w: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 xml:space="preserve">Code attribuutsoort </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XML-tag attribuutsoort</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taal</w:t>
            </w: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Definitie attribuutsoort</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Een taal van de intellectuele inhoud van het ENKELVOUDIG DOCUMENT</w:t>
            </w: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Herkomst definitie attribuutsoort</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KING op basis van de Dublin Core</w:t>
            </w: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Datum opname attribuutsoort</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1 juni 2008</w:t>
            </w: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lastRenderedPageBreak/>
              <w:t>Toelichting attribuutsoort</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Het betreft het Dublin Core metadata-element ‘Language’ met als toelichting: Recommended best practice is to use RFC 3066 (RFC3066), which, in conjunction with ISO 639 (ISO639), defines two- and three-letter primary language tags with optional subtags. Examples include “en” or “eng” for English, “akk" for Akkadian, and “en-GB” for English used in the United Kingdom.</w:t>
            </w:r>
            <w:ins w:id="561" w:author="Arjan" w:date="2014-11-18T10:00:00Z">
              <w:r w:rsidR="00BD7674">
                <w:rPr>
                  <w:rFonts w:ascii="Arial" w:eastAsia="Times New Roman" w:hAnsi="Arial" w:cs="Arial"/>
                  <w:color w:val="000000"/>
                  <w:sz w:val="20"/>
                  <w:szCs w:val="20"/>
                </w:rPr>
                <w:t xml:space="preserve"> De Nederlandse taal wordt gecodeerd als “dut”.</w:t>
              </w:r>
            </w:ins>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Domein attribuutsoort</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Formaat:</w:t>
            </w:r>
            <w:r w:rsidRPr="00035A5D">
              <w:rPr>
                <w:rFonts w:ascii="Arial" w:eastAsia="Times New Roman" w:hAnsi="Arial" w:cs="Arial"/>
                <w:color w:val="000000"/>
                <w:sz w:val="20"/>
                <w:szCs w:val="20"/>
              </w:rPr>
              <w:tab/>
              <w:t>AN20</w:t>
            </w:r>
          </w:p>
          <w:p w:rsidR="00035A5D" w:rsidRPr="00035A5D" w:rsidRDefault="00035A5D" w:rsidP="00035A5D">
            <w:pPr>
              <w:autoSpaceDE w:val="0"/>
              <w:autoSpaceDN w:val="0"/>
              <w:adjustRightInd w:val="0"/>
              <w:spacing w:after="0" w:line="240" w:lineRule="auto"/>
              <w:ind w:left="1872" w:hanging="1872"/>
              <w:rPr>
                <w:rFonts w:ascii="Arial" w:eastAsia="Times New Roman" w:hAnsi="Arial" w:cs="Arial"/>
                <w:color w:val="000000"/>
                <w:sz w:val="20"/>
                <w:szCs w:val="20"/>
              </w:rPr>
            </w:pPr>
            <w:r w:rsidRPr="00035A5D">
              <w:rPr>
                <w:rFonts w:ascii="Arial" w:eastAsia="Times New Roman" w:hAnsi="Arial" w:cs="Arial"/>
                <w:color w:val="000000"/>
                <w:sz w:val="20"/>
                <w:szCs w:val="20"/>
              </w:rPr>
              <w:t xml:space="preserve">Waardenverzameling: </w:t>
            </w:r>
            <w:r w:rsidRPr="00035A5D">
              <w:rPr>
                <w:rFonts w:ascii="Arial" w:eastAsia="Times New Roman" w:hAnsi="Arial" w:cs="Arial"/>
                <w:color w:val="000000"/>
                <w:sz w:val="20"/>
                <w:szCs w:val="20"/>
              </w:rPr>
              <w:tab/>
            </w:r>
            <w:del w:id="562" w:author="Arjan" w:date="2014-11-18T10:00:00Z">
              <w:r w:rsidR="00856FD0" w:rsidRPr="00035A5D">
                <w:rPr>
                  <w:rFonts w:ascii="Arial" w:eastAsia="Times New Roman" w:hAnsi="Arial" w:cs="Arial"/>
                  <w:color w:val="000000"/>
                  <w:sz w:val="20"/>
                  <w:szCs w:val="20"/>
                </w:rPr>
                <w:delText>nader te bepalen</w:delText>
              </w:r>
            </w:del>
            <w:ins w:id="563" w:author="Arjan" w:date="2014-11-18T10:00:00Z">
              <w:r>
                <w:rPr>
                  <w:rFonts w:ascii="Arial" w:eastAsia="Times New Roman" w:hAnsi="Arial" w:cs="Arial"/>
                  <w:color w:val="000000"/>
                  <w:sz w:val="20"/>
                  <w:szCs w:val="20"/>
                </w:rPr>
                <w:t xml:space="preserve">bij voorkeur </w:t>
              </w:r>
              <w:r w:rsidRPr="00035A5D">
                <w:t>ISO 639-2/B</w:t>
              </w:r>
              <w:r>
                <w:t xml:space="preserve"> </w:t>
              </w:r>
            </w:ins>
            <w:r w:rsidRPr="00035A5D">
              <w:rPr>
                <w:rFonts w:ascii="Arial" w:eastAsia="Times New Roman" w:hAnsi="Arial" w:cs="Arial"/>
                <w:color w:val="000000"/>
                <w:sz w:val="20"/>
                <w:szCs w:val="20"/>
              </w:rPr>
              <w:t xml:space="preserve"> (zie toelichting)</w:t>
            </w: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materiële historie</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formele historie</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Aanduiding gebeurtenis</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Aanduiding brondocument</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in onderzoek</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Aanduiding strijdigheid/nietigheid</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Nee</w:t>
            </w: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kardinaliteit</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1-1</w:t>
            </w: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Indicatie authentiek</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Gemeentelijk basisgegeven</w:t>
            </w:r>
          </w:p>
        </w:tc>
      </w:tr>
      <w:tr w:rsidR="00035A5D" w:rsidTr="00035A5D">
        <w:trPr>
          <w:cantSplit/>
        </w:trPr>
        <w:tc>
          <w:tcPr>
            <w:tcW w:w="2808"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b/>
                <w:bCs/>
                <w:color w:val="000000"/>
                <w:sz w:val="20"/>
                <w:szCs w:val="20"/>
              </w:rPr>
            </w:pPr>
            <w:r w:rsidRPr="00035A5D">
              <w:rPr>
                <w:rFonts w:ascii="Arial" w:eastAsia="Times New Roman" w:hAnsi="Arial" w:cs="Arial"/>
                <w:b/>
                <w:bCs/>
                <w:color w:val="000000"/>
                <w:sz w:val="20"/>
                <w:szCs w:val="20"/>
              </w:rPr>
              <w:t>Regels attribuutsoort</w:t>
            </w:r>
          </w:p>
        </w:tc>
        <w:tc>
          <w:tcPr>
            <w:tcW w:w="6120" w:type="dxa"/>
            <w:shd w:val="clear" w:color="auto" w:fill="auto"/>
          </w:tcPr>
          <w:p w:rsidR="00035A5D" w:rsidRPr="00035A5D" w:rsidRDefault="00035A5D" w:rsidP="00035A5D">
            <w:pPr>
              <w:autoSpaceDE w:val="0"/>
              <w:autoSpaceDN w:val="0"/>
              <w:adjustRightInd w:val="0"/>
              <w:spacing w:after="0" w:line="240" w:lineRule="auto"/>
              <w:rPr>
                <w:rFonts w:ascii="Arial" w:eastAsia="Times New Roman" w:hAnsi="Arial" w:cs="Arial"/>
                <w:color w:val="000000"/>
                <w:sz w:val="20"/>
                <w:szCs w:val="20"/>
              </w:rPr>
            </w:pPr>
            <w:r w:rsidRPr="00035A5D">
              <w:rPr>
                <w:rFonts w:ascii="Arial" w:eastAsia="Times New Roman" w:hAnsi="Arial" w:cs="Arial"/>
                <w:color w:val="000000"/>
                <w:sz w:val="20"/>
                <w:szCs w:val="20"/>
              </w:rPr>
              <w:t>-</w:t>
            </w:r>
          </w:p>
        </w:tc>
      </w:tr>
    </w:tbl>
    <w:p w:rsidR="00035A5D" w:rsidRDefault="00035A5D" w:rsidP="0044638F"/>
    <w:p w:rsidR="00AB7DA2" w:rsidRDefault="00AB7DA2" w:rsidP="00AB7DA2">
      <w:pPr>
        <w:pStyle w:val="Kop3"/>
        <w:rPr>
          <w:ins w:id="564" w:author="Arjan" w:date="2014-11-18T10:00:00Z"/>
        </w:rPr>
      </w:pPr>
      <w:bookmarkStart w:id="565" w:name="_Toc404294009"/>
      <w:ins w:id="566" w:author="Arjan" w:date="2014-11-18T10:00:00Z">
        <w:r>
          <w:t>Integriteit</w:t>
        </w:r>
        <w:bookmarkEnd w:id="565"/>
      </w:ins>
    </w:p>
    <w:p w:rsidR="00A01DCE" w:rsidRDefault="00AB7DA2" w:rsidP="00A01DCE">
      <w:pPr>
        <w:rPr>
          <w:ins w:id="567" w:author="Arjan" w:date="2014-11-18T10:00:00Z"/>
        </w:rPr>
      </w:pPr>
      <w:ins w:id="568" w:author="Arjan" w:date="2014-11-18T10:00:00Z">
        <w:r>
          <w:rPr>
            <w:lang w:val="nl-NL"/>
          </w:rPr>
          <w:t xml:space="preserve">Om te kunnen verifieren of een digitaal bestand volledig en onbeschadigd is, kent het Toepassingsprofiel Metadatering Lokale Overheden het element ‘Integriteit’ </w:t>
        </w:r>
        <w:r w:rsidR="00A01DCE">
          <w:rPr>
            <w:lang w:val="nl-NL"/>
          </w:rPr>
          <w:t>waarin e</w:t>
        </w:r>
        <w:r w:rsidRPr="00AB7DA2">
          <w:rPr>
            <w:lang w:val="nl-NL"/>
          </w:rPr>
          <w:t xml:space="preserve">en waarde </w:t>
        </w:r>
        <w:r w:rsidR="00A01DCE">
          <w:rPr>
            <w:lang w:val="nl-NL"/>
          </w:rPr>
          <w:t xml:space="preserve">van een digitaal bestand wordt vastgelegd </w:t>
        </w:r>
        <w:r w:rsidRPr="00AB7DA2">
          <w:rPr>
            <w:lang w:val="nl-NL"/>
          </w:rPr>
          <w:t xml:space="preserve">waarmee in een later stadium de integriteit </w:t>
        </w:r>
        <w:r w:rsidR="00A01DCE">
          <w:rPr>
            <w:lang w:val="nl-NL"/>
          </w:rPr>
          <w:t xml:space="preserve">van het bestand </w:t>
        </w:r>
        <w:r w:rsidRPr="00AB7DA2">
          <w:rPr>
            <w:lang w:val="nl-NL"/>
          </w:rPr>
          <w:t>kan worden gecontroleerd.</w:t>
        </w:r>
        <w:r w:rsidR="00A01DCE">
          <w:rPr>
            <w:lang w:val="nl-NL"/>
          </w:rPr>
          <w:t xml:space="preserve"> Vanuit oogpunt van conformiteit met het TMLO nemen we dit gegeven op in het RGBZ</w:t>
        </w:r>
      </w:ins>
    </w:p>
    <w:p w:rsidR="00A01DCE" w:rsidRPr="002627FD" w:rsidRDefault="00B47636" w:rsidP="00A01DCE">
      <w:pPr>
        <w:autoSpaceDE w:val="0"/>
        <w:autoSpaceDN w:val="0"/>
        <w:adjustRightInd w:val="0"/>
        <w:spacing w:before="240" w:after="60" w:line="240" w:lineRule="auto"/>
        <w:outlineLvl w:val="3"/>
        <w:rPr>
          <w:ins w:id="569" w:author="Arjan" w:date="2014-11-18T10:00:00Z"/>
          <w:rFonts w:ascii="Arial" w:eastAsia="Times New Roman" w:hAnsi="Arial" w:cs="Arial"/>
          <w:b/>
          <w:bCs/>
          <w:color w:val="004080"/>
          <w:sz w:val="24"/>
          <w:szCs w:val="24"/>
        </w:rPr>
      </w:pPr>
      <w:ins w:id="570" w:author="Arjan" w:date="2014-11-18T10:00: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sidRPr="002627FD">
          <w:rPr>
            <w:rFonts w:ascii="Arial" w:eastAsia="Times New Roman" w:hAnsi="Arial" w:cs="Arial"/>
            <w:b/>
            <w:bCs/>
            <w:color w:val="004080"/>
            <w:sz w:val="24"/>
            <w:szCs w:val="24"/>
          </w:rPr>
          <w:t>«</w:t>
        </w:r>
        <w:r w:rsidR="00A01DCE">
          <w:rPr>
            <w:rFonts w:ascii="Arial" w:eastAsia="Times New Roman" w:hAnsi="Arial" w:cs="Arial"/>
            <w:b/>
            <w:bCs/>
            <w:color w:val="004080"/>
            <w:sz w:val="24"/>
            <w:szCs w:val="24"/>
          </w:rPr>
          <w:t>Groepa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r w:rsidR="00A01DCE">
          <w:rPr>
            <w:rFonts w:ascii="Arial" w:eastAsia="Times New Roman" w:hAnsi="Arial" w:cs="Arial"/>
            <w:b/>
            <w:bCs/>
            <w:color w:val="004080"/>
            <w:sz w:val="24"/>
            <w:szCs w:val="24"/>
          </w:rPr>
          <w:t>Integriteit</w:t>
        </w:r>
      </w:ins>
    </w:p>
    <w:tbl>
      <w:tblPr>
        <w:tblW w:w="9360" w:type="dxa"/>
        <w:tblInd w:w="60" w:type="dxa"/>
        <w:tblLayout w:type="fixed"/>
        <w:tblCellMar>
          <w:left w:w="60" w:type="dxa"/>
          <w:right w:w="60" w:type="dxa"/>
        </w:tblCellMar>
        <w:tblLook w:val="0000"/>
      </w:tblPr>
      <w:tblGrid>
        <w:gridCol w:w="3780"/>
        <w:gridCol w:w="5580"/>
      </w:tblGrid>
      <w:tr w:rsidR="00A01DCE" w:rsidRPr="002627FD" w:rsidTr="00355852">
        <w:trPr>
          <w:trHeight w:val="230"/>
          <w:ins w:id="571" w:author="Arjan" w:date="2014-11-18T10:00:00Z"/>
        </w:trPr>
        <w:tc>
          <w:tcPr>
            <w:tcW w:w="3780" w:type="dxa"/>
            <w:tcBorders>
              <w:top w:val="single" w:sz="4" w:space="0" w:color="auto"/>
              <w:left w:val="nil"/>
              <w:bottom w:val="nil"/>
              <w:right w:val="nil"/>
            </w:tcBorders>
          </w:tcPr>
          <w:p w:rsidR="00A01DCE" w:rsidRPr="002627FD" w:rsidRDefault="00A01DCE" w:rsidP="00355852">
            <w:pPr>
              <w:autoSpaceDE w:val="0"/>
              <w:autoSpaceDN w:val="0"/>
              <w:adjustRightInd w:val="0"/>
              <w:spacing w:after="0" w:line="240" w:lineRule="auto"/>
              <w:rPr>
                <w:ins w:id="572" w:author="Arjan" w:date="2014-11-18T10:00:00Z"/>
                <w:rFonts w:ascii="Arial" w:eastAsia="Times New Roman" w:hAnsi="Arial" w:cs="Arial"/>
                <w:color w:val="000000"/>
                <w:sz w:val="20"/>
                <w:szCs w:val="20"/>
              </w:rPr>
            </w:pPr>
            <w:ins w:id="573" w:author="Arjan" w:date="2014-11-18T10:00: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A01DCE" w:rsidRPr="002627FD" w:rsidRDefault="00A01DCE" w:rsidP="00355852">
            <w:pPr>
              <w:autoSpaceDE w:val="0"/>
              <w:autoSpaceDN w:val="0"/>
              <w:adjustRightInd w:val="0"/>
              <w:spacing w:after="0" w:line="240" w:lineRule="auto"/>
              <w:rPr>
                <w:ins w:id="574" w:author="Arjan" w:date="2014-11-18T10:00:00Z"/>
                <w:rFonts w:ascii="Arial" w:eastAsia="Times New Roman" w:hAnsi="Arial" w:cs="Arial"/>
                <w:color w:val="000000"/>
                <w:sz w:val="20"/>
                <w:szCs w:val="20"/>
              </w:rPr>
            </w:pPr>
            <w:ins w:id="575" w:author="Arjan" w:date="2014-11-18T10:00:00Z">
              <w:r>
                <w:rPr>
                  <w:rFonts w:ascii="Arial" w:hAnsi="Arial" w:cs="Arial"/>
                  <w:sz w:val="20"/>
                  <w:szCs w:val="20"/>
                  <w:lang w:val="en-AU"/>
                </w:rPr>
                <w:t>Integriteit</w:t>
              </w:r>
            </w:ins>
          </w:p>
        </w:tc>
      </w:tr>
      <w:tr w:rsidR="00A01DCE" w:rsidRPr="002627FD" w:rsidTr="00355852">
        <w:trPr>
          <w:ins w:id="576"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57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578" w:author="Arjan" w:date="2014-11-18T10:00:00Z"/>
                <w:rFonts w:ascii="Arial" w:eastAsia="Times New Roman" w:hAnsi="Arial" w:cs="Arial"/>
                <w:color w:val="000000"/>
                <w:sz w:val="20"/>
                <w:szCs w:val="20"/>
              </w:rPr>
            </w:pPr>
          </w:p>
        </w:tc>
      </w:tr>
      <w:tr w:rsidR="00A01DCE" w:rsidRPr="002627FD" w:rsidTr="00355852">
        <w:trPr>
          <w:ins w:id="579"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580" w:author="Arjan" w:date="2014-11-18T10:00:00Z"/>
                <w:rFonts w:ascii="Arial" w:eastAsia="Times New Roman" w:hAnsi="Arial" w:cs="Arial"/>
                <w:color w:val="000000"/>
                <w:sz w:val="20"/>
                <w:szCs w:val="20"/>
              </w:rPr>
            </w:pPr>
            <w:ins w:id="581" w:author="Arjan" w:date="2014-11-18T10:00: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582" w:author="Arjan" w:date="2014-11-18T10:00:00Z"/>
                <w:rFonts w:ascii="Arial" w:eastAsia="Times New Roman" w:hAnsi="Arial" w:cs="Arial"/>
                <w:color w:val="000000"/>
                <w:sz w:val="20"/>
                <w:szCs w:val="20"/>
              </w:rPr>
            </w:pPr>
            <w:ins w:id="583" w:author="Arjan" w:date="2014-11-18T10:00:00Z">
              <w:r>
                <w:rPr>
                  <w:rFonts w:ascii="Arial" w:eastAsia="Times New Roman" w:hAnsi="Arial" w:cs="Arial"/>
                  <w:color w:val="000000"/>
                  <w:sz w:val="20"/>
                  <w:szCs w:val="20"/>
                </w:rPr>
                <w:t>Richtlijn Metadatering Overheidsinformatie (RMO)</w:t>
              </w:r>
            </w:ins>
          </w:p>
        </w:tc>
      </w:tr>
      <w:tr w:rsidR="00A01DCE" w:rsidRPr="002627FD" w:rsidTr="00355852">
        <w:trPr>
          <w:ins w:id="584"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58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586" w:author="Arjan" w:date="2014-11-18T10:00:00Z"/>
                <w:rFonts w:ascii="Arial" w:eastAsia="Times New Roman" w:hAnsi="Arial" w:cs="Arial"/>
                <w:color w:val="000000"/>
                <w:sz w:val="20"/>
                <w:szCs w:val="20"/>
              </w:rPr>
            </w:pPr>
          </w:p>
        </w:tc>
      </w:tr>
      <w:tr w:rsidR="00A01DCE" w:rsidRPr="002627FD" w:rsidTr="00355852">
        <w:trPr>
          <w:ins w:id="587"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588" w:author="Arjan" w:date="2014-11-18T10:00:00Z"/>
                <w:rFonts w:ascii="Arial" w:eastAsia="Times New Roman" w:hAnsi="Arial" w:cs="Arial"/>
                <w:color w:val="000000"/>
                <w:sz w:val="20"/>
                <w:szCs w:val="20"/>
              </w:rPr>
            </w:pPr>
            <w:ins w:id="589" w:author="Arjan" w:date="2014-11-18T10:00: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590" w:author="Arjan" w:date="2014-11-18T10:00:00Z"/>
                <w:rFonts w:ascii="Arial" w:eastAsia="Times New Roman" w:hAnsi="Arial" w:cs="Arial"/>
                <w:color w:val="000000"/>
                <w:sz w:val="20"/>
                <w:szCs w:val="20"/>
              </w:rPr>
            </w:pPr>
          </w:p>
        </w:tc>
      </w:tr>
      <w:tr w:rsidR="00A01DCE" w:rsidRPr="002627FD" w:rsidTr="00355852">
        <w:trPr>
          <w:ins w:id="591"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592"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593" w:author="Arjan" w:date="2014-11-18T10:00:00Z"/>
                <w:rFonts w:ascii="Arial" w:eastAsia="Times New Roman" w:hAnsi="Arial" w:cs="Arial"/>
                <w:color w:val="000000"/>
                <w:sz w:val="20"/>
                <w:szCs w:val="20"/>
              </w:rPr>
            </w:pPr>
          </w:p>
        </w:tc>
      </w:tr>
      <w:tr w:rsidR="00A01DCE" w:rsidRPr="002627FD" w:rsidTr="00355852">
        <w:trPr>
          <w:ins w:id="594"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595" w:author="Arjan" w:date="2014-11-18T10:00:00Z"/>
                <w:rFonts w:ascii="Arial" w:eastAsia="Times New Roman" w:hAnsi="Arial" w:cs="Arial"/>
                <w:color w:val="000000"/>
                <w:sz w:val="20"/>
                <w:szCs w:val="20"/>
              </w:rPr>
            </w:pPr>
            <w:ins w:id="596" w:author="Arjan" w:date="2014-11-18T10:00: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597" w:author="Arjan" w:date="2014-11-18T10:00:00Z"/>
                <w:rFonts w:ascii="Arial" w:eastAsia="Times New Roman" w:hAnsi="Arial" w:cs="Arial"/>
                <w:color w:val="000000"/>
                <w:sz w:val="20"/>
                <w:szCs w:val="20"/>
              </w:rPr>
            </w:pPr>
            <w:ins w:id="598" w:author="Arjan" w:date="2014-11-18T10:00:00Z">
              <w:r>
                <w:rPr>
                  <w:rFonts w:ascii="Arial" w:hAnsi="Arial" w:cs="Arial"/>
                  <w:sz w:val="20"/>
                  <w:szCs w:val="20"/>
                  <w:lang w:val="en-AU"/>
                </w:rPr>
                <w:t>integriteit</w:t>
              </w:r>
            </w:ins>
          </w:p>
        </w:tc>
      </w:tr>
      <w:tr w:rsidR="00A01DCE" w:rsidRPr="002627FD" w:rsidTr="00355852">
        <w:trPr>
          <w:ins w:id="599"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0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01" w:author="Arjan" w:date="2014-11-18T10:00:00Z"/>
                <w:rFonts w:ascii="Arial" w:eastAsia="Times New Roman" w:hAnsi="Arial" w:cs="Arial"/>
                <w:color w:val="000000"/>
                <w:sz w:val="20"/>
                <w:szCs w:val="20"/>
              </w:rPr>
            </w:pPr>
          </w:p>
        </w:tc>
      </w:tr>
      <w:tr w:rsidR="00A01DCE" w:rsidRPr="005E066D" w:rsidTr="00355852">
        <w:trPr>
          <w:ins w:id="602"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03" w:author="Arjan" w:date="2014-11-18T10:00:00Z"/>
                <w:rFonts w:ascii="Arial" w:eastAsia="Times New Roman" w:hAnsi="Arial" w:cs="Arial"/>
                <w:color w:val="000000"/>
                <w:sz w:val="20"/>
                <w:szCs w:val="20"/>
              </w:rPr>
            </w:pPr>
            <w:ins w:id="604" w:author="Arjan" w:date="2014-11-18T10:00: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A01DCE" w:rsidRPr="00DD0F4F" w:rsidRDefault="0062522E" w:rsidP="00A01DCE">
            <w:pPr>
              <w:autoSpaceDE w:val="0"/>
              <w:autoSpaceDN w:val="0"/>
              <w:adjustRightInd w:val="0"/>
              <w:spacing w:after="0" w:line="240" w:lineRule="auto"/>
              <w:rPr>
                <w:ins w:id="605" w:author="Arjan" w:date="2014-11-18T10:00:00Z"/>
                <w:rFonts w:ascii="Arial" w:eastAsia="Times New Roman" w:hAnsi="Arial" w:cs="Arial"/>
                <w:color w:val="000000"/>
                <w:sz w:val="20"/>
                <w:szCs w:val="20"/>
                <w:lang w:val="nl-NL"/>
              </w:rPr>
            </w:pPr>
            <w:ins w:id="606" w:author="Arjan" w:date="2014-11-18T10:00:00Z">
              <w:r w:rsidRPr="0062522E">
                <w:rPr>
                  <w:rFonts w:ascii="Arial" w:hAnsi="Arial" w:cs="Arial"/>
                  <w:sz w:val="20"/>
                  <w:szCs w:val="20"/>
                  <w:lang w:val="en-AU"/>
                </w:rPr>
                <w:t xml:space="preserve">Uitdrukking van mate van volledigheid en onbeschadigd zijn van digitaal bestand </w:t>
              </w:r>
              <w:r w:rsidR="00B47636"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B47636" w:rsidRPr="002627FD">
                <w:rPr>
                  <w:rFonts w:ascii="Arial" w:hAnsi="Arial" w:cs="Arial"/>
                  <w:sz w:val="20"/>
                  <w:szCs w:val="20"/>
                  <w:lang w:val="en-AU"/>
                </w:rPr>
                <w:fldChar w:fldCharType="end"/>
              </w:r>
            </w:ins>
          </w:p>
        </w:tc>
      </w:tr>
      <w:tr w:rsidR="00A01DCE" w:rsidRPr="005E066D" w:rsidTr="00355852">
        <w:trPr>
          <w:trHeight w:val="230"/>
          <w:ins w:id="607" w:author="Arjan" w:date="2014-11-18T10:00:00Z"/>
        </w:trPr>
        <w:tc>
          <w:tcPr>
            <w:tcW w:w="37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608"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609" w:author="Arjan" w:date="2014-11-18T10:00:00Z"/>
                <w:rFonts w:ascii="Arial" w:eastAsia="Times New Roman" w:hAnsi="Arial" w:cs="Arial"/>
                <w:color w:val="000000"/>
                <w:sz w:val="20"/>
                <w:szCs w:val="20"/>
                <w:lang w:val="nl-NL"/>
              </w:rPr>
            </w:pPr>
          </w:p>
        </w:tc>
      </w:tr>
      <w:tr w:rsidR="00A01DCE" w:rsidRPr="002627FD" w:rsidTr="00355852">
        <w:trPr>
          <w:trHeight w:val="230"/>
          <w:ins w:id="610"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11" w:author="Arjan" w:date="2014-11-18T10:00:00Z"/>
                <w:rFonts w:ascii="Arial" w:eastAsia="Times New Roman" w:hAnsi="Arial" w:cs="Arial"/>
                <w:color w:val="000000"/>
                <w:sz w:val="20"/>
                <w:szCs w:val="20"/>
              </w:rPr>
            </w:pPr>
            <w:ins w:id="612" w:author="Arjan" w:date="2014-11-18T10:00: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A01DCE" w:rsidRPr="002627FD" w:rsidRDefault="0062522E" w:rsidP="00355852">
            <w:pPr>
              <w:autoSpaceDE w:val="0"/>
              <w:autoSpaceDN w:val="0"/>
              <w:adjustRightInd w:val="0"/>
              <w:spacing w:after="0" w:line="240" w:lineRule="auto"/>
              <w:rPr>
                <w:ins w:id="613" w:author="Arjan" w:date="2014-11-18T10:00:00Z"/>
                <w:rFonts w:ascii="Arial" w:eastAsia="Times New Roman" w:hAnsi="Arial" w:cs="Arial"/>
                <w:color w:val="000000"/>
                <w:sz w:val="20"/>
                <w:szCs w:val="20"/>
              </w:rPr>
            </w:pPr>
            <w:ins w:id="614" w:author="Arjan" w:date="2014-11-18T10:00:00Z">
              <w:r>
                <w:rPr>
                  <w:rFonts w:ascii="Arial" w:eastAsia="Times New Roman" w:hAnsi="Arial" w:cs="Arial"/>
                  <w:color w:val="000000"/>
                  <w:sz w:val="20"/>
                  <w:szCs w:val="20"/>
                </w:rPr>
                <w:t>RMO</w:t>
              </w:r>
            </w:ins>
          </w:p>
        </w:tc>
      </w:tr>
      <w:tr w:rsidR="00A01DCE" w:rsidRPr="002627FD" w:rsidTr="00355852">
        <w:trPr>
          <w:ins w:id="615"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1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17" w:author="Arjan" w:date="2014-11-18T10:00:00Z"/>
                <w:rFonts w:ascii="Arial" w:eastAsia="Times New Roman" w:hAnsi="Arial" w:cs="Arial"/>
                <w:color w:val="000000"/>
                <w:sz w:val="20"/>
                <w:szCs w:val="20"/>
              </w:rPr>
            </w:pPr>
          </w:p>
        </w:tc>
      </w:tr>
      <w:tr w:rsidR="00A01DCE" w:rsidRPr="002627FD" w:rsidTr="00355852">
        <w:trPr>
          <w:ins w:id="618"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19" w:author="Arjan" w:date="2014-11-18T10:00:00Z"/>
                <w:rFonts w:ascii="Arial" w:eastAsia="Times New Roman" w:hAnsi="Arial" w:cs="Arial"/>
                <w:color w:val="000000"/>
                <w:sz w:val="20"/>
                <w:szCs w:val="20"/>
              </w:rPr>
            </w:pPr>
            <w:ins w:id="620" w:author="Arjan" w:date="2014-11-18T10:00: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21" w:author="Arjan" w:date="2014-11-18T10:00:00Z"/>
                <w:rFonts w:ascii="Arial" w:eastAsia="Times New Roman" w:hAnsi="Arial" w:cs="Arial"/>
                <w:color w:val="000000"/>
                <w:sz w:val="20"/>
                <w:szCs w:val="20"/>
              </w:rPr>
            </w:pPr>
            <w:ins w:id="622" w:author="Arjan" w:date="2014-11-18T10:00:00Z">
              <w:r>
                <w:rPr>
                  <w:rFonts w:ascii="Arial" w:eastAsia="Times New Roman" w:hAnsi="Arial" w:cs="Arial"/>
                  <w:color w:val="000000"/>
                  <w:sz w:val="20"/>
                  <w:szCs w:val="20"/>
                </w:rPr>
                <w:t>1 november 2011</w:t>
              </w:r>
            </w:ins>
          </w:p>
        </w:tc>
      </w:tr>
      <w:tr w:rsidR="00A01DCE" w:rsidRPr="002627FD" w:rsidTr="00355852">
        <w:trPr>
          <w:ins w:id="623"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2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25" w:author="Arjan" w:date="2014-11-18T10:00:00Z"/>
                <w:rFonts w:ascii="Arial" w:eastAsia="Times New Roman" w:hAnsi="Arial" w:cs="Arial"/>
                <w:color w:val="000000"/>
                <w:sz w:val="20"/>
                <w:szCs w:val="20"/>
              </w:rPr>
            </w:pPr>
          </w:p>
        </w:tc>
      </w:tr>
      <w:tr w:rsidR="00A01DCE" w:rsidRPr="005E066D" w:rsidTr="00355852">
        <w:trPr>
          <w:ins w:id="626"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27" w:author="Arjan" w:date="2014-11-18T10:00:00Z"/>
                <w:rFonts w:ascii="Arial" w:eastAsia="Times New Roman" w:hAnsi="Arial" w:cs="Arial"/>
                <w:color w:val="000000"/>
                <w:sz w:val="20"/>
                <w:szCs w:val="20"/>
              </w:rPr>
            </w:pPr>
            <w:ins w:id="628" w:author="Arjan" w:date="2014-11-18T10:00: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62522E" w:rsidRPr="0062522E" w:rsidRDefault="0062522E" w:rsidP="0062522E">
            <w:pPr>
              <w:autoSpaceDE w:val="0"/>
              <w:autoSpaceDN w:val="0"/>
              <w:adjustRightInd w:val="0"/>
              <w:spacing w:after="0" w:line="240" w:lineRule="auto"/>
              <w:rPr>
                <w:ins w:id="629" w:author="Arjan" w:date="2014-11-18T10:00:00Z"/>
                <w:rFonts w:ascii="Arial" w:eastAsia="Times New Roman" w:hAnsi="Arial" w:cs="Arial"/>
                <w:color w:val="000000"/>
                <w:sz w:val="20"/>
                <w:szCs w:val="20"/>
                <w:lang w:val="nl-NL"/>
              </w:rPr>
            </w:pPr>
            <w:ins w:id="630" w:author="Arjan" w:date="2014-11-18T10:00:00Z">
              <w:r>
                <w:rPr>
                  <w:rFonts w:ascii="Arial" w:eastAsia="Times New Roman" w:hAnsi="Arial" w:cs="Arial"/>
                  <w:color w:val="000000"/>
                  <w:sz w:val="20"/>
                  <w:szCs w:val="20"/>
                  <w:lang w:val="nl-NL"/>
                </w:rPr>
                <w:t>De kern hiervan betreft e</w:t>
              </w:r>
              <w:r w:rsidRPr="0062522E">
                <w:rPr>
                  <w:rFonts w:ascii="Arial" w:eastAsia="Times New Roman" w:hAnsi="Arial" w:cs="Arial"/>
                  <w:color w:val="000000"/>
                  <w:sz w:val="20"/>
                  <w:szCs w:val="20"/>
                  <w:lang w:val="nl-NL"/>
                </w:rPr>
                <w:t>en waarde waarmee in een later stadium de integriteit kan worden gecontroleerd. Bijvoorbeeld door berekening van de checksum, of door middel van een digitale handtekening of digitaal watermerk.</w:t>
              </w:r>
            </w:ins>
          </w:p>
          <w:p w:rsidR="0062522E" w:rsidRPr="0062522E" w:rsidRDefault="0062522E" w:rsidP="0062522E">
            <w:pPr>
              <w:autoSpaceDE w:val="0"/>
              <w:autoSpaceDN w:val="0"/>
              <w:adjustRightInd w:val="0"/>
              <w:spacing w:after="0" w:line="240" w:lineRule="auto"/>
              <w:rPr>
                <w:ins w:id="631" w:author="Arjan" w:date="2014-11-18T10:00:00Z"/>
                <w:rFonts w:ascii="Arial" w:eastAsia="Times New Roman" w:hAnsi="Arial" w:cs="Arial"/>
                <w:color w:val="000000"/>
                <w:sz w:val="20"/>
                <w:szCs w:val="20"/>
                <w:lang w:val="nl-NL"/>
              </w:rPr>
            </w:pPr>
            <w:ins w:id="632" w:author="Arjan" w:date="2014-11-18T10:00:00Z">
              <w:r w:rsidRPr="0062522E">
                <w:rPr>
                  <w:rFonts w:ascii="Arial" w:eastAsia="Times New Roman" w:hAnsi="Arial" w:cs="Arial"/>
                  <w:color w:val="000000"/>
                  <w:sz w:val="20"/>
                  <w:szCs w:val="20"/>
                  <w:lang w:val="nl-NL"/>
                </w:rPr>
                <w:t xml:space="preserve">Het </w:t>
              </w:r>
              <w:r>
                <w:rPr>
                  <w:rFonts w:ascii="Arial" w:eastAsia="Times New Roman" w:hAnsi="Arial" w:cs="Arial"/>
                  <w:color w:val="000000"/>
                  <w:sz w:val="20"/>
                  <w:szCs w:val="20"/>
                  <w:lang w:val="nl-NL"/>
                </w:rPr>
                <w:t xml:space="preserve">bestaat </w:t>
              </w:r>
              <w:r w:rsidRPr="0062522E">
                <w:rPr>
                  <w:rFonts w:ascii="Arial" w:eastAsia="Times New Roman" w:hAnsi="Arial" w:cs="Arial"/>
                  <w:color w:val="000000"/>
                  <w:sz w:val="20"/>
                  <w:szCs w:val="20"/>
                  <w:lang w:val="nl-NL"/>
                </w:rPr>
                <w:t xml:space="preserve">uit de </w:t>
              </w:r>
              <w:r>
                <w:rPr>
                  <w:rFonts w:ascii="Arial" w:eastAsia="Times New Roman" w:hAnsi="Arial" w:cs="Arial"/>
                  <w:color w:val="000000"/>
                  <w:sz w:val="20"/>
                  <w:szCs w:val="20"/>
                  <w:lang w:val="nl-NL"/>
                </w:rPr>
                <w:t>attribuutsoorten:</w:t>
              </w:r>
              <w:r w:rsidRPr="0062522E">
                <w:rPr>
                  <w:rFonts w:ascii="Arial" w:eastAsia="Times New Roman" w:hAnsi="Arial" w:cs="Arial"/>
                  <w:color w:val="000000"/>
                  <w:sz w:val="20"/>
                  <w:szCs w:val="20"/>
                  <w:lang w:val="nl-NL"/>
                </w:rPr>
                <w:t>:</w:t>
              </w:r>
            </w:ins>
          </w:p>
          <w:p w:rsidR="0062522E" w:rsidRPr="0062522E" w:rsidRDefault="0062522E" w:rsidP="0062522E">
            <w:pPr>
              <w:autoSpaceDE w:val="0"/>
              <w:autoSpaceDN w:val="0"/>
              <w:adjustRightInd w:val="0"/>
              <w:spacing w:after="0" w:line="240" w:lineRule="auto"/>
              <w:rPr>
                <w:ins w:id="633" w:author="Arjan" w:date="2014-11-18T10:00:00Z"/>
                <w:rFonts w:ascii="Arial" w:eastAsia="Times New Roman" w:hAnsi="Arial" w:cs="Arial"/>
                <w:color w:val="000000"/>
                <w:sz w:val="20"/>
                <w:szCs w:val="20"/>
                <w:lang w:val="nl-NL"/>
              </w:rPr>
            </w:pPr>
            <w:ins w:id="634" w:author="Arjan" w:date="2014-11-18T10:00:00Z">
              <w:r w:rsidRPr="0062522E">
                <w:rPr>
                  <w:rFonts w:ascii="Arial" w:eastAsia="Times New Roman" w:hAnsi="Arial" w:cs="Arial"/>
                  <w:color w:val="000000"/>
                  <w:sz w:val="20"/>
                  <w:szCs w:val="20"/>
                  <w:lang w:val="nl-NL"/>
                </w:rPr>
                <w:t>-</w:t>
              </w:r>
              <w:r w:rsidRPr="0062522E">
                <w:rPr>
                  <w:rFonts w:ascii="Arial" w:eastAsia="Times New Roman" w:hAnsi="Arial" w:cs="Arial"/>
                  <w:color w:val="000000"/>
                  <w:sz w:val="20"/>
                  <w:szCs w:val="20"/>
                  <w:lang w:val="nl-NL"/>
                </w:rPr>
                <w:tab/>
                <w:t>Algoritme</w:t>
              </w:r>
            </w:ins>
          </w:p>
          <w:p w:rsidR="0062522E" w:rsidRPr="0062522E" w:rsidRDefault="0062522E" w:rsidP="0062522E">
            <w:pPr>
              <w:autoSpaceDE w:val="0"/>
              <w:autoSpaceDN w:val="0"/>
              <w:adjustRightInd w:val="0"/>
              <w:spacing w:after="0" w:line="240" w:lineRule="auto"/>
              <w:rPr>
                <w:ins w:id="635" w:author="Arjan" w:date="2014-11-18T10:00:00Z"/>
                <w:rFonts w:ascii="Arial" w:eastAsia="Times New Roman" w:hAnsi="Arial" w:cs="Arial"/>
                <w:color w:val="000000"/>
                <w:sz w:val="20"/>
                <w:szCs w:val="20"/>
                <w:lang w:val="nl-NL"/>
              </w:rPr>
            </w:pPr>
            <w:ins w:id="636" w:author="Arjan" w:date="2014-11-18T10:00:00Z">
              <w:r w:rsidRPr="0062522E">
                <w:rPr>
                  <w:rFonts w:ascii="Arial" w:eastAsia="Times New Roman" w:hAnsi="Arial" w:cs="Arial"/>
                  <w:color w:val="000000"/>
                  <w:sz w:val="20"/>
                  <w:szCs w:val="20"/>
                  <w:lang w:val="nl-NL"/>
                </w:rPr>
                <w:t>-</w:t>
              </w:r>
              <w:r w:rsidRPr="0062522E">
                <w:rPr>
                  <w:rFonts w:ascii="Arial" w:eastAsia="Times New Roman" w:hAnsi="Arial" w:cs="Arial"/>
                  <w:color w:val="000000"/>
                  <w:sz w:val="20"/>
                  <w:szCs w:val="20"/>
                  <w:lang w:val="nl-NL"/>
                </w:rPr>
                <w:tab/>
                <w:t>Waarde</w:t>
              </w:r>
            </w:ins>
          </w:p>
          <w:p w:rsidR="00A01DCE" w:rsidRPr="00DD0F4F" w:rsidRDefault="0062522E" w:rsidP="0062522E">
            <w:pPr>
              <w:autoSpaceDE w:val="0"/>
              <w:autoSpaceDN w:val="0"/>
              <w:adjustRightInd w:val="0"/>
              <w:spacing w:after="0" w:line="240" w:lineRule="auto"/>
              <w:rPr>
                <w:ins w:id="637" w:author="Arjan" w:date="2014-11-18T10:00:00Z"/>
                <w:rFonts w:ascii="Arial" w:eastAsia="Times New Roman" w:hAnsi="Arial" w:cs="Arial"/>
                <w:color w:val="000000"/>
                <w:sz w:val="20"/>
                <w:szCs w:val="20"/>
                <w:lang w:val="nl-NL"/>
              </w:rPr>
            </w:pPr>
            <w:ins w:id="638" w:author="Arjan" w:date="2014-11-18T10:00:00Z">
              <w:r w:rsidRPr="0062522E">
                <w:rPr>
                  <w:rFonts w:ascii="Arial" w:eastAsia="Times New Roman" w:hAnsi="Arial" w:cs="Arial"/>
                  <w:color w:val="000000"/>
                  <w:sz w:val="20"/>
                  <w:szCs w:val="20"/>
                  <w:lang w:val="nl-NL"/>
                </w:rPr>
                <w:lastRenderedPageBreak/>
                <w:t>-</w:t>
              </w:r>
              <w:r w:rsidRPr="0062522E">
                <w:rPr>
                  <w:rFonts w:ascii="Arial" w:eastAsia="Times New Roman" w:hAnsi="Arial" w:cs="Arial"/>
                  <w:color w:val="000000"/>
                  <w:sz w:val="20"/>
                  <w:szCs w:val="20"/>
                  <w:lang w:val="nl-NL"/>
                </w:rPr>
                <w:tab/>
                <w:t>Datum</w:t>
              </w:r>
              <w:r>
                <w:rPr>
                  <w:rFonts w:ascii="Arial" w:eastAsia="Times New Roman" w:hAnsi="Arial" w:cs="Arial"/>
                  <w:color w:val="000000"/>
                  <w:sz w:val="20"/>
                  <w:szCs w:val="20"/>
                  <w:lang w:val="nl-NL"/>
                </w:rPr>
                <w:t>.</w:t>
              </w:r>
            </w:ins>
          </w:p>
        </w:tc>
      </w:tr>
      <w:tr w:rsidR="00A01DCE" w:rsidRPr="005E066D" w:rsidTr="00355852">
        <w:trPr>
          <w:ins w:id="639" w:author="Arjan" w:date="2014-11-18T10:00:00Z"/>
        </w:trPr>
        <w:tc>
          <w:tcPr>
            <w:tcW w:w="37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640"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641" w:author="Arjan" w:date="2014-11-18T10:00:00Z"/>
                <w:rFonts w:ascii="Arial" w:eastAsia="Times New Roman" w:hAnsi="Arial" w:cs="Arial"/>
                <w:color w:val="000000"/>
                <w:sz w:val="20"/>
                <w:szCs w:val="20"/>
                <w:lang w:val="nl-NL"/>
              </w:rPr>
            </w:pPr>
          </w:p>
        </w:tc>
      </w:tr>
      <w:tr w:rsidR="00A01DCE" w:rsidRPr="002627FD" w:rsidTr="00355852">
        <w:trPr>
          <w:trHeight w:val="215"/>
          <w:ins w:id="642"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43" w:author="Arjan" w:date="2014-11-18T10:00:00Z"/>
                <w:rFonts w:ascii="Arial" w:eastAsia="Times New Roman" w:hAnsi="Arial" w:cs="Arial"/>
                <w:color w:val="000000"/>
                <w:sz w:val="20"/>
                <w:szCs w:val="20"/>
              </w:rPr>
            </w:pPr>
            <w:ins w:id="644" w:author="Arjan" w:date="2014-11-18T10:00: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A01DCE" w:rsidRPr="002627FD" w:rsidRDefault="00E2054E" w:rsidP="00355852">
            <w:pPr>
              <w:autoSpaceDE w:val="0"/>
              <w:autoSpaceDN w:val="0"/>
              <w:adjustRightInd w:val="0"/>
              <w:spacing w:after="0" w:line="240" w:lineRule="auto"/>
              <w:rPr>
                <w:ins w:id="645" w:author="Arjan" w:date="2014-11-18T10:00:00Z"/>
                <w:rFonts w:ascii="Arial" w:eastAsia="Times New Roman" w:hAnsi="Arial" w:cs="Arial"/>
                <w:color w:val="000000"/>
                <w:sz w:val="20"/>
                <w:szCs w:val="20"/>
              </w:rPr>
            </w:pPr>
            <w:ins w:id="646" w:author="Arjan" w:date="2014-11-18T10:00:00Z">
              <w:r>
                <w:rPr>
                  <w:rFonts w:ascii="Arial" w:eastAsia="Times New Roman" w:hAnsi="Arial" w:cs="Arial"/>
                  <w:color w:val="000000"/>
                  <w:sz w:val="20"/>
                  <w:szCs w:val="20"/>
                </w:rPr>
                <w:t>Nee</w:t>
              </w:r>
            </w:ins>
          </w:p>
        </w:tc>
      </w:tr>
      <w:tr w:rsidR="00A01DCE" w:rsidRPr="002627FD" w:rsidTr="00355852">
        <w:trPr>
          <w:trHeight w:val="230"/>
          <w:ins w:id="647"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4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49" w:author="Arjan" w:date="2014-11-18T10:00:00Z"/>
                <w:rFonts w:ascii="Arial" w:eastAsia="Times New Roman" w:hAnsi="Arial" w:cs="Arial"/>
                <w:color w:val="000000"/>
                <w:sz w:val="20"/>
                <w:szCs w:val="20"/>
              </w:rPr>
            </w:pPr>
          </w:p>
        </w:tc>
      </w:tr>
      <w:tr w:rsidR="00A01DCE" w:rsidRPr="002627FD" w:rsidTr="00355852">
        <w:trPr>
          <w:trHeight w:val="230"/>
          <w:ins w:id="650"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51" w:author="Arjan" w:date="2014-11-18T10:00:00Z"/>
                <w:rFonts w:ascii="Arial" w:eastAsia="Times New Roman" w:hAnsi="Arial" w:cs="Arial"/>
                <w:color w:val="000000"/>
                <w:sz w:val="20"/>
                <w:szCs w:val="20"/>
              </w:rPr>
            </w:pPr>
            <w:ins w:id="652" w:author="Arjan" w:date="2014-11-18T10:00: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53" w:author="Arjan" w:date="2014-11-18T10:00:00Z"/>
                <w:rFonts w:ascii="Arial" w:eastAsia="Times New Roman" w:hAnsi="Arial" w:cs="Arial"/>
                <w:color w:val="000000"/>
                <w:sz w:val="20"/>
                <w:szCs w:val="20"/>
              </w:rPr>
            </w:pPr>
            <w:ins w:id="654" w:author="Arjan" w:date="2014-11-18T10:00:00Z">
              <w:r w:rsidRPr="002627FD">
                <w:rPr>
                  <w:rFonts w:ascii="Arial" w:eastAsia="Times New Roman" w:hAnsi="Arial" w:cs="Arial"/>
                  <w:color w:val="000000"/>
                  <w:sz w:val="20"/>
                  <w:szCs w:val="20"/>
                </w:rPr>
                <w:t>Nee</w:t>
              </w:r>
            </w:ins>
          </w:p>
        </w:tc>
      </w:tr>
      <w:tr w:rsidR="00A01DCE" w:rsidRPr="002627FD" w:rsidTr="00355852">
        <w:trPr>
          <w:trHeight w:val="230"/>
          <w:ins w:id="655"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5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57" w:author="Arjan" w:date="2014-11-18T10:00:00Z"/>
                <w:rFonts w:ascii="Arial" w:eastAsia="Times New Roman" w:hAnsi="Arial" w:cs="Arial"/>
                <w:color w:val="000000"/>
                <w:sz w:val="20"/>
                <w:szCs w:val="20"/>
              </w:rPr>
            </w:pPr>
          </w:p>
        </w:tc>
      </w:tr>
      <w:tr w:rsidR="00A01DCE" w:rsidRPr="002627FD" w:rsidTr="00355852">
        <w:trPr>
          <w:trHeight w:val="230"/>
          <w:ins w:id="658"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59" w:author="Arjan" w:date="2014-11-18T10:00:00Z"/>
                <w:rFonts w:ascii="Arial" w:eastAsia="Times New Roman" w:hAnsi="Arial" w:cs="Arial"/>
                <w:color w:val="000000"/>
                <w:sz w:val="20"/>
                <w:szCs w:val="20"/>
              </w:rPr>
            </w:pPr>
            <w:ins w:id="660" w:author="Arjan" w:date="2014-11-18T10:00: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61" w:author="Arjan" w:date="2014-11-18T10:00:00Z"/>
                <w:rFonts w:ascii="Arial" w:eastAsia="Times New Roman" w:hAnsi="Arial" w:cs="Arial"/>
                <w:color w:val="000000"/>
                <w:sz w:val="20"/>
                <w:szCs w:val="20"/>
              </w:rPr>
            </w:pPr>
          </w:p>
        </w:tc>
      </w:tr>
      <w:tr w:rsidR="00A01DCE" w:rsidRPr="002627FD" w:rsidTr="00355852">
        <w:trPr>
          <w:trHeight w:val="230"/>
          <w:ins w:id="662"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63"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64" w:author="Arjan" w:date="2014-11-18T10:00:00Z"/>
                <w:rFonts w:ascii="Arial" w:eastAsia="Times New Roman" w:hAnsi="Arial" w:cs="Arial"/>
                <w:color w:val="000000"/>
                <w:sz w:val="20"/>
                <w:szCs w:val="20"/>
              </w:rPr>
            </w:pPr>
          </w:p>
        </w:tc>
      </w:tr>
      <w:tr w:rsidR="00A01DCE" w:rsidRPr="002627FD" w:rsidTr="00355852">
        <w:trPr>
          <w:trHeight w:val="230"/>
          <w:ins w:id="665"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66" w:author="Arjan" w:date="2014-11-18T10:00:00Z"/>
                <w:rFonts w:ascii="Arial" w:eastAsia="Times New Roman" w:hAnsi="Arial" w:cs="Arial"/>
                <w:color w:val="000000"/>
                <w:sz w:val="20"/>
                <w:szCs w:val="20"/>
              </w:rPr>
            </w:pPr>
            <w:ins w:id="667" w:author="Arjan" w:date="2014-11-18T10:00: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68" w:author="Arjan" w:date="2014-11-18T10:00:00Z"/>
                <w:rFonts w:ascii="Arial" w:eastAsia="Times New Roman" w:hAnsi="Arial" w:cs="Arial"/>
                <w:color w:val="000000"/>
                <w:sz w:val="20"/>
                <w:szCs w:val="20"/>
              </w:rPr>
            </w:pPr>
            <w:ins w:id="669" w:author="Arjan" w:date="2014-11-18T10:00:00Z">
              <w:r w:rsidRPr="002627FD">
                <w:rPr>
                  <w:rFonts w:ascii="Arial" w:eastAsia="Times New Roman" w:hAnsi="Arial" w:cs="Arial"/>
                  <w:color w:val="000000"/>
                  <w:sz w:val="20"/>
                  <w:szCs w:val="20"/>
                </w:rPr>
                <w:t>Nee</w:t>
              </w:r>
            </w:ins>
          </w:p>
        </w:tc>
      </w:tr>
      <w:tr w:rsidR="00A01DCE" w:rsidRPr="002627FD" w:rsidTr="00355852">
        <w:trPr>
          <w:trHeight w:val="230"/>
          <w:ins w:id="670"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7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72" w:author="Arjan" w:date="2014-11-18T10:00:00Z"/>
                <w:rFonts w:ascii="Arial" w:eastAsia="Times New Roman" w:hAnsi="Arial" w:cs="Arial"/>
                <w:color w:val="000000"/>
                <w:sz w:val="20"/>
                <w:szCs w:val="20"/>
              </w:rPr>
            </w:pPr>
          </w:p>
        </w:tc>
      </w:tr>
      <w:tr w:rsidR="00A01DCE" w:rsidRPr="002627FD" w:rsidTr="00355852">
        <w:trPr>
          <w:trHeight w:val="411"/>
          <w:ins w:id="673"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74" w:author="Arjan" w:date="2014-11-18T10:00:00Z"/>
                <w:rFonts w:ascii="Arial" w:eastAsia="Times New Roman" w:hAnsi="Arial" w:cs="Arial"/>
                <w:color w:val="000000"/>
                <w:sz w:val="20"/>
                <w:szCs w:val="20"/>
              </w:rPr>
            </w:pPr>
            <w:ins w:id="675" w:author="Arjan" w:date="2014-11-18T10:00: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76" w:author="Arjan" w:date="2014-11-18T10:00:00Z"/>
                <w:rFonts w:ascii="Arial" w:eastAsia="Times New Roman" w:hAnsi="Arial" w:cs="Arial"/>
                <w:color w:val="000000"/>
                <w:sz w:val="20"/>
                <w:szCs w:val="20"/>
              </w:rPr>
            </w:pPr>
            <w:ins w:id="677" w:author="Arjan" w:date="2014-11-18T10:00:00Z">
              <w:r w:rsidRPr="002627FD">
                <w:rPr>
                  <w:rFonts w:ascii="Arial" w:eastAsia="Times New Roman" w:hAnsi="Arial" w:cs="Arial"/>
                  <w:color w:val="000000"/>
                  <w:sz w:val="20"/>
                  <w:szCs w:val="20"/>
                </w:rPr>
                <w:t>Nee</w:t>
              </w:r>
            </w:ins>
          </w:p>
        </w:tc>
      </w:tr>
      <w:tr w:rsidR="00A01DCE" w:rsidRPr="002627FD" w:rsidTr="00355852">
        <w:trPr>
          <w:trHeight w:val="245"/>
          <w:ins w:id="678"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7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80" w:author="Arjan" w:date="2014-11-18T10:00:00Z"/>
                <w:rFonts w:ascii="Arial" w:eastAsia="Times New Roman" w:hAnsi="Arial" w:cs="Arial"/>
                <w:color w:val="000000"/>
                <w:sz w:val="20"/>
                <w:szCs w:val="20"/>
              </w:rPr>
            </w:pPr>
          </w:p>
        </w:tc>
      </w:tr>
      <w:tr w:rsidR="00A01DCE" w:rsidRPr="002627FD" w:rsidTr="00355852">
        <w:trPr>
          <w:trHeight w:val="230"/>
          <w:ins w:id="681"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82" w:author="Arjan" w:date="2014-11-18T10:00:00Z"/>
                <w:rFonts w:ascii="Arial" w:eastAsia="Times New Roman" w:hAnsi="Arial" w:cs="Arial"/>
                <w:color w:val="000000"/>
                <w:sz w:val="20"/>
                <w:szCs w:val="20"/>
              </w:rPr>
            </w:pPr>
            <w:ins w:id="683" w:author="Arjan" w:date="2014-11-18T10:00: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A01DCE" w:rsidRPr="002627FD" w:rsidRDefault="00B47636" w:rsidP="00355852">
            <w:pPr>
              <w:autoSpaceDE w:val="0"/>
              <w:autoSpaceDN w:val="0"/>
              <w:adjustRightInd w:val="0"/>
              <w:spacing w:after="0" w:line="240" w:lineRule="auto"/>
              <w:rPr>
                <w:ins w:id="684" w:author="Arjan" w:date="2014-11-18T10:00:00Z"/>
                <w:rFonts w:ascii="Arial" w:eastAsia="Times New Roman" w:hAnsi="Arial" w:cs="Arial"/>
                <w:color w:val="000000"/>
                <w:sz w:val="20"/>
                <w:szCs w:val="20"/>
              </w:rPr>
            </w:pPr>
            <w:ins w:id="685" w:author="Arjan" w:date="2014-11-18T10:00: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color w:val="000000"/>
                  <w:sz w:val="20"/>
                  <w:szCs w:val="20"/>
                </w:rPr>
                <w:instrText>Att.LowerBound</w:instrText>
              </w:r>
              <w:r w:rsidRPr="002627FD">
                <w:rPr>
                  <w:rFonts w:ascii="Arial" w:hAnsi="Arial" w:cs="Arial"/>
                  <w:sz w:val="20"/>
                  <w:szCs w:val="20"/>
                  <w:lang w:val="en-AU"/>
                </w:rPr>
                <w:fldChar w:fldCharType="separate"/>
              </w:r>
              <w:r w:rsidR="00A01DCE" w:rsidRPr="002627FD">
                <w:rPr>
                  <w:rFonts w:ascii="Arial" w:eastAsia="Times New Roman" w:hAnsi="Arial" w:cs="Arial"/>
                  <w:color w:val="000000"/>
                  <w:sz w:val="20"/>
                  <w:szCs w:val="20"/>
                </w:rPr>
                <w:t>0</w:t>
              </w:r>
              <w:r w:rsidRPr="002627FD">
                <w:rPr>
                  <w:rFonts w:ascii="Arial" w:hAnsi="Arial" w:cs="Arial"/>
                  <w:sz w:val="20"/>
                  <w:szCs w:val="20"/>
                  <w:lang w:val="en-AU"/>
                </w:rPr>
                <w:fldChar w:fldCharType="end"/>
              </w:r>
              <w:r w:rsidR="00A01DCE" w:rsidRPr="002627FD">
                <w:rPr>
                  <w:rFonts w:ascii="Arial" w:eastAsia="Times New Roman" w:hAnsi="Arial" w:cs="Arial"/>
                  <w:color w:val="000000"/>
                  <w:sz w:val="20"/>
                  <w:szCs w:val="20"/>
                </w:rPr>
                <w:t xml:space="preserve"> - </w:t>
              </w:r>
              <w:r w:rsidRPr="002627FD">
                <w:rPr>
                  <w:rFonts w:ascii="Arial" w:eastAsia="Times New Roman" w:hAnsi="Arial" w:cs="Arial"/>
                  <w:color w:val="000000"/>
                  <w:sz w:val="20"/>
                  <w:szCs w:val="20"/>
                </w:rPr>
                <w:fldChar w:fldCharType="begin" w:fldLock="1"/>
              </w:r>
              <w:r w:rsidR="00A01DCE" w:rsidRPr="002627FD">
                <w:rPr>
                  <w:rFonts w:ascii="Arial" w:eastAsia="Times New Roman" w:hAnsi="Arial" w:cs="Arial"/>
                  <w:color w:val="000000"/>
                  <w:sz w:val="20"/>
                  <w:szCs w:val="20"/>
                </w:rPr>
                <w:instrText>MERGEFIELD Att.UpperBound</w:instrText>
              </w:r>
              <w:r w:rsidRPr="002627FD">
                <w:rPr>
                  <w:rFonts w:ascii="Arial" w:eastAsia="Times New Roman" w:hAnsi="Arial" w:cs="Arial"/>
                  <w:color w:val="000000"/>
                  <w:sz w:val="20"/>
                  <w:szCs w:val="20"/>
                </w:rPr>
                <w:fldChar w:fldCharType="separate"/>
              </w:r>
              <w:r w:rsidR="00A01DCE" w:rsidRPr="002627FD">
                <w:rPr>
                  <w:rFonts w:ascii="Arial" w:eastAsia="Times New Roman" w:hAnsi="Arial" w:cs="Arial"/>
                  <w:color w:val="000000"/>
                  <w:sz w:val="20"/>
                  <w:szCs w:val="20"/>
                </w:rPr>
                <w:t>1</w:t>
              </w:r>
              <w:r w:rsidRPr="002627FD">
                <w:rPr>
                  <w:rFonts w:ascii="Arial" w:eastAsia="Times New Roman" w:hAnsi="Arial" w:cs="Arial"/>
                  <w:color w:val="000000"/>
                  <w:sz w:val="20"/>
                  <w:szCs w:val="20"/>
                </w:rPr>
                <w:fldChar w:fldCharType="end"/>
              </w:r>
            </w:ins>
          </w:p>
        </w:tc>
      </w:tr>
      <w:tr w:rsidR="00A01DCE" w:rsidRPr="002627FD" w:rsidTr="00355852">
        <w:trPr>
          <w:trHeight w:val="230"/>
          <w:ins w:id="686"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8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88" w:author="Arjan" w:date="2014-11-18T10:00:00Z"/>
                <w:rFonts w:ascii="Arial" w:eastAsia="Times New Roman" w:hAnsi="Arial" w:cs="Arial"/>
                <w:color w:val="000000"/>
                <w:sz w:val="20"/>
                <w:szCs w:val="20"/>
              </w:rPr>
            </w:pPr>
          </w:p>
        </w:tc>
      </w:tr>
      <w:tr w:rsidR="00A01DCE" w:rsidRPr="002627FD" w:rsidTr="00355852">
        <w:trPr>
          <w:trHeight w:val="230"/>
          <w:ins w:id="689"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90" w:author="Arjan" w:date="2014-11-18T10:00:00Z"/>
                <w:rFonts w:ascii="Arial" w:eastAsia="Times New Roman" w:hAnsi="Arial" w:cs="Arial"/>
                <w:color w:val="000000"/>
                <w:sz w:val="20"/>
                <w:szCs w:val="20"/>
              </w:rPr>
            </w:pPr>
            <w:ins w:id="691" w:author="Arjan" w:date="2014-11-18T10:00: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692" w:author="Arjan" w:date="2014-11-18T10:00:00Z"/>
                <w:rFonts w:ascii="Arial" w:eastAsia="Times New Roman" w:hAnsi="Arial" w:cs="Arial"/>
                <w:color w:val="000000"/>
                <w:sz w:val="20"/>
                <w:szCs w:val="20"/>
              </w:rPr>
            </w:pPr>
            <w:ins w:id="693" w:author="Arjan" w:date="2014-11-18T10:00: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A01DCE" w:rsidRPr="002627FD" w:rsidTr="00355852">
        <w:trPr>
          <w:trHeight w:val="230"/>
          <w:ins w:id="694" w:author="Arjan" w:date="2014-11-18T10:00:00Z"/>
        </w:trPr>
        <w:tc>
          <w:tcPr>
            <w:tcW w:w="3780" w:type="dxa"/>
            <w:tcBorders>
              <w:top w:val="nil"/>
              <w:left w:val="nil"/>
              <w:right w:val="nil"/>
            </w:tcBorders>
          </w:tcPr>
          <w:p w:rsidR="00A01DCE" w:rsidRPr="002627FD" w:rsidRDefault="00A01DCE" w:rsidP="00355852">
            <w:pPr>
              <w:autoSpaceDE w:val="0"/>
              <w:autoSpaceDN w:val="0"/>
              <w:adjustRightInd w:val="0"/>
              <w:spacing w:after="0" w:line="240" w:lineRule="auto"/>
              <w:rPr>
                <w:ins w:id="695" w:author="Arjan" w:date="2014-11-18T10:00:00Z"/>
                <w:rFonts w:ascii="Arial" w:eastAsia="Times New Roman" w:hAnsi="Arial" w:cs="Arial"/>
                <w:b/>
                <w:bCs/>
                <w:color w:val="000000"/>
                <w:sz w:val="20"/>
                <w:szCs w:val="20"/>
              </w:rPr>
            </w:pPr>
          </w:p>
        </w:tc>
        <w:tc>
          <w:tcPr>
            <w:tcW w:w="5580" w:type="dxa"/>
            <w:tcBorders>
              <w:top w:val="nil"/>
              <w:left w:val="nil"/>
              <w:right w:val="nil"/>
            </w:tcBorders>
          </w:tcPr>
          <w:p w:rsidR="00A01DCE" w:rsidRPr="002627FD" w:rsidRDefault="00A01DCE" w:rsidP="00355852">
            <w:pPr>
              <w:autoSpaceDE w:val="0"/>
              <w:autoSpaceDN w:val="0"/>
              <w:adjustRightInd w:val="0"/>
              <w:spacing w:after="0" w:line="240" w:lineRule="auto"/>
              <w:rPr>
                <w:ins w:id="696" w:author="Arjan" w:date="2014-11-18T10:00:00Z"/>
                <w:rFonts w:ascii="Arial" w:eastAsia="Times New Roman" w:hAnsi="Arial" w:cs="Arial"/>
                <w:color w:val="000000"/>
                <w:sz w:val="20"/>
                <w:szCs w:val="20"/>
              </w:rPr>
            </w:pPr>
          </w:p>
        </w:tc>
      </w:tr>
      <w:tr w:rsidR="00A01DCE" w:rsidRPr="005E066D" w:rsidTr="00355852">
        <w:trPr>
          <w:trHeight w:val="230"/>
          <w:ins w:id="697" w:author="Arjan" w:date="2014-11-18T10:00:00Z"/>
        </w:trPr>
        <w:tc>
          <w:tcPr>
            <w:tcW w:w="3780" w:type="dxa"/>
            <w:tcBorders>
              <w:top w:val="nil"/>
              <w:left w:val="nil"/>
              <w:bottom w:val="single" w:sz="4" w:space="0" w:color="auto"/>
              <w:right w:val="nil"/>
            </w:tcBorders>
          </w:tcPr>
          <w:p w:rsidR="00A01DCE" w:rsidRPr="002627FD" w:rsidRDefault="00A01DCE" w:rsidP="00355852">
            <w:pPr>
              <w:autoSpaceDE w:val="0"/>
              <w:autoSpaceDN w:val="0"/>
              <w:adjustRightInd w:val="0"/>
              <w:spacing w:after="0" w:line="240" w:lineRule="auto"/>
              <w:rPr>
                <w:ins w:id="698" w:author="Arjan" w:date="2014-11-18T10:00:00Z"/>
                <w:rFonts w:ascii="Arial" w:eastAsia="Times New Roman" w:hAnsi="Arial" w:cs="Arial"/>
                <w:b/>
                <w:bCs/>
                <w:color w:val="000000"/>
                <w:sz w:val="20"/>
                <w:szCs w:val="20"/>
              </w:rPr>
            </w:pPr>
            <w:ins w:id="699" w:author="Arjan" w:date="2014-11-18T10:00: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A01DCE" w:rsidRPr="00DD0F4F" w:rsidRDefault="00A01DCE" w:rsidP="00355852">
            <w:pPr>
              <w:autoSpaceDE w:val="0"/>
              <w:autoSpaceDN w:val="0"/>
              <w:adjustRightInd w:val="0"/>
              <w:spacing w:after="0" w:line="240" w:lineRule="auto"/>
              <w:rPr>
                <w:ins w:id="700" w:author="Arjan" w:date="2014-11-18T10:00:00Z"/>
                <w:rFonts w:ascii="Arial" w:eastAsia="Times New Roman" w:hAnsi="Arial" w:cs="Arial"/>
                <w:color w:val="000000"/>
                <w:sz w:val="20"/>
                <w:szCs w:val="20"/>
                <w:lang w:val="nl-NL"/>
              </w:rPr>
            </w:pPr>
            <w:ins w:id="701" w:author="Arjan" w:date="2014-11-18T10:00:00Z">
              <w:r>
                <w:rPr>
                  <w:rFonts w:ascii="Arial" w:eastAsia="Times New Roman" w:hAnsi="Arial" w:cs="Arial"/>
                  <w:color w:val="000000"/>
                  <w:sz w:val="20"/>
                  <w:szCs w:val="20"/>
                  <w:lang w:val="nl-NL"/>
                </w:rPr>
                <w:t>-</w:t>
              </w:r>
            </w:ins>
          </w:p>
        </w:tc>
      </w:tr>
    </w:tbl>
    <w:p w:rsidR="00A01DCE" w:rsidRPr="002627FD" w:rsidRDefault="00B47636" w:rsidP="00A01DCE">
      <w:pPr>
        <w:autoSpaceDE w:val="0"/>
        <w:autoSpaceDN w:val="0"/>
        <w:adjustRightInd w:val="0"/>
        <w:spacing w:before="240" w:after="60" w:line="240" w:lineRule="auto"/>
        <w:outlineLvl w:val="3"/>
        <w:rPr>
          <w:ins w:id="702" w:author="Arjan" w:date="2014-11-18T10:00:00Z"/>
          <w:rFonts w:ascii="Arial" w:eastAsia="Times New Roman" w:hAnsi="Arial" w:cs="Arial"/>
          <w:b/>
          <w:bCs/>
          <w:color w:val="004080"/>
          <w:sz w:val="24"/>
          <w:szCs w:val="24"/>
        </w:rPr>
      </w:pPr>
      <w:ins w:id="703" w:author="Arjan" w:date="2014-11-18T10:00: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Pr>
            <w:rFonts w:ascii="Arial" w:eastAsia="Times New Roman" w:hAnsi="Arial" w:cs="Arial"/>
            <w:b/>
            <w:bCs/>
            <w:color w:val="004080"/>
            <w:sz w:val="24"/>
            <w:szCs w:val="24"/>
          </w:rPr>
          <w:t>«Suba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r w:rsidR="00E2054E">
          <w:rPr>
            <w:rFonts w:ascii="Arial" w:eastAsia="Times New Roman" w:hAnsi="Arial" w:cs="Arial"/>
            <w:b/>
            <w:bCs/>
            <w:color w:val="004080"/>
            <w:sz w:val="24"/>
            <w:szCs w:val="24"/>
          </w:rPr>
          <w:t>Algoritme</w:t>
        </w:r>
      </w:ins>
    </w:p>
    <w:tbl>
      <w:tblPr>
        <w:tblW w:w="9360" w:type="dxa"/>
        <w:tblInd w:w="60" w:type="dxa"/>
        <w:tblLayout w:type="fixed"/>
        <w:tblCellMar>
          <w:left w:w="60" w:type="dxa"/>
          <w:right w:w="60" w:type="dxa"/>
        </w:tblCellMar>
        <w:tblLook w:val="0000"/>
      </w:tblPr>
      <w:tblGrid>
        <w:gridCol w:w="3780"/>
        <w:gridCol w:w="5580"/>
      </w:tblGrid>
      <w:tr w:rsidR="00A01DCE" w:rsidRPr="002627FD" w:rsidTr="00A01DCE">
        <w:trPr>
          <w:trHeight w:val="230"/>
          <w:ins w:id="704" w:author="Arjan" w:date="2014-11-18T10:00:00Z"/>
        </w:trPr>
        <w:tc>
          <w:tcPr>
            <w:tcW w:w="3780" w:type="dxa"/>
            <w:tcBorders>
              <w:top w:val="single" w:sz="4" w:space="0" w:color="auto"/>
              <w:left w:val="nil"/>
              <w:bottom w:val="nil"/>
              <w:right w:val="nil"/>
            </w:tcBorders>
          </w:tcPr>
          <w:p w:rsidR="00A01DCE" w:rsidRPr="002627FD" w:rsidRDefault="00A01DCE" w:rsidP="00355852">
            <w:pPr>
              <w:autoSpaceDE w:val="0"/>
              <w:autoSpaceDN w:val="0"/>
              <w:adjustRightInd w:val="0"/>
              <w:spacing w:after="0" w:line="240" w:lineRule="auto"/>
              <w:rPr>
                <w:ins w:id="705" w:author="Arjan" w:date="2014-11-18T10:00:00Z"/>
                <w:rFonts w:ascii="Arial" w:eastAsia="Times New Roman" w:hAnsi="Arial" w:cs="Arial"/>
                <w:color w:val="000000"/>
                <w:sz w:val="20"/>
                <w:szCs w:val="20"/>
              </w:rPr>
            </w:pPr>
            <w:ins w:id="706" w:author="Arjan" w:date="2014-11-18T10:00: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A01DCE" w:rsidRPr="002627FD" w:rsidRDefault="0062522E" w:rsidP="00355852">
            <w:pPr>
              <w:autoSpaceDE w:val="0"/>
              <w:autoSpaceDN w:val="0"/>
              <w:adjustRightInd w:val="0"/>
              <w:spacing w:after="0" w:line="240" w:lineRule="auto"/>
              <w:rPr>
                <w:ins w:id="707" w:author="Arjan" w:date="2014-11-18T10:00:00Z"/>
                <w:rFonts w:ascii="Arial" w:eastAsia="Times New Roman" w:hAnsi="Arial" w:cs="Arial"/>
                <w:color w:val="000000"/>
                <w:sz w:val="20"/>
                <w:szCs w:val="20"/>
              </w:rPr>
            </w:pPr>
            <w:ins w:id="708" w:author="Arjan" w:date="2014-11-18T10:00:00Z">
              <w:r>
                <w:rPr>
                  <w:rFonts w:ascii="Arial" w:eastAsia="Times New Roman" w:hAnsi="Arial" w:cs="Arial"/>
                  <w:color w:val="000000"/>
                  <w:sz w:val="20"/>
                  <w:szCs w:val="20"/>
                </w:rPr>
                <w:t>Algoritme</w:t>
              </w:r>
            </w:ins>
          </w:p>
        </w:tc>
      </w:tr>
      <w:tr w:rsidR="00A01DCE" w:rsidRPr="002627FD" w:rsidTr="00A01DCE">
        <w:trPr>
          <w:ins w:id="709"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1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11" w:author="Arjan" w:date="2014-11-18T10:00:00Z"/>
                <w:rFonts w:ascii="Arial" w:eastAsia="Times New Roman" w:hAnsi="Arial" w:cs="Arial"/>
                <w:color w:val="000000"/>
                <w:sz w:val="20"/>
                <w:szCs w:val="20"/>
              </w:rPr>
            </w:pPr>
          </w:p>
        </w:tc>
      </w:tr>
      <w:tr w:rsidR="00A01DCE" w:rsidRPr="002627FD" w:rsidTr="00A01DCE">
        <w:trPr>
          <w:ins w:id="712"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13" w:author="Arjan" w:date="2014-11-18T10:00:00Z"/>
                <w:rFonts w:ascii="Arial" w:eastAsia="Times New Roman" w:hAnsi="Arial" w:cs="Arial"/>
                <w:color w:val="000000"/>
                <w:sz w:val="20"/>
                <w:szCs w:val="20"/>
              </w:rPr>
            </w:pPr>
            <w:ins w:id="714" w:author="Arjan" w:date="2014-11-18T10:00: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15" w:author="Arjan" w:date="2014-11-18T10:00:00Z"/>
                <w:rFonts w:ascii="Arial" w:eastAsia="Times New Roman" w:hAnsi="Arial" w:cs="Arial"/>
                <w:color w:val="000000"/>
                <w:sz w:val="20"/>
                <w:szCs w:val="20"/>
              </w:rPr>
            </w:pPr>
            <w:ins w:id="716" w:author="Arjan" w:date="2014-11-18T10:00:00Z">
              <w:r>
                <w:rPr>
                  <w:rFonts w:ascii="Arial" w:eastAsia="Times New Roman" w:hAnsi="Arial" w:cs="Arial"/>
                  <w:color w:val="000000"/>
                  <w:sz w:val="20"/>
                  <w:szCs w:val="20"/>
                </w:rPr>
                <w:t>Richtlijn Metadatering Overheidsinformatie (RMO)</w:t>
              </w:r>
            </w:ins>
          </w:p>
        </w:tc>
      </w:tr>
      <w:tr w:rsidR="00A01DCE" w:rsidRPr="002627FD" w:rsidTr="00A01DCE">
        <w:trPr>
          <w:ins w:id="717"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1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19" w:author="Arjan" w:date="2014-11-18T10:00:00Z"/>
                <w:rFonts w:ascii="Arial" w:eastAsia="Times New Roman" w:hAnsi="Arial" w:cs="Arial"/>
                <w:color w:val="000000"/>
                <w:sz w:val="20"/>
                <w:szCs w:val="20"/>
              </w:rPr>
            </w:pPr>
          </w:p>
        </w:tc>
      </w:tr>
      <w:tr w:rsidR="00A01DCE" w:rsidRPr="002627FD" w:rsidTr="00A01DCE">
        <w:trPr>
          <w:ins w:id="720"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21" w:author="Arjan" w:date="2014-11-18T10:00:00Z"/>
                <w:rFonts w:ascii="Arial" w:eastAsia="Times New Roman" w:hAnsi="Arial" w:cs="Arial"/>
                <w:color w:val="000000"/>
                <w:sz w:val="20"/>
                <w:szCs w:val="20"/>
              </w:rPr>
            </w:pPr>
            <w:ins w:id="722" w:author="Arjan" w:date="2014-11-18T10:00: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23" w:author="Arjan" w:date="2014-11-18T10:00:00Z"/>
                <w:rFonts w:ascii="Arial" w:eastAsia="Times New Roman" w:hAnsi="Arial" w:cs="Arial"/>
                <w:color w:val="000000"/>
                <w:sz w:val="20"/>
                <w:szCs w:val="20"/>
              </w:rPr>
            </w:pPr>
          </w:p>
        </w:tc>
      </w:tr>
      <w:tr w:rsidR="00A01DCE" w:rsidRPr="002627FD" w:rsidTr="00A01DCE">
        <w:trPr>
          <w:ins w:id="724"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2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26" w:author="Arjan" w:date="2014-11-18T10:00:00Z"/>
                <w:rFonts w:ascii="Arial" w:eastAsia="Times New Roman" w:hAnsi="Arial" w:cs="Arial"/>
                <w:color w:val="000000"/>
                <w:sz w:val="20"/>
                <w:szCs w:val="20"/>
              </w:rPr>
            </w:pPr>
          </w:p>
        </w:tc>
      </w:tr>
      <w:tr w:rsidR="00A01DCE" w:rsidRPr="002627FD" w:rsidTr="00A01DCE">
        <w:trPr>
          <w:ins w:id="727"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28" w:author="Arjan" w:date="2014-11-18T10:00:00Z"/>
                <w:rFonts w:ascii="Arial" w:eastAsia="Times New Roman" w:hAnsi="Arial" w:cs="Arial"/>
                <w:color w:val="000000"/>
                <w:sz w:val="20"/>
                <w:szCs w:val="20"/>
              </w:rPr>
            </w:pPr>
            <w:ins w:id="729" w:author="Arjan" w:date="2014-11-18T10:00: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A01DCE" w:rsidRPr="002627FD" w:rsidRDefault="0062522E" w:rsidP="00355852">
            <w:pPr>
              <w:autoSpaceDE w:val="0"/>
              <w:autoSpaceDN w:val="0"/>
              <w:adjustRightInd w:val="0"/>
              <w:spacing w:after="0" w:line="240" w:lineRule="auto"/>
              <w:rPr>
                <w:ins w:id="730" w:author="Arjan" w:date="2014-11-18T10:00:00Z"/>
                <w:rFonts w:ascii="Arial" w:eastAsia="Times New Roman" w:hAnsi="Arial" w:cs="Arial"/>
                <w:color w:val="000000"/>
                <w:sz w:val="20"/>
                <w:szCs w:val="20"/>
              </w:rPr>
            </w:pPr>
            <w:ins w:id="731" w:author="Arjan" w:date="2014-11-18T10:00:00Z">
              <w:r>
                <w:rPr>
                  <w:rFonts w:ascii="Arial" w:eastAsia="Times New Roman" w:hAnsi="Arial" w:cs="Arial"/>
                  <w:color w:val="000000"/>
                  <w:sz w:val="20"/>
                  <w:szCs w:val="20"/>
                </w:rPr>
                <w:t>algoritme</w:t>
              </w:r>
            </w:ins>
          </w:p>
        </w:tc>
      </w:tr>
      <w:tr w:rsidR="00A01DCE" w:rsidRPr="002627FD" w:rsidTr="00A01DCE">
        <w:trPr>
          <w:ins w:id="732"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33"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34" w:author="Arjan" w:date="2014-11-18T10:00:00Z"/>
                <w:rFonts w:ascii="Arial" w:eastAsia="Times New Roman" w:hAnsi="Arial" w:cs="Arial"/>
                <w:color w:val="000000"/>
                <w:sz w:val="20"/>
                <w:szCs w:val="20"/>
              </w:rPr>
            </w:pPr>
          </w:p>
        </w:tc>
      </w:tr>
      <w:tr w:rsidR="00A01DCE" w:rsidRPr="005E066D" w:rsidTr="00A01DCE">
        <w:trPr>
          <w:ins w:id="735"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36" w:author="Arjan" w:date="2014-11-18T10:00:00Z"/>
                <w:rFonts w:ascii="Arial" w:eastAsia="Times New Roman" w:hAnsi="Arial" w:cs="Arial"/>
                <w:color w:val="000000"/>
                <w:sz w:val="20"/>
                <w:szCs w:val="20"/>
              </w:rPr>
            </w:pPr>
            <w:ins w:id="737" w:author="Arjan" w:date="2014-11-18T10:00: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A01DCE" w:rsidRPr="00DD0F4F" w:rsidRDefault="0062522E" w:rsidP="00355852">
            <w:pPr>
              <w:autoSpaceDE w:val="0"/>
              <w:autoSpaceDN w:val="0"/>
              <w:adjustRightInd w:val="0"/>
              <w:spacing w:after="0" w:line="240" w:lineRule="auto"/>
              <w:rPr>
                <w:ins w:id="738" w:author="Arjan" w:date="2014-11-18T10:00:00Z"/>
                <w:rFonts w:ascii="Arial" w:eastAsia="Times New Roman" w:hAnsi="Arial" w:cs="Arial"/>
                <w:color w:val="000000"/>
                <w:sz w:val="20"/>
                <w:szCs w:val="20"/>
                <w:lang w:val="nl-NL"/>
              </w:rPr>
            </w:pPr>
            <w:ins w:id="739" w:author="Arjan" w:date="2014-11-18T10:00:00Z">
              <w:r w:rsidRPr="0062522E">
                <w:rPr>
                  <w:rFonts w:ascii="Arial" w:hAnsi="Arial" w:cs="Arial"/>
                  <w:sz w:val="20"/>
                  <w:szCs w:val="20"/>
                  <w:lang w:val="en-AU"/>
                </w:rPr>
                <w:t>Aanduiding van algoritme, gebruikt om de checksum te maken</w:t>
              </w:r>
              <w:r>
                <w:rPr>
                  <w:rFonts w:ascii="Arial" w:hAnsi="Arial" w:cs="Arial"/>
                  <w:sz w:val="20"/>
                  <w:szCs w:val="20"/>
                  <w:lang w:val="en-AU"/>
                </w:rPr>
                <w:t>.</w:t>
              </w:r>
              <w:r w:rsidR="00B47636"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B47636" w:rsidRPr="002627FD">
                <w:rPr>
                  <w:rFonts w:ascii="Arial" w:hAnsi="Arial" w:cs="Arial"/>
                  <w:sz w:val="20"/>
                  <w:szCs w:val="20"/>
                  <w:lang w:val="en-AU"/>
                </w:rPr>
                <w:fldChar w:fldCharType="end"/>
              </w:r>
            </w:ins>
          </w:p>
        </w:tc>
      </w:tr>
      <w:tr w:rsidR="00A01DCE" w:rsidRPr="005E066D" w:rsidTr="00A01DCE">
        <w:trPr>
          <w:trHeight w:val="230"/>
          <w:ins w:id="740" w:author="Arjan" w:date="2014-11-18T10:00:00Z"/>
        </w:trPr>
        <w:tc>
          <w:tcPr>
            <w:tcW w:w="37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741"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742" w:author="Arjan" w:date="2014-11-18T10:00:00Z"/>
                <w:rFonts w:ascii="Arial" w:eastAsia="Times New Roman" w:hAnsi="Arial" w:cs="Arial"/>
                <w:color w:val="000000"/>
                <w:sz w:val="20"/>
                <w:szCs w:val="20"/>
                <w:lang w:val="nl-NL"/>
              </w:rPr>
            </w:pPr>
          </w:p>
        </w:tc>
      </w:tr>
      <w:tr w:rsidR="00A01DCE" w:rsidRPr="002627FD" w:rsidTr="00A01DCE">
        <w:trPr>
          <w:trHeight w:val="230"/>
          <w:ins w:id="743"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44" w:author="Arjan" w:date="2014-11-18T10:00:00Z"/>
                <w:rFonts w:ascii="Arial" w:eastAsia="Times New Roman" w:hAnsi="Arial" w:cs="Arial"/>
                <w:color w:val="000000"/>
                <w:sz w:val="20"/>
                <w:szCs w:val="20"/>
              </w:rPr>
            </w:pPr>
            <w:ins w:id="745" w:author="Arjan" w:date="2014-11-18T10:00: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46" w:author="Arjan" w:date="2014-11-18T10:00:00Z"/>
                <w:rFonts w:ascii="Arial" w:eastAsia="Times New Roman" w:hAnsi="Arial" w:cs="Arial"/>
                <w:color w:val="000000"/>
                <w:sz w:val="20"/>
                <w:szCs w:val="20"/>
              </w:rPr>
            </w:pPr>
            <w:ins w:id="747" w:author="Arjan" w:date="2014-11-18T10:00:00Z">
              <w:r>
                <w:rPr>
                  <w:rFonts w:ascii="Arial" w:eastAsia="Times New Roman" w:hAnsi="Arial" w:cs="Arial"/>
                  <w:color w:val="000000"/>
                  <w:sz w:val="20"/>
                  <w:szCs w:val="20"/>
                </w:rPr>
                <w:t>RMO</w:t>
              </w:r>
            </w:ins>
          </w:p>
        </w:tc>
      </w:tr>
      <w:tr w:rsidR="00A01DCE" w:rsidRPr="002627FD" w:rsidTr="00A01DCE">
        <w:trPr>
          <w:ins w:id="748"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4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50" w:author="Arjan" w:date="2014-11-18T10:00:00Z"/>
                <w:rFonts w:ascii="Arial" w:eastAsia="Times New Roman" w:hAnsi="Arial" w:cs="Arial"/>
                <w:color w:val="000000"/>
                <w:sz w:val="20"/>
                <w:szCs w:val="20"/>
              </w:rPr>
            </w:pPr>
          </w:p>
        </w:tc>
      </w:tr>
      <w:tr w:rsidR="00A01DCE" w:rsidRPr="002627FD" w:rsidTr="00A01DCE">
        <w:trPr>
          <w:ins w:id="751"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52" w:author="Arjan" w:date="2014-11-18T10:00:00Z"/>
                <w:rFonts w:ascii="Arial" w:eastAsia="Times New Roman" w:hAnsi="Arial" w:cs="Arial"/>
                <w:color w:val="000000"/>
                <w:sz w:val="20"/>
                <w:szCs w:val="20"/>
              </w:rPr>
            </w:pPr>
            <w:ins w:id="753" w:author="Arjan" w:date="2014-11-18T10:00: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54" w:author="Arjan" w:date="2014-11-18T10:00:00Z"/>
                <w:rFonts w:ascii="Arial" w:eastAsia="Times New Roman" w:hAnsi="Arial" w:cs="Arial"/>
                <w:color w:val="000000"/>
                <w:sz w:val="20"/>
                <w:szCs w:val="20"/>
              </w:rPr>
            </w:pPr>
            <w:ins w:id="755" w:author="Arjan" w:date="2014-11-18T10:00:00Z">
              <w:r>
                <w:rPr>
                  <w:rFonts w:ascii="Arial" w:eastAsia="Times New Roman" w:hAnsi="Arial" w:cs="Arial"/>
                  <w:color w:val="000000"/>
                  <w:sz w:val="20"/>
                  <w:szCs w:val="20"/>
                </w:rPr>
                <w:t>1 november 2011</w:t>
              </w:r>
            </w:ins>
          </w:p>
        </w:tc>
      </w:tr>
      <w:tr w:rsidR="00A01DCE" w:rsidRPr="002627FD" w:rsidTr="00A01DCE">
        <w:trPr>
          <w:ins w:id="756"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5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58" w:author="Arjan" w:date="2014-11-18T10:00:00Z"/>
                <w:rFonts w:ascii="Arial" w:eastAsia="Times New Roman" w:hAnsi="Arial" w:cs="Arial"/>
                <w:color w:val="000000"/>
                <w:sz w:val="20"/>
                <w:szCs w:val="20"/>
              </w:rPr>
            </w:pPr>
          </w:p>
        </w:tc>
      </w:tr>
      <w:tr w:rsidR="00A01DCE" w:rsidRPr="005E066D" w:rsidTr="00A01DCE">
        <w:trPr>
          <w:ins w:id="759"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60" w:author="Arjan" w:date="2014-11-18T10:00:00Z"/>
                <w:rFonts w:ascii="Arial" w:eastAsia="Times New Roman" w:hAnsi="Arial" w:cs="Arial"/>
                <w:color w:val="000000"/>
                <w:sz w:val="20"/>
                <w:szCs w:val="20"/>
              </w:rPr>
            </w:pPr>
            <w:ins w:id="761" w:author="Arjan" w:date="2014-11-18T10:00: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A01DCE" w:rsidRPr="00DD0F4F" w:rsidRDefault="0062522E" w:rsidP="00355852">
            <w:pPr>
              <w:autoSpaceDE w:val="0"/>
              <w:autoSpaceDN w:val="0"/>
              <w:adjustRightInd w:val="0"/>
              <w:spacing w:after="0" w:line="240" w:lineRule="auto"/>
              <w:rPr>
                <w:ins w:id="762" w:author="Arjan" w:date="2014-11-18T10:00:00Z"/>
                <w:rFonts w:ascii="Arial" w:eastAsia="Times New Roman" w:hAnsi="Arial" w:cs="Arial"/>
                <w:color w:val="000000"/>
                <w:sz w:val="20"/>
                <w:szCs w:val="20"/>
                <w:lang w:val="nl-NL"/>
              </w:rPr>
            </w:pPr>
            <w:ins w:id="763" w:author="Arjan" w:date="2014-11-18T10:00:00Z">
              <w:r w:rsidRPr="0062522E">
                <w:rPr>
                  <w:rFonts w:ascii="Arial" w:eastAsia="Times New Roman" w:hAnsi="Arial" w:cs="Arial"/>
                  <w:color w:val="000000"/>
                  <w:sz w:val="20"/>
                  <w:szCs w:val="20"/>
                  <w:lang w:val="nl-NL"/>
                </w:rPr>
                <w:t>De aanduiding van het algoritme maakt het mogelijk de checksum te controleren</w:t>
              </w:r>
              <w:r>
                <w:rPr>
                  <w:rFonts w:ascii="Arial" w:eastAsia="Times New Roman" w:hAnsi="Arial" w:cs="Arial"/>
                  <w:color w:val="000000"/>
                  <w:sz w:val="20"/>
                  <w:szCs w:val="20"/>
                  <w:lang w:val="nl-NL"/>
                </w:rPr>
                <w:t>.</w:t>
              </w:r>
            </w:ins>
          </w:p>
        </w:tc>
      </w:tr>
      <w:tr w:rsidR="00A01DCE" w:rsidRPr="005E066D" w:rsidTr="00A01DCE">
        <w:trPr>
          <w:ins w:id="764" w:author="Arjan" w:date="2014-11-18T10:00:00Z"/>
        </w:trPr>
        <w:tc>
          <w:tcPr>
            <w:tcW w:w="37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765"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766" w:author="Arjan" w:date="2014-11-18T10:00:00Z"/>
                <w:rFonts w:ascii="Arial" w:eastAsia="Times New Roman" w:hAnsi="Arial" w:cs="Arial"/>
                <w:color w:val="000000"/>
                <w:sz w:val="20"/>
                <w:szCs w:val="20"/>
                <w:lang w:val="nl-NL"/>
              </w:rPr>
            </w:pPr>
          </w:p>
        </w:tc>
      </w:tr>
      <w:tr w:rsidR="00A01DCE" w:rsidRPr="002627FD" w:rsidTr="00A01DCE">
        <w:trPr>
          <w:ins w:id="767"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68" w:author="Arjan" w:date="2014-11-18T10:00:00Z"/>
                <w:rFonts w:ascii="Arial" w:eastAsia="Times New Roman" w:hAnsi="Arial" w:cs="Arial"/>
                <w:color w:val="000000"/>
                <w:sz w:val="20"/>
                <w:szCs w:val="20"/>
              </w:rPr>
            </w:pPr>
            <w:ins w:id="769" w:author="Arjan" w:date="2014-11-18T10:00: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A01DCE" w:rsidRPr="002627FD" w:rsidRDefault="0062522E" w:rsidP="00355852">
            <w:pPr>
              <w:autoSpaceDE w:val="0"/>
              <w:autoSpaceDN w:val="0"/>
              <w:adjustRightInd w:val="0"/>
              <w:spacing w:after="0" w:line="240" w:lineRule="auto"/>
              <w:rPr>
                <w:ins w:id="770" w:author="Arjan" w:date="2014-11-18T10:00:00Z"/>
                <w:rFonts w:ascii="Arial" w:eastAsia="Times New Roman" w:hAnsi="Arial" w:cs="Arial"/>
                <w:color w:val="000000"/>
                <w:sz w:val="20"/>
                <w:szCs w:val="20"/>
              </w:rPr>
            </w:pPr>
            <w:ins w:id="771" w:author="Arjan" w:date="2014-11-18T10:00:00Z">
              <w:r>
                <w:rPr>
                  <w:rFonts w:ascii="Arial" w:eastAsia="Times New Roman" w:hAnsi="Arial" w:cs="Arial"/>
                  <w:color w:val="000000"/>
                  <w:sz w:val="20"/>
                  <w:szCs w:val="20"/>
                </w:rPr>
                <w:t>String</w:t>
              </w:r>
            </w:ins>
          </w:p>
        </w:tc>
      </w:tr>
      <w:tr w:rsidR="00A01DCE" w:rsidRPr="002627FD" w:rsidTr="00A01DCE">
        <w:trPr>
          <w:trHeight w:val="230"/>
          <w:ins w:id="772"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73"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74" w:author="Arjan" w:date="2014-11-18T10:00:00Z"/>
                <w:rFonts w:ascii="Arial" w:eastAsia="Times New Roman" w:hAnsi="Arial" w:cs="Arial"/>
                <w:color w:val="000000"/>
                <w:sz w:val="20"/>
                <w:szCs w:val="20"/>
              </w:rPr>
            </w:pPr>
          </w:p>
        </w:tc>
      </w:tr>
      <w:tr w:rsidR="00A01DCE" w:rsidRPr="005E066D" w:rsidTr="00A01DCE">
        <w:trPr>
          <w:trHeight w:val="230"/>
          <w:ins w:id="775"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76" w:author="Arjan" w:date="2014-11-18T10:00:00Z"/>
                <w:rFonts w:ascii="Arial" w:eastAsia="Times New Roman" w:hAnsi="Arial" w:cs="Arial"/>
                <w:color w:val="000000"/>
                <w:sz w:val="20"/>
                <w:szCs w:val="20"/>
              </w:rPr>
            </w:pPr>
            <w:ins w:id="777" w:author="Arjan" w:date="2014-11-18T10:00: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A01DCE" w:rsidRPr="00DD0F4F" w:rsidRDefault="0062522E" w:rsidP="00355852">
            <w:pPr>
              <w:autoSpaceDE w:val="0"/>
              <w:autoSpaceDN w:val="0"/>
              <w:adjustRightInd w:val="0"/>
              <w:spacing w:after="0" w:line="240" w:lineRule="auto"/>
              <w:rPr>
                <w:ins w:id="778" w:author="Arjan" w:date="2014-11-18T10:00:00Z"/>
                <w:rFonts w:ascii="Arial" w:eastAsia="Times New Roman" w:hAnsi="Arial" w:cs="Arial"/>
                <w:color w:val="000000"/>
                <w:sz w:val="20"/>
                <w:szCs w:val="20"/>
                <w:lang w:val="nl-NL"/>
              </w:rPr>
            </w:pPr>
            <w:ins w:id="779" w:author="Arjan" w:date="2014-11-18T10:00:00Z">
              <w:r>
                <w:rPr>
                  <w:rFonts w:ascii="Arial" w:eastAsia="Times New Roman" w:hAnsi="Arial" w:cs="Arial"/>
                  <w:color w:val="000000"/>
                  <w:sz w:val="20"/>
                  <w:szCs w:val="20"/>
                  <w:lang w:val="nl-NL"/>
                </w:rPr>
                <w:t>Namen van toepasselijke algoritmen</w:t>
              </w:r>
            </w:ins>
          </w:p>
        </w:tc>
      </w:tr>
      <w:tr w:rsidR="00A01DCE" w:rsidRPr="005E066D" w:rsidTr="00A01DCE">
        <w:trPr>
          <w:trHeight w:val="215"/>
          <w:ins w:id="780" w:author="Arjan" w:date="2014-11-18T10:00:00Z"/>
        </w:trPr>
        <w:tc>
          <w:tcPr>
            <w:tcW w:w="37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781"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782" w:author="Arjan" w:date="2014-11-18T10:00:00Z"/>
                <w:rFonts w:ascii="Arial" w:eastAsia="Times New Roman" w:hAnsi="Arial" w:cs="Arial"/>
                <w:color w:val="000000"/>
                <w:sz w:val="20"/>
                <w:szCs w:val="20"/>
                <w:lang w:val="nl-NL"/>
              </w:rPr>
            </w:pPr>
          </w:p>
        </w:tc>
      </w:tr>
      <w:tr w:rsidR="00A01DCE" w:rsidRPr="002627FD" w:rsidTr="00A01DCE">
        <w:trPr>
          <w:trHeight w:val="215"/>
          <w:ins w:id="783"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84" w:author="Arjan" w:date="2014-11-18T10:00:00Z"/>
                <w:rFonts w:ascii="Arial" w:eastAsia="Times New Roman" w:hAnsi="Arial" w:cs="Arial"/>
                <w:color w:val="000000"/>
                <w:sz w:val="20"/>
                <w:szCs w:val="20"/>
              </w:rPr>
            </w:pPr>
            <w:ins w:id="785" w:author="Arjan" w:date="2014-11-18T10:00: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86" w:author="Arjan" w:date="2014-11-18T10:00:00Z"/>
                <w:rFonts w:ascii="Arial" w:eastAsia="Times New Roman" w:hAnsi="Arial" w:cs="Arial"/>
                <w:color w:val="000000"/>
                <w:sz w:val="20"/>
                <w:szCs w:val="20"/>
              </w:rPr>
            </w:pPr>
            <w:ins w:id="787" w:author="Arjan" w:date="2014-11-18T10:00:00Z">
              <w:r>
                <w:rPr>
                  <w:rFonts w:ascii="Arial" w:eastAsia="Times New Roman" w:hAnsi="Arial" w:cs="Arial"/>
                  <w:color w:val="000000"/>
                  <w:sz w:val="20"/>
                  <w:szCs w:val="20"/>
                </w:rPr>
                <w:t>Zie groep</w:t>
              </w:r>
            </w:ins>
          </w:p>
        </w:tc>
      </w:tr>
      <w:tr w:rsidR="00A01DCE" w:rsidRPr="002627FD" w:rsidTr="00A01DCE">
        <w:trPr>
          <w:trHeight w:val="230"/>
          <w:ins w:id="788"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8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90" w:author="Arjan" w:date="2014-11-18T10:00:00Z"/>
                <w:rFonts w:ascii="Arial" w:eastAsia="Times New Roman" w:hAnsi="Arial" w:cs="Arial"/>
                <w:color w:val="000000"/>
                <w:sz w:val="20"/>
                <w:szCs w:val="20"/>
              </w:rPr>
            </w:pPr>
          </w:p>
        </w:tc>
      </w:tr>
      <w:tr w:rsidR="00A01DCE" w:rsidRPr="002627FD" w:rsidTr="00A01DCE">
        <w:trPr>
          <w:trHeight w:val="230"/>
          <w:ins w:id="791"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92" w:author="Arjan" w:date="2014-11-18T10:00:00Z"/>
                <w:rFonts w:ascii="Arial" w:eastAsia="Times New Roman" w:hAnsi="Arial" w:cs="Arial"/>
                <w:color w:val="000000"/>
                <w:sz w:val="20"/>
                <w:szCs w:val="20"/>
              </w:rPr>
            </w:pPr>
            <w:ins w:id="793" w:author="Arjan" w:date="2014-11-18T10:00: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94" w:author="Arjan" w:date="2014-11-18T10:00:00Z"/>
                <w:rFonts w:ascii="Arial" w:eastAsia="Times New Roman" w:hAnsi="Arial" w:cs="Arial"/>
                <w:color w:val="000000"/>
                <w:sz w:val="20"/>
                <w:szCs w:val="20"/>
              </w:rPr>
            </w:pPr>
            <w:ins w:id="795" w:author="Arjan" w:date="2014-11-18T10:00:00Z">
              <w:r>
                <w:rPr>
                  <w:rFonts w:ascii="Arial" w:eastAsia="Times New Roman" w:hAnsi="Arial" w:cs="Arial"/>
                  <w:color w:val="000000"/>
                  <w:sz w:val="20"/>
                  <w:szCs w:val="20"/>
                </w:rPr>
                <w:t>Zie groep</w:t>
              </w:r>
            </w:ins>
          </w:p>
        </w:tc>
      </w:tr>
      <w:tr w:rsidR="00A01DCE" w:rsidRPr="002627FD" w:rsidTr="00A01DCE">
        <w:trPr>
          <w:trHeight w:val="230"/>
          <w:ins w:id="796"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9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798" w:author="Arjan" w:date="2014-11-18T10:00:00Z"/>
                <w:rFonts w:ascii="Arial" w:eastAsia="Times New Roman" w:hAnsi="Arial" w:cs="Arial"/>
                <w:color w:val="000000"/>
                <w:sz w:val="20"/>
                <w:szCs w:val="20"/>
              </w:rPr>
            </w:pPr>
          </w:p>
        </w:tc>
      </w:tr>
      <w:tr w:rsidR="00A01DCE" w:rsidRPr="002627FD" w:rsidTr="00A01DCE">
        <w:trPr>
          <w:trHeight w:val="230"/>
          <w:ins w:id="799"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00" w:author="Arjan" w:date="2014-11-18T10:00:00Z"/>
                <w:rFonts w:ascii="Arial" w:eastAsia="Times New Roman" w:hAnsi="Arial" w:cs="Arial"/>
                <w:color w:val="000000"/>
                <w:sz w:val="20"/>
                <w:szCs w:val="20"/>
              </w:rPr>
            </w:pPr>
            <w:ins w:id="801" w:author="Arjan" w:date="2014-11-18T10:00: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02" w:author="Arjan" w:date="2014-11-18T10:00:00Z"/>
                <w:rFonts w:ascii="Arial" w:eastAsia="Times New Roman" w:hAnsi="Arial" w:cs="Arial"/>
                <w:color w:val="000000"/>
                <w:sz w:val="20"/>
                <w:szCs w:val="20"/>
              </w:rPr>
            </w:pPr>
          </w:p>
        </w:tc>
      </w:tr>
      <w:tr w:rsidR="00A01DCE" w:rsidRPr="002627FD" w:rsidTr="00A01DCE">
        <w:trPr>
          <w:trHeight w:val="230"/>
          <w:ins w:id="803"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0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05" w:author="Arjan" w:date="2014-11-18T10:00:00Z"/>
                <w:rFonts w:ascii="Arial" w:eastAsia="Times New Roman" w:hAnsi="Arial" w:cs="Arial"/>
                <w:color w:val="000000"/>
                <w:sz w:val="20"/>
                <w:szCs w:val="20"/>
              </w:rPr>
            </w:pPr>
          </w:p>
        </w:tc>
      </w:tr>
      <w:tr w:rsidR="00A01DCE" w:rsidRPr="002627FD" w:rsidTr="00A01DCE">
        <w:trPr>
          <w:trHeight w:val="230"/>
          <w:ins w:id="806"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07" w:author="Arjan" w:date="2014-11-18T10:00:00Z"/>
                <w:rFonts w:ascii="Arial" w:eastAsia="Times New Roman" w:hAnsi="Arial" w:cs="Arial"/>
                <w:color w:val="000000"/>
                <w:sz w:val="20"/>
                <w:szCs w:val="20"/>
              </w:rPr>
            </w:pPr>
            <w:ins w:id="808" w:author="Arjan" w:date="2014-11-18T10:00: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09" w:author="Arjan" w:date="2014-11-18T10:00:00Z"/>
                <w:rFonts w:ascii="Arial" w:eastAsia="Times New Roman" w:hAnsi="Arial" w:cs="Arial"/>
                <w:color w:val="000000"/>
                <w:sz w:val="20"/>
                <w:szCs w:val="20"/>
              </w:rPr>
            </w:pPr>
            <w:ins w:id="810" w:author="Arjan" w:date="2014-11-18T10:00:00Z">
              <w:r>
                <w:rPr>
                  <w:rFonts w:ascii="Arial" w:eastAsia="Times New Roman" w:hAnsi="Arial" w:cs="Arial"/>
                  <w:color w:val="000000"/>
                  <w:sz w:val="20"/>
                  <w:szCs w:val="20"/>
                </w:rPr>
                <w:t>Zie groep</w:t>
              </w:r>
            </w:ins>
          </w:p>
        </w:tc>
      </w:tr>
      <w:tr w:rsidR="00A01DCE" w:rsidRPr="002627FD" w:rsidTr="00A01DCE">
        <w:trPr>
          <w:trHeight w:val="230"/>
          <w:ins w:id="811"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12"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13" w:author="Arjan" w:date="2014-11-18T10:00:00Z"/>
                <w:rFonts w:ascii="Arial" w:eastAsia="Times New Roman" w:hAnsi="Arial" w:cs="Arial"/>
                <w:color w:val="000000"/>
                <w:sz w:val="20"/>
                <w:szCs w:val="20"/>
              </w:rPr>
            </w:pPr>
          </w:p>
        </w:tc>
      </w:tr>
      <w:tr w:rsidR="00A01DCE" w:rsidRPr="002627FD" w:rsidTr="00A01DCE">
        <w:trPr>
          <w:trHeight w:val="411"/>
          <w:ins w:id="814"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15" w:author="Arjan" w:date="2014-11-18T10:00:00Z"/>
                <w:rFonts w:ascii="Arial" w:eastAsia="Times New Roman" w:hAnsi="Arial" w:cs="Arial"/>
                <w:color w:val="000000"/>
                <w:sz w:val="20"/>
                <w:szCs w:val="20"/>
              </w:rPr>
            </w:pPr>
            <w:ins w:id="816" w:author="Arjan" w:date="2014-11-18T10:00: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17" w:author="Arjan" w:date="2014-11-18T10:00:00Z"/>
                <w:rFonts w:ascii="Arial" w:eastAsia="Times New Roman" w:hAnsi="Arial" w:cs="Arial"/>
                <w:color w:val="000000"/>
                <w:sz w:val="20"/>
                <w:szCs w:val="20"/>
              </w:rPr>
            </w:pPr>
            <w:ins w:id="818" w:author="Arjan" w:date="2014-11-18T10:00:00Z">
              <w:r>
                <w:rPr>
                  <w:rFonts w:ascii="Arial" w:eastAsia="Times New Roman" w:hAnsi="Arial" w:cs="Arial"/>
                  <w:color w:val="000000"/>
                  <w:sz w:val="20"/>
                  <w:szCs w:val="20"/>
                </w:rPr>
                <w:t>Zie groep</w:t>
              </w:r>
            </w:ins>
          </w:p>
        </w:tc>
      </w:tr>
      <w:tr w:rsidR="00A01DCE" w:rsidRPr="002627FD" w:rsidTr="00A01DCE">
        <w:trPr>
          <w:trHeight w:val="245"/>
          <w:ins w:id="819"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2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21" w:author="Arjan" w:date="2014-11-18T10:00:00Z"/>
                <w:rFonts w:ascii="Arial" w:eastAsia="Times New Roman" w:hAnsi="Arial" w:cs="Arial"/>
                <w:color w:val="000000"/>
                <w:sz w:val="20"/>
                <w:szCs w:val="20"/>
              </w:rPr>
            </w:pPr>
          </w:p>
        </w:tc>
      </w:tr>
      <w:tr w:rsidR="00A01DCE" w:rsidRPr="002627FD" w:rsidTr="00A01DCE">
        <w:trPr>
          <w:trHeight w:val="230"/>
          <w:ins w:id="822"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23" w:author="Arjan" w:date="2014-11-18T10:00:00Z"/>
                <w:rFonts w:ascii="Arial" w:eastAsia="Times New Roman" w:hAnsi="Arial" w:cs="Arial"/>
                <w:color w:val="000000"/>
                <w:sz w:val="20"/>
                <w:szCs w:val="20"/>
              </w:rPr>
            </w:pPr>
            <w:ins w:id="824" w:author="Arjan" w:date="2014-11-18T10:00: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25" w:author="Arjan" w:date="2014-11-18T10:00:00Z"/>
                <w:rFonts w:ascii="Arial" w:eastAsia="Times New Roman" w:hAnsi="Arial" w:cs="Arial"/>
                <w:color w:val="000000"/>
                <w:sz w:val="20"/>
                <w:szCs w:val="20"/>
              </w:rPr>
            </w:pPr>
            <w:ins w:id="826" w:author="Arjan" w:date="2014-11-18T10:00:00Z">
              <w:r>
                <w:rPr>
                  <w:rFonts w:ascii="Arial" w:hAnsi="Arial" w:cs="Arial"/>
                  <w:sz w:val="20"/>
                  <w:szCs w:val="20"/>
                  <w:lang w:val="en-AU"/>
                </w:rPr>
                <w:t>1</w:t>
              </w:r>
              <w:r w:rsidRPr="002627FD">
                <w:rPr>
                  <w:rFonts w:ascii="Arial" w:eastAsia="Times New Roman" w:hAnsi="Arial" w:cs="Arial"/>
                  <w:color w:val="000000"/>
                  <w:sz w:val="20"/>
                  <w:szCs w:val="20"/>
                </w:rPr>
                <w:t xml:space="preserve"> - </w:t>
              </w:r>
              <w:r w:rsidR="00B47636" w:rsidRPr="002627FD">
                <w:rPr>
                  <w:rFonts w:ascii="Arial" w:eastAsia="Times New Roman" w:hAnsi="Arial" w:cs="Arial"/>
                  <w:color w:val="000000"/>
                  <w:sz w:val="20"/>
                  <w:szCs w:val="20"/>
                </w:rPr>
                <w:fldChar w:fldCharType="begin" w:fldLock="1"/>
              </w:r>
              <w:r w:rsidRPr="002627FD">
                <w:rPr>
                  <w:rFonts w:ascii="Arial" w:eastAsia="Times New Roman" w:hAnsi="Arial" w:cs="Arial"/>
                  <w:color w:val="000000"/>
                  <w:sz w:val="20"/>
                  <w:szCs w:val="20"/>
                </w:rPr>
                <w:instrText>MERGEFIELD Att.UpperBound</w:instrText>
              </w:r>
              <w:r w:rsidR="00B47636" w:rsidRPr="002627FD">
                <w:rPr>
                  <w:rFonts w:ascii="Arial" w:eastAsia="Times New Roman" w:hAnsi="Arial" w:cs="Arial"/>
                  <w:color w:val="000000"/>
                  <w:sz w:val="20"/>
                  <w:szCs w:val="20"/>
                </w:rPr>
                <w:fldChar w:fldCharType="separate"/>
              </w:r>
              <w:r w:rsidRPr="002627FD">
                <w:rPr>
                  <w:rFonts w:ascii="Arial" w:eastAsia="Times New Roman" w:hAnsi="Arial" w:cs="Arial"/>
                  <w:color w:val="000000"/>
                  <w:sz w:val="20"/>
                  <w:szCs w:val="20"/>
                </w:rPr>
                <w:t>1</w:t>
              </w:r>
              <w:r w:rsidR="00B47636" w:rsidRPr="002627FD">
                <w:rPr>
                  <w:rFonts w:ascii="Arial" w:eastAsia="Times New Roman" w:hAnsi="Arial" w:cs="Arial"/>
                  <w:color w:val="000000"/>
                  <w:sz w:val="20"/>
                  <w:szCs w:val="20"/>
                </w:rPr>
                <w:fldChar w:fldCharType="end"/>
              </w:r>
            </w:ins>
          </w:p>
        </w:tc>
      </w:tr>
      <w:tr w:rsidR="00A01DCE" w:rsidRPr="002627FD" w:rsidTr="00A01DCE">
        <w:trPr>
          <w:trHeight w:val="230"/>
          <w:ins w:id="827"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2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29" w:author="Arjan" w:date="2014-11-18T10:00:00Z"/>
                <w:rFonts w:ascii="Arial" w:eastAsia="Times New Roman" w:hAnsi="Arial" w:cs="Arial"/>
                <w:color w:val="000000"/>
                <w:sz w:val="20"/>
                <w:szCs w:val="20"/>
              </w:rPr>
            </w:pPr>
          </w:p>
        </w:tc>
      </w:tr>
      <w:tr w:rsidR="00A01DCE" w:rsidRPr="002627FD" w:rsidTr="00A01DCE">
        <w:trPr>
          <w:trHeight w:val="230"/>
          <w:ins w:id="830"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31" w:author="Arjan" w:date="2014-11-18T10:00:00Z"/>
                <w:rFonts w:ascii="Arial" w:eastAsia="Times New Roman" w:hAnsi="Arial" w:cs="Arial"/>
                <w:color w:val="000000"/>
                <w:sz w:val="20"/>
                <w:szCs w:val="20"/>
              </w:rPr>
            </w:pPr>
            <w:ins w:id="832" w:author="Arjan" w:date="2014-11-18T10:00: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33" w:author="Arjan" w:date="2014-11-18T10:00:00Z"/>
                <w:rFonts w:ascii="Arial" w:eastAsia="Times New Roman" w:hAnsi="Arial" w:cs="Arial"/>
                <w:color w:val="000000"/>
                <w:sz w:val="20"/>
                <w:szCs w:val="20"/>
              </w:rPr>
            </w:pPr>
            <w:ins w:id="834" w:author="Arjan" w:date="2014-11-18T10:00: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A01DCE" w:rsidRPr="002627FD" w:rsidTr="00A01DCE">
        <w:trPr>
          <w:trHeight w:val="230"/>
          <w:ins w:id="835" w:author="Arjan" w:date="2014-11-18T10:00:00Z"/>
        </w:trPr>
        <w:tc>
          <w:tcPr>
            <w:tcW w:w="3780" w:type="dxa"/>
            <w:tcBorders>
              <w:top w:val="nil"/>
              <w:left w:val="nil"/>
              <w:right w:val="nil"/>
            </w:tcBorders>
          </w:tcPr>
          <w:p w:rsidR="00A01DCE" w:rsidRPr="002627FD" w:rsidRDefault="00A01DCE" w:rsidP="00355852">
            <w:pPr>
              <w:autoSpaceDE w:val="0"/>
              <w:autoSpaceDN w:val="0"/>
              <w:adjustRightInd w:val="0"/>
              <w:spacing w:after="0" w:line="240" w:lineRule="auto"/>
              <w:rPr>
                <w:ins w:id="836" w:author="Arjan" w:date="2014-11-18T10:00:00Z"/>
                <w:rFonts w:ascii="Arial" w:eastAsia="Times New Roman" w:hAnsi="Arial" w:cs="Arial"/>
                <w:b/>
                <w:bCs/>
                <w:color w:val="000000"/>
                <w:sz w:val="20"/>
                <w:szCs w:val="20"/>
              </w:rPr>
            </w:pPr>
          </w:p>
        </w:tc>
        <w:tc>
          <w:tcPr>
            <w:tcW w:w="5580" w:type="dxa"/>
            <w:tcBorders>
              <w:top w:val="nil"/>
              <w:left w:val="nil"/>
              <w:right w:val="nil"/>
            </w:tcBorders>
          </w:tcPr>
          <w:p w:rsidR="00A01DCE" w:rsidRPr="002627FD" w:rsidRDefault="00A01DCE" w:rsidP="00355852">
            <w:pPr>
              <w:autoSpaceDE w:val="0"/>
              <w:autoSpaceDN w:val="0"/>
              <w:adjustRightInd w:val="0"/>
              <w:spacing w:after="0" w:line="240" w:lineRule="auto"/>
              <w:rPr>
                <w:ins w:id="837" w:author="Arjan" w:date="2014-11-18T10:00:00Z"/>
                <w:rFonts w:ascii="Arial" w:eastAsia="Times New Roman" w:hAnsi="Arial" w:cs="Arial"/>
                <w:color w:val="000000"/>
                <w:sz w:val="20"/>
                <w:szCs w:val="20"/>
              </w:rPr>
            </w:pPr>
          </w:p>
        </w:tc>
      </w:tr>
      <w:tr w:rsidR="00A01DCE" w:rsidRPr="005E066D" w:rsidTr="00A01DCE">
        <w:trPr>
          <w:trHeight w:val="230"/>
          <w:ins w:id="838" w:author="Arjan" w:date="2014-11-18T10:00:00Z"/>
        </w:trPr>
        <w:tc>
          <w:tcPr>
            <w:tcW w:w="3780" w:type="dxa"/>
            <w:tcBorders>
              <w:top w:val="nil"/>
              <w:left w:val="nil"/>
              <w:bottom w:val="single" w:sz="4" w:space="0" w:color="auto"/>
              <w:right w:val="nil"/>
            </w:tcBorders>
          </w:tcPr>
          <w:p w:rsidR="00A01DCE" w:rsidRPr="002627FD" w:rsidRDefault="00A01DCE" w:rsidP="00355852">
            <w:pPr>
              <w:autoSpaceDE w:val="0"/>
              <w:autoSpaceDN w:val="0"/>
              <w:adjustRightInd w:val="0"/>
              <w:spacing w:after="0" w:line="240" w:lineRule="auto"/>
              <w:rPr>
                <w:ins w:id="839" w:author="Arjan" w:date="2014-11-18T10:00:00Z"/>
                <w:rFonts w:ascii="Arial" w:eastAsia="Times New Roman" w:hAnsi="Arial" w:cs="Arial"/>
                <w:b/>
                <w:bCs/>
                <w:color w:val="000000"/>
                <w:sz w:val="20"/>
                <w:szCs w:val="20"/>
              </w:rPr>
            </w:pPr>
            <w:ins w:id="840" w:author="Arjan" w:date="2014-11-18T10:00: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A01DCE" w:rsidRPr="00DD0F4F" w:rsidRDefault="0062522E" w:rsidP="00355852">
            <w:pPr>
              <w:autoSpaceDE w:val="0"/>
              <w:autoSpaceDN w:val="0"/>
              <w:adjustRightInd w:val="0"/>
              <w:spacing w:after="0" w:line="240" w:lineRule="auto"/>
              <w:rPr>
                <w:ins w:id="841" w:author="Arjan" w:date="2014-11-18T10:00:00Z"/>
                <w:rFonts w:ascii="Arial" w:eastAsia="Times New Roman" w:hAnsi="Arial" w:cs="Arial"/>
                <w:color w:val="000000"/>
                <w:sz w:val="20"/>
                <w:szCs w:val="20"/>
                <w:lang w:val="nl-NL"/>
              </w:rPr>
            </w:pPr>
            <w:ins w:id="842" w:author="Arjan" w:date="2014-11-18T10:00:00Z">
              <w:r>
                <w:rPr>
                  <w:rFonts w:ascii="Arial" w:eastAsia="Times New Roman" w:hAnsi="Arial" w:cs="Arial"/>
                  <w:color w:val="000000"/>
                  <w:sz w:val="20"/>
                  <w:szCs w:val="20"/>
                  <w:lang w:val="nl-NL"/>
                </w:rPr>
                <w:t>-</w:t>
              </w:r>
            </w:ins>
          </w:p>
        </w:tc>
      </w:tr>
    </w:tbl>
    <w:p w:rsidR="00A01DCE" w:rsidRPr="002627FD" w:rsidRDefault="00B47636" w:rsidP="00A01DCE">
      <w:pPr>
        <w:autoSpaceDE w:val="0"/>
        <w:autoSpaceDN w:val="0"/>
        <w:adjustRightInd w:val="0"/>
        <w:spacing w:before="240" w:after="60" w:line="240" w:lineRule="auto"/>
        <w:outlineLvl w:val="3"/>
        <w:rPr>
          <w:ins w:id="843" w:author="Arjan" w:date="2014-11-18T10:00:00Z"/>
          <w:rFonts w:ascii="Arial" w:eastAsia="Times New Roman" w:hAnsi="Arial" w:cs="Arial"/>
          <w:b/>
          <w:bCs/>
          <w:color w:val="004080"/>
          <w:sz w:val="24"/>
          <w:szCs w:val="24"/>
        </w:rPr>
      </w:pPr>
      <w:ins w:id="844" w:author="Arjan" w:date="2014-11-18T10:00: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Pr>
            <w:rFonts w:ascii="Arial" w:eastAsia="Times New Roman" w:hAnsi="Arial" w:cs="Arial"/>
            <w:b/>
            <w:bCs/>
            <w:color w:val="004080"/>
            <w:sz w:val="24"/>
            <w:szCs w:val="24"/>
          </w:rPr>
          <w:t>«Suba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r w:rsidR="00E2054E">
          <w:rPr>
            <w:rFonts w:ascii="Arial" w:eastAsia="Times New Roman" w:hAnsi="Arial" w:cs="Arial"/>
            <w:b/>
            <w:bCs/>
            <w:color w:val="004080"/>
            <w:sz w:val="24"/>
            <w:szCs w:val="24"/>
          </w:rPr>
          <w:t>Waarde</w:t>
        </w:r>
      </w:ins>
    </w:p>
    <w:tbl>
      <w:tblPr>
        <w:tblW w:w="9360" w:type="dxa"/>
        <w:tblInd w:w="60" w:type="dxa"/>
        <w:tblLayout w:type="fixed"/>
        <w:tblCellMar>
          <w:left w:w="60" w:type="dxa"/>
          <w:right w:w="60" w:type="dxa"/>
        </w:tblCellMar>
        <w:tblLook w:val="0000"/>
      </w:tblPr>
      <w:tblGrid>
        <w:gridCol w:w="3780"/>
        <w:gridCol w:w="5580"/>
      </w:tblGrid>
      <w:tr w:rsidR="00A01DCE" w:rsidRPr="002627FD" w:rsidTr="00355852">
        <w:trPr>
          <w:trHeight w:val="230"/>
          <w:ins w:id="845" w:author="Arjan" w:date="2014-11-18T10:00:00Z"/>
        </w:trPr>
        <w:tc>
          <w:tcPr>
            <w:tcW w:w="3780" w:type="dxa"/>
            <w:tcBorders>
              <w:top w:val="single" w:sz="4" w:space="0" w:color="auto"/>
              <w:left w:val="nil"/>
              <w:bottom w:val="nil"/>
              <w:right w:val="nil"/>
            </w:tcBorders>
          </w:tcPr>
          <w:p w:rsidR="00A01DCE" w:rsidRPr="002627FD" w:rsidRDefault="00A01DCE" w:rsidP="00355852">
            <w:pPr>
              <w:autoSpaceDE w:val="0"/>
              <w:autoSpaceDN w:val="0"/>
              <w:adjustRightInd w:val="0"/>
              <w:spacing w:after="0" w:line="240" w:lineRule="auto"/>
              <w:rPr>
                <w:ins w:id="846" w:author="Arjan" w:date="2014-11-18T10:00:00Z"/>
                <w:rFonts w:ascii="Arial" w:eastAsia="Times New Roman" w:hAnsi="Arial" w:cs="Arial"/>
                <w:color w:val="000000"/>
                <w:sz w:val="20"/>
                <w:szCs w:val="20"/>
              </w:rPr>
            </w:pPr>
            <w:ins w:id="847" w:author="Arjan" w:date="2014-11-18T10:00:00Z">
              <w:r w:rsidRPr="002627FD">
                <w:rPr>
                  <w:rFonts w:ascii="Arial" w:eastAsia="Times New Roman" w:hAnsi="Arial" w:cs="Arial"/>
                  <w:b/>
                  <w:bCs/>
                  <w:color w:val="000000"/>
                  <w:sz w:val="20"/>
                  <w:szCs w:val="20"/>
                </w:rPr>
                <w:lastRenderedPageBreak/>
                <w:t>Naam attribuutsoort</w:t>
              </w:r>
            </w:ins>
          </w:p>
        </w:tc>
        <w:tc>
          <w:tcPr>
            <w:tcW w:w="5580" w:type="dxa"/>
            <w:tcBorders>
              <w:top w:val="single" w:sz="4" w:space="0" w:color="auto"/>
              <w:left w:val="nil"/>
              <w:bottom w:val="nil"/>
              <w:right w:val="nil"/>
            </w:tcBorders>
          </w:tcPr>
          <w:p w:rsidR="00A01DCE" w:rsidRPr="002627FD" w:rsidRDefault="0062522E" w:rsidP="00355852">
            <w:pPr>
              <w:autoSpaceDE w:val="0"/>
              <w:autoSpaceDN w:val="0"/>
              <w:adjustRightInd w:val="0"/>
              <w:spacing w:after="0" w:line="240" w:lineRule="auto"/>
              <w:rPr>
                <w:ins w:id="848" w:author="Arjan" w:date="2014-11-18T10:00:00Z"/>
                <w:rFonts w:ascii="Arial" w:eastAsia="Times New Roman" w:hAnsi="Arial" w:cs="Arial"/>
                <w:color w:val="000000"/>
                <w:sz w:val="20"/>
                <w:szCs w:val="20"/>
              </w:rPr>
            </w:pPr>
            <w:ins w:id="849" w:author="Arjan" w:date="2014-11-18T10:00:00Z">
              <w:r>
                <w:rPr>
                  <w:rFonts w:ascii="Arial" w:eastAsia="Times New Roman" w:hAnsi="Arial" w:cs="Arial"/>
                  <w:color w:val="000000"/>
                  <w:sz w:val="20"/>
                  <w:szCs w:val="20"/>
                </w:rPr>
                <w:t>Waarde</w:t>
              </w:r>
            </w:ins>
          </w:p>
        </w:tc>
      </w:tr>
      <w:tr w:rsidR="00A01DCE" w:rsidRPr="002627FD" w:rsidTr="00355852">
        <w:trPr>
          <w:ins w:id="850"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5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52" w:author="Arjan" w:date="2014-11-18T10:00:00Z"/>
                <w:rFonts w:ascii="Arial" w:eastAsia="Times New Roman" w:hAnsi="Arial" w:cs="Arial"/>
                <w:color w:val="000000"/>
                <w:sz w:val="20"/>
                <w:szCs w:val="20"/>
              </w:rPr>
            </w:pPr>
          </w:p>
        </w:tc>
      </w:tr>
      <w:tr w:rsidR="00A01DCE" w:rsidRPr="002627FD" w:rsidTr="00355852">
        <w:trPr>
          <w:ins w:id="853"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54" w:author="Arjan" w:date="2014-11-18T10:00:00Z"/>
                <w:rFonts w:ascii="Arial" w:eastAsia="Times New Roman" w:hAnsi="Arial" w:cs="Arial"/>
                <w:color w:val="000000"/>
                <w:sz w:val="20"/>
                <w:szCs w:val="20"/>
              </w:rPr>
            </w:pPr>
            <w:ins w:id="855" w:author="Arjan" w:date="2014-11-18T10:00: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56" w:author="Arjan" w:date="2014-11-18T10:00:00Z"/>
                <w:rFonts w:ascii="Arial" w:eastAsia="Times New Roman" w:hAnsi="Arial" w:cs="Arial"/>
                <w:color w:val="000000"/>
                <w:sz w:val="20"/>
                <w:szCs w:val="20"/>
              </w:rPr>
            </w:pPr>
            <w:ins w:id="857" w:author="Arjan" w:date="2014-11-18T10:00:00Z">
              <w:r>
                <w:rPr>
                  <w:rFonts w:ascii="Arial" w:eastAsia="Times New Roman" w:hAnsi="Arial" w:cs="Arial"/>
                  <w:color w:val="000000"/>
                  <w:sz w:val="20"/>
                  <w:szCs w:val="20"/>
                </w:rPr>
                <w:t>Richtlijn Metadatering Overheidsinformatie (RMO)</w:t>
              </w:r>
            </w:ins>
          </w:p>
        </w:tc>
      </w:tr>
      <w:tr w:rsidR="00A01DCE" w:rsidRPr="002627FD" w:rsidTr="00355852">
        <w:trPr>
          <w:ins w:id="858"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5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60" w:author="Arjan" w:date="2014-11-18T10:00:00Z"/>
                <w:rFonts w:ascii="Arial" w:eastAsia="Times New Roman" w:hAnsi="Arial" w:cs="Arial"/>
                <w:color w:val="000000"/>
                <w:sz w:val="20"/>
                <w:szCs w:val="20"/>
              </w:rPr>
            </w:pPr>
          </w:p>
        </w:tc>
      </w:tr>
      <w:tr w:rsidR="00A01DCE" w:rsidRPr="002627FD" w:rsidTr="00355852">
        <w:trPr>
          <w:ins w:id="861"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62" w:author="Arjan" w:date="2014-11-18T10:00:00Z"/>
                <w:rFonts w:ascii="Arial" w:eastAsia="Times New Roman" w:hAnsi="Arial" w:cs="Arial"/>
                <w:color w:val="000000"/>
                <w:sz w:val="20"/>
                <w:szCs w:val="20"/>
              </w:rPr>
            </w:pPr>
            <w:ins w:id="863" w:author="Arjan" w:date="2014-11-18T10:00: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64" w:author="Arjan" w:date="2014-11-18T10:00:00Z"/>
                <w:rFonts w:ascii="Arial" w:eastAsia="Times New Roman" w:hAnsi="Arial" w:cs="Arial"/>
                <w:color w:val="000000"/>
                <w:sz w:val="20"/>
                <w:szCs w:val="20"/>
              </w:rPr>
            </w:pPr>
          </w:p>
        </w:tc>
      </w:tr>
      <w:tr w:rsidR="00A01DCE" w:rsidRPr="002627FD" w:rsidTr="00355852">
        <w:trPr>
          <w:ins w:id="865"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6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67" w:author="Arjan" w:date="2014-11-18T10:00:00Z"/>
                <w:rFonts w:ascii="Arial" w:eastAsia="Times New Roman" w:hAnsi="Arial" w:cs="Arial"/>
                <w:color w:val="000000"/>
                <w:sz w:val="20"/>
                <w:szCs w:val="20"/>
              </w:rPr>
            </w:pPr>
          </w:p>
        </w:tc>
      </w:tr>
      <w:tr w:rsidR="00A01DCE" w:rsidRPr="002627FD" w:rsidTr="00355852">
        <w:trPr>
          <w:ins w:id="868"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69" w:author="Arjan" w:date="2014-11-18T10:00:00Z"/>
                <w:rFonts w:ascii="Arial" w:eastAsia="Times New Roman" w:hAnsi="Arial" w:cs="Arial"/>
                <w:color w:val="000000"/>
                <w:sz w:val="20"/>
                <w:szCs w:val="20"/>
              </w:rPr>
            </w:pPr>
            <w:ins w:id="870" w:author="Arjan" w:date="2014-11-18T10:00: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A01DCE" w:rsidRPr="002627FD" w:rsidRDefault="0062522E" w:rsidP="00355852">
            <w:pPr>
              <w:autoSpaceDE w:val="0"/>
              <w:autoSpaceDN w:val="0"/>
              <w:adjustRightInd w:val="0"/>
              <w:spacing w:after="0" w:line="240" w:lineRule="auto"/>
              <w:rPr>
                <w:ins w:id="871" w:author="Arjan" w:date="2014-11-18T10:00:00Z"/>
                <w:rFonts w:ascii="Arial" w:eastAsia="Times New Roman" w:hAnsi="Arial" w:cs="Arial"/>
                <w:color w:val="000000"/>
                <w:sz w:val="20"/>
                <w:szCs w:val="20"/>
              </w:rPr>
            </w:pPr>
            <w:ins w:id="872" w:author="Arjan" w:date="2014-11-18T10:00:00Z">
              <w:r>
                <w:rPr>
                  <w:rFonts w:ascii="Arial" w:eastAsia="Times New Roman" w:hAnsi="Arial" w:cs="Arial"/>
                  <w:color w:val="000000"/>
                  <w:sz w:val="20"/>
                  <w:szCs w:val="20"/>
                </w:rPr>
                <w:t>waarde</w:t>
              </w:r>
            </w:ins>
          </w:p>
        </w:tc>
      </w:tr>
      <w:tr w:rsidR="00A01DCE" w:rsidRPr="002627FD" w:rsidTr="00355852">
        <w:trPr>
          <w:ins w:id="873"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7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75" w:author="Arjan" w:date="2014-11-18T10:00:00Z"/>
                <w:rFonts w:ascii="Arial" w:eastAsia="Times New Roman" w:hAnsi="Arial" w:cs="Arial"/>
                <w:color w:val="000000"/>
                <w:sz w:val="20"/>
                <w:szCs w:val="20"/>
              </w:rPr>
            </w:pPr>
          </w:p>
        </w:tc>
      </w:tr>
      <w:tr w:rsidR="00A01DCE" w:rsidRPr="005E066D" w:rsidTr="00355852">
        <w:trPr>
          <w:ins w:id="876"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77" w:author="Arjan" w:date="2014-11-18T10:00:00Z"/>
                <w:rFonts w:ascii="Arial" w:eastAsia="Times New Roman" w:hAnsi="Arial" w:cs="Arial"/>
                <w:color w:val="000000"/>
                <w:sz w:val="20"/>
                <w:szCs w:val="20"/>
              </w:rPr>
            </w:pPr>
            <w:ins w:id="878" w:author="Arjan" w:date="2014-11-18T10:00: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A01DCE" w:rsidRPr="00DD0F4F" w:rsidRDefault="0062522E" w:rsidP="00355852">
            <w:pPr>
              <w:autoSpaceDE w:val="0"/>
              <w:autoSpaceDN w:val="0"/>
              <w:adjustRightInd w:val="0"/>
              <w:spacing w:after="0" w:line="240" w:lineRule="auto"/>
              <w:rPr>
                <w:ins w:id="879" w:author="Arjan" w:date="2014-11-18T10:00:00Z"/>
                <w:rFonts w:ascii="Arial" w:eastAsia="Times New Roman" w:hAnsi="Arial" w:cs="Arial"/>
                <w:color w:val="000000"/>
                <w:sz w:val="20"/>
                <w:szCs w:val="20"/>
                <w:lang w:val="nl-NL"/>
              </w:rPr>
            </w:pPr>
            <w:ins w:id="880" w:author="Arjan" w:date="2014-11-18T10:00:00Z">
              <w:r w:rsidRPr="0062522E">
                <w:rPr>
                  <w:rFonts w:ascii="Arial" w:hAnsi="Arial" w:cs="Arial"/>
                  <w:sz w:val="20"/>
                  <w:szCs w:val="20"/>
                  <w:lang w:val="en-AU"/>
                </w:rPr>
                <w:t>De waarde van de checksum</w:t>
              </w:r>
              <w:r>
                <w:rPr>
                  <w:rFonts w:ascii="Arial" w:hAnsi="Arial" w:cs="Arial"/>
                  <w:sz w:val="20"/>
                  <w:szCs w:val="20"/>
                  <w:lang w:val="en-AU"/>
                </w:rPr>
                <w:t>.</w:t>
              </w:r>
              <w:r w:rsidR="00B47636"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B47636" w:rsidRPr="002627FD">
                <w:rPr>
                  <w:rFonts w:ascii="Arial" w:hAnsi="Arial" w:cs="Arial"/>
                  <w:sz w:val="20"/>
                  <w:szCs w:val="20"/>
                  <w:lang w:val="en-AU"/>
                </w:rPr>
                <w:fldChar w:fldCharType="end"/>
              </w:r>
            </w:ins>
          </w:p>
        </w:tc>
      </w:tr>
      <w:tr w:rsidR="00A01DCE" w:rsidRPr="005E066D" w:rsidTr="00355852">
        <w:trPr>
          <w:trHeight w:val="230"/>
          <w:ins w:id="881" w:author="Arjan" w:date="2014-11-18T10:00:00Z"/>
        </w:trPr>
        <w:tc>
          <w:tcPr>
            <w:tcW w:w="37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882"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883" w:author="Arjan" w:date="2014-11-18T10:00:00Z"/>
                <w:rFonts w:ascii="Arial" w:eastAsia="Times New Roman" w:hAnsi="Arial" w:cs="Arial"/>
                <w:color w:val="000000"/>
                <w:sz w:val="20"/>
                <w:szCs w:val="20"/>
                <w:lang w:val="nl-NL"/>
              </w:rPr>
            </w:pPr>
          </w:p>
        </w:tc>
      </w:tr>
      <w:tr w:rsidR="00A01DCE" w:rsidRPr="002627FD" w:rsidTr="00355852">
        <w:trPr>
          <w:trHeight w:val="230"/>
          <w:ins w:id="884"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85" w:author="Arjan" w:date="2014-11-18T10:00:00Z"/>
                <w:rFonts w:ascii="Arial" w:eastAsia="Times New Roman" w:hAnsi="Arial" w:cs="Arial"/>
                <w:color w:val="000000"/>
                <w:sz w:val="20"/>
                <w:szCs w:val="20"/>
              </w:rPr>
            </w:pPr>
            <w:ins w:id="886" w:author="Arjan" w:date="2014-11-18T10:00: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87" w:author="Arjan" w:date="2014-11-18T10:00:00Z"/>
                <w:rFonts w:ascii="Arial" w:eastAsia="Times New Roman" w:hAnsi="Arial" w:cs="Arial"/>
                <w:color w:val="000000"/>
                <w:sz w:val="20"/>
                <w:szCs w:val="20"/>
              </w:rPr>
            </w:pPr>
            <w:ins w:id="888" w:author="Arjan" w:date="2014-11-18T10:00:00Z">
              <w:r>
                <w:rPr>
                  <w:rFonts w:ascii="Arial" w:eastAsia="Times New Roman" w:hAnsi="Arial" w:cs="Arial"/>
                  <w:color w:val="000000"/>
                  <w:sz w:val="20"/>
                  <w:szCs w:val="20"/>
                </w:rPr>
                <w:t>RMO</w:t>
              </w:r>
            </w:ins>
          </w:p>
        </w:tc>
      </w:tr>
      <w:tr w:rsidR="00A01DCE" w:rsidRPr="002627FD" w:rsidTr="00355852">
        <w:trPr>
          <w:ins w:id="889"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9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91" w:author="Arjan" w:date="2014-11-18T10:00:00Z"/>
                <w:rFonts w:ascii="Arial" w:eastAsia="Times New Roman" w:hAnsi="Arial" w:cs="Arial"/>
                <w:color w:val="000000"/>
                <w:sz w:val="20"/>
                <w:szCs w:val="20"/>
              </w:rPr>
            </w:pPr>
          </w:p>
        </w:tc>
      </w:tr>
      <w:tr w:rsidR="00A01DCE" w:rsidRPr="002627FD" w:rsidTr="00355852">
        <w:trPr>
          <w:ins w:id="892"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93" w:author="Arjan" w:date="2014-11-18T10:00:00Z"/>
                <w:rFonts w:ascii="Arial" w:eastAsia="Times New Roman" w:hAnsi="Arial" w:cs="Arial"/>
                <w:color w:val="000000"/>
                <w:sz w:val="20"/>
                <w:szCs w:val="20"/>
              </w:rPr>
            </w:pPr>
            <w:ins w:id="894" w:author="Arjan" w:date="2014-11-18T10:00: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95" w:author="Arjan" w:date="2014-11-18T10:00:00Z"/>
                <w:rFonts w:ascii="Arial" w:eastAsia="Times New Roman" w:hAnsi="Arial" w:cs="Arial"/>
                <w:color w:val="000000"/>
                <w:sz w:val="20"/>
                <w:szCs w:val="20"/>
              </w:rPr>
            </w:pPr>
            <w:ins w:id="896" w:author="Arjan" w:date="2014-11-18T10:00:00Z">
              <w:r>
                <w:rPr>
                  <w:rFonts w:ascii="Arial" w:eastAsia="Times New Roman" w:hAnsi="Arial" w:cs="Arial"/>
                  <w:color w:val="000000"/>
                  <w:sz w:val="20"/>
                  <w:szCs w:val="20"/>
                </w:rPr>
                <w:t>1 november 2011</w:t>
              </w:r>
            </w:ins>
          </w:p>
        </w:tc>
      </w:tr>
      <w:tr w:rsidR="00A01DCE" w:rsidRPr="002627FD" w:rsidTr="00355852">
        <w:trPr>
          <w:ins w:id="897"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9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899" w:author="Arjan" w:date="2014-11-18T10:00:00Z"/>
                <w:rFonts w:ascii="Arial" w:eastAsia="Times New Roman" w:hAnsi="Arial" w:cs="Arial"/>
                <w:color w:val="000000"/>
                <w:sz w:val="20"/>
                <w:szCs w:val="20"/>
              </w:rPr>
            </w:pPr>
          </w:p>
        </w:tc>
      </w:tr>
      <w:tr w:rsidR="00A01DCE" w:rsidRPr="005E066D" w:rsidTr="00355852">
        <w:trPr>
          <w:ins w:id="900"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01" w:author="Arjan" w:date="2014-11-18T10:00:00Z"/>
                <w:rFonts w:ascii="Arial" w:eastAsia="Times New Roman" w:hAnsi="Arial" w:cs="Arial"/>
                <w:color w:val="000000"/>
                <w:sz w:val="20"/>
                <w:szCs w:val="20"/>
              </w:rPr>
            </w:pPr>
            <w:ins w:id="902" w:author="Arjan" w:date="2014-11-18T10:00: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A01DCE" w:rsidRPr="00DD0F4F" w:rsidRDefault="0062522E" w:rsidP="00355852">
            <w:pPr>
              <w:autoSpaceDE w:val="0"/>
              <w:autoSpaceDN w:val="0"/>
              <w:adjustRightInd w:val="0"/>
              <w:spacing w:after="0" w:line="240" w:lineRule="auto"/>
              <w:rPr>
                <w:ins w:id="903" w:author="Arjan" w:date="2014-11-18T10:00:00Z"/>
                <w:rFonts w:ascii="Arial" w:eastAsia="Times New Roman" w:hAnsi="Arial" w:cs="Arial"/>
                <w:color w:val="000000"/>
                <w:sz w:val="20"/>
                <w:szCs w:val="20"/>
                <w:lang w:val="nl-NL"/>
              </w:rPr>
            </w:pPr>
            <w:ins w:id="904" w:author="Arjan" w:date="2014-11-18T10:00:00Z">
              <w:r w:rsidRPr="0062522E">
                <w:rPr>
                  <w:rFonts w:ascii="Arial" w:eastAsia="Times New Roman" w:hAnsi="Arial" w:cs="Arial"/>
                  <w:color w:val="000000"/>
                  <w:sz w:val="20"/>
                  <w:szCs w:val="20"/>
                  <w:lang w:val="nl-NL"/>
                </w:rPr>
                <w:t>De waarde van de checksum, het controlegetal, maakt het mogelijk te controleren of het bestand niet gecorrumpeerd is.</w:t>
              </w:r>
            </w:ins>
          </w:p>
        </w:tc>
      </w:tr>
      <w:tr w:rsidR="00A01DCE" w:rsidRPr="005E066D" w:rsidTr="00355852">
        <w:trPr>
          <w:ins w:id="905" w:author="Arjan" w:date="2014-11-18T10:00:00Z"/>
        </w:trPr>
        <w:tc>
          <w:tcPr>
            <w:tcW w:w="37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906"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907" w:author="Arjan" w:date="2014-11-18T10:00:00Z"/>
                <w:rFonts w:ascii="Arial" w:eastAsia="Times New Roman" w:hAnsi="Arial" w:cs="Arial"/>
                <w:color w:val="000000"/>
                <w:sz w:val="20"/>
                <w:szCs w:val="20"/>
                <w:lang w:val="nl-NL"/>
              </w:rPr>
            </w:pPr>
          </w:p>
        </w:tc>
      </w:tr>
      <w:tr w:rsidR="00A01DCE" w:rsidRPr="002627FD" w:rsidTr="00355852">
        <w:trPr>
          <w:ins w:id="908"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09" w:author="Arjan" w:date="2014-11-18T10:00:00Z"/>
                <w:rFonts w:ascii="Arial" w:eastAsia="Times New Roman" w:hAnsi="Arial" w:cs="Arial"/>
                <w:color w:val="000000"/>
                <w:sz w:val="20"/>
                <w:szCs w:val="20"/>
              </w:rPr>
            </w:pPr>
            <w:ins w:id="910" w:author="Arjan" w:date="2014-11-18T10:00: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A01DCE" w:rsidRPr="002627FD" w:rsidRDefault="00D169D9" w:rsidP="00355852">
            <w:pPr>
              <w:autoSpaceDE w:val="0"/>
              <w:autoSpaceDN w:val="0"/>
              <w:adjustRightInd w:val="0"/>
              <w:spacing w:after="0" w:line="240" w:lineRule="auto"/>
              <w:rPr>
                <w:ins w:id="911" w:author="Arjan" w:date="2014-11-18T10:00:00Z"/>
                <w:rFonts w:ascii="Arial" w:eastAsia="Times New Roman" w:hAnsi="Arial" w:cs="Arial"/>
                <w:color w:val="000000"/>
                <w:sz w:val="20"/>
                <w:szCs w:val="20"/>
              </w:rPr>
            </w:pPr>
            <w:ins w:id="912" w:author="Arjan" w:date="2014-11-18T14:29:00Z">
              <w:r>
                <w:rPr>
                  <w:rFonts w:ascii="Arial" w:eastAsia="Times New Roman" w:hAnsi="Arial" w:cs="Arial"/>
                  <w:color w:val="000000"/>
                  <w:sz w:val="20"/>
                  <w:szCs w:val="20"/>
                </w:rPr>
                <w:t>String</w:t>
              </w:r>
            </w:ins>
          </w:p>
        </w:tc>
      </w:tr>
      <w:tr w:rsidR="00A01DCE" w:rsidRPr="002627FD" w:rsidTr="00355852">
        <w:trPr>
          <w:trHeight w:val="230"/>
          <w:ins w:id="913"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1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15" w:author="Arjan" w:date="2014-11-18T10:00:00Z"/>
                <w:rFonts w:ascii="Arial" w:eastAsia="Times New Roman" w:hAnsi="Arial" w:cs="Arial"/>
                <w:color w:val="000000"/>
                <w:sz w:val="20"/>
                <w:szCs w:val="20"/>
              </w:rPr>
            </w:pPr>
          </w:p>
        </w:tc>
      </w:tr>
      <w:tr w:rsidR="00A01DCE" w:rsidRPr="005E066D" w:rsidTr="00355852">
        <w:trPr>
          <w:trHeight w:val="230"/>
          <w:ins w:id="916"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17" w:author="Arjan" w:date="2014-11-18T10:00:00Z"/>
                <w:rFonts w:ascii="Arial" w:eastAsia="Times New Roman" w:hAnsi="Arial" w:cs="Arial"/>
                <w:color w:val="000000"/>
                <w:sz w:val="20"/>
                <w:szCs w:val="20"/>
              </w:rPr>
            </w:pPr>
            <w:ins w:id="918" w:author="Arjan" w:date="2014-11-18T10:00: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A01DCE" w:rsidRPr="00DD0F4F" w:rsidRDefault="00D169D9" w:rsidP="00355852">
            <w:pPr>
              <w:autoSpaceDE w:val="0"/>
              <w:autoSpaceDN w:val="0"/>
              <w:adjustRightInd w:val="0"/>
              <w:spacing w:after="0" w:line="240" w:lineRule="auto"/>
              <w:rPr>
                <w:ins w:id="919" w:author="Arjan" w:date="2014-11-18T10:00:00Z"/>
                <w:rFonts w:ascii="Arial" w:eastAsia="Times New Roman" w:hAnsi="Arial" w:cs="Arial"/>
                <w:color w:val="000000"/>
                <w:sz w:val="20"/>
                <w:szCs w:val="20"/>
                <w:lang w:val="nl-NL"/>
              </w:rPr>
            </w:pPr>
            <w:ins w:id="920" w:author="Arjan" w:date="2014-11-18T14:29:00Z">
              <w:r>
                <w:rPr>
                  <w:rFonts w:ascii="Arial" w:eastAsia="Times New Roman" w:hAnsi="Arial" w:cs="Arial"/>
                  <w:color w:val="000000"/>
                  <w:sz w:val="20"/>
                  <w:szCs w:val="20"/>
                  <w:lang w:val="nl-NL"/>
                </w:rPr>
                <w:t>Aaneengesloten cijfers</w:t>
              </w:r>
            </w:ins>
          </w:p>
        </w:tc>
      </w:tr>
      <w:tr w:rsidR="00A01DCE" w:rsidRPr="005E066D" w:rsidTr="00355852">
        <w:trPr>
          <w:trHeight w:val="215"/>
          <w:ins w:id="921" w:author="Arjan" w:date="2014-11-18T10:00:00Z"/>
        </w:trPr>
        <w:tc>
          <w:tcPr>
            <w:tcW w:w="37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922"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923" w:author="Arjan" w:date="2014-11-18T10:00:00Z"/>
                <w:rFonts w:ascii="Arial" w:eastAsia="Times New Roman" w:hAnsi="Arial" w:cs="Arial"/>
                <w:color w:val="000000"/>
                <w:sz w:val="20"/>
                <w:szCs w:val="20"/>
                <w:lang w:val="nl-NL"/>
              </w:rPr>
            </w:pPr>
          </w:p>
        </w:tc>
      </w:tr>
      <w:tr w:rsidR="00A01DCE" w:rsidRPr="002627FD" w:rsidTr="00355852">
        <w:trPr>
          <w:trHeight w:val="215"/>
          <w:ins w:id="924"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25" w:author="Arjan" w:date="2014-11-18T10:00:00Z"/>
                <w:rFonts w:ascii="Arial" w:eastAsia="Times New Roman" w:hAnsi="Arial" w:cs="Arial"/>
                <w:color w:val="000000"/>
                <w:sz w:val="20"/>
                <w:szCs w:val="20"/>
              </w:rPr>
            </w:pPr>
            <w:ins w:id="926" w:author="Arjan" w:date="2014-11-18T10:00: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27" w:author="Arjan" w:date="2014-11-18T10:00:00Z"/>
                <w:rFonts w:ascii="Arial" w:eastAsia="Times New Roman" w:hAnsi="Arial" w:cs="Arial"/>
                <w:color w:val="000000"/>
                <w:sz w:val="20"/>
                <w:szCs w:val="20"/>
              </w:rPr>
            </w:pPr>
            <w:ins w:id="928" w:author="Arjan" w:date="2014-11-18T10:00:00Z">
              <w:r>
                <w:rPr>
                  <w:rFonts w:ascii="Arial" w:eastAsia="Times New Roman" w:hAnsi="Arial" w:cs="Arial"/>
                  <w:color w:val="000000"/>
                  <w:sz w:val="20"/>
                  <w:szCs w:val="20"/>
                </w:rPr>
                <w:t>Zie groep</w:t>
              </w:r>
            </w:ins>
          </w:p>
        </w:tc>
      </w:tr>
      <w:tr w:rsidR="00A01DCE" w:rsidRPr="002627FD" w:rsidTr="00355852">
        <w:trPr>
          <w:trHeight w:val="230"/>
          <w:ins w:id="929"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3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31" w:author="Arjan" w:date="2014-11-18T10:00:00Z"/>
                <w:rFonts w:ascii="Arial" w:eastAsia="Times New Roman" w:hAnsi="Arial" w:cs="Arial"/>
                <w:color w:val="000000"/>
                <w:sz w:val="20"/>
                <w:szCs w:val="20"/>
              </w:rPr>
            </w:pPr>
          </w:p>
        </w:tc>
      </w:tr>
      <w:tr w:rsidR="00A01DCE" w:rsidRPr="002627FD" w:rsidTr="00355852">
        <w:trPr>
          <w:trHeight w:val="230"/>
          <w:ins w:id="932"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33" w:author="Arjan" w:date="2014-11-18T10:00:00Z"/>
                <w:rFonts w:ascii="Arial" w:eastAsia="Times New Roman" w:hAnsi="Arial" w:cs="Arial"/>
                <w:color w:val="000000"/>
                <w:sz w:val="20"/>
                <w:szCs w:val="20"/>
              </w:rPr>
            </w:pPr>
            <w:ins w:id="934" w:author="Arjan" w:date="2014-11-18T10:00: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35" w:author="Arjan" w:date="2014-11-18T10:00:00Z"/>
                <w:rFonts w:ascii="Arial" w:eastAsia="Times New Roman" w:hAnsi="Arial" w:cs="Arial"/>
                <w:color w:val="000000"/>
                <w:sz w:val="20"/>
                <w:szCs w:val="20"/>
              </w:rPr>
            </w:pPr>
            <w:ins w:id="936" w:author="Arjan" w:date="2014-11-18T10:00:00Z">
              <w:r>
                <w:rPr>
                  <w:rFonts w:ascii="Arial" w:eastAsia="Times New Roman" w:hAnsi="Arial" w:cs="Arial"/>
                  <w:color w:val="000000"/>
                  <w:sz w:val="20"/>
                  <w:szCs w:val="20"/>
                </w:rPr>
                <w:t>Zie groep</w:t>
              </w:r>
            </w:ins>
          </w:p>
        </w:tc>
      </w:tr>
      <w:tr w:rsidR="00A01DCE" w:rsidRPr="002627FD" w:rsidTr="00355852">
        <w:trPr>
          <w:trHeight w:val="230"/>
          <w:ins w:id="937"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3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39" w:author="Arjan" w:date="2014-11-18T10:00:00Z"/>
                <w:rFonts w:ascii="Arial" w:eastAsia="Times New Roman" w:hAnsi="Arial" w:cs="Arial"/>
                <w:color w:val="000000"/>
                <w:sz w:val="20"/>
                <w:szCs w:val="20"/>
              </w:rPr>
            </w:pPr>
          </w:p>
        </w:tc>
      </w:tr>
      <w:tr w:rsidR="00A01DCE" w:rsidRPr="002627FD" w:rsidTr="00355852">
        <w:trPr>
          <w:trHeight w:val="230"/>
          <w:ins w:id="940"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41" w:author="Arjan" w:date="2014-11-18T10:00:00Z"/>
                <w:rFonts w:ascii="Arial" w:eastAsia="Times New Roman" w:hAnsi="Arial" w:cs="Arial"/>
                <w:color w:val="000000"/>
                <w:sz w:val="20"/>
                <w:szCs w:val="20"/>
              </w:rPr>
            </w:pPr>
            <w:ins w:id="942" w:author="Arjan" w:date="2014-11-18T10:00: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43" w:author="Arjan" w:date="2014-11-18T10:00:00Z"/>
                <w:rFonts w:ascii="Arial" w:eastAsia="Times New Roman" w:hAnsi="Arial" w:cs="Arial"/>
                <w:color w:val="000000"/>
                <w:sz w:val="20"/>
                <w:szCs w:val="20"/>
              </w:rPr>
            </w:pPr>
          </w:p>
        </w:tc>
      </w:tr>
      <w:tr w:rsidR="00A01DCE" w:rsidRPr="002627FD" w:rsidTr="00355852">
        <w:trPr>
          <w:trHeight w:val="230"/>
          <w:ins w:id="944"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4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46" w:author="Arjan" w:date="2014-11-18T10:00:00Z"/>
                <w:rFonts w:ascii="Arial" w:eastAsia="Times New Roman" w:hAnsi="Arial" w:cs="Arial"/>
                <w:color w:val="000000"/>
                <w:sz w:val="20"/>
                <w:szCs w:val="20"/>
              </w:rPr>
            </w:pPr>
          </w:p>
        </w:tc>
      </w:tr>
      <w:tr w:rsidR="00A01DCE" w:rsidRPr="002627FD" w:rsidTr="00355852">
        <w:trPr>
          <w:trHeight w:val="230"/>
          <w:ins w:id="947"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48" w:author="Arjan" w:date="2014-11-18T10:00:00Z"/>
                <w:rFonts w:ascii="Arial" w:eastAsia="Times New Roman" w:hAnsi="Arial" w:cs="Arial"/>
                <w:color w:val="000000"/>
                <w:sz w:val="20"/>
                <w:szCs w:val="20"/>
              </w:rPr>
            </w:pPr>
            <w:ins w:id="949" w:author="Arjan" w:date="2014-11-18T10:00: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50" w:author="Arjan" w:date="2014-11-18T10:00:00Z"/>
                <w:rFonts w:ascii="Arial" w:eastAsia="Times New Roman" w:hAnsi="Arial" w:cs="Arial"/>
                <w:color w:val="000000"/>
                <w:sz w:val="20"/>
                <w:szCs w:val="20"/>
              </w:rPr>
            </w:pPr>
            <w:ins w:id="951" w:author="Arjan" w:date="2014-11-18T10:00:00Z">
              <w:r>
                <w:rPr>
                  <w:rFonts w:ascii="Arial" w:eastAsia="Times New Roman" w:hAnsi="Arial" w:cs="Arial"/>
                  <w:color w:val="000000"/>
                  <w:sz w:val="20"/>
                  <w:szCs w:val="20"/>
                </w:rPr>
                <w:t>Zie groep</w:t>
              </w:r>
            </w:ins>
          </w:p>
        </w:tc>
      </w:tr>
      <w:tr w:rsidR="00A01DCE" w:rsidRPr="002627FD" w:rsidTr="00355852">
        <w:trPr>
          <w:trHeight w:val="230"/>
          <w:ins w:id="952"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53"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54" w:author="Arjan" w:date="2014-11-18T10:00:00Z"/>
                <w:rFonts w:ascii="Arial" w:eastAsia="Times New Roman" w:hAnsi="Arial" w:cs="Arial"/>
                <w:color w:val="000000"/>
                <w:sz w:val="20"/>
                <w:szCs w:val="20"/>
              </w:rPr>
            </w:pPr>
          </w:p>
        </w:tc>
      </w:tr>
      <w:tr w:rsidR="00A01DCE" w:rsidRPr="002627FD" w:rsidTr="00355852">
        <w:trPr>
          <w:trHeight w:val="411"/>
          <w:ins w:id="955"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56" w:author="Arjan" w:date="2014-11-18T10:00:00Z"/>
                <w:rFonts w:ascii="Arial" w:eastAsia="Times New Roman" w:hAnsi="Arial" w:cs="Arial"/>
                <w:color w:val="000000"/>
                <w:sz w:val="20"/>
                <w:szCs w:val="20"/>
              </w:rPr>
            </w:pPr>
            <w:ins w:id="957" w:author="Arjan" w:date="2014-11-18T10:00: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58" w:author="Arjan" w:date="2014-11-18T10:00:00Z"/>
                <w:rFonts w:ascii="Arial" w:eastAsia="Times New Roman" w:hAnsi="Arial" w:cs="Arial"/>
                <w:color w:val="000000"/>
                <w:sz w:val="20"/>
                <w:szCs w:val="20"/>
              </w:rPr>
            </w:pPr>
            <w:ins w:id="959" w:author="Arjan" w:date="2014-11-18T10:00:00Z">
              <w:r>
                <w:rPr>
                  <w:rFonts w:ascii="Arial" w:eastAsia="Times New Roman" w:hAnsi="Arial" w:cs="Arial"/>
                  <w:color w:val="000000"/>
                  <w:sz w:val="20"/>
                  <w:szCs w:val="20"/>
                </w:rPr>
                <w:t>Zie groep</w:t>
              </w:r>
            </w:ins>
          </w:p>
        </w:tc>
      </w:tr>
      <w:tr w:rsidR="00A01DCE" w:rsidRPr="002627FD" w:rsidTr="00355852">
        <w:trPr>
          <w:trHeight w:val="245"/>
          <w:ins w:id="960"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6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62" w:author="Arjan" w:date="2014-11-18T10:00:00Z"/>
                <w:rFonts w:ascii="Arial" w:eastAsia="Times New Roman" w:hAnsi="Arial" w:cs="Arial"/>
                <w:color w:val="000000"/>
                <w:sz w:val="20"/>
                <w:szCs w:val="20"/>
              </w:rPr>
            </w:pPr>
          </w:p>
        </w:tc>
      </w:tr>
      <w:tr w:rsidR="00A01DCE" w:rsidRPr="002627FD" w:rsidTr="00355852">
        <w:trPr>
          <w:trHeight w:val="230"/>
          <w:ins w:id="963"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64" w:author="Arjan" w:date="2014-11-18T10:00:00Z"/>
                <w:rFonts w:ascii="Arial" w:eastAsia="Times New Roman" w:hAnsi="Arial" w:cs="Arial"/>
                <w:color w:val="000000"/>
                <w:sz w:val="20"/>
                <w:szCs w:val="20"/>
              </w:rPr>
            </w:pPr>
            <w:ins w:id="965" w:author="Arjan" w:date="2014-11-18T10:00: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66" w:author="Arjan" w:date="2014-11-18T10:00:00Z"/>
                <w:rFonts w:ascii="Arial" w:eastAsia="Times New Roman" w:hAnsi="Arial" w:cs="Arial"/>
                <w:color w:val="000000"/>
                <w:sz w:val="20"/>
                <w:szCs w:val="20"/>
              </w:rPr>
            </w:pPr>
            <w:ins w:id="967" w:author="Arjan" w:date="2014-11-18T10:00:00Z">
              <w:r>
                <w:rPr>
                  <w:rFonts w:ascii="Arial" w:hAnsi="Arial" w:cs="Arial"/>
                  <w:sz w:val="20"/>
                  <w:szCs w:val="20"/>
                  <w:lang w:val="en-AU"/>
                </w:rPr>
                <w:t>1</w:t>
              </w:r>
              <w:r w:rsidRPr="002627FD">
                <w:rPr>
                  <w:rFonts w:ascii="Arial" w:eastAsia="Times New Roman" w:hAnsi="Arial" w:cs="Arial"/>
                  <w:color w:val="000000"/>
                  <w:sz w:val="20"/>
                  <w:szCs w:val="20"/>
                </w:rPr>
                <w:t xml:space="preserve"> - </w:t>
              </w:r>
              <w:r w:rsidR="00B47636" w:rsidRPr="002627FD">
                <w:rPr>
                  <w:rFonts w:ascii="Arial" w:eastAsia="Times New Roman" w:hAnsi="Arial" w:cs="Arial"/>
                  <w:color w:val="000000"/>
                  <w:sz w:val="20"/>
                  <w:szCs w:val="20"/>
                </w:rPr>
                <w:fldChar w:fldCharType="begin" w:fldLock="1"/>
              </w:r>
              <w:r w:rsidRPr="002627FD">
                <w:rPr>
                  <w:rFonts w:ascii="Arial" w:eastAsia="Times New Roman" w:hAnsi="Arial" w:cs="Arial"/>
                  <w:color w:val="000000"/>
                  <w:sz w:val="20"/>
                  <w:szCs w:val="20"/>
                </w:rPr>
                <w:instrText>MERGEFIELD Att.UpperBound</w:instrText>
              </w:r>
              <w:r w:rsidR="00B47636" w:rsidRPr="002627FD">
                <w:rPr>
                  <w:rFonts w:ascii="Arial" w:eastAsia="Times New Roman" w:hAnsi="Arial" w:cs="Arial"/>
                  <w:color w:val="000000"/>
                  <w:sz w:val="20"/>
                  <w:szCs w:val="20"/>
                </w:rPr>
                <w:fldChar w:fldCharType="separate"/>
              </w:r>
              <w:r w:rsidRPr="002627FD">
                <w:rPr>
                  <w:rFonts w:ascii="Arial" w:eastAsia="Times New Roman" w:hAnsi="Arial" w:cs="Arial"/>
                  <w:color w:val="000000"/>
                  <w:sz w:val="20"/>
                  <w:szCs w:val="20"/>
                </w:rPr>
                <w:t>1</w:t>
              </w:r>
              <w:r w:rsidR="00B47636" w:rsidRPr="002627FD">
                <w:rPr>
                  <w:rFonts w:ascii="Arial" w:eastAsia="Times New Roman" w:hAnsi="Arial" w:cs="Arial"/>
                  <w:color w:val="000000"/>
                  <w:sz w:val="20"/>
                  <w:szCs w:val="20"/>
                </w:rPr>
                <w:fldChar w:fldCharType="end"/>
              </w:r>
            </w:ins>
          </w:p>
        </w:tc>
      </w:tr>
      <w:tr w:rsidR="00A01DCE" w:rsidRPr="002627FD" w:rsidTr="00355852">
        <w:trPr>
          <w:trHeight w:val="230"/>
          <w:ins w:id="968"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6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70" w:author="Arjan" w:date="2014-11-18T10:00:00Z"/>
                <w:rFonts w:ascii="Arial" w:eastAsia="Times New Roman" w:hAnsi="Arial" w:cs="Arial"/>
                <w:color w:val="000000"/>
                <w:sz w:val="20"/>
                <w:szCs w:val="20"/>
              </w:rPr>
            </w:pPr>
          </w:p>
        </w:tc>
      </w:tr>
      <w:tr w:rsidR="00A01DCE" w:rsidRPr="002627FD" w:rsidTr="00355852">
        <w:trPr>
          <w:trHeight w:val="230"/>
          <w:ins w:id="971"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72" w:author="Arjan" w:date="2014-11-18T10:00:00Z"/>
                <w:rFonts w:ascii="Arial" w:eastAsia="Times New Roman" w:hAnsi="Arial" w:cs="Arial"/>
                <w:color w:val="000000"/>
                <w:sz w:val="20"/>
                <w:szCs w:val="20"/>
              </w:rPr>
            </w:pPr>
            <w:ins w:id="973" w:author="Arjan" w:date="2014-11-18T10:00: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74" w:author="Arjan" w:date="2014-11-18T10:00:00Z"/>
                <w:rFonts w:ascii="Arial" w:eastAsia="Times New Roman" w:hAnsi="Arial" w:cs="Arial"/>
                <w:color w:val="000000"/>
                <w:sz w:val="20"/>
                <w:szCs w:val="20"/>
              </w:rPr>
            </w:pPr>
            <w:ins w:id="975" w:author="Arjan" w:date="2014-11-18T10:00: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A01DCE" w:rsidRPr="002627FD" w:rsidTr="00355852">
        <w:trPr>
          <w:trHeight w:val="230"/>
          <w:ins w:id="976" w:author="Arjan" w:date="2014-11-18T10:00:00Z"/>
        </w:trPr>
        <w:tc>
          <w:tcPr>
            <w:tcW w:w="3780" w:type="dxa"/>
            <w:tcBorders>
              <w:top w:val="nil"/>
              <w:left w:val="nil"/>
              <w:right w:val="nil"/>
            </w:tcBorders>
          </w:tcPr>
          <w:p w:rsidR="00A01DCE" w:rsidRPr="002627FD" w:rsidRDefault="00A01DCE" w:rsidP="00355852">
            <w:pPr>
              <w:autoSpaceDE w:val="0"/>
              <w:autoSpaceDN w:val="0"/>
              <w:adjustRightInd w:val="0"/>
              <w:spacing w:after="0" w:line="240" w:lineRule="auto"/>
              <w:rPr>
                <w:ins w:id="977" w:author="Arjan" w:date="2014-11-18T10:00:00Z"/>
                <w:rFonts w:ascii="Arial" w:eastAsia="Times New Roman" w:hAnsi="Arial" w:cs="Arial"/>
                <w:b/>
                <w:bCs/>
                <w:color w:val="000000"/>
                <w:sz w:val="20"/>
                <w:szCs w:val="20"/>
              </w:rPr>
            </w:pPr>
          </w:p>
        </w:tc>
        <w:tc>
          <w:tcPr>
            <w:tcW w:w="5580" w:type="dxa"/>
            <w:tcBorders>
              <w:top w:val="nil"/>
              <w:left w:val="nil"/>
              <w:right w:val="nil"/>
            </w:tcBorders>
          </w:tcPr>
          <w:p w:rsidR="00A01DCE" w:rsidRPr="002627FD" w:rsidRDefault="00A01DCE" w:rsidP="00355852">
            <w:pPr>
              <w:autoSpaceDE w:val="0"/>
              <w:autoSpaceDN w:val="0"/>
              <w:adjustRightInd w:val="0"/>
              <w:spacing w:after="0" w:line="240" w:lineRule="auto"/>
              <w:rPr>
                <w:ins w:id="978" w:author="Arjan" w:date="2014-11-18T10:00:00Z"/>
                <w:rFonts w:ascii="Arial" w:eastAsia="Times New Roman" w:hAnsi="Arial" w:cs="Arial"/>
                <w:color w:val="000000"/>
                <w:sz w:val="20"/>
                <w:szCs w:val="20"/>
              </w:rPr>
            </w:pPr>
          </w:p>
        </w:tc>
      </w:tr>
      <w:tr w:rsidR="00A01DCE" w:rsidRPr="005E066D" w:rsidTr="00355852">
        <w:trPr>
          <w:trHeight w:val="230"/>
          <w:ins w:id="979" w:author="Arjan" w:date="2014-11-18T10:00:00Z"/>
        </w:trPr>
        <w:tc>
          <w:tcPr>
            <w:tcW w:w="3780" w:type="dxa"/>
            <w:tcBorders>
              <w:top w:val="nil"/>
              <w:left w:val="nil"/>
              <w:bottom w:val="single" w:sz="4" w:space="0" w:color="auto"/>
              <w:right w:val="nil"/>
            </w:tcBorders>
          </w:tcPr>
          <w:p w:rsidR="00A01DCE" w:rsidRPr="002627FD" w:rsidRDefault="00A01DCE" w:rsidP="00355852">
            <w:pPr>
              <w:autoSpaceDE w:val="0"/>
              <w:autoSpaceDN w:val="0"/>
              <w:adjustRightInd w:val="0"/>
              <w:spacing w:after="0" w:line="240" w:lineRule="auto"/>
              <w:rPr>
                <w:ins w:id="980" w:author="Arjan" w:date="2014-11-18T10:00:00Z"/>
                <w:rFonts w:ascii="Arial" w:eastAsia="Times New Roman" w:hAnsi="Arial" w:cs="Arial"/>
                <w:b/>
                <w:bCs/>
                <w:color w:val="000000"/>
                <w:sz w:val="20"/>
                <w:szCs w:val="20"/>
              </w:rPr>
            </w:pPr>
            <w:ins w:id="981" w:author="Arjan" w:date="2014-11-18T10:00: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A01DCE" w:rsidRPr="00DD0F4F" w:rsidRDefault="0062522E" w:rsidP="00355852">
            <w:pPr>
              <w:autoSpaceDE w:val="0"/>
              <w:autoSpaceDN w:val="0"/>
              <w:adjustRightInd w:val="0"/>
              <w:spacing w:after="0" w:line="240" w:lineRule="auto"/>
              <w:rPr>
                <w:ins w:id="982" w:author="Arjan" w:date="2014-11-18T10:00:00Z"/>
                <w:rFonts w:ascii="Arial" w:eastAsia="Times New Roman" w:hAnsi="Arial" w:cs="Arial"/>
                <w:color w:val="000000"/>
                <w:sz w:val="20"/>
                <w:szCs w:val="20"/>
                <w:lang w:val="nl-NL"/>
              </w:rPr>
            </w:pPr>
            <w:ins w:id="983" w:author="Arjan" w:date="2014-11-18T10:00:00Z">
              <w:r>
                <w:rPr>
                  <w:rFonts w:ascii="Arial" w:eastAsia="Times New Roman" w:hAnsi="Arial" w:cs="Arial"/>
                  <w:color w:val="000000"/>
                  <w:sz w:val="20"/>
                  <w:szCs w:val="20"/>
                  <w:lang w:val="nl-NL"/>
                </w:rPr>
                <w:t>-</w:t>
              </w:r>
            </w:ins>
          </w:p>
        </w:tc>
      </w:tr>
    </w:tbl>
    <w:p w:rsidR="00A01DCE" w:rsidRPr="002627FD" w:rsidRDefault="00B47636" w:rsidP="00A01DCE">
      <w:pPr>
        <w:autoSpaceDE w:val="0"/>
        <w:autoSpaceDN w:val="0"/>
        <w:adjustRightInd w:val="0"/>
        <w:spacing w:before="240" w:after="60" w:line="240" w:lineRule="auto"/>
        <w:outlineLvl w:val="3"/>
        <w:rPr>
          <w:ins w:id="984" w:author="Arjan" w:date="2014-11-18T10:00:00Z"/>
          <w:rFonts w:ascii="Arial" w:eastAsia="Times New Roman" w:hAnsi="Arial" w:cs="Arial"/>
          <w:b/>
          <w:bCs/>
          <w:color w:val="004080"/>
          <w:sz w:val="24"/>
          <w:szCs w:val="24"/>
        </w:rPr>
      </w:pPr>
      <w:ins w:id="985" w:author="Arjan" w:date="2014-11-18T10:00:00Z">
        <w:r w:rsidRPr="002627FD">
          <w:rPr>
            <w:rFonts w:ascii="Arial" w:hAnsi="Arial" w:cs="Arial"/>
            <w:sz w:val="20"/>
            <w:szCs w:val="20"/>
            <w:lang w:val="en-AU"/>
          </w:rPr>
          <w:fldChar w:fldCharType="begin" w:fldLock="1"/>
        </w:r>
        <w:r w:rsidR="00A01DCE" w:rsidRPr="002627FD">
          <w:rPr>
            <w:rFonts w:ascii="Arial" w:hAnsi="Arial" w:cs="Arial"/>
            <w:sz w:val="20"/>
            <w:szCs w:val="20"/>
            <w:lang w:val="en-AU"/>
          </w:rPr>
          <w:instrText xml:space="preserve">MERGEFIELD </w:instrText>
        </w:r>
        <w:r w:rsidR="00A01DCE"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A01DCE">
          <w:rPr>
            <w:rFonts w:ascii="Arial" w:eastAsia="Times New Roman" w:hAnsi="Arial" w:cs="Arial"/>
            <w:b/>
            <w:bCs/>
            <w:color w:val="004080"/>
            <w:sz w:val="24"/>
            <w:szCs w:val="24"/>
          </w:rPr>
          <w:t>«Suba</w:t>
        </w:r>
        <w:r w:rsidR="00A01DCE" w:rsidRPr="002627FD">
          <w:rPr>
            <w:rFonts w:ascii="Arial" w:eastAsia="Times New Roman" w:hAnsi="Arial" w:cs="Arial"/>
            <w:b/>
            <w:bCs/>
            <w:color w:val="004080"/>
            <w:sz w:val="24"/>
            <w:szCs w:val="24"/>
          </w:rPr>
          <w:t>ttribuutsoort»</w:t>
        </w:r>
        <w:r w:rsidRPr="002627FD">
          <w:rPr>
            <w:rFonts w:ascii="Arial" w:hAnsi="Arial" w:cs="Arial"/>
            <w:sz w:val="20"/>
            <w:szCs w:val="20"/>
            <w:lang w:val="en-AU"/>
          </w:rPr>
          <w:fldChar w:fldCharType="end"/>
        </w:r>
        <w:r w:rsidR="00A01DCE" w:rsidRPr="002627FD">
          <w:rPr>
            <w:rFonts w:ascii="Arial" w:eastAsia="Times New Roman" w:hAnsi="Arial" w:cs="Arial"/>
            <w:b/>
            <w:bCs/>
            <w:color w:val="004080"/>
            <w:sz w:val="24"/>
            <w:szCs w:val="24"/>
          </w:rPr>
          <w:t xml:space="preserve"> </w:t>
        </w:r>
        <w:r w:rsidR="00E2054E">
          <w:rPr>
            <w:rFonts w:ascii="Arial" w:eastAsia="Times New Roman" w:hAnsi="Arial" w:cs="Arial"/>
            <w:b/>
            <w:bCs/>
            <w:color w:val="004080"/>
            <w:sz w:val="24"/>
            <w:szCs w:val="24"/>
          </w:rPr>
          <w:t>Datum</w:t>
        </w:r>
      </w:ins>
    </w:p>
    <w:tbl>
      <w:tblPr>
        <w:tblW w:w="9360" w:type="dxa"/>
        <w:tblInd w:w="60" w:type="dxa"/>
        <w:tblLayout w:type="fixed"/>
        <w:tblCellMar>
          <w:left w:w="60" w:type="dxa"/>
          <w:right w:w="60" w:type="dxa"/>
        </w:tblCellMar>
        <w:tblLook w:val="0000"/>
      </w:tblPr>
      <w:tblGrid>
        <w:gridCol w:w="3780"/>
        <w:gridCol w:w="5580"/>
      </w:tblGrid>
      <w:tr w:rsidR="00A01DCE" w:rsidRPr="002627FD" w:rsidTr="00355852">
        <w:trPr>
          <w:trHeight w:val="230"/>
          <w:ins w:id="986" w:author="Arjan" w:date="2014-11-18T10:00:00Z"/>
        </w:trPr>
        <w:tc>
          <w:tcPr>
            <w:tcW w:w="3780" w:type="dxa"/>
            <w:tcBorders>
              <w:top w:val="single" w:sz="4" w:space="0" w:color="auto"/>
              <w:left w:val="nil"/>
              <w:bottom w:val="nil"/>
              <w:right w:val="nil"/>
            </w:tcBorders>
          </w:tcPr>
          <w:p w:rsidR="00A01DCE" w:rsidRPr="002627FD" w:rsidRDefault="00A01DCE" w:rsidP="00355852">
            <w:pPr>
              <w:autoSpaceDE w:val="0"/>
              <w:autoSpaceDN w:val="0"/>
              <w:adjustRightInd w:val="0"/>
              <w:spacing w:after="0" w:line="240" w:lineRule="auto"/>
              <w:rPr>
                <w:ins w:id="987" w:author="Arjan" w:date="2014-11-18T10:00:00Z"/>
                <w:rFonts w:ascii="Arial" w:eastAsia="Times New Roman" w:hAnsi="Arial" w:cs="Arial"/>
                <w:color w:val="000000"/>
                <w:sz w:val="20"/>
                <w:szCs w:val="20"/>
              </w:rPr>
            </w:pPr>
            <w:ins w:id="988" w:author="Arjan" w:date="2014-11-18T10:00:00Z">
              <w:r w:rsidRPr="002627F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A01DCE" w:rsidRPr="002627FD" w:rsidRDefault="0062522E" w:rsidP="00355852">
            <w:pPr>
              <w:autoSpaceDE w:val="0"/>
              <w:autoSpaceDN w:val="0"/>
              <w:adjustRightInd w:val="0"/>
              <w:spacing w:after="0" w:line="240" w:lineRule="auto"/>
              <w:rPr>
                <w:ins w:id="989" w:author="Arjan" w:date="2014-11-18T10:00:00Z"/>
                <w:rFonts w:ascii="Arial" w:eastAsia="Times New Roman" w:hAnsi="Arial" w:cs="Arial"/>
                <w:color w:val="000000"/>
                <w:sz w:val="20"/>
                <w:szCs w:val="20"/>
              </w:rPr>
            </w:pPr>
            <w:ins w:id="990" w:author="Arjan" w:date="2014-11-18T10:00:00Z">
              <w:r>
                <w:rPr>
                  <w:rFonts w:ascii="Arial" w:eastAsia="Times New Roman" w:hAnsi="Arial" w:cs="Arial"/>
                  <w:color w:val="000000"/>
                  <w:sz w:val="20"/>
                  <w:szCs w:val="20"/>
                </w:rPr>
                <w:t>Datum</w:t>
              </w:r>
            </w:ins>
          </w:p>
        </w:tc>
      </w:tr>
      <w:tr w:rsidR="00A01DCE" w:rsidRPr="002627FD" w:rsidTr="00355852">
        <w:trPr>
          <w:ins w:id="991"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92"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93" w:author="Arjan" w:date="2014-11-18T10:00:00Z"/>
                <w:rFonts w:ascii="Arial" w:eastAsia="Times New Roman" w:hAnsi="Arial" w:cs="Arial"/>
                <w:color w:val="000000"/>
                <w:sz w:val="20"/>
                <w:szCs w:val="20"/>
              </w:rPr>
            </w:pPr>
          </w:p>
        </w:tc>
      </w:tr>
      <w:tr w:rsidR="00A01DCE" w:rsidRPr="002627FD" w:rsidTr="00355852">
        <w:trPr>
          <w:ins w:id="994"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95" w:author="Arjan" w:date="2014-11-18T10:00:00Z"/>
                <w:rFonts w:ascii="Arial" w:eastAsia="Times New Roman" w:hAnsi="Arial" w:cs="Arial"/>
                <w:color w:val="000000"/>
                <w:sz w:val="20"/>
                <w:szCs w:val="20"/>
              </w:rPr>
            </w:pPr>
            <w:ins w:id="996" w:author="Arjan" w:date="2014-11-18T10:00:00Z">
              <w:r w:rsidRPr="002627F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997" w:author="Arjan" w:date="2014-11-18T10:00:00Z"/>
                <w:rFonts w:ascii="Arial" w:eastAsia="Times New Roman" w:hAnsi="Arial" w:cs="Arial"/>
                <w:color w:val="000000"/>
                <w:sz w:val="20"/>
                <w:szCs w:val="20"/>
              </w:rPr>
            </w:pPr>
            <w:ins w:id="998" w:author="Arjan" w:date="2014-11-18T10:00:00Z">
              <w:r>
                <w:rPr>
                  <w:rFonts w:ascii="Arial" w:eastAsia="Times New Roman" w:hAnsi="Arial" w:cs="Arial"/>
                  <w:color w:val="000000"/>
                  <w:sz w:val="20"/>
                  <w:szCs w:val="20"/>
                </w:rPr>
                <w:t>Richtlijn Metadatering Overheidsinformatie (RMO)</w:t>
              </w:r>
            </w:ins>
          </w:p>
        </w:tc>
      </w:tr>
      <w:tr w:rsidR="00A01DCE" w:rsidRPr="002627FD" w:rsidTr="00355852">
        <w:trPr>
          <w:ins w:id="999"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0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01" w:author="Arjan" w:date="2014-11-18T10:00:00Z"/>
                <w:rFonts w:ascii="Arial" w:eastAsia="Times New Roman" w:hAnsi="Arial" w:cs="Arial"/>
                <w:color w:val="000000"/>
                <w:sz w:val="20"/>
                <w:szCs w:val="20"/>
              </w:rPr>
            </w:pPr>
          </w:p>
        </w:tc>
      </w:tr>
      <w:tr w:rsidR="00A01DCE" w:rsidRPr="002627FD" w:rsidTr="00355852">
        <w:trPr>
          <w:ins w:id="1002"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03" w:author="Arjan" w:date="2014-11-18T10:00:00Z"/>
                <w:rFonts w:ascii="Arial" w:eastAsia="Times New Roman" w:hAnsi="Arial" w:cs="Arial"/>
                <w:color w:val="000000"/>
                <w:sz w:val="20"/>
                <w:szCs w:val="20"/>
              </w:rPr>
            </w:pPr>
            <w:ins w:id="1004" w:author="Arjan" w:date="2014-11-18T10:00:00Z">
              <w:r w:rsidRPr="002627F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05" w:author="Arjan" w:date="2014-11-18T10:00:00Z"/>
                <w:rFonts w:ascii="Arial" w:eastAsia="Times New Roman" w:hAnsi="Arial" w:cs="Arial"/>
                <w:color w:val="000000"/>
                <w:sz w:val="20"/>
                <w:szCs w:val="20"/>
              </w:rPr>
            </w:pPr>
          </w:p>
        </w:tc>
      </w:tr>
      <w:tr w:rsidR="00A01DCE" w:rsidRPr="002627FD" w:rsidTr="00355852">
        <w:trPr>
          <w:ins w:id="1006"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0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08" w:author="Arjan" w:date="2014-11-18T10:00:00Z"/>
                <w:rFonts w:ascii="Arial" w:eastAsia="Times New Roman" w:hAnsi="Arial" w:cs="Arial"/>
                <w:color w:val="000000"/>
                <w:sz w:val="20"/>
                <w:szCs w:val="20"/>
              </w:rPr>
            </w:pPr>
          </w:p>
        </w:tc>
      </w:tr>
      <w:tr w:rsidR="00A01DCE" w:rsidRPr="002627FD" w:rsidTr="00355852">
        <w:trPr>
          <w:ins w:id="1009"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10" w:author="Arjan" w:date="2014-11-18T10:00:00Z"/>
                <w:rFonts w:ascii="Arial" w:eastAsia="Times New Roman" w:hAnsi="Arial" w:cs="Arial"/>
                <w:color w:val="000000"/>
                <w:sz w:val="20"/>
                <w:szCs w:val="20"/>
              </w:rPr>
            </w:pPr>
            <w:ins w:id="1011" w:author="Arjan" w:date="2014-11-18T10:00:00Z">
              <w:r w:rsidRPr="002627F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A01DCE" w:rsidRPr="002627FD" w:rsidRDefault="0062522E" w:rsidP="00355852">
            <w:pPr>
              <w:autoSpaceDE w:val="0"/>
              <w:autoSpaceDN w:val="0"/>
              <w:adjustRightInd w:val="0"/>
              <w:spacing w:after="0" w:line="240" w:lineRule="auto"/>
              <w:rPr>
                <w:ins w:id="1012" w:author="Arjan" w:date="2014-11-18T10:00:00Z"/>
                <w:rFonts w:ascii="Arial" w:eastAsia="Times New Roman" w:hAnsi="Arial" w:cs="Arial"/>
                <w:color w:val="000000"/>
                <w:sz w:val="20"/>
                <w:szCs w:val="20"/>
              </w:rPr>
            </w:pPr>
            <w:ins w:id="1013" w:author="Arjan" w:date="2014-11-18T10:00:00Z">
              <w:r>
                <w:rPr>
                  <w:rFonts w:ascii="Arial" w:eastAsia="Times New Roman" w:hAnsi="Arial" w:cs="Arial"/>
                  <w:color w:val="000000"/>
                  <w:sz w:val="20"/>
                  <w:szCs w:val="20"/>
                </w:rPr>
                <w:t>datum</w:t>
              </w:r>
            </w:ins>
          </w:p>
        </w:tc>
      </w:tr>
      <w:tr w:rsidR="00A01DCE" w:rsidRPr="002627FD" w:rsidTr="00355852">
        <w:trPr>
          <w:ins w:id="1014"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1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16" w:author="Arjan" w:date="2014-11-18T10:00:00Z"/>
                <w:rFonts w:ascii="Arial" w:eastAsia="Times New Roman" w:hAnsi="Arial" w:cs="Arial"/>
                <w:color w:val="000000"/>
                <w:sz w:val="20"/>
                <w:szCs w:val="20"/>
              </w:rPr>
            </w:pPr>
          </w:p>
        </w:tc>
      </w:tr>
      <w:tr w:rsidR="00A01DCE" w:rsidRPr="005E066D" w:rsidTr="00355852">
        <w:trPr>
          <w:ins w:id="1017"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18" w:author="Arjan" w:date="2014-11-18T10:00:00Z"/>
                <w:rFonts w:ascii="Arial" w:eastAsia="Times New Roman" w:hAnsi="Arial" w:cs="Arial"/>
                <w:color w:val="000000"/>
                <w:sz w:val="20"/>
                <w:szCs w:val="20"/>
              </w:rPr>
            </w:pPr>
            <w:ins w:id="1019" w:author="Arjan" w:date="2014-11-18T10:00:00Z">
              <w:r w:rsidRPr="002627F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A01DCE" w:rsidRPr="00DD0F4F" w:rsidRDefault="0062522E" w:rsidP="0062522E">
            <w:pPr>
              <w:autoSpaceDE w:val="0"/>
              <w:autoSpaceDN w:val="0"/>
              <w:adjustRightInd w:val="0"/>
              <w:spacing w:after="0" w:line="240" w:lineRule="auto"/>
              <w:rPr>
                <w:ins w:id="1020" w:author="Arjan" w:date="2014-11-18T10:00:00Z"/>
                <w:rFonts w:ascii="Arial" w:eastAsia="Times New Roman" w:hAnsi="Arial" w:cs="Arial"/>
                <w:color w:val="000000"/>
                <w:sz w:val="20"/>
                <w:szCs w:val="20"/>
                <w:lang w:val="nl-NL"/>
              </w:rPr>
            </w:pPr>
            <w:ins w:id="1021" w:author="Arjan" w:date="2014-11-18T10:00:00Z">
              <w:r w:rsidRPr="0062522E">
                <w:rPr>
                  <w:rFonts w:ascii="Arial" w:hAnsi="Arial" w:cs="Arial"/>
                  <w:sz w:val="20"/>
                  <w:szCs w:val="20"/>
                  <w:lang w:val="en-AU"/>
                </w:rPr>
                <w:t>Datum waarop de checksum is gemaakt</w:t>
              </w:r>
              <w:r>
                <w:rPr>
                  <w:rFonts w:ascii="Arial" w:hAnsi="Arial" w:cs="Arial"/>
                  <w:sz w:val="20"/>
                  <w:szCs w:val="20"/>
                  <w:lang w:val="en-AU"/>
                </w:rPr>
                <w:t>.</w:t>
              </w:r>
              <w:r w:rsidR="00B47636" w:rsidRPr="002627FD">
                <w:rPr>
                  <w:rFonts w:ascii="Arial" w:hAnsi="Arial" w:cs="Arial"/>
                  <w:sz w:val="20"/>
                  <w:szCs w:val="20"/>
                  <w:lang w:val="en-AU"/>
                </w:rPr>
                <w:fldChar w:fldCharType="begin" w:fldLock="1"/>
              </w:r>
              <w:r w:rsidR="00A01DCE" w:rsidRPr="00DD0F4F">
                <w:rPr>
                  <w:rFonts w:ascii="Arial" w:hAnsi="Arial" w:cs="Arial"/>
                  <w:sz w:val="20"/>
                  <w:szCs w:val="20"/>
                  <w:lang w:val="nl-NL"/>
                </w:rPr>
                <w:instrText xml:space="preserve">MERGEFIELD </w:instrText>
              </w:r>
              <w:r w:rsidR="00A01DCE" w:rsidRPr="00DD0F4F">
                <w:rPr>
                  <w:rFonts w:ascii="Arial" w:eastAsia="Times New Roman" w:hAnsi="Arial" w:cs="Arial"/>
                  <w:color w:val="000000"/>
                  <w:sz w:val="20"/>
                  <w:szCs w:val="20"/>
                  <w:lang w:val="nl-NL"/>
                </w:rPr>
                <w:instrText>Att.Notes</w:instrText>
              </w:r>
              <w:r w:rsidR="00B47636" w:rsidRPr="002627FD">
                <w:rPr>
                  <w:rFonts w:ascii="Arial" w:hAnsi="Arial" w:cs="Arial"/>
                  <w:sz w:val="20"/>
                  <w:szCs w:val="20"/>
                  <w:lang w:val="en-AU"/>
                </w:rPr>
                <w:fldChar w:fldCharType="end"/>
              </w:r>
            </w:ins>
          </w:p>
        </w:tc>
      </w:tr>
      <w:tr w:rsidR="00A01DCE" w:rsidRPr="005E066D" w:rsidTr="00355852">
        <w:trPr>
          <w:trHeight w:val="230"/>
          <w:ins w:id="1022" w:author="Arjan" w:date="2014-11-18T10:00:00Z"/>
        </w:trPr>
        <w:tc>
          <w:tcPr>
            <w:tcW w:w="37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1023"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1024" w:author="Arjan" w:date="2014-11-18T10:00:00Z"/>
                <w:rFonts w:ascii="Arial" w:eastAsia="Times New Roman" w:hAnsi="Arial" w:cs="Arial"/>
                <w:color w:val="000000"/>
                <w:sz w:val="20"/>
                <w:szCs w:val="20"/>
                <w:lang w:val="nl-NL"/>
              </w:rPr>
            </w:pPr>
          </w:p>
        </w:tc>
      </w:tr>
      <w:tr w:rsidR="00A01DCE" w:rsidRPr="002627FD" w:rsidTr="00355852">
        <w:trPr>
          <w:trHeight w:val="230"/>
          <w:ins w:id="1025"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26" w:author="Arjan" w:date="2014-11-18T10:00:00Z"/>
                <w:rFonts w:ascii="Arial" w:eastAsia="Times New Roman" w:hAnsi="Arial" w:cs="Arial"/>
                <w:color w:val="000000"/>
                <w:sz w:val="20"/>
                <w:szCs w:val="20"/>
              </w:rPr>
            </w:pPr>
            <w:ins w:id="1027" w:author="Arjan" w:date="2014-11-18T10:00:00Z">
              <w:r w:rsidRPr="002627F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28" w:author="Arjan" w:date="2014-11-18T10:00:00Z"/>
                <w:rFonts w:ascii="Arial" w:eastAsia="Times New Roman" w:hAnsi="Arial" w:cs="Arial"/>
                <w:color w:val="000000"/>
                <w:sz w:val="20"/>
                <w:szCs w:val="20"/>
              </w:rPr>
            </w:pPr>
            <w:ins w:id="1029" w:author="Arjan" w:date="2014-11-18T10:00:00Z">
              <w:r>
                <w:rPr>
                  <w:rFonts w:ascii="Arial" w:eastAsia="Times New Roman" w:hAnsi="Arial" w:cs="Arial"/>
                  <w:color w:val="000000"/>
                  <w:sz w:val="20"/>
                  <w:szCs w:val="20"/>
                </w:rPr>
                <w:t>RMO</w:t>
              </w:r>
            </w:ins>
          </w:p>
        </w:tc>
      </w:tr>
      <w:tr w:rsidR="00A01DCE" w:rsidRPr="002627FD" w:rsidTr="00355852">
        <w:trPr>
          <w:ins w:id="1030"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3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32" w:author="Arjan" w:date="2014-11-18T10:00:00Z"/>
                <w:rFonts w:ascii="Arial" w:eastAsia="Times New Roman" w:hAnsi="Arial" w:cs="Arial"/>
                <w:color w:val="000000"/>
                <w:sz w:val="20"/>
                <w:szCs w:val="20"/>
              </w:rPr>
            </w:pPr>
          </w:p>
        </w:tc>
      </w:tr>
      <w:tr w:rsidR="00A01DCE" w:rsidRPr="002627FD" w:rsidTr="00355852">
        <w:trPr>
          <w:ins w:id="1033"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34" w:author="Arjan" w:date="2014-11-18T10:00:00Z"/>
                <w:rFonts w:ascii="Arial" w:eastAsia="Times New Roman" w:hAnsi="Arial" w:cs="Arial"/>
                <w:color w:val="000000"/>
                <w:sz w:val="20"/>
                <w:szCs w:val="20"/>
              </w:rPr>
            </w:pPr>
            <w:ins w:id="1035" w:author="Arjan" w:date="2014-11-18T10:00:00Z">
              <w:r w:rsidRPr="002627F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36" w:author="Arjan" w:date="2014-11-18T10:00:00Z"/>
                <w:rFonts w:ascii="Arial" w:eastAsia="Times New Roman" w:hAnsi="Arial" w:cs="Arial"/>
                <w:color w:val="000000"/>
                <w:sz w:val="20"/>
                <w:szCs w:val="20"/>
              </w:rPr>
            </w:pPr>
            <w:ins w:id="1037" w:author="Arjan" w:date="2014-11-18T10:00:00Z">
              <w:r>
                <w:rPr>
                  <w:rFonts w:ascii="Arial" w:eastAsia="Times New Roman" w:hAnsi="Arial" w:cs="Arial"/>
                  <w:color w:val="000000"/>
                  <w:sz w:val="20"/>
                  <w:szCs w:val="20"/>
                </w:rPr>
                <w:t>1 november 2011</w:t>
              </w:r>
            </w:ins>
          </w:p>
        </w:tc>
      </w:tr>
      <w:tr w:rsidR="00A01DCE" w:rsidRPr="002627FD" w:rsidTr="00355852">
        <w:trPr>
          <w:ins w:id="1038"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3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40" w:author="Arjan" w:date="2014-11-18T10:00:00Z"/>
                <w:rFonts w:ascii="Arial" w:eastAsia="Times New Roman" w:hAnsi="Arial" w:cs="Arial"/>
                <w:color w:val="000000"/>
                <w:sz w:val="20"/>
                <w:szCs w:val="20"/>
              </w:rPr>
            </w:pPr>
          </w:p>
        </w:tc>
      </w:tr>
      <w:tr w:rsidR="00A01DCE" w:rsidRPr="005E066D" w:rsidTr="00355852">
        <w:trPr>
          <w:ins w:id="1041"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42" w:author="Arjan" w:date="2014-11-18T10:00:00Z"/>
                <w:rFonts w:ascii="Arial" w:eastAsia="Times New Roman" w:hAnsi="Arial" w:cs="Arial"/>
                <w:color w:val="000000"/>
                <w:sz w:val="20"/>
                <w:szCs w:val="20"/>
              </w:rPr>
            </w:pPr>
            <w:ins w:id="1043" w:author="Arjan" w:date="2014-11-18T10:00:00Z">
              <w:r w:rsidRPr="002627F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1044" w:author="Arjan" w:date="2014-11-18T10:00:00Z"/>
                <w:rFonts w:ascii="Arial" w:eastAsia="Times New Roman" w:hAnsi="Arial" w:cs="Arial"/>
                <w:color w:val="000000"/>
                <w:sz w:val="20"/>
                <w:szCs w:val="20"/>
                <w:lang w:val="nl-NL"/>
              </w:rPr>
            </w:pPr>
          </w:p>
        </w:tc>
      </w:tr>
      <w:tr w:rsidR="00A01DCE" w:rsidRPr="005E066D" w:rsidTr="00355852">
        <w:trPr>
          <w:ins w:id="1045" w:author="Arjan" w:date="2014-11-18T10:00:00Z"/>
        </w:trPr>
        <w:tc>
          <w:tcPr>
            <w:tcW w:w="37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1046"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1047" w:author="Arjan" w:date="2014-11-18T10:00:00Z"/>
                <w:rFonts w:ascii="Arial" w:eastAsia="Times New Roman" w:hAnsi="Arial" w:cs="Arial"/>
                <w:color w:val="000000"/>
                <w:sz w:val="20"/>
                <w:szCs w:val="20"/>
                <w:lang w:val="nl-NL"/>
              </w:rPr>
            </w:pPr>
          </w:p>
        </w:tc>
      </w:tr>
      <w:tr w:rsidR="00A01DCE" w:rsidRPr="002627FD" w:rsidTr="00355852">
        <w:trPr>
          <w:ins w:id="1048"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49" w:author="Arjan" w:date="2014-11-18T10:00:00Z"/>
                <w:rFonts w:ascii="Arial" w:eastAsia="Times New Roman" w:hAnsi="Arial" w:cs="Arial"/>
                <w:color w:val="000000"/>
                <w:sz w:val="20"/>
                <w:szCs w:val="20"/>
              </w:rPr>
            </w:pPr>
            <w:ins w:id="1050" w:author="Arjan" w:date="2014-11-18T10:00:00Z">
              <w:r w:rsidRPr="002627F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A01DCE" w:rsidRPr="002627FD" w:rsidRDefault="00060495" w:rsidP="00355852">
            <w:pPr>
              <w:autoSpaceDE w:val="0"/>
              <w:autoSpaceDN w:val="0"/>
              <w:adjustRightInd w:val="0"/>
              <w:spacing w:after="0" w:line="240" w:lineRule="auto"/>
              <w:rPr>
                <w:ins w:id="1051" w:author="Arjan" w:date="2014-11-18T10:00:00Z"/>
                <w:rFonts w:ascii="Arial" w:eastAsia="Times New Roman" w:hAnsi="Arial" w:cs="Arial"/>
                <w:color w:val="000000"/>
                <w:sz w:val="20"/>
                <w:szCs w:val="20"/>
              </w:rPr>
            </w:pPr>
            <w:ins w:id="1052" w:author="Arjan" w:date="2014-11-18T10:00:00Z">
              <w:r>
                <w:rPr>
                  <w:rFonts w:ascii="Arial" w:eastAsia="Times New Roman" w:hAnsi="Arial" w:cs="Arial"/>
                  <w:color w:val="000000"/>
                  <w:sz w:val="20"/>
                  <w:szCs w:val="20"/>
                </w:rPr>
                <w:t>Datum</w:t>
              </w:r>
            </w:ins>
          </w:p>
        </w:tc>
      </w:tr>
      <w:tr w:rsidR="00A01DCE" w:rsidRPr="002627FD" w:rsidTr="00355852">
        <w:trPr>
          <w:trHeight w:val="230"/>
          <w:ins w:id="1053"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5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55" w:author="Arjan" w:date="2014-11-18T10:00:00Z"/>
                <w:rFonts w:ascii="Arial" w:eastAsia="Times New Roman" w:hAnsi="Arial" w:cs="Arial"/>
                <w:color w:val="000000"/>
                <w:sz w:val="20"/>
                <w:szCs w:val="20"/>
              </w:rPr>
            </w:pPr>
          </w:p>
        </w:tc>
      </w:tr>
      <w:tr w:rsidR="00A01DCE" w:rsidRPr="005E066D" w:rsidTr="00355852">
        <w:trPr>
          <w:trHeight w:val="230"/>
          <w:ins w:id="1056"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57" w:author="Arjan" w:date="2014-11-18T10:00:00Z"/>
                <w:rFonts w:ascii="Arial" w:eastAsia="Times New Roman" w:hAnsi="Arial" w:cs="Arial"/>
                <w:color w:val="000000"/>
                <w:sz w:val="20"/>
                <w:szCs w:val="20"/>
              </w:rPr>
            </w:pPr>
            <w:ins w:id="1058" w:author="Arjan" w:date="2014-11-18T10:00:00Z">
              <w:r w:rsidRPr="002627F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A01DCE" w:rsidRPr="00DD0F4F" w:rsidRDefault="00060495" w:rsidP="00355852">
            <w:pPr>
              <w:autoSpaceDE w:val="0"/>
              <w:autoSpaceDN w:val="0"/>
              <w:adjustRightInd w:val="0"/>
              <w:spacing w:after="0" w:line="240" w:lineRule="auto"/>
              <w:rPr>
                <w:ins w:id="1059" w:author="Arjan" w:date="2014-11-18T10:00:00Z"/>
                <w:rFonts w:ascii="Arial" w:eastAsia="Times New Roman" w:hAnsi="Arial" w:cs="Arial"/>
                <w:color w:val="000000"/>
                <w:sz w:val="20"/>
                <w:szCs w:val="20"/>
                <w:lang w:val="nl-NL"/>
              </w:rPr>
            </w:pPr>
            <w:ins w:id="1060" w:author="Arjan" w:date="2014-11-18T10:00:00Z">
              <w:r>
                <w:rPr>
                  <w:rFonts w:ascii="Arial" w:eastAsia="Times New Roman" w:hAnsi="Arial" w:cs="Arial"/>
                  <w:color w:val="000000"/>
                  <w:sz w:val="20"/>
                  <w:szCs w:val="20"/>
                  <w:lang w:val="nl-NL"/>
                </w:rPr>
                <w:t>Alle geldige datums (jjjjmmdd)</w:t>
              </w:r>
            </w:ins>
          </w:p>
        </w:tc>
      </w:tr>
      <w:tr w:rsidR="00A01DCE" w:rsidRPr="005E066D" w:rsidTr="00355852">
        <w:trPr>
          <w:trHeight w:val="215"/>
          <w:ins w:id="1061" w:author="Arjan" w:date="2014-11-18T10:00:00Z"/>
        </w:trPr>
        <w:tc>
          <w:tcPr>
            <w:tcW w:w="37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1062"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1DCE" w:rsidRPr="00DD0F4F" w:rsidRDefault="00A01DCE" w:rsidP="00355852">
            <w:pPr>
              <w:autoSpaceDE w:val="0"/>
              <w:autoSpaceDN w:val="0"/>
              <w:adjustRightInd w:val="0"/>
              <w:spacing w:after="0" w:line="240" w:lineRule="auto"/>
              <w:rPr>
                <w:ins w:id="1063" w:author="Arjan" w:date="2014-11-18T10:00:00Z"/>
                <w:rFonts w:ascii="Arial" w:eastAsia="Times New Roman" w:hAnsi="Arial" w:cs="Arial"/>
                <w:color w:val="000000"/>
                <w:sz w:val="20"/>
                <w:szCs w:val="20"/>
                <w:lang w:val="nl-NL"/>
              </w:rPr>
            </w:pPr>
          </w:p>
        </w:tc>
      </w:tr>
      <w:tr w:rsidR="00A01DCE" w:rsidRPr="002627FD" w:rsidTr="00355852">
        <w:trPr>
          <w:trHeight w:val="215"/>
          <w:ins w:id="1064"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65" w:author="Arjan" w:date="2014-11-18T10:00:00Z"/>
                <w:rFonts w:ascii="Arial" w:eastAsia="Times New Roman" w:hAnsi="Arial" w:cs="Arial"/>
                <w:color w:val="000000"/>
                <w:sz w:val="20"/>
                <w:szCs w:val="20"/>
              </w:rPr>
            </w:pPr>
            <w:ins w:id="1066" w:author="Arjan" w:date="2014-11-18T10:00:00Z">
              <w:r w:rsidRPr="002627F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67" w:author="Arjan" w:date="2014-11-18T10:00:00Z"/>
                <w:rFonts w:ascii="Arial" w:eastAsia="Times New Roman" w:hAnsi="Arial" w:cs="Arial"/>
                <w:color w:val="000000"/>
                <w:sz w:val="20"/>
                <w:szCs w:val="20"/>
              </w:rPr>
            </w:pPr>
            <w:ins w:id="1068" w:author="Arjan" w:date="2014-11-18T10:00:00Z">
              <w:r>
                <w:rPr>
                  <w:rFonts w:ascii="Arial" w:eastAsia="Times New Roman" w:hAnsi="Arial" w:cs="Arial"/>
                  <w:color w:val="000000"/>
                  <w:sz w:val="20"/>
                  <w:szCs w:val="20"/>
                </w:rPr>
                <w:t>Zie groep</w:t>
              </w:r>
            </w:ins>
          </w:p>
        </w:tc>
      </w:tr>
      <w:tr w:rsidR="00A01DCE" w:rsidRPr="002627FD" w:rsidTr="00355852">
        <w:trPr>
          <w:trHeight w:val="230"/>
          <w:ins w:id="1069"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7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71" w:author="Arjan" w:date="2014-11-18T10:00:00Z"/>
                <w:rFonts w:ascii="Arial" w:eastAsia="Times New Roman" w:hAnsi="Arial" w:cs="Arial"/>
                <w:color w:val="000000"/>
                <w:sz w:val="20"/>
                <w:szCs w:val="20"/>
              </w:rPr>
            </w:pPr>
          </w:p>
        </w:tc>
      </w:tr>
      <w:tr w:rsidR="00A01DCE" w:rsidRPr="002627FD" w:rsidTr="00355852">
        <w:trPr>
          <w:trHeight w:val="230"/>
          <w:ins w:id="1072"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73" w:author="Arjan" w:date="2014-11-18T10:00:00Z"/>
                <w:rFonts w:ascii="Arial" w:eastAsia="Times New Roman" w:hAnsi="Arial" w:cs="Arial"/>
                <w:color w:val="000000"/>
                <w:sz w:val="20"/>
                <w:szCs w:val="20"/>
              </w:rPr>
            </w:pPr>
            <w:ins w:id="1074" w:author="Arjan" w:date="2014-11-18T10:00:00Z">
              <w:r w:rsidRPr="002627F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75" w:author="Arjan" w:date="2014-11-18T10:00:00Z"/>
                <w:rFonts w:ascii="Arial" w:eastAsia="Times New Roman" w:hAnsi="Arial" w:cs="Arial"/>
                <w:color w:val="000000"/>
                <w:sz w:val="20"/>
                <w:szCs w:val="20"/>
              </w:rPr>
            </w:pPr>
            <w:ins w:id="1076" w:author="Arjan" w:date="2014-11-18T10:00:00Z">
              <w:r>
                <w:rPr>
                  <w:rFonts w:ascii="Arial" w:eastAsia="Times New Roman" w:hAnsi="Arial" w:cs="Arial"/>
                  <w:color w:val="000000"/>
                  <w:sz w:val="20"/>
                  <w:szCs w:val="20"/>
                </w:rPr>
                <w:t>Zie groep</w:t>
              </w:r>
            </w:ins>
          </w:p>
        </w:tc>
      </w:tr>
      <w:tr w:rsidR="00A01DCE" w:rsidRPr="002627FD" w:rsidTr="00355852">
        <w:trPr>
          <w:trHeight w:val="230"/>
          <w:ins w:id="1077"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7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79" w:author="Arjan" w:date="2014-11-18T10:00:00Z"/>
                <w:rFonts w:ascii="Arial" w:eastAsia="Times New Roman" w:hAnsi="Arial" w:cs="Arial"/>
                <w:color w:val="000000"/>
                <w:sz w:val="20"/>
                <w:szCs w:val="20"/>
              </w:rPr>
            </w:pPr>
          </w:p>
        </w:tc>
      </w:tr>
      <w:tr w:rsidR="00A01DCE" w:rsidRPr="002627FD" w:rsidTr="00355852">
        <w:trPr>
          <w:trHeight w:val="230"/>
          <w:ins w:id="1080"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81" w:author="Arjan" w:date="2014-11-18T10:00:00Z"/>
                <w:rFonts w:ascii="Arial" w:eastAsia="Times New Roman" w:hAnsi="Arial" w:cs="Arial"/>
                <w:color w:val="000000"/>
                <w:sz w:val="20"/>
                <w:szCs w:val="20"/>
              </w:rPr>
            </w:pPr>
            <w:ins w:id="1082" w:author="Arjan" w:date="2014-11-18T10:00:00Z">
              <w:r w:rsidRPr="002627F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83" w:author="Arjan" w:date="2014-11-18T10:00:00Z"/>
                <w:rFonts w:ascii="Arial" w:eastAsia="Times New Roman" w:hAnsi="Arial" w:cs="Arial"/>
                <w:color w:val="000000"/>
                <w:sz w:val="20"/>
                <w:szCs w:val="20"/>
              </w:rPr>
            </w:pPr>
          </w:p>
        </w:tc>
      </w:tr>
      <w:tr w:rsidR="00A01DCE" w:rsidRPr="002627FD" w:rsidTr="00355852">
        <w:trPr>
          <w:trHeight w:val="230"/>
          <w:ins w:id="1084"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8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86" w:author="Arjan" w:date="2014-11-18T10:00:00Z"/>
                <w:rFonts w:ascii="Arial" w:eastAsia="Times New Roman" w:hAnsi="Arial" w:cs="Arial"/>
                <w:color w:val="000000"/>
                <w:sz w:val="20"/>
                <w:szCs w:val="20"/>
              </w:rPr>
            </w:pPr>
          </w:p>
        </w:tc>
      </w:tr>
      <w:tr w:rsidR="00A01DCE" w:rsidRPr="002627FD" w:rsidTr="00355852">
        <w:trPr>
          <w:trHeight w:val="230"/>
          <w:ins w:id="1087"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88" w:author="Arjan" w:date="2014-11-18T10:00:00Z"/>
                <w:rFonts w:ascii="Arial" w:eastAsia="Times New Roman" w:hAnsi="Arial" w:cs="Arial"/>
                <w:color w:val="000000"/>
                <w:sz w:val="20"/>
                <w:szCs w:val="20"/>
              </w:rPr>
            </w:pPr>
            <w:ins w:id="1089" w:author="Arjan" w:date="2014-11-18T10:00:00Z">
              <w:r w:rsidRPr="002627F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90" w:author="Arjan" w:date="2014-11-18T10:00:00Z"/>
                <w:rFonts w:ascii="Arial" w:eastAsia="Times New Roman" w:hAnsi="Arial" w:cs="Arial"/>
                <w:color w:val="000000"/>
                <w:sz w:val="20"/>
                <w:szCs w:val="20"/>
              </w:rPr>
            </w:pPr>
            <w:ins w:id="1091" w:author="Arjan" w:date="2014-11-18T10:00:00Z">
              <w:r>
                <w:rPr>
                  <w:rFonts w:ascii="Arial" w:eastAsia="Times New Roman" w:hAnsi="Arial" w:cs="Arial"/>
                  <w:color w:val="000000"/>
                  <w:sz w:val="20"/>
                  <w:szCs w:val="20"/>
                </w:rPr>
                <w:t>Zie groep</w:t>
              </w:r>
            </w:ins>
          </w:p>
        </w:tc>
      </w:tr>
      <w:tr w:rsidR="00A01DCE" w:rsidRPr="002627FD" w:rsidTr="00355852">
        <w:trPr>
          <w:trHeight w:val="230"/>
          <w:ins w:id="1092"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93"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94" w:author="Arjan" w:date="2014-11-18T10:00:00Z"/>
                <w:rFonts w:ascii="Arial" w:eastAsia="Times New Roman" w:hAnsi="Arial" w:cs="Arial"/>
                <w:color w:val="000000"/>
                <w:sz w:val="20"/>
                <w:szCs w:val="20"/>
              </w:rPr>
            </w:pPr>
          </w:p>
        </w:tc>
      </w:tr>
      <w:tr w:rsidR="00A01DCE" w:rsidRPr="002627FD" w:rsidTr="00355852">
        <w:trPr>
          <w:trHeight w:val="411"/>
          <w:ins w:id="1095"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96" w:author="Arjan" w:date="2014-11-18T10:00:00Z"/>
                <w:rFonts w:ascii="Arial" w:eastAsia="Times New Roman" w:hAnsi="Arial" w:cs="Arial"/>
                <w:color w:val="000000"/>
                <w:sz w:val="20"/>
                <w:szCs w:val="20"/>
              </w:rPr>
            </w:pPr>
            <w:ins w:id="1097" w:author="Arjan" w:date="2014-11-18T10:00:00Z">
              <w:r w:rsidRPr="002627F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098" w:author="Arjan" w:date="2014-11-18T10:00:00Z"/>
                <w:rFonts w:ascii="Arial" w:eastAsia="Times New Roman" w:hAnsi="Arial" w:cs="Arial"/>
                <w:color w:val="000000"/>
                <w:sz w:val="20"/>
                <w:szCs w:val="20"/>
              </w:rPr>
            </w:pPr>
            <w:ins w:id="1099" w:author="Arjan" w:date="2014-11-18T10:00:00Z">
              <w:r>
                <w:rPr>
                  <w:rFonts w:ascii="Arial" w:eastAsia="Times New Roman" w:hAnsi="Arial" w:cs="Arial"/>
                  <w:color w:val="000000"/>
                  <w:sz w:val="20"/>
                  <w:szCs w:val="20"/>
                </w:rPr>
                <w:t>Zie groep</w:t>
              </w:r>
            </w:ins>
          </w:p>
        </w:tc>
      </w:tr>
      <w:tr w:rsidR="00A01DCE" w:rsidRPr="002627FD" w:rsidTr="00355852">
        <w:trPr>
          <w:trHeight w:val="245"/>
          <w:ins w:id="1100"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10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102" w:author="Arjan" w:date="2014-11-18T10:00:00Z"/>
                <w:rFonts w:ascii="Arial" w:eastAsia="Times New Roman" w:hAnsi="Arial" w:cs="Arial"/>
                <w:color w:val="000000"/>
                <w:sz w:val="20"/>
                <w:szCs w:val="20"/>
              </w:rPr>
            </w:pPr>
          </w:p>
        </w:tc>
      </w:tr>
      <w:tr w:rsidR="00A01DCE" w:rsidRPr="002627FD" w:rsidTr="00355852">
        <w:trPr>
          <w:trHeight w:val="230"/>
          <w:ins w:id="1103"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104" w:author="Arjan" w:date="2014-11-18T10:00:00Z"/>
                <w:rFonts w:ascii="Arial" w:eastAsia="Times New Roman" w:hAnsi="Arial" w:cs="Arial"/>
                <w:color w:val="000000"/>
                <w:sz w:val="20"/>
                <w:szCs w:val="20"/>
              </w:rPr>
            </w:pPr>
            <w:ins w:id="1105" w:author="Arjan" w:date="2014-11-18T10:00:00Z">
              <w:r w:rsidRPr="002627F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106" w:author="Arjan" w:date="2014-11-18T10:00:00Z"/>
                <w:rFonts w:ascii="Arial" w:eastAsia="Times New Roman" w:hAnsi="Arial" w:cs="Arial"/>
                <w:color w:val="000000"/>
                <w:sz w:val="20"/>
                <w:szCs w:val="20"/>
              </w:rPr>
            </w:pPr>
            <w:ins w:id="1107" w:author="Arjan" w:date="2014-11-18T10:00:00Z">
              <w:r>
                <w:rPr>
                  <w:rFonts w:ascii="Arial" w:hAnsi="Arial" w:cs="Arial"/>
                  <w:sz w:val="20"/>
                  <w:szCs w:val="20"/>
                  <w:lang w:val="en-AU"/>
                </w:rPr>
                <w:t>1</w:t>
              </w:r>
              <w:r w:rsidRPr="002627FD">
                <w:rPr>
                  <w:rFonts w:ascii="Arial" w:eastAsia="Times New Roman" w:hAnsi="Arial" w:cs="Arial"/>
                  <w:color w:val="000000"/>
                  <w:sz w:val="20"/>
                  <w:szCs w:val="20"/>
                </w:rPr>
                <w:t xml:space="preserve"> - </w:t>
              </w:r>
              <w:r w:rsidR="00B47636" w:rsidRPr="002627FD">
                <w:rPr>
                  <w:rFonts w:ascii="Arial" w:eastAsia="Times New Roman" w:hAnsi="Arial" w:cs="Arial"/>
                  <w:color w:val="000000"/>
                  <w:sz w:val="20"/>
                  <w:szCs w:val="20"/>
                </w:rPr>
                <w:fldChar w:fldCharType="begin" w:fldLock="1"/>
              </w:r>
              <w:r w:rsidRPr="002627FD">
                <w:rPr>
                  <w:rFonts w:ascii="Arial" w:eastAsia="Times New Roman" w:hAnsi="Arial" w:cs="Arial"/>
                  <w:color w:val="000000"/>
                  <w:sz w:val="20"/>
                  <w:szCs w:val="20"/>
                </w:rPr>
                <w:instrText>MERGEFIELD Att.UpperBound</w:instrText>
              </w:r>
              <w:r w:rsidR="00B47636" w:rsidRPr="002627FD">
                <w:rPr>
                  <w:rFonts w:ascii="Arial" w:eastAsia="Times New Roman" w:hAnsi="Arial" w:cs="Arial"/>
                  <w:color w:val="000000"/>
                  <w:sz w:val="20"/>
                  <w:szCs w:val="20"/>
                </w:rPr>
                <w:fldChar w:fldCharType="separate"/>
              </w:r>
              <w:r w:rsidRPr="002627FD">
                <w:rPr>
                  <w:rFonts w:ascii="Arial" w:eastAsia="Times New Roman" w:hAnsi="Arial" w:cs="Arial"/>
                  <w:color w:val="000000"/>
                  <w:sz w:val="20"/>
                  <w:szCs w:val="20"/>
                </w:rPr>
                <w:t>1</w:t>
              </w:r>
              <w:r w:rsidR="00B47636" w:rsidRPr="002627FD">
                <w:rPr>
                  <w:rFonts w:ascii="Arial" w:eastAsia="Times New Roman" w:hAnsi="Arial" w:cs="Arial"/>
                  <w:color w:val="000000"/>
                  <w:sz w:val="20"/>
                  <w:szCs w:val="20"/>
                </w:rPr>
                <w:fldChar w:fldCharType="end"/>
              </w:r>
            </w:ins>
          </w:p>
        </w:tc>
      </w:tr>
      <w:tr w:rsidR="00A01DCE" w:rsidRPr="002627FD" w:rsidTr="00355852">
        <w:trPr>
          <w:trHeight w:val="230"/>
          <w:ins w:id="1108"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10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110" w:author="Arjan" w:date="2014-11-18T10:00:00Z"/>
                <w:rFonts w:ascii="Arial" w:eastAsia="Times New Roman" w:hAnsi="Arial" w:cs="Arial"/>
                <w:color w:val="000000"/>
                <w:sz w:val="20"/>
                <w:szCs w:val="20"/>
              </w:rPr>
            </w:pPr>
          </w:p>
        </w:tc>
      </w:tr>
      <w:tr w:rsidR="00A01DCE" w:rsidRPr="002627FD" w:rsidTr="00355852">
        <w:trPr>
          <w:trHeight w:val="230"/>
          <w:ins w:id="1111" w:author="Arjan" w:date="2014-11-18T10:00:00Z"/>
        </w:trPr>
        <w:tc>
          <w:tcPr>
            <w:tcW w:w="37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112" w:author="Arjan" w:date="2014-11-18T10:00:00Z"/>
                <w:rFonts w:ascii="Arial" w:eastAsia="Times New Roman" w:hAnsi="Arial" w:cs="Arial"/>
                <w:color w:val="000000"/>
                <w:sz w:val="20"/>
                <w:szCs w:val="20"/>
              </w:rPr>
            </w:pPr>
            <w:ins w:id="1113" w:author="Arjan" w:date="2014-11-18T10:00:00Z">
              <w:r w:rsidRPr="002627F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A01DCE" w:rsidRPr="002627FD" w:rsidRDefault="00A01DCE" w:rsidP="00355852">
            <w:pPr>
              <w:autoSpaceDE w:val="0"/>
              <w:autoSpaceDN w:val="0"/>
              <w:adjustRightInd w:val="0"/>
              <w:spacing w:after="0" w:line="240" w:lineRule="auto"/>
              <w:rPr>
                <w:ins w:id="1114" w:author="Arjan" w:date="2014-11-18T10:00:00Z"/>
                <w:rFonts w:ascii="Arial" w:eastAsia="Times New Roman" w:hAnsi="Arial" w:cs="Arial"/>
                <w:color w:val="000000"/>
                <w:sz w:val="20"/>
                <w:szCs w:val="20"/>
              </w:rPr>
            </w:pPr>
            <w:ins w:id="1115" w:author="Arjan" w:date="2014-11-18T10:00:00Z">
              <w:r>
                <w:rPr>
                  <w:rFonts w:ascii="Arial" w:eastAsia="Times New Roman" w:hAnsi="Arial" w:cs="Arial"/>
                  <w:color w:val="000000"/>
                  <w:sz w:val="20"/>
                  <w:szCs w:val="20"/>
                </w:rPr>
                <w:t>Kern</w:t>
              </w:r>
              <w:r w:rsidRPr="002627FD">
                <w:rPr>
                  <w:rFonts w:ascii="Arial" w:eastAsia="Times New Roman" w:hAnsi="Arial" w:cs="Arial"/>
                  <w:color w:val="000000"/>
                  <w:sz w:val="20"/>
                  <w:szCs w:val="20"/>
                </w:rPr>
                <w:t>gegeven</w:t>
              </w:r>
            </w:ins>
          </w:p>
        </w:tc>
      </w:tr>
      <w:tr w:rsidR="00A01DCE" w:rsidRPr="002627FD" w:rsidTr="00355852">
        <w:trPr>
          <w:trHeight w:val="230"/>
          <w:ins w:id="1116" w:author="Arjan" w:date="2014-11-18T10:00:00Z"/>
        </w:trPr>
        <w:tc>
          <w:tcPr>
            <w:tcW w:w="3780" w:type="dxa"/>
            <w:tcBorders>
              <w:top w:val="nil"/>
              <w:left w:val="nil"/>
              <w:right w:val="nil"/>
            </w:tcBorders>
          </w:tcPr>
          <w:p w:rsidR="00A01DCE" w:rsidRPr="002627FD" w:rsidRDefault="00A01DCE" w:rsidP="00355852">
            <w:pPr>
              <w:autoSpaceDE w:val="0"/>
              <w:autoSpaceDN w:val="0"/>
              <w:adjustRightInd w:val="0"/>
              <w:spacing w:after="0" w:line="240" w:lineRule="auto"/>
              <w:rPr>
                <w:ins w:id="1117" w:author="Arjan" w:date="2014-11-18T10:00:00Z"/>
                <w:rFonts w:ascii="Arial" w:eastAsia="Times New Roman" w:hAnsi="Arial" w:cs="Arial"/>
                <w:b/>
                <w:bCs/>
                <w:color w:val="000000"/>
                <w:sz w:val="20"/>
                <w:szCs w:val="20"/>
              </w:rPr>
            </w:pPr>
          </w:p>
        </w:tc>
        <w:tc>
          <w:tcPr>
            <w:tcW w:w="5580" w:type="dxa"/>
            <w:tcBorders>
              <w:top w:val="nil"/>
              <w:left w:val="nil"/>
              <w:right w:val="nil"/>
            </w:tcBorders>
          </w:tcPr>
          <w:p w:rsidR="00A01DCE" w:rsidRPr="002627FD" w:rsidRDefault="00A01DCE" w:rsidP="00355852">
            <w:pPr>
              <w:autoSpaceDE w:val="0"/>
              <w:autoSpaceDN w:val="0"/>
              <w:adjustRightInd w:val="0"/>
              <w:spacing w:after="0" w:line="240" w:lineRule="auto"/>
              <w:rPr>
                <w:ins w:id="1118" w:author="Arjan" w:date="2014-11-18T10:00:00Z"/>
                <w:rFonts w:ascii="Arial" w:eastAsia="Times New Roman" w:hAnsi="Arial" w:cs="Arial"/>
                <w:color w:val="000000"/>
                <w:sz w:val="20"/>
                <w:szCs w:val="20"/>
              </w:rPr>
            </w:pPr>
          </w:p>
        </w:tc>
      </w:tr>
      <w:tr w:rsidR="00A01DCE" w:rsidRPr="005E066D" w:rsidTr="00355852">
        <w:trPr>
          <w:trHeight w:val="230"/>
          <w:ins w:id="1119" w:author="Arjan" w:date="2014-11-18T10:00:00Z"/>
        </w:trPr>
        <w:tc>
          <w:tcPr>
            <w:tcW w:w="3780" w:type="dxa"/>
            <w:tcBorders>
              <w:top w:val="nil"/>
              <w:left w:val="nil"/>
              <w:bottom w:val="single" w:sz="4" w:space="0" w:color="auto"/>
              <w:right w:val="nil"/>
            </w:tcBorders>
          </w:tcPr>
          <w:p w:rsidR="00A01DCE" w:rsidRPr="002627FD" w:rsidRDefault="00A01DCE" w:rsidP="00355852">
            <w:pPr>
              <w:autoSpaceDE w:val="0"/>
              <w:autoSpaceDN w:val="0"/>
              <w:adjustRightInd w:val="0"/>
              <w:spacing w:after="0" w:line="240" w:lineRule="auto"/>
              <w:rPr>
                <w:ins w:id="1120" w:author="Arjan" w:date="2014-11-18T10:00:00Z"/>
                <w:rFonts w:ascii="Arial" w:eastAsia="Times New Roman" w:hAnsi="Arial" w:cs="Arial"/>
                <w:b/>
                <w:bCs/>
                <w:color w:val="000000"/>
                <w:sz w:val="20"/>
                <w:szCs w:val="20"/>
              </w:rPr>
            </w:pPr>
            <w:ins w:id="1121" w:author="Arjan" w:date="2014-11-18T10:00:00Z">
              <w:r w:rsidRPr="002627F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A01DCE" w:rsidRPr="00DD0F4F" w:rsidRDefault="00060495" w:rsidP="00355852">
            <w:pPr>
              <w:autoSpaceDE w:val="0"/>
              <w:autoSpaceDN w:val="0"/>
              <w:adjustRightInd w:val="0"/>
              <w:spacing w:after="0" w:line="240" w:lineRule="auto"/>
              <w:rPr>
                <w:ins w:id="1122" w:author="Arjan" w:date="2014-11-18T10:00:00Z"/>
                <w:rFonts w:ascii="Arial" w:eastAsia="Times New Roman" w:hAnsi="Arial" w:cs="Arial"/>
                <w:color w:val="000000"/>
                <w:sz w:val="20"/>
                <w:szCs w:val="20"/>
                <w:lang w:val="nl-NL"/>
              </w:rPr>
            </w:pPr>
            <w:ins w:id="1123" w:author="Arjan" w:date="2014-11-18T10:00:00Z">
              <w:r>
                <w:rPr>
                  <w:rFonts w:ascii="Arial" w:eastAsia="Times New Roman" w:hAnsi="Arial" w:cs="Arial"/>
                  <w:color w:val="000000"/>
                  <w:sz w:val="20"/>
                  <w:szCs w:val="20"/>
                  <w:lang w:val="nl-NL"/>
                </w:rPr>
                <w:t>-</w:t>
              </w:r>
            </w:ins>
          </w:p>
        </w:tc>
      </w:tr>
    </w:tbl>
    <w:p w:rsidR="00AB7DA2" w:rsidRDefault="00AB7DA2" w:rsidP="0044638F">
      <w:pPr>
        <w:rPr>
          <w:ins w:id="1124" w:author="Arjan" w:date="2014-11-18T10:00:00Z"/>
        </w:rPr>
      </w:pPr>
    </w:p>
    <w:p w:rsidR="00D768A4" w:rsidRDefault="000E1D99" w:rsidP="00D768A4">
      <w:pPr>
        <w:pStyle w:val="Kop2"/>
        <w:rPr>
          <w:noProof/>
        </w:rPr>
      </w:pPr>
      <w:bookmarkStart w:id="1125" w:name="_Toc398014007"/>
      <w:bookmarkStart w:id="1126" w:name="_Toc404294010"/>
      <w:r>
        <w:rPr>
          <w:noProof/>
        </w:rPr>
        <w:t>INFORMATIE</w:t>
      </w:r>
      <w:r w:rsidR="00D768A4">
        <w:rPr>
          <w:noProof/>
        </w:rPr>
        <w:t>OBJECT</w:t>
      </w:r>
      <w:bookmarkEnd w:id="1125"/>
      <w:bookmarkEnd w:id="1126"/>
    </w:p>
    <w:p w:rsidR="005F3452" w:rsidRDefault="00D768A4" w:rsidP="0044638F">
      <w:r w:rsidRPr="00DD0F4F">
        <w:rPr>
          <w:lang w:val="nl-NL"/>
        </w:rPr>
        <w:t>In de Baseline Informatiehuishouding is de term ‘document’ verlaten. Daarvoor in de plaats is de me</w:t>
      </w:r>
      <w:r w:rsidR="000E1D99" w:rsidRPr="00DD0F4F">
        <w:rPr>
          <w:lang w:val="nl-NL"/>
        </w:rPr>
        <w:t>er generiekere term ‘informatie</w:t>
      </w:r>
      <w:r w:rsidRPr="00DD0F4F">
        <w:rPr>
          <w:lang w:val="nl-NL"/>
        </w:rPr>
        <w:t>object’ gekomen. Deze nieuwe terminologie wordt steeds meer gemeengoed in ‘de wereld van de documentaire informatiehuishouding’ en ‘de archiefwereld’.  Om hierbij aan te sluiten hebben we de term ‘document’ integraal vervangen door ‘</w:t>
      </w:r>
      <w:r w:rsidR="00860585" w:rsidRPr="00DD0F4F">
        <w:rPr>
          <w:lang w:val="nl-NL"/>
        </w:rPr>
        <w:t>i</w:t>
      </w:r>
      <w:r w:rsidR="000E1D99" w:rsidRPr="00DD0F4F">
        <w:rPr>
          <w:lang w:val="nl-NL"/>
        </w:rPr>
        <w:t>nformatie</w:t>
      </w:r>
      <w:r w:rsidRPr="00DD0F4F">
        <w:rPr>
          <w:lang w:val="nl-NL"/>
        </w:rPr>
        <w:t>object’.</w:t>
      </w:r>
      <w:r w:rsidR="005F3452" w:rsidRPr="00DD0F4F">
        <w:rPr>
          <w:lang w:val="nl-NL"/>
        </w:rPr>
        <w:t xml:space="preserve"> Verder is het objecttype aangepast op </w:t>
      </w:r>
      <w:r w:rsidR="00660E22" w:rsidRPr="00DD0F4F">
        <w:rPr>
          <w:lang w:val="nl-NL"/>
        </w:rPr>
        <w:t>vijf</w:t>
      </w:r>
      <w:r w:rsidR="005F3452" w:rsidRPr="00DD0F4F">
        <w:rPr>
          <w:lang w:val="nl-NL"/>
        </w:rPr>
        <w:t xml:space="preserve"> punten: de unieke aanduiding</w:t>
      </w:r>
      <w:r w:rsidR="00660E22" w:rsidRPr="00DD0F4F">
        <w:rPr>
          <w:lang w:val="nl-NL"/>
        </w:rPr>
        <w:t>,</w:t>
      </w:r>
      <w:r w:rsidR="005F3452" w:rsidRPr="00DD0F4F">
        <w:rPr>
          <w:lang w:val="nl-NL"/>
        </w:rPr>
        <w:t xml:space="preserve"> de auteur van het informatieobject</w:t>
      </w:r>
      <w:r w:rsidR="00660E22" w:rsidRPr="00DD0F4F">
        <w:rPr>
          <w:lang w:val="nl-NL"/>
        </w:rPr>
        <w:t>, de verplaatsing hiernaar van de attribuutsoorten Versie en Status (vanuit ENKELVOUDIG INFORMATIEOBJECT), het archiefregime en het toegevoegde attribuut Gebruiksrechten</w:t>
      </w:r>
      <w:r w:rsidR="005F3452" w:rsidRPr="00DD0F4F">
        <w:rPr>
          <w:lang w:val="nl-NL"/>
        </w:rPr>
        <w:t xml:space="preserve">. </w:t>
      </w:r>
      <w:r w:rsidR="005F3452">
        <w:t>Zie hiervoor de navolgende paragrafen.</w:t>
      </w:r>
    </w:p>
    <w:tbl>
      <w:tblPr>
        <w:tblW w:w="9360" w:type="dxa"/>
        <w:tblInd w:w="60" w:type="dxa"/>
        <w:tblLayout w:type="fixed"/>
        <w:tblCellMar>
          <w:left w:w="60" w:type="dxa"/>
          <w:right w:w="60" w:type="dxa"/>
        </w:tblCellMar>
        <w:tblLook w:val="0000"/>
      </w:tblPr>
      <w:tblGrid>
        <w:gridCol w:w="3600"/>
        <w:gridCol w:w="1080"/>
        <w:gridCol w:w="3330"/>
        <w:gridCol w:w="1350"/>
      </w:tblGrid>
      <w:tr w:rsidR="00B7296C" w:rsidRPr="00B7296C" w:rsidTr="004140A0">
        <w:tc>
          <w:tcPr>
            <w:tcW w:w="3600" w:type="dxa"/>
            <w:tcBorders>
              <w:top w:val="single" w:sz="4" w:space="0" w:color="auto"/>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INFORMATIEOBJECT</w:t>
            </w: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B7296C" w:rsidRPr="00B7296C" w:rsidRDefault="00B47636"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Element.Alias</w:instrText>
            </w:r>
            <w:r w:rsidRPr="00B7296C">
              <w:rPr>
                <w:rFonts w:ascii="Arial" w:hAnsi="Arial" w:cs="Arial"/>
                <w:sz w:val="20"/>
                <w:szCs w:val="20"/>
                <w:lang w:val="en-AU"/>
              </w:rPr>
              <w:fldChar w:fldCharType="separate"/>
            </w:r>
            <w:r w:rsidR="00B7296C" w:rsidRPr="00B7296C">
              <w:rPr>
                <w:rFonts w:ascii="Arial" w:eastAsia="Times New Roman" w:hAnsi="Arial" w:cs="Arial"/>
                <w:color w:val="000000"/>
                <w:sz w:val="20"/>
                <w:szCs w:val="20"/>
              </w:rPr>
              <w:t>DOC</w:t>
            </w:r>
            <w:r w:rsidRPr="00B7296C">
              <w:rPr>
                <w:rFonts w:ascii="Arial" w:hAnsi="Arial" w:cs="Arial"/>
                <w:sz w:val="20"/>
                <w:szCs w:val="20"/>
                <w:lang w:val="en-AU"/>
              </w:rPr>
              <w:fldChar w:fldCharType="end"/>
            </w: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B7296C" w:rsidRPr="00B7296C"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5E066D"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B7296C" w:rsidRPr="00DD0F4F" w:rsidRDefault="00B47636" w:rsidP="00B7296C">
            <w:pPr>
              <w:autoSpaceDE w:val="0"/>
              <w:autoSpaceDN w:val="0"/>
              <w:adjustRightInd w:val="0"/>
              <w:spacing w:after="0" w:line="240" w:lineRule="auto"/>
              <w:rPr>
                <w:rFonts w:ascii="Arial" w:eastAsia="Times New Roman" w:hAnsi="Arial" w:cs="Arial"/>
                <w:color w:val="000000"/>
                <w:sz w:val="20"/>
                <w:szCs w:val="20"/>
                <w:lang w:val="nl-NL"/>
              </w:rPr>
            </w:pPr>
            <w:r w:rsidRPr="00B7296C">
              <w:rPr>
                <w:rFonts w:ascii="Arial" w:hAnsi="Arial" w:cs="Arial"/>
                <w:sz w:val="20"/>
                <w:szCs w:val="20"/>
                <w:lang w:val="en-AU"/>
              </w:rPr>
              <w:fldChar w:fldCharType="begin" w:fldLock="1"/>
            </w:r>
            <w:r w:rsidR="00B7296C" w:rsidRPr="00DD0F4F">
              <w:rPr>
                <w:rFonts w:ascii="Arial" w:hAnsi="Arial" w:cs="Arial"/>
                <w:sz w:val="20"/>
                <w:szCs w:val="20"/>
                <w:lang w:val="nl-NL"/>
              </w:rPr>
              <w:instrText xml:space="preserve">MERGEFIELD </w:instrText>
            </w:r>
            <w:r w:rsidR="00B7296C" w:rsidRPr="00DD0F4F">
              <w:rPr>
                <w:rFonts w:ascii="Arial" w:eastAsia="Times New Roman" w:hAnsi="Arial" w:cs="Arial"/>
                <w:color w:val="000000"/>
                <w:sz w:val="20"/>
                <w:szCs w:val="20"/>
                <w:lang w:val="nl-NL"/>
              </w:rPr>
              <w:instrText>Element.Notes</w:instrText>
            </w:r>
            <w:r w:rsidRPr="00B7296C">
              <w:rPr>
                <w:rFonts w:ascii="Arial" w:hAnsi="Arial" w:cs="Arial"/>
                <w:sz w:val="20"/>
                <w:szCs w:val="20"/>
                <w:lang w:val="en-AU"/>
              </w:rPr>
              <w:fldChar w:fldCharType="end"/>
            </w:r>
            <w:r w:rsidR="00B7296C" w:rsidRPr="00DD0F4F">
              <w:rPr>
                <w:rFonts w:ascii="Arial" w:eastAsia="Times New Roman" w:hAnsi="Arial" w:cs="Arial"/>
                <w:color w:val="610E6A"/>
                <w:sz w:val="20"/>
                <w:szCs w:val="20"/>
                <w:lang w:val="nl-NL"/>
              </w:rPr>
              <w:t xml:space="preserve">Geheel van gegevens met een eigen identiteit ongeacht zijn vorm, met de bijbehorende metadata ontvangen of opgemaakt door een natuurlijke en/of rechtspersoon bij de uitvoering van taken, zijnde een ENKELVOUDIG </w:t>
            </w:r>
            <w:r w:rsidR="00B7296C" w:rsidRPr="00DD0F4F">
              <w:rPr>
                <w:rFonts w:ascii="Arial" w:hAnsi="Arial" w:cs="Arial"/>
                <w:sz w:val="20"/>
                <w:szCs w:val="20"/>
                <w:lang w:val="nl-NL"/>
              </w:rPr>
              <w:t>INFORMATIEOBJECT</w:t>
            </w:r>
            <w:r w:rsidR="00B7296C" w:rsidRPr="00DD0F4F">
              <w:rPr>
                <w:rFonts w:ascii="Arial" w:eastAsia="Times New Roman" w:hAnsi="Arial" w:cs="Arial"/>
                <w:color w:val="610E6A"/>
                <w:sz w:val="20"/>
                <w:szCs w:val="20"/>
                <w:lang w:val="nl-NL"/>
              </w:rPr>
              <w:t xml:space="preserve"> of een SAMENGESTELD</w:t>
            </w:r>
            <w:r w:rsidR="00B7296C" w:rsidRPr="00DD0F4F">
              <w:rPr>
                <w:rFonts w:ascii="Arial" w:hAnsi="Arial" w:cs="Arial"/>
                <w:sz w:val="20"/>
                <w:szCs w:val="20"/>
                <w:lang w:val="nl-NL"/>
              </w:rPr>
              <w:t xml:space="preserve"> INFORMATIEOBJECT</w:t>
            </w:r>
            <w:r w:rsidR="00B7296C" w:rsidRPr="00DD0F4F">
              <w:rPr>
                <w:rFonts w:ascii="Arial" w:eastAsia="Times New Roman" w:hAnsi="Arial" w:cs="Arial"/>
                <w:color w:val="610E6A"/>
                <w:sz w:val="20"/>
                <w:szCs w:val="20"/>
                <w:lang w:val="nl-NL"/>
              </w:rPr>
              <w:t>.</w:t>
            </w:r>
          </w:p>
        </w:tc>
      </w:tr>
      <w:tr w:rsidR="00B7296C" w:rsidRPr="005E066D" w:rsidTr="004140A0">
        <w:tc>
          <w:tcPr>
            <w:tcW w:w="3600" w:type="dxa"/>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5E066D"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NEN 2082</w:t>
            </w:r>
          </w:p>
        </w:tc>
      </w:tr>
      <w:tr w:rsidR="00B7296C" w:rsidRPr="005E066D" w:rsidTr="004140A0">
        <w:trPr>
          <w:trHeight w:val="230"/>
        </w:trPr>
        <w:tc>
          <w:tcPr>
            <w:tcW w:w="3600" w:type="dxa"/>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1 juni 2008</w:t>
            </w:r>
          </w:p>
        </w:tc>
      </w:tr>
      <w:tr w:rsidR="00B7296C" w:rsidRPr="00B7296C" w:rsidTr="004140A0">
        <w:trPr>
          <w:trHeight w:val="26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5E066D"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informatieobject is een generiekere term voor het veelgebruikte begrip document dat beperkter van reikwijdte is. Een informatieobject kan van alles zijn, ongeacht aard en vorm: een tekstverwerkingsdocument, een papieren brief, een webpagina, een landkaart, een foto, een geluidsopname, een dataset, een blog, etcetera. En ook een digitaal ontvangen of gecreeerd  informatieobject dat bestaat uit meerdere fysieke informatieobjecten, zoals een aanvraag (als tekstdocument) met bijbehorende tekening (CAD-formaat) en berekening (spreadsheet) of een email met bijlage(n). Net zoals dezelfde aanvraag op papier met bijlagen als één informatieobject beschouwd kan worden. De fysieke vorm van hetgeen </w:t>
            </w:r>
            <w:r w:rsidRPr="00DD0F4F">
              <w:rPr>
                <w:rFonts w:ascii="Arial" w:eastAsia="Times New Roman" w:hAnsi="Arial" w:cs="Arial"/>
                <w:color w:val="000000"/>
                <w:sz w:val="20"/>
                <w:szCs w:val="20"/>
                <w:lang w:val="nl-NL"/>
              </w:rPr>
              <w:lastRenderedPageBreak/>
              <w:t>ontvangen of gecreeerd is, is dus niet (alleen) bepalend voor de afbakening van dat wat als informatieobject beschouwd wordt.</w:t>
            </w: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Zie Diagram Abstracte en concrete objecttypen / informatieobjecten</w:t>
            </w: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informatieobject dat door bijvoorbeeld de initiator van een zaak als één informatieobject wordt beschouwd, kan fysiek uit meerdere informatieobjecten bestaan. Een dergelijke groep fysieke informatieobjecten kan beschouwd worden als één informatieobject. Gezien de definitie kan er immers sprake zijn van het 'geheel van gegevens met een eigen identiteit' waarbij alleen de vorm er toe heeft geleid dat er drie fysieke informatieobjecten zijn ontvangen (tekstverwerkingsdocument, CAD-file en rekenblad). Evenzogoed zouden we het ontvangen materiaal kunnen beschouwen als drie afzonderlijke informatieobjecten. Ook kan het zijn dat een informatieobject dat fysiek dezelfde vorm heeft toch beschouwd wordt als bestaande uit meerdere informatieobjecten, bijvoorbeeld een informatieobject met omvangrijke bijlagen, omdat dit beter aansluit bij het gebruik er van. Organisaties gaan hier verschillend mee om. Om in te spelen op de verschillende beschouwingswijzen hebben we INFORMATIEOBJECT</w:t>
            </w:r>
            <w:r w:rsidR="00355B15"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zodanig gemodelleerd dat dit dan wel een zelfstandig (fysiek) informatieobject is, het ENKELVOUDIGINFORMATIEOBJECT, dan wel een groep van bij elkaar horende informatieobjecten, passend binnen de definitie, het SAMENGESTELDINFORMATIEOBJECT. Een SAMENGESTELD INFORMATIEOBJECT bestaat telkens uit twee of meer ENKELVOUDIGE INFORMATIEOBJECTen. Organisaties kunnen er voor kiezen alleen de eerste mogelijkheid, het INFORMATIEOBJECT</w:t>
            </w:r>
            <w:r w:rsidR="00355B15"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als ENKELVOUDIG INFORMATIEOBJECT te implementeren. Wel moeten zij er mee rekening houden dat zij van andere organisaties, via geautomatiseerde berichtenuitwisseling, samengestelde informatieobjecten 'aangereikt' krijgen en deze transformeren tot enkelvoudige  informatieobjecten.</w:t>
            </w: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p w:rsidR="00B7296C" w:rsidRPr="00DD0F4F" w:rsidRDefault="00355B15" w:rsidP="00355B1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INFORMATIEOBJECT </w:t>
            </w:r>
            <w:r w:rsidR="00B7296C" w:rsidRPr="00DD0F4F">
              <w:rPr>
                <w:rFonts w:ascii="Arial" w:eastAsia="Times New Roman" w:hAnsi="Arial" w:cs="Arial"/>
                <w:color w:val="000000"/>
                <w:sz w:val="20"/>
                <w:szCs w:val="20"/>
                <w:lang w:val="nl-NL"/>
              </w:rPr>
              <w:t xml:space="preserve">heeft een N:M-relatie naar ZAAK waarmee we aangeven dat een </w:t>
            </w:r>
            <w:r w:rsidRPr="00DD0F4F">
              <w:rPr>
                <w:rFonts w:ascii="Arial" w:eastAsia="Times New Roman" w:hAnsi="Arial" w:cs="Arial"/>
                <w:color w:val="000000"/>
                <w:sz w:val="20"/>
                <w:szCs w:val="20"/>
                <w:lang w:val="nl-NL"/>
              </w:rPr>
              <w:t>informatieobject</w:t>
            </w:r>
            <w:r w:rsidR="00B7296C" w:rsidRPr="00DD0F4F">
              <w:rPr>
                <w:rFonts w:ascii="Arial" w:eastAsia="Times New Roman" w:hAnsi="Arial" w:cs="Arial"/>
                <w:color w:val="000000"/>
                <w:sz w:val="20"/>
                <w:szCs w:val="20"/>
                <w:lang w:val="nl-NL"/>
              </w:rPr>
              <w:t xml:space="preserve"> relevant kan zijn voor meer dan één zaak. Dit modelleren we via het objecttype ZAAK</w:t>
            </w:r>
            <w:r w:rsidRPr="00DD0F4F">
              <w:rPr>
                <w:rFonts w:ascii="Arial" w:eastAsia="Times New Roman" w:hAnsi="Arial" w:cs="Arial"/>
                <w:color w:val="000000"/>
                <w:sz w:val="20"/>
                <w:szCs w:val="20"/>
                <w:lang w:val="nl-NL"/>
              </w:rPr>
              <w:t>INFORMATIEOBJECT</w:t>
            </w:r>
            <w:r w:rsidR="00B7296C" w:rsidRPr="00DD0F4F">
              <w:rPr>
                <w:rFonts w:ascii="Arial" w:eastAsia="Times New Roman" w:hAnsi="Arial" w:cs="Arial"/>
                <w:color w:val="000000"/>
                <w:sz w:val="20"/>
                <w:szCs w:val="20"/>
                <w:lang w:val="nl-NL"/>
              </w:rPr>
              <w:t xml:space="preserve">. Dit is bijvoorbeeld het geval bij zgn. samengestelde brieven: één brief waarin meerdere zaken aanhangig gemaakt worden zoals een verzoek en een klacht. Door </w:t>
            </w:r>
            <w:r w:rsidRPr="00DD0F4F">
              <w:rPr>
                <w:rFonts w:ascii="Arial" w:eastAsia="Times New Roman" w:hAnsi="Arial" w:cs="Arial"/>
                <w:color w:val="000000"/>
                <w:sz w:val="20"/>
                <w:szCs w:val="20"/>
                <w:lang w:val="nl-NL"/>
              </w:rPr>
              <w:t xml:space="preserve"> informatieobject</w:t>
            </w:r>
            <w:r w:rsidR="00B7296C" w:rsidRPr="00DD0F4F">
              <w:rPr>
                <w:rFonts w:ascii="Arial" w:eastAsia="Times New Roman" w:hAnsi="Arial" w:cs="Arial"/>
                <w:color w:val="000000"/>
                <w:sz w:val="20"/>
                <w:szCs w:val="20"/>
                <w:lang w:val="nl-NL"/>
              </w:rPr>
              <w:t xml:space="preserve">en te registreren en aan een zaak te relateren wordt het archief bij/van de zaak opgebouwd; alle </w:t>
            </w:r>
            <w:r w:rsidRPr="00DD0F4F">
              <w:rPr>
                <w:rFonts w:ascii="Arial" w:eastAsia="Times New Roman" w:hAnsi="Arial" w:cs="Arial"/>
                <w:color w:val="000000"/>
                <w:sz w:val="20"/>
                <w:szCs w:val="20"/>
                <w:lang w:val="nl-NL"/>
              </w:rPr>
              <w:t xml:space="preserve"> informatieobject</w:t>
            </w:r>
            <w:r w:rsidR="00B7296C" w:rsidRPr="00DD0F4F">
              <w:rPr>
                <w:rFonts w:ascii="Arial" w:eastAsia="Times New Roman" w:hAnsi="Arial" w:cs="Arial"/>
                <w:color w:val="000000"/>
                <w:sz w:val="20"/>
                <w:szCs w:val="20"/>
                <w:lang w:val="nl-NL"/>
              </w:rPr>
              <w:t xml:space="preserve">en bij een zaak vormen tezamen met de zaakkenmerken het zaakdossier. Het zaakdossier modelleren we dus niet als apart objecttype. Evenmin modelleren we een zgn. objectdossier. Dit betreft immers alle zaken, met bijbehorende kenmerken en </w:t>
            </w:r>
            <w:r w:rsidRPr="00DD0F4F">
              <w:rPr>
                <w:rFonts w:ascii="Arial" w:eastAsia="Times New Roman" w:hAnsi="Arial" w:cs="Arial"/>
                <w:color w:val="000000"/>
                <w:sz w:val="20"/>
                <w:szCs w:val="20"/>
                <w:lang w:val="nl-NL"/>
              </w:rPr>
              <w:t>informatieobject</w:t>
            </w:r>
            <w:r w:rsidR="00B7296C" w:rsidRPr="00DD0F4F">
              <w:rPr>
                <w:rFonts w:ascii="Arial" w:eastAsia="Times New Roman" w:hAnsi="Arial" w:cs="Arial"/>
                <w:color w:val="000000"/>
                <w:sz w:val="20"/>
                <w:szCs w:val="20"/>
                <w:lang w:val="nl-NL"/>
              </w:rPr>
              <w:t xml:space="preserve">en, eventueel van bepaalde zaaktypen, die gerelateerd zijn aan een bepaald OBJECT. We hebben er voor gekozen om </w:t>
            </w:r>
            <w:r w:rsidRPr="00DD0F4F">
              <w:rPr>
                <w:rFonts w:ascii="Arial" w:eastAsia="Times New Roman" w:hAnsi="Arial" w:cs="Arial"/>
                <w:color w:val="000000"/>
                <w:sz w:val="20"/>
                <w:szCs w:val="20"/>
                <w:lang w:val="nl-NL"/>
              </w:rPr>
              <w:t>informatieobject</w:t>
            </w:r>
            <w:r w:rsidR="00B7296C" w:rsidRPr="00DD0F4F">
              <w:rPr>
                <w:rFonts w:ascii="Arial" w:eastAsia="Times New Roman" w:hAnsi="Arial" w:cs="Arial"/>
                <w:color w:val="000000"/>
                <w:sz w:val="20"/>
                <w:szCs w:val="20"/>
                <w:lang w:val="nl-NL"/>
              </w:rPr>
              <w:t xml:space="preserve">en niet te modelleren indien zij niet aan een zaak gekoppeld worden d.w.z. niet tot een zaak leiden. Dergelijke </w:t>
            </w:r>
            <w:r w:rsidRPr="00DD0F4F">
              <w:rPr>
                <w:rFonts w:ascii="Arial" w:eastAsia="Times New Roman" w:hAnsi="Arial" w:cs="Arial"/>
                <w:color w:val="000000"/>
                <w:sz w:val="20"/>
                <w:szCs w:val="20"/>
                <w:lang w:val="nl-NL"/>
              </w:rPr>
              <w:t>informatieobject</w:t>
            </w:r>
            <w:r w:rsidR="00B7296C" w:rsidRPr="00DD0F4F">
              <w:rPr>
                <w:rFonts w:ascii="Arial" w:eastAsia="Times New Roman" w:hAnsi="Arial" w:cs="Arial"/>
                <w:color w:val="000000"/>
                <w:sz w:val="20"/>
                <w:szCs w:val="20"/>
                <w:lang w:val="nl-NL"/>
              </w:rPr>
              <w:t xml:space="preserve">en zijn klaarblijkelijk zodanig onbelangrijk dat zij niet archiefwaardig zijn d.w.z. niet bewaard hoeven te worden om te voldoen aan wettelijke en/of administratieve eisen en/of maatschappelijke behoeften. Een </w:t>
            </w:r>
            <w:r w:rsidRPr="00DD0F4F">
              <w:rPr>
                <w:rFonts w:ascii="Arial" w:eastAsia="Times New Roman" w:hAnsi="Arial" w:cs="Arial"/>
                <w:color w:val="000000"/>
                <w:sz w:val="20"/>
                <w:szCs w:val="20"/>
                <w:lang w:val="nl-NL"/>
              </w:rPr>
              <w:lastRenderedPageBreak/>
              <w:t xml:space="preserve">informatieobject </w:t>
            </w:r>
            <w:r w:rsidR="00B7296C" w:rsidRPr="00DD0F4F">
              <w:rPr>
                <w:rFonts w:ascii="Arial" w:eastAsia="Times New Roman" w:hAnsi="Arial" w:cs="Arial"/>
                <w:color w:val="000000"/>
                <w:sz w:val="20"/>
                <w:szCs w:val="20"/>
                <w:lang w:val="nl-NL"/>
              </w:rPr>
              <w:t>zoals hier bedoeld</w:t>
            </w:r>
            <w:r w:rsidRPr="00DD0F4F">
              <w:rPr>
                <w:rFonts w:ascii="Arial" w:eastAsia="Times New Roman" w:hAnsi="Arial" w:cs="Arial"/>
                <w:color w:val="000000"/>
                <w:sz w:val="20"/>
                <w:szCs w:val="20"/>
                <w:lang w:val="nl-NL"/>
              </w:rPr>
              <w:t>,</w:t>
            </w:r>
            <w:r w:rsidR="00B7296C" w:rsidRPr="00DD0F4F">
              <w:rPr>
                <w:rFonts w:ascii="Arial" w:eastAsia="Times New Roman" w:hAnsi="Arial" w:cs="Arial"/>
                <w:color w:val="000000"/>
                <w:sz w:val="20"/>
                <w:szCs w:val="20"/>
                <w:lang w:val="nl-NL"/>
              </w:rPr>
              <w:t xml:space="preserve"> wordt een </w:t>
            </w:r>
            <w:r w:rsidRPr="00DD0F4F">
              <w:rPr>
                <w:rFonts w:ascii="Arial" w:eastAsia="Times New Roman" w:hAnsi="Arial" w:cs="Arial"/>
                <w:color w:val="000000"/>
                <w:sz w:val="20"/>
                <w:szCs w:val="20"/>
                <w:lang w:val="nl-NL"/>
              </w:rPr>
              <w:t>zgn. gearchiveerd informatieelement (‘</w:t>
            </w:r>
            <w:r w:rsidR="00B7296C" w:rsidRPr="00DD0F4F">
              <w:rPr>
                <w:rFonts w:ascii="Arial" w:eastAsia="Times New Roman" w:hAnsi="Arial" w:cs="Arial"/>
                <w:color w:val="000000"/>
                <w:sz w:val="20"/>
                <w:szCs w:val="20"/>
                <w:lang w:val="nl-NL"/>
              </w:rPr>
              <w:t>archiefstuk</w:t>
            </w:r>
            <w:r w:rsidRPr="00DD0F4F">
              <w:rPr>
                <w:rFonts w:ascii="Arial" w:eastAsia="Times New Roman" w:hAnsi="Arial" w:cs="Arial"/>
                <w:color w:val="000000"/>
                <w:sz w:val="20"/>
                <w:szCs w:val="20"/>
                <w:lang w:val="nl-NL"/>
              </w:rPr>
              <w:t>’;</w:t>
            </w:r>
            <w:r w:rsidR="00B7296C" w:rsidRPr="00DD0F4F">
              <w:rPr>
                <w:rFonts w:ascii="Arial" w:eastAsia="Times New Roman" w:hAnsi="Arial" w:cs="Arial"/>
                <w:color w:val="000000"/>
                <w:sz w:val="20"/>
                <w:szCs w:val="20"/>
                <w:lang w:val="nl-NL"/>
              </w:rPr>
              <w:t xml:space="preserve"> in het engels 'record') zo gauw de zaakkenmerken aangeven dat alle daaraan gekoppelde </w:t>
            </w:r>
            <w:r w:rsidRPr="00DD0F4F">
              <w:rPr>
                <w:rFonts w:ascii="Arial" w:eastAsia="Times New Roman" w:hAnsi="Arial" w:cs="Arial"/>
                <w:color w:val="000000"/>
                <w:sz w:val="20"/>
                <w:szCs w:val="20"/>
                <w:lang w:val="nl-NL"/>
              </w:rPr>
              <w:t>informatieobject</w:t>
            </w:r>
            <w:r w:rsidR="00B7296C" w:rsidRPr="00DD0F4F">
              <w:rPr>
                <w:rFonts w:ascii="Arial" w:eastAsia="Times New Roman" w:hAnsi="Arial" w:cs="Arial"/>
                <w:color w:val="000000"/>
                <w:sz w:val="20"/>
                <w:szCs w:val="20"/>
                <w:lang w:val="nl-NL"/>
              </w:rPr>
              <w:t>en gearchiveerd dienen te zijn.</w:t>
            </w:r>
          </w:p>
          <w:p w:rsidR="001F11C7" w:rsidRPr="00DD0F4F" w:rsidRDefault="001F11C7" w:rsidP="00355B1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Van ontvangen en verzonden informatieobjecten kunnen de afzender</w:t>
            </w:r>
            <w:r w:rsidR="009F44E5" w:rsidRPr="00DD0F4F">
              <w:rPr>
                <w:rFonts w:ascii="Arial" w:eastAsia="Times New Roman" w:hAnsi="Arial" w:cs="Arial"/>
                <w:color w:val="000000"/>
                <w:sz w:val="20"/>
                <w:szCs w:val="20"/>
                <w:lang w:val="nl-NL"/>
              </w:rPr>
              <w:t xml:space="preserve">s en geadresseerden telkens op één van twee wijzen vastgelegd worden: gestructureerd door middel van de relatie naar BETROKKENE en ongestructureerd met de desbetreffende attribuutsoorten. </w:t>
            </w:r>
          </w:p>
        </w:tc>
      </w:tr>
      <w:tr w:rsidR="00B7296C" w:rsidRPr="005E066D" w:rsidTr="004140A0">
        <w:tc>
          <w:tcPr>
            <w:tcW w:w="3600" w:type="dxa"/>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5E066D"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B7296C" w:rsidRPr="00DD0F4F" w:rsidRDefault="005F3452" w:rsidP="00B116C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combinatie van ‘</w:t>
            </w:r>
            <w:r w:rsidR="00B116C1" w:rsidRPr="00DD0F4F">
              <w:rPr>
                <w:rFonts w:ascii="Arial" w:eastAsia="Times New Roman" w:hAnsi="Arial" w:cs="Arial"/>
                <w:color w:val="000000"/>
                <w:sz w:val="20"/>
                <w:szCs w:val="20"/>
                <w:lang w:val="nl-NL"/>
              </w:rPr>
              <w:t>Bron</w:t>
            </w:r>
            <w:r w:rsidRPr="00DD0F4F">
              <w:rPr>
                <w:rFonts w:ascii="Arial" w:eastAsia="Times New Roman" w:hAnsi="Arial" w:cs="Arial"/>
                <w:color w:val="000000"/>
                <w:sz w:val="20"/>
                <w:szCs w:val="20"/>
                <w:lang w:val="nl-NL"/>
              </w:rPr>
              <w:t>organisatie’ en  ‘</w:t>
            </w:r>
            <w:r w:rsidR="00EC611E" w:rsidRPr="00DD0F4F">
              <w:rPr>
                <w:rFonts w:ascii="Arial" w:eastAsia="Times New Roman" w:hAnsi="Arial" w:cs="Arial"/>
                <w:color w:val="000000"/>
                <w:sz w:val="20"/>
                <w:szCs w:val="20"/>
                <w:lang w:val="nl-NL"/>
              </w:rPr>
              <w:t>I</w:t>
            </w:r>
            <w:r w:rsidR="006401AC" w:rsidRPr="00DD0F4F">
              <w:rPr>
                <w:rFonts w:ascii="Arial" w:eastAsia="Times New Roman" w:hAnsi="Arial" w:cs="Arial"/>
                <w:color w:val="000000"/>
                <w:sz w:val="20"/>
                <w:szCs w:val="20"/>
                <w:lang w:val="nl-NL"/>
              </w:rPr>
              <w:t>nformatieobject</w:t>
            </w:r>
            <w:r w:rsidR="00B7296C" w:rsidRPr="00DD0F4F">
              <w:rPr>
                <w:rFonts w:ascii="Arial" w:eastAsia="Times New Roman" w:hAnsi="Arial" w:cs="Arial"/>
                <w:color w:val="000000"/>
                <w:sz w:val="20"/>
                <w:szCs w:val="20"/>
                <w:lang w:val="nl-NL"/>
              </w:rPr>
              <w:t>identificatie</w:t>
            </w:r>
            <w:r w:rsidRPr="00DD0F4F">
              <w:rPr>
                <w:rFonts w:ascii="Arial" w:eastAsia="Times New Roman" w:hAnsi="Arial" w:cs="Arial"/>
                <w:color w:val="000000"/>
                <w:sz w:val="20"/>
                <w:szCs w:val="20"/>
                <w:lang w:val="nl-NL"/>
              </w:rPr>
              <w:t>’</w:t>
            </w:r>
          </w:p>
        </w:tc>
      </w:tr>
      <w:tr w:rsidR="00B7296C" w:rsidRPr="005E066D" w:rsidTr="004140A0">
        <w:tc>
          <w:tcPr>
            <w:tcW w:w="3600" w:type="dxa"/>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5E066D"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Alle </w:t>
            </w:r>
            <w:r w:rsidR="006401AC"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en die op enigerlei wijze relevant zijn voor het tot een goed einde brengen van een zaak. Een </w:t>
            </w:r>
            <w:r w:rsidR="006401AC" w:rsidRPr="00DD0F4F">
              <w:rPr>
                <w:rFonts w:ascii="Arial" w:eastAsia="Times New Roman" w:hAnsi="Arial" w:cs="Arial"/>
                <w:color w:val="000000"/>
                <w:sz w:val="20"/>
                <w:szCs w:val="20"/>
                <w:lang w:val="nl-NL"/>
              </w:rPr>
              <w:t xml:space="preserve">informatieobject </w:t>
            </w:r>
            <w:r w:rsidRPr="00DD0F4F">
              <w:rPr>
                <w:rFonts w:ascii="Arial" w:eastAsia="Times New Roman" w:hAnsi="Arial" w:cs="Arial"/>
                <w:color w:val="000000"/>
                <w:sz w:val="20"/>
                <w:szCs w:val="20"/>
                <w:lang w:val="nl-NL"/>
              </w:rPr>
              <w:t>is in dit kader relevant indien</w:t>
            </w:r>
            <w:r w:rsidR="006401AC" w:rsidRPr="00DD0F4F">
              <w:rPr>
                <w:rFonts w:ascii="Arial" w:eastAsia="Times New Roman" w:hAnsi="Arial" w:cs="Arial"/>
                <w:color w:val="000000"/>
                <w:sz w:val="20"/>
                <w:szCs w:val="20"/>
                <w:lang w:val="nl-NL"/>
              </w:rPr>
              <w:t xml:space="preserve"> het</w:t>
            </w:r>
            <w:r w:rsidRPr="00DD0F4F">
              <w:rPr>
                <w:rFonts w:ascii="Arial" w:eastAsia="Times New Roman" w:hAnsi="Arial" w:cs="Arial"/>
                <w:color w:val="000000"/>
                <w:sz w:val="20"/>
                <w:szCs w:val="20"/>
                <w:lang w:val="nl-NL"/>
              </w:rPr>
              <w:t>:</w:t>
            </w: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door een behandelaar van de zaak gedeeld wordt met andere betrokkenen bij de zaak (de ondergrens; een </w:t>
            </w:r>
            <w:r w:rsidR="006401AC" w:rsidRPr="00DD0F4F">
              <w:rPr>
                <w:rFonts w:ascii="Arial" w:eastAsia="Times New Roman" w:hAnsi="Arial" w:cs="Arial"/>
                <w:color w:val="000000"/>
                <w:sz w:val="20"/>
                <w:szCs w:val="20"/>
                <w:lang w:val="nl-NL"/>
              </w:rPr>
              <w:t xml:space="preserve">informatieobject </w:t>
            </w:r>
            <w:r w:rsidRPr="00DD0F4F">
              <w:rPr>
                <w:rFonts w:ascii="Arial" w:eastAsia="Times New Roman" w:hAnsi="Arial" w:cs="Arial"/>
                <w:color w:val="000000"/>
                <w:sz w:val="20"/>
                <w:szCs w:val="20"/>
                <w:lang w:val="nl-NL"/>
              </w:rPr>
              <w:t>wat het persoonlijke domein van de behandelaar van een zaak niet verlaat wordt in dit kader niet relevant geacht),</w:t>
            </w: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van belang is voor voor de inhoudelijke verantwoording (is de zaak goed afgehandeld), procesverantwoording (is de zaak op de juiste wijze afgehandeld) en/of reconstructie van de zaak, en/of</w:t>
            </w:r>
          </w:p>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bewaard moet worden om te voldoen aan wettelijke en/of administratieve eisen en/of maatschappelijke behoeften.</w:t>
            </w:r>
          </w:p>
        </w:tc>
      </w:tr>
      <w:tr w:rsidR="00B7296C" w:rsidRPr="005E066D" w:rsidTr="004140A0">
        <w:tc>
          <w:tcPr>
            <w:tcW w:w="3600" w:type="dxa"/>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1127" w:name="BKM_CB08FF35_EE64_4504_90CF_835DA32E636C"/>
            <w:bookmarkEnd w:id="1127"/>
            <w:r w:rsidRPr="00B7296C">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Code</w:t>
            </w:r>
          </w:p>
        </w:tc>
        <w:tc>
          <w:tcPr>
            <w:tcW w:w="333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B7296C" w:rsidRPr="005E066D"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B7296C" w:rsidRPr="00B7296C" w:rsidRDefault="00B47636" w:rsidP="006A5F03">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6A5F03">
              <w:rPr>
                <w:rFonts w:ascii="Arial" w:eastAsia="Times New Roman" w:hAnsi="Arial" w:cs="Arial"/>
                <w:color w:val="000000"/>
                <w:sz w:val="20"/>
                <w:szCs w:val="20"/>
              </w:rPr>
              <w:t>Informatieobject</w:t>
            </w:r>
            <w:r w:rsidR="00B7296C" w:rsidRPr="00B7296C">
              <w:rPr>
                <w:rFonts w:ascii="Arial" w:eastAsia="Times New Roman" w:hAnsi="Arial" w:cs="Arial"/>
                <w:color w:val="000000"/>
                <w:sz w:val="20"/>
                <w:szCs w:val="20"/>
              </w:rPr>
              <w:t>identificatie</w:t>
            </w:r>
            <w:r w:rsidRPr="00B7296C">
              <w:rPr>
                <w:rFonts w:ascii="Arial" w:hAnsi="Arial" w:cs="Arial"/>
                <w:sz w:val="20"/>
                <w:szCs w:val="20"/>
                <w:lang w:val="en-AU"/>
              </w:rPr>
              <w:fldChar w:fldCharType="end"/>
            </w:r>
          </w:p>
        </w:tc>
        <w:tc>
          <w:tcPr>
            <w:tcW w:w="1350" w:type="dxa"/>
            <w:tcBorders>
              <w:top w:val="nil"/>
              <w:left w:val="nil"/>
              <w:bottom w:val="nil"/>
              <w:right w:val="nil"/>
            </w:tcBorders>
          </w:tcPr>
          <w:p w:rsidR="00B7296C" w:rsidRPr="00DD0F4F" w:rsidRDefault="00B7296C"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4140A0" w:rsidRPr="00B7296C" w:rsidTr="004140A0">
        <w:tc>
          <w:tcPr>
            <w:tcW w:w="360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4140A0" w:rsidRPr="00B7296C" w:rsidRDefault="00B47636" w:rsidP="00B116C1">
            <w:pPr>
              <w:autoSpaceDE w:val="0"/>
              <w:autoSpaceDN w:val="0"/>
              <w:adjustRightInd w:val="0"/>
              <w:spacing w:after="0" w:line="240" w:lineRule="auto"/>
              <w:rPr>
                <w:rFonts w:ascii="Arial" w:hAnsi="Arial" w:cs="Arial"/>
                <w:sz w:val="20"/>
                <w:szCs w:val="20"/>
                <w:lang w:val="en-AU"/>
              </w:rPr>
            </w:pPr>
            <w:r w:rsidRPr="00CD63CD">
              <w:rPr>
                <w:rFonts w:ascii="Arial" w:hAnsi="Arial" w:cs="Arial"/>
                <w:sz w:val="20"/>
                <w:szCs w:val="20"/>
                <w:lang w:val="en-AU"/>
              </w:rPr>
              <w:fldChar w:fldCharType="begin" w:fldLock="1"/>
            </w:r>
            <w:r w:rsidR="004140A0" w:rsidRPr="00CD63CD">
              <w:rPr>
                <w:rFonts w:ascii="Arial" w:hAnsi="Arial" w:cs="Arial"/>
                <w:sz w:val="20"/>
                <w:szCs w:val="20"/>
                <w:lang w:val="en-AU"/>
              </w:rPr>
              <w:instrText xml:space="preserve">MERGEFIELD </w:instrText>
            </w:r>
            <w:r w:rsidR="004140A0"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B116C1">
              <w:rPr>
                <w:rFonts w:ascii="Arial" w:eastAsia="Times New Roman" w:hAnsi="Arial" w:cs="Arial"/>
                <w:color w:val="000000"/>
                <w:sz w:val="20"/>
                <w:szCs w:val="20"/>
              </w:rPr>
              <w:t>Bron</w:t>
            </w:r>
            <w:r w:rsidR="004140A0" w:rsidRPr="00CD63CD">
              <w:rPr>
                <w:rFonts w:ascii="Arial" w:eastAsia="Times New Roman" w:hAnsi="Arial" w:cs="Arial"/>
                <w:color w:val="000000"/>
                <w:sz w:val="20"/>
                <w:szCs w:val="20"/>
              </w:rPr>
              <w:t>organisatie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4140A0" w:rsidRPr="005E066D"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1128" w:name="BKM_61F9ED59_4DA5_4099_ADAC_8D7FEFDD0F37"/>
            <w:bookmarkEnd w:id="1128"/>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B47636"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C</w:t>
            </w:r>
            <w:r w:rsidR="004140A0" w:rsidRPr="00B7296C">
              <w:rPr>
                <w:rFonts w:ascii="Arial" w:eastAsia="Times New Roman" w:hAnsi="Arial" w:cs="Arial"/>
                <w:color w:val="000000"/>
                <w:sz w:val="20"/>
                <w:szCs w:val="20"/>
              </w:rPr>
              <w:t>reatiedatum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4140A0" w:rsidRPr="00B7296C" w:rsidTr="004140A0">
        <w:tc>
          <w:tcPr>
            <w:tcW w:w="360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bookmarkStart w:id="1129" w:name="BKM_FFEE3095_1146_4106_A1ED_70A253812FA6"/>
            <w:bookmarkEnd w:id="1129"/>
          </w:p>
        </w:tc>
        <w:tc>
          <w:tcPr>
            <w:tcW w:w="108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4140A0" w:rsidRPr="00B7296C" w:rsidRDefault="00B47636"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O</w:t>
            </w:r>
            <w:r w:rsidR="004140A0" w:rsidRPr="00B7296C">
              <w:rPr>
                <w:rFonts w:ascii="Arial" w:eastAsia="Times New Roman" w:hAnsi="Arial" w:cs="Arial"/>
                <w:color w:val="000000"/>
                <w:sz w:val="20"/>
                <w:szCs w:val="20"/>
              </w:rPr>
              <w:t>ntvangstdatum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1F11C7" w:rsidRPr="00B7296C" w:rsidTr="004140A0">
        <w:tc>
          <w:tcPr>
            <w:tcW w:w="360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F11C7" w:rsidRPr="00B7296C" w:rsidRDefault="001F11C7" w:rsidP="001938E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Afzender</w:t>
            </w:r>
          </w:p>
        </w:tc>
        <w:tc>
          <w:tcPr>
            <w:tcW w:w="135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140A0" w:rsidRPr="005E066D"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1130" w:name="BKM_21E0EC21_5217_4582_A8B8_CA0EE3EFDFAD"/>
            <w:bookmarkEnd w:id="1130"/>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B47636"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T</w:t>
            </w:r>
            <w:r w:rsidR="004140A0" w:rsidRPr="00B7296C">
              <w:rPr>
                <w:rFonts w:ascii="Arial" w:eastAsia="Times New Roman" w:hAnsi="Arial" w:cs="Arial"/>
                <w:color w:val="000000"/>
                <w:sz w:val="20"/>
                <w:szCs w:val="20"/>
              </w:rPr>
              <w:t>itel</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4140A0" w:rsidRPr="005E066D" w:rsidTr="004140A0">
        <w:tc>
          <w:tcPr>
            <w:tcW w:w="360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bookmarkStart w:id="1131" w:name="BKM_1DB068B6_3EAE_4d79_B1EC_73905A5994FC"/>
            <w:bookmarkEnd w:id="1131"/>
          </w:p>
        </w:tc>
        <w:tc>
          <w:tcPr>
            <w:tcW w:w="108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4140A0" w:rsidRPr="00B7296C" w:rsidRDefault="00B47636"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B</w:t>
            </w:r>
            <w:r w:rsidR="004140A0" w:rsidRPr="00B7296C">
              <w:rPr>
                <w:rFonts w:ascii="Arial" w:eastAsia="Times New Roman" w:hAnsi="Arial" w:cs="Arial"/>
                <w:color w:val="000000"/>
                <w:sz w:val="20"/>
                <w:szCs w:val="20"/>
              </w:rPr>
              <w:t>eschrijving</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DD0F4F" w:rsidRDefault="004140A0"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1938EB" w:rsidRPr="00B7296C" w:rsidTr="004140A0">
        <w:tc>
          <w:tcPr>
            <w:tcW w:w="3600" w:type="dxa"/>
            <w:tcBorders>
              <w:top w:val="nil"/>
              <w:left w:val="nil"/>
              <w:bottom w:val="nil"/>
              <w:right w:val="nil"/>
            </w:tcBorders>
          </w:tcPr>
          <w:p w:rsidR="001938EB" w:rsidRPr="00DD0F4F" w:rsidRDefault="001938EB"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rsidR="001938EB" w:rsidRPr="00DD0F4F" w:rsidRDefault="001938EB"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1938EB" w:rsidRPr="00B7296C" w:rsidRDefault="00B644DB" w:rsidP="006A5F03">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Versie</w:t>
            </w:r>
          </w:p>
        </w:tc>
        <w:tc>
          <w:tcPr>
            <w:tcW w:w="1350" w:type="dxa"/>
            <w:tcBorders>
              <w:top w:val="nil"/>
              <w:left w:val="nil"/>
              <w:bottom w:val="nil"/>
              <w:right w:val="nil"/>
            </w:tcBorders>
          </w:tcPr>
          <w:p w:rsidR="001938EB" w:rsidRPr="00B7296C" w:rsidRDefault="00B644D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938EB" w:rsidRPr="00B7296C" w:rsidTr="004140A0">
        <w:tc>
          <w:tcPr>
            <w:tcW w:w="3600" w:type="dxa"/>
            <w:tcBorders>
              <w:top w:val="nil"/>
              <w:left w:val="nil"/>
              <w:bottom w:val="nil"/>
              <w:right w:val="nil"/>
            </w:tcBorders>
          </w:tcPr>
          <w:p w:rsidR="001938EB" w:rsidRPr="00B7296C" w:rsidRDefault="001938E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938EB" w:rsidRPr="00B7296C" w:rsidRDefault="001938E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938EB" w:rsidRPr="00B7296C" w:rsidRDefault="00B644DB" w:rsidP="006A5F03">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Status</w:t>
            </w:r>
          </w:p>
        </w:tc>
        <w:tc>
          <w:tcPr>
            <w:tcW w:w="1350" w:type="dxa"/>
            <w:tcBorders>
              <w:top w:val="nil"/>
              <w:left w:val="nil"/>
              <w:bottom w:val="nil"/>
              <w:right w:val="nil"/>
            </w:tcBorders>
          </w:tcPr>
          <w:p w:rsidR="001938EB" w:rsidRPr="00B7296C" w:rsidRDefault="00B644D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140A0" w:rsidRPr="00B7296C"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1132" w:name="BKM_C06162CD_CFEA_4c04_BE26_76BC4DF42A16"/>
            <w:bookmarkEnd w:id="1132"/>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B47636"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1938EB">
              <w:rPr>
                <w:rFonts w:ascii="Arial" w:eastAsia="Times New Roman" w:hAnsi="Arial" w:cs="Arial"/>
                <w:color w:val="000000"/>
                <w:sz w:val="20"/>
                <w:szCs w:val="20"/>
              </w:rPr>
              <w:t>V</w:t>
            </w:r>
            <w:r w:rsidR="004140A0" w:rsidRPr="00B7296C">
              <w:rPr>
                <w:rFonts w:ascii="Arial" w:eastAsia="Times New Roman" w:hAnsi="Arial" w:cs="Arial"/>
                <w:color w:val="000000"/>
                <w:sz w:val="20"/>
                <w:szCs w:val="20"/>
              </w:rPr>
              <w:t>erzenddatum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1F11C7" w:rsidRPr="00B7296C" w:rsidTr="004140A0">
        <w:tc>
          <w:tcPr>
            <w:tcW w:w="360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F11C7" w:rsidRPr="00B7296C" w:rsidRDefault="001F11C7" w:rsidP="001938E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Geadresseerde</w:t>
            </w:r>
          </w:p>
        </w:tc>
        <w:tc>
          <w:tcPr>
            <w:tcW w:w="1350" w:type="dxa"/>
            <w:tcBorders>
              <w:top w:val="nil"/>
              <w:left w:val="nil"/>
              <w:bottom w:val="nil"/>
              <w:right w:val="nil"/>
            </w:tcBorders>
          </w:tcPr>
          <w:p w:rsidR="001F11C7" w:rsidRPr="00B7296C" w:rsidRDefault="001F11C7"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140A0" w:rsidRPr="00B7296C"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1133" w:name="BKM_A7A897CF_ECB5_45c1_A0CD_698E1D66F2CF"/>
            <w:bookmarkEnd w:id="1133"/>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B47636"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4140A0" w:rsidRPr="00B7296C">
              <w:rPr>
                <w:rFonts w:ascii="Arial" w:eastAsia="Times New Roman" w:hAnsi="Arial" w:cs="Arial"/>
                <w:color w:val="000000"/>
                <w:sz w:val="20"/>
                <w:szCs w:val="20"/>
              </w:rPr>
              <w:t>Vertrouwelijkaanduiding</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6B0CA1" w:rsidRPr="00B7296C" w:rsidTr="004140A0">
        <w:tc>
          <w:tcPr>
            <w:tcW w:w="360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Gebruiksrechten</w:t>
            </w:r>
          </w:p>
        </w:tc>
        <w:tc>
          <w:tcPr>
            <w:tcW w:w="1350" w:type="dxa"/>
            <w:tcBorders>
              <w:top w:val="nil"/>
              <w:left w:val="nil"/>
              <w:bottom w:val="nil"/>
              <w:right w:val="nil"/>
            </w:tcBorders>
          </w:tcPr>
          <w:p w:rsidR="006B0CA1"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69104B" w:rsidRPr="00B7296C" w:rsidTr="004140A0">
        <w:tc>
          <w:tcPr>
            <w:tcW w:w="360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9104B" w:rsidRDefault="0069104B" w:rsidP="00C07477">
            <w:pPr>
              <w:autoSpaceDE w:val="0"/>
              <w:autoSpaceDN w:val="0"/>
              <w:adjustRightInd w:val="0"/>
              <w:spacing w:after="0" w:line="240" w:lineRule="auto"/>
              <w:rPr>
                <w:rFonts w:ascii="Arial" w:hAnsi="Arial" w:cs="Arial"/>
                <w:sz w:val="20"/>
                <w:szCs w:val="20"/>
                <w:lang w:val="en-AU"/>
              </w:rPr>
            </w:pPr>
            <w:r>
              <w:rPr>
                <w:rFonts w:ascii="Arial" w:eastAsia="Times New Roman" w:hAnsi="Arial" w:cs="Arial"/>
                <w:iCs/>
                <w:color w:val="000000"/>
                <w:sz w:val="20"/>
                <w:szCs w:val="20"/>
              </w:rPr>
              <w:t xml:space="preserve">- </w:t>
            </w:r>
            <w:r w:rsidRPr="00E45C16">
              <w:rPr>
                <w:rFonts w:ascii="Arial" w:eastAsia="Times New Roman" w:hAnsi="Arial" w:cs="Arial"/>
                <w:iCs/>
                <w:color w:val="000000"/>
                <w:sz w:val="20"/>
                <w:szCs w:val="20"/>
              </w:rPr>
              <w:t>Omschrijving voorwaarden</w:t>
            </w:r>
          </w:p>
        </w:tc>
        <w:tc>
          <w:tcPr>
            <w:tcW w:w="1350" w:type="dxa"/>
            <w:tcBorders>
              <w:top w:val="nil"/>
              <w:left w:val="nil"/>
              <w:bottom w:val="nil"/>
              <w:right w:val="nil"/>
            </w:tcBorders>
          </w:tcPr>
          <w:p w:rsidR="0069104B" w:rsidRDefault="0069104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69104B" w:rsidRPr="00B7296C" w:rsidTr="004140A0">
        <w:tc>
          <w:tcPr>
            <w:tcW w:w="360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9104B" w:rsidRDefault="0069104B" w:rsidP="00C07477">
            <w:pPr>
              <w:autoSpaceDE w:val="0"/>
              <w:autoSpaceDN w:val="0"/>
              <w:adjustRightInd w:val="0"/>
              <w:spacing w:after="0" w:line="240" w:lineRule="auto"/>
              <w:rPr>
                <w:rFonts w:ascii="Arial" w:hAnsi="Arial" w:cs="Arial"/>
                <w:sz w:val="20"/>
                <w:szCs w:val="20"/>
                <w:lang w:val="en-AU"/>
              </w:rPr>
            </w:pPr>
            <w:r>
              <w:rPr>
                <w:rFonts w:ascii="Arial" w:eastAsia="Times New Roman" w:hAnsi="Arial" w:cs="Arial"/>
                <w:iCs/>
                <w:color w:val="000000"/>
                <w:sz w:val="20"/>
                <w:szCs w:val="20"/>
              </w:rPr>
              <w:t xml:space="preserve">- Startdatum </w:t>
            </w:r>
            <w:r w:rsidRPr="00E45C16">
              <w:rPr>
                <w:rFonts w:ascii="Arial" w:eastAsia="Times New Roman" w:hAnsi="Arial" w:cs="Arial"/>
                <w:iCs/>
                <w:color w:val="000000"/>
                <w:sz w:val="20"/>
                <w:szCs w:val="20"/>
              </w:rPr>
              <w:t>gebruiksrechten</w:t>
            </w:r>
          </w:p>
        </w:tc>
        <w:tc>
          <w:tcPr>
            <w:tcW w:w="1350" w:type="dxa"/>
            <w:tcBorders>
              <w:top w:val="nil"/>
              <w:left w:val="nil"/>
              <w:bottom w:val="nil"/>
              <w:right w:val="nil"/>
            </w:tcBorders>
          </w:tcPr>
          <w:p w:rsidR="0069104B" w:rsidRDefault="0069104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69104B" w:rsidRPr="00B7296C" w:rsidTr="004140A0">
        <w:tc>
          <w:tcPr>
            <w:tcW w:w="360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9104B" w:rsidRDefault="0069104B" w:rsidP="00C07477">
            <w:pPr>
              <w:autoSpaceDE w:val="0"/>
              <w:autoSpaceDN w:val="0"/>
              <w:adjustRightInd w:val="0"/>
              <w:spacing w:after="0" w:line="240" w:lineRule="auto"/>
              <w:rPr>
                <w:rFonts w:ascii="Arial" w:hAnsi="Arial" w:cs="Arial"/>
                <w:sz w:val="20"/>
                <w:szCs w:val="20"/>
                <w:lang w:val="en-AU"/>
              </w:rPr>
            </w:pPr>
            <w:r>
              <w:rPr>
                <w:rFonts w:ascii="Arial" w:eastAsia="Times New Roman" w:hAnsi="Arial" w:cs="Arial"/>
                <w:iCs/>
                <w:color w:val="000000"/>
                <w:sz w:val="20"/>
                <w:szCs w:val="20"/>
              </w:rPr>
              <w:t xml:space="preserve">- Einddatum </w:t>
            </w:r>
            <w:r w:rsidRPr="00E45C16">
              <w:rPr>
                <w:rFonts w:ascii="Arial" w:eastAsia="Times New Roman" w:hAnsi="Arial" w:cs="Arial"/>
                <w:iCs/>
                <w:color w:val="000000"/>
                <w:sz w:val="20"/>
                <w:szCs w:val="20"/>
              </w:rPr>
              <w:t>gebruiksrechten</w:t>
            </w:r>
          </w:p>
        </w:tc>
        <w:tc>
          <w:tcPr>
            <w:tcW w:w="1350" w:type="dxa"/>
            <w:tcBorders>
              <w:top w:val="nil"/>
              <w:left w:val="nil"/>
              <w:bottom w:val="nil"/>
              <w:right w:val="nil"/>
            </w:tcBorders>
          </w:tcPr>
          <w:p w:rsidR="0069104B" w:rsidRDefault="0069104B" w:rsidP="00C0747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RMO</w:t>
            </w:r>
          </w:p>
        </w:tc>
      </w:tr>
      <w:tr w:rsidR="0069104B" w:rsidRPr="00B7296C" w:rsidTr="004140A0">
        <w:tc>
          <w:tcPr>
            <w:tcW w:w="360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9104B" w:rsidRDefault="0069104B" w:rsidP="00B7296C">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Archiefnominatie</w:t>
            </w:r>
          </w:p>
        </w:tc>
        <w:tc>
          <w:tcPr>
            <w:tcW w:w="1350" w:type="dxa"/>
            <w:tcBorders>
              <w:top w:val="nil"/>
              <w:left w:val="nil"/>
              <w:bottom w:val="nil"/>
              <w:right w:val="nil"/>
            </w:tcBorders>
          </w:tcPr>
          <w:p w:rsidR="0069104B" w:rsidRDefault="0069104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69104B" w:rsidRPr="00B7296C" w:rsidTr="004140A0">
        <w:tc>
          <w:tcPr>
            <w:tcW w:w="360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9104B" w:rsidRDefault="0069104B" w:rsidP="00B7296C">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Achiefactiedatum</w:t>
            </w:r>
          </w:p>
        </w:tc>
        <w:tc>
          <w:tcPr>
            <w:tcW w:w="1350" w:type="dxa"/>
            <w:tcBorders>
              <w:top w:val="nil"/>
              <w:left w:val="nil"/>
              <w:bottom w:val="nil"/>
              <w:right w:val="nil"/>
            </w:tcBorders>
          </w:tcPr>
          <w:p w:rsidR="0069104B" w:rsidRDefault="0069104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69104B" w:rsidRPr="005E066D" w:rsidTr="004140A0">
        <w:tc>
          <w:tcPr>
            <w:tcW w:w="360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bookmarkStart w:id="1134" w:name="BKM_24277038_EF81_4e10_92BC_68AB8969FE4D"/>
            <w:bookmarkEnd w:id="1134"/>
          </w:p>
        </w:tc>
        <w:tc>
          <w:tcPr>
            <w:tcW w:w="108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9104B" w:rsidRPr="00B7296C" w:rsidRDefault="00B47636" w:rsidP="004F5D06">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69104B" w:rsidRPr="00B7296C">
              <w:rPr>
                <w:rFonts w:ascii="Arial" w:hAnsi="Arial" w:cs="Arial"/>
                <w:sz w:val="20"/>
                <w:szCs w:val="20"/>
                <w:lang w:val="en-AU"/>
              </w:rPr>
              <w:instrText xml:space="preserve">MERGEFIELD </w:instrText>
            </w:r>
            <w:r w:rsidR="0069104B"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69104B">
              <w:rPr>
                <w:rFonts w:ascii="Arial" w:eastAsia="Times New Roman" w:hAnsi="Arial" w:cs="Arial"/>
                <w:color w:val="000000"/>
                <w:sz w:val="20"/>
                <w:szCs w:val="20"/>
              </w:rPr>
              <w:t>A</w:t>
            </w:r>
            <w:r w:rsidR="0069104B" w:rsidRPr="00B7296C">
              <w:rPr>
                <w:rFonts w:ascii="Arial" w:eastAsia="Times New Roman" w:hAnsi="Arial" w:cs="Arial"/>
                <w:color w:val="000000"/>
                <w:sz w:val="20"/>
                <w:szCs w:val="20"/>
              </w:rPr>
              <w:t>uteur</w:t>
            </w:r>
            <w:r w:rsidRPr="00B7296C">
              <w:rPr>
                <w:rFonts w:ascii="Arial" w:hAnsi="Arial" w:cs="Arial"/>
                <w:sz w:val="20"/>
                <w:szCs w:val="20"/>
                <w:lang w:val="en-AU"/>
              </w:rPr>
              <w:fldChar w:fldCharType="end"/>
            </w:r>
          </w:p>
        </w:tc>
        <w:tc>
          <w:tcPr>
            <w:tcW w:w="1350" w:type="dxa"/>
            <w:tcBorders>
              <w:top w:val="nil"/>
              <w:left w:val="nil"/>
              <w:bottom w:val="nil"/>
              <w:right w:val="nil"/>
            </w:tcBorders>
          </w:tcPr>
          <w:p w:rsidR="0069104B" w:rsidRPr="00DD0F4F" w:rsidRDefault="0069104B"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69104B" w:rsidRPr="00B7296C" w:rsidTr="004140A0">
        <w:tc>
          <w:tcPr>
            <w:tcW w:w="3600" w:type="dxa"/>
            <w:tcBorders>
              <w:top w:val="nil"/>
              <w:left w:val="nil"/>
              <w:bottom w:val="nil"/>
              <w:right w:val="nil"/>
            </w:tcBorders>
          </w:tcPr>
          <w:p w:rsidR="0069104B" w:rsidRPr="00DD0F4F" w:rsidRDefault="0069104B"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1080" w:type="dxa"/>
            <w:tcBorders>
              <w:top w:val="nil"/>
              <w:left w:val="nil"/>
              <w:bottom w:val="nil"/>
              <w:right w:val="nil"/>
            </w:tcBorders>
          </w:tcPr>
          <w:p w:rsidR="0069104B" w:rsidRPr="00DD0F4F" w:rsidRDefault="0069104B" w:rsidP="00B7296C">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69104B" w:rsidRPr="00B7296C" w:rsidRDefault="0069104B" w:rsidP="004F5D0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Ondertekeningsoort</w:t>
            </w:r>
          </w:p>
        </w:tc>
        <w:tc>
          <w:tcPr>
            <w:tcW w:w="135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69104B" w:rsidRPr="00B7296C" w:rsidTr="004140A0">
        <w:tc>
          <w:tcPr>
            <w:tcW w:w="360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9104B" w:rsidRPr="00B7296C" w:rsidRDefault="0069104B" w:rsidP="004F5D0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Ondertekeningdatum</w:t>
            </w:r>
          </w:p>
        </w:tc>
        <w:tc>
          <w:tcPr>
            <w:tcW w:w="135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69104B" w:rsidRPr="00B7296C" w:rsidTr="004140A0">
        <w:trPr>
          <w:ins w:id="1135" w:author="Arjan" w:date="2014-11-18T10:00:00Z"/>
        </w:trPr>
        <w:tc>
          <w:tcPr>
            <w:tcW w:w="360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ins w:id="1136" w:author="Arjan" w:date="2014-11-18T10:00:00Z"/>
                <w:rFonts w:ascii="Arial" w:eastAsia="Times New Roman" w:hAnsi="Arial" w:cs="Arial"/>
                <w:color w:val="000000"/>
                <w:sz w:val="20"/>
                <w:szCs w:val="20"/>
              </w:rPr>
            </w:pPr>
          </w:p>
        </w:tc>
        <w:tc>
          <w:tcPr>
            <w:tcW w:w="108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ins w:id="1137" w:author="Arjan" w:date="2014-11-18T10:00:00Z"/>
                <w:rFonts w:ascii="Arial" w:eastAsia="Times New Roman" w:hAnsi="Arial" w:cs="Arial"/>
                <w:color w:val="000000"/>
                <w:sz w:val="20"/>
                <w:szCs w:val="20"/>
              </w:rPr>
            </w:pPr>
          </w:p>
        </w:tc>
        <w:tc>
          <w:tcPr>
            <w:tcW w:w="3330" w:type="dxa"/>
            <w:tcBorders>
              <w:top w:val="nil"/>
              <w:left w:val="nil"/>
              <w:bottom w:val="nil"/>
              <w:right w:val="nil"/>
            </w:tcBorders>
          </w:tcPr>
          <w:p w:rsidR="0069104B" w:rsidRDefault="0069104B" w:rsidP="004F5D06">
            <w:pPr>
              <w:autoSpaceDE w:val="0"/>
              <w:autoSpaceDN w:val="0"/>
              <w:adjustRightInd w:val="0"/>
              <w:spacing w:after="0" w:line="240" w:lineRule="auto"/>
              <w:rPr>
                <w:ins w:id="1138" w:author="Arjan" w:date="2014-11-18T10:00:00Z"/>
                <w:rFonts w:ascii="Arial" w:hAnsi="Arial" w:cs="Arial"/>
                <w:sz w:val="20"/>
                <w:szCs w:val="20"/>
                <w:lang w:val="en-AU"/>
              </w:rPr>
            </w:pPr>
            <w:ins w:id="1139" w:author="Arjan" w:date="2014-11-18T10:00:00Z">
              <w:r>
                <w:rPr>
                  <w:rFonts w:ascii="Arial" w:hAnsi="Arial" w:cs="Arial"/>
                  <w:sz w:val="20"/>
                  <w:szCs w:val="20"/>
                  <w:lang w:val="en-AU"/>
                </w:rPr>
                <w:t>Verschijningsvorm</w:t>
              </w:r>
            </w:ins>
          </w:p>
        </w:tc>
        <w:tc>
          <w:tcPr>
            <w:tcW w:w="1350" w:type="dxa"/>
            <w:tcBorders>
              <w:top w:val="nil"/>
              <w:left w:val="nil"/>
              <w:bottom w:val="nil"/>
              <w:right w:val="nil"/>
            </w:tcBorders>
          </w:tcPr>
          <w:p w:rsidR="0069104B" w:rsidRDefault="0069104B" w:rsidP="00B7296C">
            <w:pPr>
              <w:autoSpaceDE w:val="0"/>
              <w:autoSpaceDN w:val="0"/>
              <w:adjustRightInd w:val="0"/>
              <w:spacing w:after="0" w:line="240" w:lineRule="auto"/>
              <w:rPr>
                <w:ins w:id="1140" w:author="Arjan" w:date="2014-11-18T10:00:00Z"/>
                <w:rFonts w:ascii="Arial" w:eastAsia="Times New Roman" w:hAnsi="Arial" w:cs="Arial"/>
                <w:color w:val="000000"/>
                <w:sz w:val="20"/>
                <w:szCs w:val="20"/>
              </w:rPr>
            </w:pPr>
            <w:ins w:id="1141" w:author="Arjan" w:date="2014-11-18T10:00:00Z">
              <w:r>
                <w:rPr>
                  <w:rFonts w:ascii="Arial" w:eastAsia="Times New Roman" w:hAnsi="Arial" w:cs="Arial"/>
                  <w:color w:val="000000"/>
                  <w:sz w:val="20"/>
                  <w:szCs w:val="20"/>
                </w:rPr>
                <w:t>RMO</w:t>
              </w:r>
            </w:ins>
          </w:p>
        </w:tc>
      </w:tr>
      <w:tr w:rsidR="0069104B" w:rsidRPr="00B7296C" w:rsidTr="004140A0">
        <w:tc>
          <w:tcPr>
            <w:tcW w:w="3600" w:type="dxa"/>
            <w:tcBorders>
              <w:top w:val="nil"/>
              <w:left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69104B" w:rsidRPr="00B7296C" w:rsidTr="00334B0B">
        <w:tc>
          <w:tcPr>
            <w:tcW w:w="360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69104B" w:rsidRPr="00B7296C" w:rsidRDefault="00B47636" w:rsidP="003F455D">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69104B" w:rsidRPr="00B7296C">
              <w:rPr>
                <w:rFonts w:ascii="Arial" w:hAnsi="Arial" w:cs="Arial"/>
                <w:sz w:val="20"/>
                <w:szCs w:val="20"/>
                <w:lang w:val="en-AU"/>
              </w:rPr>
              <w:instrText xml:space="preserve">MERGEFIELD </w:instrText>
            </w:r>
            <w:r w:rsidR="0069104B" w:rsidRPr="00B7296C">
              <w:rPr>
                <w:rFonts w:ascii="Arial" w:eastAsia="Times New Roman" w:hAnsi="Arial" w:cs="Arial"/>
                <w:color w:val="000000"/>
                <w:sz w:val="20"/>
                <w:szCs w:val="20"/>
              </w:rPr>
              <w:instrText>Connector.Name</w:instrText>
            </w:r>
            <w:r w:rsidRPr="00B7296C">
              <w:rPr>
                <w:rFonts w:ascii="Arial" w:hAnsi="Arial" w:cs="Arial"/>
                <w:sz w:val="20"/>
                <w:szCs w:val="20"/>
                <w:lang w:val="en-AU"/>
              </w:rPr>
              <w:fldChar w:fldCharType="separate"/>
            </w:r>
            <w:r w:rsidR="0069104B" w:rsidRPr="00B7296C">
              <w:rPr>
                <w:rFonts w:ascii="Arial" w:eastAsia="Times New Roman" w:hAnsi="Arial" w:cs="Arial"/>
                <w:color w:val="000000"/>
                <w:sz w:val="20"/>
                <w:szCs w:val="20"/>
              </w:rPr>
              <w:t>is van</w:t>
            </w:r>
            <w:r w:rsidRPr="00B7296C">
              <w:rPr>
                <w:rFonts w:ascii="Arial" w:hAnsi="Arial" w:cs="Arial"/>
                <w:sz w:val="20"/>
                <w:szCs w:val="20"/>
                <w:lang w:val="en-AU"/>
              </w:rPr>
              <w:fldChar w:fldCharType="end"/>
            </w:r>
            <w:r w:rsidR="0069104B" w:rsidRPr="00B7296C">
              <w:rPr>
                <w:rFonts w:ascii="Arial" w:eastAsia="Times New Roman" w:hAnsi="Arial" w:cs="Arial"/>
                <w:color w:val="000000"/>
                <w:sz w:val="20"/>
                <w:szCs w:val="20"/>
              </w:rPr>
              <w:t xml:space="preserve">   </w:t>
            </w:r>
            <w:r w:rsidRPr="00B7296C">
              <w:rPr>
                <w:rFonts w:ascii="Arial" w:eastAsia="Times New Roman" w:hAnsi="Arial" w:cs="Arial"/>
                <w:color w:val="000000"/>
                <w:sz w:val="20"/>
                <w:szCs w:val="20"/>
              </w:rPr>
              <w:fldChar w:fldCharType="begin" w:fldLock="1"/>
            </w:r>
            <w:r w:rsidR="0069104B" w:rsidRPr="00B7296C">
              <w:rPr>
                <w:rFonts w:ascii="Arial" w:eastAsia="Times New Roman" w:hAnsi="Arial" w:cs="Arial"/>
                <w:color w:val="000000"/>
                <w:sz w:val="20"/>
                <w:szCs w:val="20"/>
              </w:rPr>
              <w:instrText>MERGEFIELD Element.Name</w:instrText>
            </w:r>
            <w:r w:rsidRPr="00B7296C">
              <w:rPr>
                <w:rFonts w:ascii="Arial" w:eastAsia="Times New Roman" w:hAnsi="Arial" w:cs="Arial"/>
                <w:color w:val="000000"/>
                <w:sz w:val="20"/>
                <w:szCs w:val="20"/>
              </w:rPr>
              <w:fldChar w:fldCharType="separate"/>
            </w:r>
            <w:r w:rsidR="0069104B">
              <w:rPr>
                <w:rFonts w:ascii="Arial" w:eastAsia="Times New Roman" w:hAnsi="Arial" w:cs="Arial"/>
                <w:color w:val="000000"/>
                <w:sz w:val="20"/>
                <w:szCs w:val="20"/>
              </w:rPr>
              <w:t>INFORMATIEOBJECT</w:t>
            </w:r>
            <w:r w:rsidR="0069104B" w:rsidRPr="00B7296C">
              <w:rPr>
                <w:rFonts w:ascii="Arial" w:eastAsia="Times New Roman" w:hAnsi="Arial" w:cs="Arial"/>
                <w:color w:val="000000"/>
                <w:sz w:val="20"/>
                <w:szCs w:val="20"/>
              </w:rPr>
              <w:t>TYPE</w:t>
            </w:r>
            <w:r w:rsidRPr="00B7296C">
              <w:rPr>
                <w:rFonts w:ascii="Arial" w:eastAsia="Times New Roman" w:hAnsi="Arial" w:cs="Arial"/>
                <w:color w:val="000000"/>
                <w:sz w:val="20"/>
                <w:szCs w:val="20"/>
              </w:rPr>
              <w:fldChar w:fldCharType="end"/>
            </w:r>
            <w:r w:rsidR="0069104B" w:rsidRPr="00B7296C">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69104B" w:rsidRPr="00B7296C" w:rsidTr="004140A0">
        <w:tc>
          <w:tcPr>
            <w:tcW w:w="3600" w:type="dxa"/>
            <w:tcBorders>
              <w:top w:val="nil"/>
              <w:left w:val="nil"/>
              <w:bottom w:val="single" w:sz="4" w:space="0" w:color="auto"/>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69104B" w:rsidRPr="00DD0F4F" w:rsidRDefault="0069104B" w:rsidP="003F455D">
            <w:pPr>
              <w:autoSpaceDE w:val="0"/>
              <w:autoSpaceDN w:val="0"/>
              <w:adjustRightInd w:val="0"/>
              <w:spacing w:after="0" w:line="240" w:lineRule="auto"/>
              <w:rPr>
                <w:rFonts w:ascii="Arial" w:hAnsi="Arial" w:cs="Arial"/>
                <w:sz w:val="20"/>
                <w:szCs w:val="20"/>
                <w:lang w:val="nl-NL"/>
              </w:rPr>
            </w:pPr>
            <w:r w:rsidRPr="00DD0F4F">
              <w:rPr>
                <w:rFonts w:ascii="Arial" w:eastAsia="Times New Roman" w:hAnsi="Arial" w:cs="Arial"/>
                <w:color w:val="000000"/>
                <w:sz w:val="20"/>
                <w:szCs w:val="20"/>
                <w:lang w:val="nl-NL"/>
              </w:rPr>
              <w:t>is ontvangen van of verzonden aan BETROKKENE</w:t>
            </w:r>
          </w:p>
        </w:tc>
        <w:tc>
          <w:tcPr>
            <w:tcW w:w="1350" w:type="dxa"/>
            <w:tcBorders>
              <w:top w:val="nil"/>
              <w:left w:val="nil"/>
              <w:bottom w:val="single" w:sz="4" w:space="0" w:color="auto"/>
              <w:right w:val="nil"/>
            </w:tcBorders>
          </w:tcPr>
          <w:p w:rsidR="0069104B" w:rsidRPr="00B7296C" w:rsidRDefault="0069104B" w:rsidP="00B7296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bl>
    <w:p w:rsidR="00910CBE" w:rsidRPr="00DD0F4F" w:rsidRDefault="006A5F03" w:rsidP="0044638F">
      <w:pPr>
        <w:rPr>
          <w:lang w:val="nl-NL"/>
        </w:rPr>
      </w:pPr>
      <w:r w:rsidRPr="00DD0F4F">
        <w:rPr>
          <w:lang w:val="nl-NL"/>
        </w:rPr>
        <w:br/>
      </w:r>
      <w:r w:rsidR="00910CBE" w:rsidRPr="00DD0F4F">
        <w:rPr>
          <w:lang w:val="nl-NL"/>
        </w:rPr>
        <w:t>Ook in alle attribuutsoorten en relatiesoorten van INFORMATIEOBJECT (v/h DOCUMENT) vervangen we  de term ‘document’ door ‘informatieobject’. Dit werken we in dit document niet uit</w:t>
      </w:r>
      <w:r w:rsidR="008F7B24" w:rsidRPr="00DD0F4F">
        <w:rPr>
          <w:lang w:val="nl-NL"/>
        </w:rPr>
        <w:t xml:space="preserve"> (tenzij we de attribuutsoort om andere redenen vermelden)</w:t>
      </w:r>
      <w:r w:rsidR="00910CBE" w:rsidRPr="00DD0F4F">
        <w:rPr>
          <w:lang w:val="nl-NL"/>
        </w:rPr>
        <w:t>, wel in het RGBZ zelf.</w:t>
      </w:r>
    </w:p>
    <w:p w:rsidR="00D768A4" w:rsidRPr="00DD0F4F" w:rsidRDefault="000E1D99" w:rsidP="0044638F">
      <w:pPr>
        <w:rPr>
          <w:lang w:val="nl-NL"/>
        </w:rPr>
      </w:pPr>
      <w:r w:rsidRPr="00DD0F4F">
        <w:rPr>
          <w:lang w:val="nl-NL"/>
        </w:rPr>
        <w:t>Zie ook ENKELVOUDIG INFORMATIE</w:t>
      </w:r>
      <w:r w:rsidR="00D768A4" w:rsidRPr="00DD0F4F">
        <w:rPr>
          <w:lang w:val="nl-NL"/>
        </w:rPr>
        <w:t xml:space="preserve">OBJECT en SAMENGESTELD </w:t>
      </w:r>
      <w:r w:rsidRPr="00DD0F4F">
        <w:rPr>
          <w:lang w:val="nl-NL"/>
        </w:rPr>
        <w:t>INFORMATIE</w:t>
      </w:r>
      <w:r w:rsidR="00D768A4" w:rsidRPr="00DD0F4F">
        <w:rPr>
          <w:lang w:val="nl-NL"/>
        </w:rPr>
        <w:t>OBJECT.</w:t>
      </w:r>
    </w:p>
    <w:p w:rsidR="005F3452" w:rsidRDefault="005F3452" w:rsidP="005F3452">
      <w:pPr>
        <w:pStyle w:val="Kop3"/>
      </w:pPr>
      <w:bookmarkStart w:id="1142" w:name="_Toc398014008"/>
      <w:bookmarkStart w:id="1143" w:name="_Toc404294011"/>
      <w:r>
        <w:t>Unieke aanduiding</w:t>
      </w:r>
      <w:bookmarkEnd w:id="1142"/>
      <w:bookmarkEnd w:id="1143"/>
    </w:p>
    <w:p w:rsidR="00FD50DA" w:rsidRDefault="00FD50DA" w:rsidP="00FD50DA">
      <w:r w:rsidRPr="00DD0F4F">
        <w:rPr>
          <w:lang w:val="nl-NL"/>
        </w:rPr>
        <w:t xml:space="preserve">De unieke aanduiding van het Informatieobject wordt nu gevormd door het attribuut Documentidentificatie cq. Informatieobjectidentificatie. Dit is opgebouwd uit de CBS-gemeentecode van de gemeente die </w:t>
      </w:r>
      <w:r w:rsidR="00732714" w:rsidRPr="00DD0F4F">
        <w:rPr>
          <w:lang w:val="nl-NL"/>
        </w:rPr>
        <w:t>het informatieobject in haar registratie heeft opgenomen</w:t>
      </w:r>
      <w:r w:rsidRPr="00DD0F4F">
        <w:rPr>
          <w:lang w:val="nl-NL"/>
        </w:rPr>
        <w:t xml:space="preserve">, gevolgd door </w:t>
      </w:r>
      <w:r w:rsidR="00732714" w:rsidRPr="00DD0F4F">
        <w:rPr>
          <w:lang w:val="nl-NL"/>
        </w:rPr>
        <w:t>de identificatie die</w:t>
      </w:r>
      <w:r w:rsidRPr="00DD0F4F">
        <w:rPr>
          <w:lang w:val="nl-NL"/>
        </w:rPr>
        <w:t xml:space="preserve"> door die gemeente aan de zaak gegeven is. Nu het RGBZ en StUF-Zkn meer en meer ook door andere overheden dan gemeenten gebruikt wordt, moet een oplossing gevonden worden voor het eerste gedeelte van de </w:t>
      </w:r>
      <w:r w:rsidR="00732714" w:rsidRPr="00DD0F4F">
        <w:rPr>
          <w:lang w:val="nl-NL"/>
        </w:rPr>
        <w:t>Informatieobject</w:t>
      </w:r>
      <w:r w:rsidRPr="00DD0F4F">
        <w:rPr>
          <w:lang w:val="nl-NL"/>
        </w:rPr>
        <w:t>identificatie. Als oplossing was voorzien het bepalen van ‘gemeentecodes’ in de range 8000 – 9999 voor niet-gemeentelijke organisaties. Consequentie daarvan is dat het proces van toedelen en de toegedeelde codes beheerd moeten worden. Zoveel als mogelijk willen we beheerconsequenties evenwel voorkomen. Dit is mogelijk door van het gebruik van de gemeentecode af te zien en de unieke aanduiding van de zaak te laten bestaan uit de combinatie van de attribuutsoorten ‘</w:t>
      </w:r>
      <w:r w:rsidR="0005491B" w:rsidRPr="00DD0F4F">
        <w:rPr>
          <w:lang w:val="nl-NL"/>
        </w:rPr>
        <w:t>Bron</w:t>
      </w:r>
      <w:r w:rsidRPr="00DD0F4F">
        <w:rPr>
          <w:lang w:val="nl-NL"/>
        </w:rPr>
        <w:t xml:space="preserve">organisatie’ en </w:t>
      </w:r>
      <w:r w:rsidR="00732714" w:rsidRPr="00DD0F4F">
        <w:rPr>
          <w:lang w:val="nl-NL"/>
        </w:rPr>
        <w:t>‘Informatieobject</w:t>
      </w:r>
      <w:r w:rsidR="00732714" w:rsidRPr="00DD0F4F">
        <w:rPr>
          <w:lang w:val="nl-NL"/>
        </w:rPr>
        <w:softHyphen/>
        <w:t>identificatie’</w:t>
      </w:r>
      <w:r w:rsidRPr="00DD0F4F">
        <w:rPr>
          <w:lang w:val="nl-NL"/>
        </w:rPr>
        <w:t xml:space="preserve">. De </w:t>
      </w:r>
      <w:r w:rsidR="0083120B" w:rsidRPr="00DD0F4F">
        <w:rPr>
          <w:lang w:val="nl-NL"/>
        </w:rPr>
        <w:t>zojuist</w:t>
      </w:r>
      <w:r w:rsidRPr="00DD0F4F">
        <w:rPr>
          <w:lang w:val="nl-NL"/>
        </w:rPr>
        <w:t xml:space="preserve"> genoemde eisen aan de opbouw van de </w:t>
      </w:r>
      <w:r w:rsidR="00732714" w:rsidRPr="00DD0F4F">
        <w:rPr>
          <w:lang w:val="nl-NL"/>
        </w:rPr>
        <w:t>Informatieobjectidentificatie</w:t>
      </w:r>
      <w:r w:rsidRPr="00DD0F4F">
        <w:rPr>
          <w:lang w:val="nl-NL"/>
        </w:rPr>
        <w:t xml:space="preserve"> vervallen hiermee.</w:t>
      </w:r>
      <w:r w:rsidR="0083120B" w:rsidRPr="00DD0F4F">
        <w:rPr>
          <w:lang w:val="nl-NL"/>
        </w:rPr>
        <w:t xml:space="preserve"> </w:t>
      </w:r>
      <w:r>
        <w:t xml:space="preserve">Hieronder specificeren we de </w:t>
      </w:r>
      <w:r w:rsidR="00247F69">
        <w:t>betrokken</w:t>
      </w:r>
      <w:r>
        <w:t xml:space="preserve"> attribuutsoort</w:t>
      </w:r>
      <w:r w:rsidR="00B92D60">
        <w:t>en</w:t>
      </w:r>
      <w:r>
        <w:t xml:space="preserve">. </w:t>
      </w:r>
    </w:p>
    <w:p w:rsidR="00B92D60" w:rsidRPr="00B92D60" w:rsidRDefault="00B92D60" w:rsidP="00B92D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B92D60">
        <w:rPr>
          <w:rFonts w:ascii="Arial" w:eastAsia="Times New Roman" w:hAnsi="Arial" w:cs="Arial"/>
          <w:b/>
          <w:color w:val="004080"/>
          <w:sz w:val="24"/>
          <w:szCs w:val="24"/>
          <w:lang w:eastAsia="nl-NL"/>
        </w:rPr>
        <w:t>Informatieobjectidentificatie</w:t>
      </w:r>
    </w:p>
    <w:tbl>
      <w:tblPr>
        <w:tblW w:w="9464" w:type="dxa"/>
        <w:tblLayout w:type="fixed"/>
        <w:tblCellMar>
          <w:top w:w="113" w:type="dxa"/>
          <w:bottom w:w="113" w:type="dxa"/>
        </w:tblCellMar>
        <w:tblLook w:val="0000"/>
      </w:tblPr>
      <w:tblGrid>
        <w:gridCol w:w="3794"/>
        <w:gridCol w:w="5670"/>
      </w:tblGrid>
      <w:tr w:rsidR="00661525" w:rsidTr="00661525">
        <w:trPr>
          <w:cantSplit/>
        </w:trPr>
        <w:tc>
          <w:tcPr>
            <w:tcW w:w="3794" w:type="dxa"/>
            <w:tcBorders>
              <w:top w:val="single" w:sz="4" w:space="0" w:color="auto"/>
            </w:tcBorders>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Naam attribuutsoort</w:t>
            </w:r>
          </w:p>
        </w:tc>
        <w:tc>
          <w:tcPr>
            <w:tcW w:w="5670" w:type="dxa"/>
            <w:tcBorders>
              <w:top w:val="single" w:sz="4" w:space="0" w:color="auto"/>
            </w:tcBorders>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Informatieobject</w:t>
            </w:r>
            <w:r w:rsidRPr="00661525">
              <w:rPr>
                <w:rFonts w:ascii="Arial" w:eastAsia="Times New Roman" w:hAnsi="Arial" w:cs="Arial"/>
                <w:color w:val="000000"/>
                <w:sz w:val="20"/>
                <w:szCs w:val="20"/>
              </w:rPr>
              <w:t>identificatie</w:t>
            </w:r>
          </w:p>
        </w:tc>
      </w:tr>
      <w:tr w:rsidR="00661525" w:rsidRPr="005E066D"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attribuutsoort</w:t>
            </w:r>
          </w:p>
        </w:tc>
        <w:tc>
          <w:tcPr>
            <w:tcW w:w="5670" w:type="dxa"/>
            <w:shd w:val="clear" w:color="auto" w:fill="auto"/>
          </w:tcPr>
          <w:p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 xml:space="preserve">Code attribuutsoort </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XML-tag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identificatie</w:t>
            </w:r>
          </w:p>
        </w:tc>
      </w:tr>
      <w:tr w:rsidR="00661525" w:rsidRPr="005E066D"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Definitie attribuutsoort</w:t>
            </w:r>
          </w:p>
        </w:tc>
        <w:tc>
          <w:tcPr>
            <w:tcW w:w="5670" w:type="dxa"/>
            <w:shd w:val="clear" w:color="auto" w:fill="auto"/>
          </w:tcPr>
          <w:p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binnen een gegeven context ondubbelzinnige referentie naar het document.</w:t>
            </w:r>
          </w:p>
        </w:tc>
      </w:tr>
      <w:tr w:rsidR="00661525" w:rsidRPr="005E066D"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definitie attribuutsoort</w:t>
            </w:r>
          </w:p>
        </w:tc>
        <w:tc>
          <w:tcPr>
            <w:tcW w:w="5670" w:type="dxa"/>
            <w:shd w:val="clear" w:color="auto" w:fill="auto"/>
          </w:tcPr>
          <w:p w:rsidR="00661525"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Datum opname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 juni 2008</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lastRenderedPageBreak/>
              <w:t>Toelichting attribuutsoort</w:t>
            </w:r>
          </w:p>
        </w:tc>
        <w:tc>
          <w:tcPr>
            <w:tcW w:w="5670" w:type="dxa"/>
            <w:shd w:val="clear" w:color="auto" w:fill="auto"/>
          </w:tcPr>
          <w:p w:rsidR="00480EB1" w:rsidRPr="00DD0F4F" w:rsidRDefault="00661525"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om een uniek kenmerk</w:t>
            </w:r>
            <w:r w:rsidR="00480EB1"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gevormd door een reeks letters</w:t>
            </w:r>
            <w:r w:rsidR="00480EB1"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cijfers</w:t>
            </w:r>
            <w:r w:rsidR="00480EB1" w:rsidRPr="00DD0F4F">
              <w:rPr>
                <w:rFonts w:ascii="Arial" w:eastAsia="Times New Roman" w:hAnsi="Arial" w:cs="Arial"/>
                <w:color w:val="000000"/>
                <w:sz w:val="20"/>
                <w:szCs w:val="20"/>
                <w:lang w:val="nl-NL"/>
              </w:rPr>
              <w:t xml:space="preserve"> en/of leestekens</w:t>
            </w:r>
            <w:r w:rsidRPr="00DD0F4F">
              <w:rPr>
                <w:rFonts w:ascii="Arial" w:eastAsia="Times New Roman" w:hAnsi="Arial" w:cs="Arial"/>
                <w:color w:val="000000"/>
                <w:sz w:val="20"/>
                <w:szCs w:val="20"/>
                <w:lang w:val="nl-NL"/>
              </w:rPr>
              <w:t xml:space="preserve">, dat het </w:t>
            </w:r>
            <w:r w:rsidR="00480EB1" w:rsidRPr="00DD0F4F">
              <w:rPr>
                <w:rFonts w:ascii="Arial" w:eastAsia="Times New Roman" w:hAnsi="Arial" w:cs="Arial"/>
                <w:color w:val="000000"/>
                <w:sz w:val="20"/>
                <w:szCs w:val="20"/>
                <w:lang w:val="nl-NL"/>
              </w:rPr>
              <w:t xml:space="preserve">informatieobject uniek </w:t>
            </w:r>
            <w:r w:rsidRPr="00DD0F4F">
              <w:rPr>
                <w:rFonts w:ascii="Arial" w:eastAsia="Times New Roman" w:hAnsi="Arial" w:cs="Arial"/>
                <w:color w:val="000000"/>
                <w:sz w:val="20"/>
                <w:szCs w:val="20"/>
                <w:lang w:val="nl-NL"/>
              </w:rPr>
              <w:t>identificeert</w:t>
            </w:r>
            <w:r w:rsidR="00480EB1" w:rsidRPr="00DD0F4F">
              <w:rPr>
                <w:rFonts w:ascii="Arial" w:eastAsia="Times New Roman" w:hAnsi="Arial" w:cs="Arial"/>
                <w:color w:val="000000"/>
                <w:sz w:val="20"/>
                <w:szCs w:val="20"/>
                <w:lang w:val="nl-NL"/>
              </w:rPr>
              <w:t xml:space="preserve"> binnen de organisatie die het </w:t>
            </w:r>
            <w:r w:rsidR="0005491B" w:rsidRPr="00DD0F4F">
              <w:rPr>
                <w:rFonts w:ascii="Arial" w:eastAsia="Times New Roman" w:hAnsi="Arial" w:cs="Arial"/>
                <w:color w:val="000000"/>
                <w:sz w:val="20"/>
                <w:szCs w:val="20"/>
                <w:lang w:val="nl-NL"/>
              </w:rPr>
              <w:t>informatieobject</w:t>
            </w:r>
            <w:r w:rsidR="00480EB1" w:rsidRPr="00DD0F4F">
              <w:rPr>
                <w:rFonts w:ascii="Arial" w:eastAsia="Times New Roman" w:hAnsi="Arial" w:cs="Arial"/>
                <w:color w:val="000000"/>
                <w:sz w:val="20"/>
                <w:szCs w:val="20"/>
                <w:lang w:val="nl-NL"/>
              </w:rPr>
              <w:t xml:space="preserve"> </w:t>
            </w:r>
            <w:r w:rsidR="0005491B" w:rsidRPr="00DD0F4F">
              <w:rPr>
                <w:rFonts w:ascii="Arial" w:eastAsia="Times New Roman" w:hAnsi="Arial" w:cs="Arial"/>
                <w:color w:val="000000"/>
                <w:sz w:val="20"/>
                <w:szCs w:val="20"/>
                <w:lang w:val="nl-NL"/>
              </w:rPr>
              <w:t>heeft gecreëerd of</w:t>
            </w:r>
            <w:r w:rsidR="00480EB1" w:rsidRPr="00DD0F4F">
              <w:rPr>
                <w:rFonts w:ascii="Arial" w:eastAsia="Times New Roman" w:hAnsi="Arial" w:cs="Arial"/>
                <w:color w:val="000000"/>
                <w:sz w:val="20"/>
                <w:szCs w:val="20"/>
                <w:lang w:val="nl-NL"/>
              </w:rPr>
              <w:t xml:space="preserve"> heeft </w:t>
            </w:r>
            <w:r w:rsidR="0005491B" w:rsidRPr="00DD0F4F">
              <w:rPr>
                <w:rFonts w:ascii="Arial" w:eastAsia="Times New Roman" w:hAnsi="Arial" w:cs="Arial"/>
                <w:color w:val="000000"/>
                <w:sz w:val="20"/>
                <w:szCs w:val="20"/>
                <w:lang w:val="nl-NL"/>
              </w:rPr>
              <w:t xml:space="preserve">ontvangen en als eerste in een samenwerkingsketen heeft vastgelegd </w:t>
            </w:r>
            <w:r w:rsidR="00480EB1" w:rsidRPr="00DD0F4F">
              <w:rPr>
                <w:rFonts w:cs="Arial"/>
                <w:color w:val="000000"/>
                <w:szCs w:val="20"/>
                <w:lang w:val="nl-NL"/>
              </w:rPr>
              <w:t>(cq. de ‘gegeven context’)</w:t>
            </w:r>
            <w:r w:rsidR="00480EB1"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w:t>
            </w:r>
            <w:r w:rsidR="00480EB1" w:rsidRPr="00DD0F4F">
              <w:rPr>
                <w:rFonts w:ascii="Arial" w:eastAsia="Times New Roman" w:hAnsi="Arial" w:cs="Arial"/>
                <w:color w:val="000000"/>
                <w:sz w:val="20"/>
                <w:szCs w:val="20"/>
                <w:lang w:val="nl-NL"/>
              </w:rPr>
              <w:t>Door combinatie met het RSIN van die organisatie, als waarde van de attribuutsoort ‘</w:t>
            </w:r>
            <w:r w:rsidR="0005491B" w:rsidRPr="00DD0F4F">
              <w:rPr>
                <w:rFonts w:ascii="Arial" w:eastAsia="Times New Roman" w:hAnsi="Arial" w:cs="Arial"/>
                <w:color w:val="000000"/>
                <w:sz w:val="20"/>
                <w:szCs w:val="20"/>
                <w:lang w:val="nl-NL"/>
              </w:rPr>
              <w:t>Bron</w:t>
            </w:r>
            <w:r w:rsidR="00480EB1" w:rsidRPr="00DD0F4F">
              <w:rPr>
                <w:rFonts w:ascii="Arial" w:eastAsia="Times New Roman" w:hAnsi="Arial" w:cs="Arial"/>
                <w:color w:val="000000"/>
                <w:sz w:val="20"/>
                <w:szCs w:val="20"/>
                <w:lang w:val="nl-NL"/>
              </w:rPr>
              <w:t xml:space="preserve">organisatie’, wordt een voor geheel Nederland unieke aanduiding van </w:t>
            </w:r>
            <w:r w:rsidR="0005491B" w:rsidRPr="00DD0F4F">
              <w:rPr>
                <w:rFonts w:ascii="Arial" w:eastAsia="Times New Roman" w:hAnsi="Arial" w:cs="Arial"/>
                <w:color w:val="000000"/>
                <w:sz w:val="20"/>
                <w:szCs w:val="20"/>
                <w:lang w:val="nl-NL"/>
              </w:rPr>
              <w:t>informatieobject</w:t>
            </w:r>
            <w:r w:rsidR="00480EB1" w:rsidRPr="00DD0F4F">
              <w:rPr>
                <w:rFonts w:ascii="Arial" w:eastAsia="Times New Roman" w:hAnsi="Arial" w:cs="Arial"/>
                <w:color w:val="000000"/>
                <w:sz w:val="20"/>
                <w:szCs w:val="20"/>
                <w:lang w:val="nl-NL"/>
              </w:rPr>
              <w:t>en verkregen.</w:t>
            </w:r>
          </w:p>
          <w:p w:rsidR="00480EB1" w:rsidRPr="00661525" w:rsidRDefault="00661525" w:rsidP="00480EB1">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Het betreft het Dublin Core metadata-element ‘Identifier’ met als toelichting: Recommended best practice is to identify the resource by means of a string or number conforming to a formal identification system. Formal identification systems include but are not limited to the Uniform Resource Identifier (URI) (including the Uniform Resource Locator (URL)), the Digital Object Identifier (DOI), and the International Standard Book Number (ISBN).</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Formaat</w:t>
            </w:r>
            <w:r w:rsidRPr="00661525">
              <w:rPr>
                <w:rFonts w:ascii="Arial" w:eastAsia="Times New Roman" w:hAnsi="Arial" w:cs="Arial"/>
                <w:b/>
                <w:bCs/>
                <w:color w:val="000000"/>
                <w:sz w:val="20"/>
                <w:szCs w:val="20"/>
              </w:rPr>
              <w:t xml:space="preserve">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AN40</w:t>
            </w:r>
          </w:p>
        </w:tc>
      </w:tr>
      <w:tr w:rsidR="00661525" w:rsidRPr="005E066D" w:rsidTr="00661525">
        <w:trPr>
          <w:cantSplit/>
        </w:trPr>
        <w:tc>
          <w:tcPr>
            <w:tcW w:w="3794" w:type="dxa"/>
            <w:shd w:val="clear" w:color="auto" w:fill="auto"/>
          </w:tcPr>
          <w:p w:rsid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Waardenverzameling</w:t>
            </w:r>
          </w:p>
        </w:tc>
        <w:tc>
          <w:tcPr>
            <w:tcW w:w="5670" w:type="dxa"/>
            <w:shd w:val="clear" w:color="auto" w:fill="auto"/>
          </w:tcPr>
          <w:p w:rsidR="00661525" w:rsidRPr="00DD0F4F" w:rsidRDefault="00480EB1"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w:t>
            </w:r>
            <w:r w:rsidR="00661525" w:rsidRPr="00DD0F4F">
              <w:rPr>
                <w:rFonts w:ascii="Arial" w:eastAsia="Times New Roman" w:hAnsi="Arial" w:cs="Arial"/>
                <w:color w:val="000000"/>
                <w:sz w:val="20"/>
                <w:szCs w:val="20"/>
                <w:lang w:val="nl-NL"/>
              </w:rPr>
              <w:t>lle alfanumerieke tekens m.u.v. diacrieten</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materiële historie</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formele historie</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gebeurtenis</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brondocument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in onderzoek</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strijdigheid/nietigheid</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kardinaliteit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1-1</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authentiek</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Gemeentelijk basisgegeven</w:t>
            </w:r>
          </w:p>
        </w:tc>
      </w:tr>
      <w:tr w:rsidR="00661525" w:rsidRPr="005E066D" w:rsidTr="00661525">
        <w:trPr>
          <w:cantSplit/>
        </w:trPr>
        <w:tc>
          <w:tcPr>
            <w:tcW w:w="3794" w:type="dxa"/>
            <w:tcBorders>
              <w:bottom w:val="single" w:sz="4" w:space="0" w:color="auto"/>
            </w:tcBorders>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Regels attribuutsoort</w:t>
            </w:r>
          </w:p>
        </w:tc>
        <w:tc>
          <w:tcPr>
            <w:tcW w:w="5670" w:type="dxa"/>
            <w:tcBorders>
              <w:bottom w:val="single" w:sz="4" w:space="0" w:color="auto"/>
            </w:tcBorders>
            <w:shd w:val="clear" w:color="auto" w:fill="auto"/>
          </w:tcPr>
          <w:p w:rsidR="00661525" w:rsidRPr="00DD0F4F" w:rsidRDefault="0083120B" w:rsidP="0066152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 van de attribuutsoort wordt bepaald bij de creatie</w:t>
            </w:r>
            <w:r w:rsidR="0005491B" w:rsidRPr="00DD0F4F">
              <w:rPr>
                <w:rFonts w:ascii="Arial" w:eastAsia="Times New Roman" w:hAnsi="Arial" w:cs="Arial"/>
                <w:color w:val="000000"/>
                <w:sz w:val="20"/>
                <w:szCs w:val="20"/>
                <w:lang w:val="nl-NL"/>
              </w:rPr>
              <w:t xml:space="preserve"> of vastlegging</w:t>
            </w:r>
            <w:r w:rsidRPr="00DD0F4F">
              <w:rPr>
                <w:rFonts w:ascii="Arial" w:eastAsia="Times New Roman" w:hAnsi="Arial" w:cs="Arial"/>
                <w:color w:val="000000"/>
                <w:sz w:val="20"/>
                <w:szCs w:val="20"/>
                <w:lang w:val="nl-NL"/>
              </w:rPr>
              <w:t xml:space="preserve"> van een (instantie van een) informatieobject en wijzigt daarna niet meer. </w:t>
            </w:r>
          </w:p>
        </w:tc>
      </w:tr>
    </w:tbl>
    <w:p w:rsidR="00FD50DA" w:rsidRPr="00DD0F4F" w:rsidRDefault="00FD50DA" w:rsidP="0044638F">
      <w:pPr>
        <w:rPr>
          <w:lang w:val="nl-NL"/>
        </w:rPr>
      </w:pPr>
    </w:p>
    <w:p w:rsidR="00B92D60" w:rsidRPr="00B92D60" w:rsidRDefault="00B92D60" w:rsidP="00B92D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05491B">
        <w:rPr>
          <w:rFonts w:ascii="Arial" w:eastAsia="Times New Roman" w:hAnsi="Arial" w:cs="Arial"/>
          <w:b/>
          <w:color w:val="004080"/>
          <w:sz w:val="24"/>
          <w:szCs w:val="24"/>
          <w:lang w:eastAsia="nl-NL"/>
        </w:rPr>
        <w:t>Bron</w:t>
      </w:r>
      <w:r w:rsidRPr="00B92D60">
        <w:rPr>
          <w:rFonts w:ascii="Arial" w:eastAsia="Times New Roman" w:hAnsi="Arial" w:cs="Arial"/>
          <w:b/>
          <w:color w:val="004080"/>
          <w:sz w:val="24"/>
          <w:szCs w:val="24"/>
          <w:lang w:eastAsia="nl-NL"/>
        </w:rPr>
        <w:t>organisatie</w:t>
      </w:r>
    </w:p>
    <w:tbl>
      <w:tblPr>
        <w:tblW w:w="9360" w:type="dxa"/>
        <w:tblInd w:w="60" w:type="dxa"/>
        <w:tblLayout w:type="fixed"/>
        <w:tblCellMar>
          <w:left w:w="60" w:type="dxa"/>
          <w:right w:w="60" w:type="dxa"/>
        </w:tblCellMar>
        <w:tblLook w:val="0000"/>
      </w:tblPr>
      <w:tblGrid>
        <w:gridCol w:w="3780"/>
        <w:gridCol w:w="5580"/>
      </w:tblGrid>
      <w:tr w:rsidR="00B92D60" w:rsidRPr="00717312" w:rsidTr="006B0CA1">
        <w:trPr>
          <w:trHeight w:val="230"/>
        </w:trPr>
        <w:tc>
          <w:tcPr>
            <w:tcW w:w="3780" w:type="dxa"/>
            <w:tcBorders>
              <w:top w:val="single" w:sz="4" w:space="0" w:color="auto"/>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B92D60" w:rsidRPr="00717312" w:rsidRDefault="00B47636" w:rsidP="0005491B">
            <w:pPr>
              <w:autoSpaceDE w:val="0"/>
              <w:autoSpaceDN w:val="0"/>
              <w:adjustRightInd w:val="0"/>
              <w:spacing w:after="0"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0005491B">
              <w:rPr>
                <w:rFonts w:ascii="Arial" w:eastAsia="Times New Roman" w:hAnsi="Arial" w:cs="Arial"/>
                <w:color w:val="000000"/>
                <w:sz w:val="20"/>
                <w:szCs w:val="20"/>
              </w:rPr>
              <w:t>Brono</w:t>
            </w:r>
            <w:r w:rsidR="00B92D60" w:rsidRPr="00717312">
              <w:rPr>
                <w:rFonts w:ascii="Arial" w:eastAsia="Times New Roman" w:hAnsi="Arial" w:cs="Arial"/>
                <w:color w:val="000000"/>
                <w:sz w:val="20"/>
                <w:szCs w:val="20"/>
              </w:rPr>
              <w:t>rganisatie</w:t>
            </w:r>
            <w:r w:rsidRPr="00717312">
              <w:rPr>
                <w:rFonts w:ascii="Arial" w:hAnsi="Arial" w:cs="Arial"/>
                <w:sz w:val="20"/>
                <w:szCs w:val="20"/>
                <w:lang w:val="en-AU"/>
              </w:rPr>
              <w:fldChar w:fldCharType="end"/>
            </w: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KING</w:t>
            </w: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B92D60" w:rsidRPr="00717312" w:rsidRDefault="00B47636" w:rsidP="000B4456">
            <w:pPr>
              <w:autoSpaceDE w:val="0"/>
              <w:autoSpaceDN w:val="0"/>
              <w:adjustRightInd w:val="0"/>
              <w:spacing w:after="0"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000B4456">
              <w:rPr>
                <w:rFonts w:ascii="Arial" w:eastAsia="Times New Roman" w:hAnsi="Arial" w:cs="Arial"/>
                <w:color w:val="000000"/>
                <w:sz w:val="20"/>
                <w:szCs w:val="20"/>
              </w:rPr>
              <w:t>brono</w:t>
            </w:r>
            <w:r w:rsidR="00B92D60" w:rsidRPr="00717312">
              <w:rPr>
                <w:rFonts w:ascii="Arial" w:eastAsia="Times New Roman" w:hAnsi="Arial" w:cs="Arial"/>
                <w:color w:val="000000"/>
                <w:sz w:val="20"/>
                <w:szCs w:val="20"/>
              </w:rPr>
              <w:t>rganisatie</w:t>
            </w:r>
            <w:r w:rsidRPr="00717312">
              <w:rPr>
                <w:rFonts w:ascii="Arial" w:hAnsi="Arial" w:cs="Arial"/>
                <w:sz w:val="20"/>
                <w:szCs w:val="20"/>
                <w:lang w:val="en-AU"/>
              </w:rPr>
              <w:fldChar w:fldCharType="end"/>
            </w: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5E066D"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B116C1" w:rsidRPr="00DD0F4F" w:rsidRDefault="00480EB1" w:rsidP="00B116C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hAnsi="Arial" w:cs="Arial"/>
                <w:sz w:val="20"/>
                <w:szCs w:val="20"/>
                <w:lang w:val="nl-NL"/>
              </w:rPr>
              <w:t xml:space="preserve">Het RSIN </w:t>
            </w:r>
            <w:r w:rsidR="00B116C1" w:rsidRPr="00DD0F4F">
              <w:rPr>
                <w:rFonts w:ascii="Arial" w:eastAsia="Times New Roman" w:hAnsi="Arial" w:cs="Arial"/>
                <w:color w:val="000000"/>
                <w:sz w:val="20"/>
                <w:szCs w:val="20"/>
                <w:lang w:val="nl-NL"/>
              </w:rPr>
              <w:t>van de Niet-natuurlijk persoon zijnde</w:t>
            </w:r>
            <w:r w:rsidRPr="00DD0F4F">
              <w:rPr>
                <w:rFonts w:ascii="Arial" w:hAnsi="Arial" w:cs="Arial"/>
                <w:sz w:val="20"/>
                <w:szCs w:val="20"/>
                <w:lang w:val="nl-NL"/>
              </w:rPr>
              <w:t xml:space="preserve"> de organisatie die </w:t>
            </w:r>
            <w:r w:rsidR="00B116C1" w:rsidRPr="00DD0F4F">
              <w:rPr>
                <w:rFonts w:ascii="Arial" w:eastAsia="Times New Roman" w:hAnsi="Arial" w:cs="Arial"/>
                <w:color w:val="000000"/>
                <w:sz w:val="20"/>
                <w:szCs w:val="20"/>
                <w:lang w:val="nl-NL"/>
              </w:rPr>
              <w:t>het informatieobject heeft gecreëerd of heeft ontvangen en als eerste in een samenwerkingsketen heeft vastgelegd</w:t>
            </w:r>
            <w:r w:rsidRPr="00DD0F4F">
              <w:rPr>
                <w:rFonts w:ascii="Arial" w:hAnsi="Arial" w:cs="Arial"/>
                <w:sz w:val="20"/>
                <w:szCs w:val="20"/>
                <w:lang w:val="nl-NL"/>
              </w:rPr>
              <w:t>.</w:t>
            </w:r>
            <w:r w:rsidR="00B116C1" w:rsidRPr="00DD0F4F">
              <w:rPr>
                <w:rFonts w:ascii="Arial" w:eastAsia="Times New Roman" w:hAnsi="Arial" w:cs="Arial"/>
                <w:color w:val="000000"/>
                <w:sz w:val="20"/>
                <w:szCs w:val="20"/>
                <w:lang w:val="nl-NL"/>
              </w:rPr>
              <w:t xml:space="preserve"> </w:t>
            </w:r>
          </w:p>
        </w:tc>
      </w:tr>
      <w:tr w:rsidR="00B92D60" w:rsidRPr="005E066D" w:rsidTr="006B0CA1">
        <w:trPr>
          <w:trHeight w:val="230"/>
        </w:trPr>
        <w:tc>
          <w:tcPr>
            <w:tcW w:w="3780" w:type="dxa"/>
            <w:tcBorders>
              <w:top w:val="nil"/>
              <w:left w:val="nil"/>
              <w:bottom w:val="nil"/>
              <w:right w:val="nil"/>
            </w:tcBorders>
          </w:tcPr>
          <w:p w:rsidR="00B92D60" w:rsidRPr="00DD0F4F" w:rsidRDefault="00B92D60"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B92D60" w:rsidRPr="00DD0F4F" w:rsidRDefault="00B92D60"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 xml:space="preserve">KING </w:t>
            </w: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lastRenderedPageBreak/>
              <w:t>Datum opname attribuutsoort</w:t>
            </w:r>
          </w:p>
        </w:tc>
        <w:tc>
          <w:tcPr>
            <w:tcW w:w="5580" w:type="dxa"/>
            <w:tcBorders>
              <w:top w:val="nil"/>
              <w:left w:val="nil"/>
              <w:bottom w:val="nil"/>
              <w:right w:val="nil"/>
            </w:tcBorders>
          </w:tcPr>
          <w:p w:rsidR="00B92D60" w:rsidRPr="00717312" w:rsidRDefault="00B92D60" w:rsidP="0083120B">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sidR="0083120B">
              <w:rPr>
                <w:rFonts w:ascii="Arial" w:eastAsia="Times New Roman" w:hAnsi="Arial" w:cs="Arial"/>
                <w:color w:val="000000"/>
                <w:sz w:val="20"/>
                <w:szCs w:val="20"/>
              </w:rPr>
              <w:t>9</w:t>
            </w:r>
            <w:r w:rsidRPr="00717312">
              <w:rPr>
                <w:rFonts w:ascii="Arial" w:eastAsia="Times New Roman" w:hAnsi="Arial" w:cs="Arial"/>
                <w:color w:val="000000"/>
                <w:sz w:val="20"/>
                <w:szCs w:val="20"/>
              </w:rPr>
              <w:t>-2013</w:t>
            </w: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5E066D"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B116C1" w:rsidRPr="00DD0F4F" w:rsidRDefault="00480EB1" w:rsidP="006B0CA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dat het </w:t>
            </w:r>
            <w:r w:rsidR="00B116C1"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 heeft</w:t>
            </w:r>
            <w:r w:rsidR="00B116C1" w:rsidRPr="00DD0F4F">
              <w:rPr>
                <w:rFonts w:ascii="Arial" w:eastAsia="Times New Roman" w:hAnsi="Arial" w:cs="Arial"/>
                <w:color w:val="000000"/>
                <w:sz w:val="20"/>
                <w:szCs w:val="20"/>
                <w:lang w:val="nl-NL"/>
              </w:rPr>
              <w:t xml:space="preserve"> gecreëerd of heeft ontvangen en als eerste in een samenwerkingsketen heeft vastgelegd</w:t>
            </w:r>
            <w:r w:rsidRPr="00DD0F4F">
              <w:rPr>
                <w:rFonts w:ascii="Arial" w:eastAsia="Times New Roman" w:hAnsi="Arial" w:cs="Arial"/>
                <w:color w:val="000000"/>
                <w:sz w:val="20"/>
                <w:szCs w:val="20"/>
                <w:lang w:val="nl-NL"/>
              </w:rPr>
              <w:t xml:space="preserve">. </w:t>
            </w:r>
            <w:r w:rsidR="00B116C1" w:rsidRPr="00DD0F4F">
              <w:rPr>
                <w:rFonts w:ascii="Arial" w:eastAsia="Times New Roman" w:hAnsi="Arial" w:cs="Arial"/>
                <w:color w:val="000000"/>
                <w:sz w:val="20"/>
                <w:szCs w:val="20"/>
                <w:lang w:val="nl-NL"/>
              </w:rPr>
              <w:t>Met het laatste doelen we er op dat bij uitwisseling van een informatieobject tussen samenwerkende organisaties de unieke aanduiding van het informatieobject niet wijzigt mits de ontvangende organisatie geen wijzigingen in het informatieobject aanbrengt. In het laatste geval ontstaat een nieuw informatieobject.</w:t>
            </w:r>
          </w:p>
          <w:p w:rsidR="00480EB1" w:rsidRPr="00DD0F4F" w:rsidRDefault="00480EB1" w:rsidP="006B0CA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RSIN staat in het Handelsregister (NHR) en op het daaraan te ontlenen uittreksel.</w:t>
            </w:r>
          </w:p>
          <w:p w:rsidR="00B116C1" w:rsidRPr="00DD0F4F" w:rsidRDefault="00B116C1" w:rsidP="00B116C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Deze attribuutsoort vormt tezamen met de Informatieobjectidentificatie de unieke aanduiding van een informatieobject voor geheel Nederland.</w:t>
            </w:r>
          </w:p>
          <w:p w:rsidR="00B116C1" w:rsidRPr="00DD0F4F" w:rsidRDefault="00B116C1" w:rsidP="000B445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waarde van dit attribuutsoort wijzigt niet, ook niet indien </w:t>
            </w:r>
            <w:r w:rsidR="000B4456"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de behandeling van) </w:t>
            </w:r>
            <w:r w:rsidR="000B4456" w:rsidRPr="00DD0F4F">
              <w:rPr>
                <w:rFonts w:ascii="Arial" w:eastAsia="Times New Roman" w:hAnsi="Arial" w:cs="Arial"/>
                <w:color w:val="000000"/>
                <w:sz w:val="20"/>
                <w:szCs w:val="20"/>
                <w:lang w:val="nl-NL"/>
              </w:rPr>
              <w:t>het informatieobject</w:t>
            </w:r>
            <w:r w:rsidRPr="00DD0F4F">
              <w:rPr>
                <w:rFonts w:ascii="Arial" w:eastAsia="Times New Roman" w:hAnsi="Arial" w:cs="Arial"/>
                <w:color w:val="000000"/>
                <w:sz w:val="20"/>
                <w:szCs w:val="20"/>
                <w:lang w:val="nl-NL"/>
              </w:rPr>
              <w:t xml:space="preserve"> over zou gaan naar een andere organisatie. Er is immers maar één organisatie die </w:t>
            </w:r>
            <w:r w:rsidR="000B4456" w:rsidRPr="00DD0F4F">
              <w:rPr>
                <w:rFonts w:ascii="Arial" w:eastAsia="Times New Roman" w:hAnsi="Arial" w:cs="Arial"/>
                <w:color w:val="000000"/>
                <w:sz w:val="20"/>
                <w:szCs w:val="20"/>
                <w:lang w:val="nl-NL"/>
              </w:rPr>
              <w:t>het informatieobject</w:t>
            </w:r>
            <w:r w:rsidRPr="00DD0F4F">
              <w:rPr>
                <w:rFonts w:ascii="Arial" w:eastAsia="Times New Roman" w:hAnsi="Arial" w:cs="Arial"/>
                <w:color w:val="000000"/>
                <w:sz w:val="20"/>
                <w:szCs w:val="20"/>
                <w:lang w:val="nl-NL"/>
              </w:rPr>
              <w:t xml:space="preserve"> gecreëerd </w:t>
            </w:r>
            <w:r w:rsidR="000B4456" w:rsidRPr="00DD0F4F">
              <w:rPr>
                <w:rFonts w:ascii="Arial" w:eastAsia="Times New Roman" w:hAnsi="Arial" w:cs="Arial"/>
                <w:color w:val="000000"/>
                <w:sz w:val="20"/>
                <w:szCs w:val="20"/>
                <w:lang w:val="nl-NL"/>
              </w:rPr>
              <w:t xml:space="preserve">of als eerste vastgelegd </w:t>
            </w:r>
            <w:r w:rsidRPr="00DD0F4F">
              <w:rPr>
                <w:rFonts w:ascii="Arial" w:eastAsia="Times New Roman" w:hAnsi="Arial" w:cs="Arial"/>
                <w:color w:val="000000"/>
                <w:sz w:val="20"/>
                <w:szCs w:val="20"/>
                <w:lang w:val="nl-NL"/>
              </w:rPr>
              <w:t>heeft.</w:t>
            </w:r>
          </w:p>
        </w:tc>
      </w:tr>
      <w:tr w:rsidR="00B92D60" w:rsidRPr="005E066D" w:rsidTr="006B0CA1">
        <w:tc>
          <w:tcPr>
            <w:tcW w:w="3780" w:type="dxa"/>
            <w:tcBorders>
              <w:top w:val="nil"/>
              <w:left w:val="nil"/>
              <w:bottom w:val="nil"/>
              <w:right w:val="nil"/>
            </w:tcBorders>
          </w:tcPr>
          <w:p w:rsidR="00B92D60" w:rsidRPr="00DD0F4F" w:rsidRDefault="00B92D60"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B92D60" w:rsidRPr="00DD0F4F" w:rsidRDefault="00B92D60"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B92D60" w:rsidRPr="00717312" w:rsidTr="006B0CA1">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B92D60" w:rsidRPr="00717312" w:rsidRDefault="00B47636"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5E066D"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B92D60" w:rsidRPr="00DD0F4F" w:rsidRDefault="00B92D60" w:rsidP="006B0CA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in het NHR voorkomende unieke identificaties van rechtspersonen en samenwerkingsverbanden.</w:t>
            </w:r>
          </w:p>
        </w:tc>
      </w:tr>
      <w:tr w:rsidR="00B92D60" w:rsidRPr="005E066D" w:rsidTr="006B0CA1">
        <w:trPr>
          <w:trHeight w:val="215"/>
        </w:trPr>
        <w:tc>
          <w:tcPr>
            <w:tcW w:w="3780" w:type="dxa"/>
            <w:tcBorders>
              <w:top w:val="nil"/>
              <w:left w:val="nil"/>
              <w:bottom w:val="nil"/>
              <w:right w:val="nil"/>
            </w:tcBorders>
          </w:tcPr>
          <w:p w:rsidR="00B92D60" w:rsidRPr="00DD0F4F" w:rsidRDefault="00B92D60"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B92D60" w:rsidRPr="00DD0F4F" w:rsidRDefault="00B92D60"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B92D60" w:rsidRPr="00717312" w:rsidTr="006B0CA1">
        <w:trPr>
          <w:trHeight w:val="215"/>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411"/>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B92D60" w:rsidRPr="00717312" w:rsidTr="006B0CA1">
        <w:trPr>
          <w:trHeight w:val="245"/>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B92D60" w:rsidRPr="00717312" w:rsidRDefault="00B47636"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B92D60"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B92D60"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B92D60"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230"/>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Landelijk basisgegeven</w:t>
            </w:r>
          </w:p>
        </w:tc>
      </w:tr>
      <w:tr w:rsidR="00B92D60" w:rsidRPr="00717312" w:rsidTr="006B0CA1">
        <w:trPr>
          <w:trHeight w:val="230"/>
        </w:trPr>
        <w:tc>
          <w:tcPr>
            <w:tcW w:w="3780" w:type="dxa"/>
            <w:tcBorders>
              <w:top w:val="nil"/>
              <w:left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p>
        </w:tc>
      </w:tr>
      <w:tr w:rsidR="00B92D60" w:rsidRPr="00717312" w:rsidTr="006B0CA1">
        <w:trPr>
          <w:trHeight w:val="230"/>
        </w:trPr>
        <w:tc>
          <w:tcPr>
            <w:tcW w:w="3780" w:type="dxa"/>
            <w:tcBorders>
              <w:top w:val="nil"/>
              <w:left w:val="nil"/>
              <w:bottom w:val="single" w:sz="4" w:space="0" w:color="auto"/>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b/>
                <w:bCs/>
                <w:color w:val="000000"/>
                <w:sz w:val="20"/>
                <w:szCs w:val="20"/>
              </w:rPr>
            </w:pPr>
            <w:r w:rsidRPr="007173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B92D60" w:rsidRPr="00717312" w:rsidRDefault="00B92D60" w:rsidP="006B0CA1">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w:t>
            </w:r>
          </w:p>
        </w:tc>
      </w:tr>
    </w:tbl>
    <w:p w:rsidR="00B92D60" w:rsidRDefault="00B92D60" w:rsidP="0044638F"/>
    <w:p w:rsidR="008F7B24" w:rsidRDefault="00AC6547" w:rsidP="008F7B24">
      <w:pPr>
        <w:pStyle w:val="Kop3"/>
      </w:pPr>
      <w:bookmarkStart w:id="1144" w:name="_Toc398014009"/>
      <w:bookmarkStart w:id="1145" w:name="_Toc404294012"/>
      <w:r>
        <w:t>A</w:t>
      </w:r>
      <w:r w:rsidR="008F7B24">
        <w:t>uteur</w:t>
      </w:r>
      <w:r>
        <w:t>, afzender en geadresseerde</w:t>
      </w:r>
      <w:bookmarkEnd w:id="1144"/>
      <w:bookmarkEnd w:id="1145"/>
    </w:p>
    <w:p w:rsidR="002261BB" w:rsidRPr="00DD0F4F" w:rsidRDefault="006E0D98" w:rsidP="001B7FEC">
      <w:pPr>
        <w:rPr>
          <w:lang w:val="nl-NL"/>
        </w:rPr>
      </w:pPr>
      <w:r w:rsidRPr="00DD0F4F">
        <w:rPr>
          <w:lang w:val="nl-NL"/>
        </w:rPr>
        <w:t xml:space="preserve">Een ontvangen of verzonden informatieobject kent een afzender respectievelijk geadresseerde(n). De afzender kan vastgelegd worden met de attribuutsoort Auteur. Evenwel, niet altijd is de afzender van een document de auteur daarvan. Daarnaast zijn er geen mogelijkheden om een geadresseerde vast te leggen. </w:t>
      </w:r>
      <w:r w:rsidR="00ED3119" w:rsidRPr="00DD0F4F">
        <w:rPr>
          <w:lang w:val="nl-NL"/>
        </w:rPr>
        <w:t>Vanuit het oogpunt van kwaliteit van NAW-gegevens (van afzender en geadresseerde) is het van belang deze gegevens gestructureerd vast te kunnen leggen en daardoor gebruik te kunnen maken van desbetreffende basisregistraties (BRP en NHR</w:t>
      </w:r>
      <w:del w:id="1146" w:author="Arjan" w:date="2014-11-18T10:00:00Z">
        <w:r w:rsidR="00ED3119">
          <w:delText>).</w:delText>
        </w:r>
      </w:del>
      <w:ins w:id="1147" w:author="Arjan" w:date="2014-11-18T10:00:00Z">
        <w:r w:rsidR="00ED3119" w:rsidRPr="00DD0F4F">
          <w:rPr>
            <w:lang w:val="nl-NL"/>
          </w:rPr>
          <w:t>)</w:t>
        </w:r>
        <w:r w:rsidR="00B307E4">
          <w:rPr>
            <w:lang w:val="nl-NL"/>
          </w:rPr>
          <w:t xml:space="preserve"> (bijvoorbeeld t.b.v. het geautomatiseerd genereren van een uitgaande brief)</w:t>
        </w:r>
        <w:r w:rsidR="00ED3119" w:rsidRPr="00DD0F4F">
          <w:rPr>
            <w:lang w:val="nl-NL"/>
          </w:rPr>
          <w:t>.</w:t>
        </w:r>
      </w:ins>
      <w:r w:rsidR="00ED3119" w:rsidRPr="00DD0F4F">
        <w:rPr>
          <w:lang w:val="nl-NL"/>
        </w:rPr>
        <w:t xml:space="preserve"> Echter, niet altijd is de zaakbehandelende </w:t>
      </w:r>
      <w:r w:rsidR="00ED3119" w:rsidRPr="00DD0F4F">
        <w:rPr>
          <w:lang w:val="nl-NL"/>
        </w:rPr>
        <w:lastRenderedPageBreak/>
        <w:t>organisatie in staat of bereid om deze gegevens gestructureerd vast te leggen</w:t>
      </w:r>
      <w:del w:id="1148" w:author="Arjan" w:date="2014-11-18T10:00:00Z">
        <w:r w:rsidR="00ED3119">
          <w:delText>.</w:delText>
        </w:r>
      </w:del>
      <w:ins w:id="1149" w:author="Arjan" w:date="2014-11-18T10:00:00Z">
        <w:r w:rsidR="00B307E4">
          <w:rPr>
            <w:lang w:val="nl-NL"/>
          </w:rPr>
          <w:t>, bijvoorbeeld om</w:t>
        </w:r>
        <w:r w:rsidR="00AB215D">
          <w:rPr>
            <w:lang w:val="nl-NL"/>
          </w:rPr>
          <w:t>dat het zonder nader onderzoek niet exact bekend is wat de NAW-gegevens zijn)</w:t>
        </w:r>
        <w:r w:rsidR="00ED3119" w:rsidRPr="00DD0F4F">
          <w:rPr>
            <w:lang w:val="nl-NL"/>
          </w:rPr>
          <w:t>.</w:t>
        </w:r>
      </w:ins>
      <w:r w:rsidR="00ED3119" w:rsidRPr="00DD0F4F">
        <w:rPr>
          <w:lang w:val="nl-NL"/>
        </w:rPr>
        <w:t xml:space="preserve"> We voorzien daarom op twee manieren in het vastleggen van deze gegevens: door middel van twee (optionele) attribuutsoorten (‘tekstvelden’) bij INFORMATIEOBJECT en een (optionele) n:m-relatie tussen BETROKKENE en INFORMATIEOBJECT. </w:t>
      </w:r>
      <w:r w:rsidR="002261BB" w:rsidRPr="00DD0F4F">
        <w:rPr>
          <w:lang w:val="nl-NL"/>
        </w:rPr>
        <w:t xml:space="preserve">In de dagelijkse praktijk kan telkens, voor elk ontvangen  of te verzenden document bepaald worden van welke mogelijkheid gebruik wordt gemaakt. </w:t>
      </w:r>
    </w:p>
    <w:p w:rsidR="006E0D98" w:rsidRPr="00DD0F4F" w:rsidRDefault="00F72C89" w:rsidP="001B7FEC">
      <w:pPr>
        <w:rPr>
          <w:lang w:val="nl-NL"/>
        </w:rPr>
      </w:pPr>
      <w:r w:rsidRPr="00DD0F4F">
        <w:rPr>
          <w:lang w:val="nl-NL"/>
        </w:rPr>
        <w:t xml:space="preserve">Bewust kiezen we er voor om </w:t>
      </w:r>
      <w:r w:rsidR="002261BB" w:rsidRPr="00DD0F4F">
        <w:rPr>
          <w:lang w:val="nl-NL"/>
        </w:rPr>
        <w:t>genoem</w:t>
      </w:r>
      <w:r w:rsidRPr="00DD0F4F">
        <w:rPr>
          <w:lang w:val="nl-NL"/>
        </w:rPr>
        <w:t xml:space="preserve">de relatie niet te leggen naar ROL (in plaats van INFORMATIEOBJECT). Documenten worden (in de context van het RGBZ) altijd ontvangen of verzonden </w:t>
      </w:r>
      <w:r w:rsidR="002261BB" w:rsidRPr="00DD0F4F">
        <w:rPr>
          <w:lang w:val="nl-NL"/>
        </w:rPr>
        <w:t xml:space="preserve">vanwege de behandeling van een zaak. Dat zou er voor pleiten dat een document gerelateerd wordt aan een betrokkene die in een bepaalde rol bij de zaak het document heeft toegezonden of ontvangen. Evenwel, niet altijd is de geadresseerde of afzender al bekend als betrokkene bij een zaak en is het eveneens niet wenselijk deze persoon alsnog in die hoedanigheid vast te leggen.  </w:t>
      </w:r>
      <w:r w:rsidRPr="00DD0F4F">
        <w:rPr>
          <w:lang w:val="nl-NL"/>
        </w:rPr>
        <w:t xml:space="preserve">  </w:t>
      </w:r>
    </w:p>
    <w:p w:rsidR="002261BB" w:rsidRPr="00DD0F4F" w:rsidRDefault="002261BB" w:rsidP="002261BB">
      <w:pPr>
        <w:rPr>
          <w:lang w:val="nl-NL"/>
        </w:rPr>
      </w:pPr>
      <w:r w:rsidRPr="00DD0F4F">
        <w:rPr>
          <w:lang w:val="nl-NL"/>
        </w:rPr>
        <w:t xml:space="preserve">Genoemde relatie heeft eigenschappen. Allereerst de aanduiding of het om de geadresseerde of de afzender gaat. Verder kan desgewenst een toelichting gegeven worden en kan het correspondentie-adres </w:t>
      </w:r>
      <w:r w:rsidR="00CB705C" w:rsidRPr="00DD0F4F">
        <w:rPr>
          <w:lang w:val="nl-NL"/>
        </w:rPr>
        <w:t xml:space="preserve">vastgelegd worden </w:t>
      </w:r>
      <w:r w:rsidRPr="00DD0F4F">
        <w:rPr>
          <w:lang w:val="nl-NL"/>
        </w:rPr>
        <w:t>(overeenkomstig ROL) indien dit afwijkt van het 'reguliere' adres van de betrokkene.</w:t>
      </w:r>
    </w:p>
    <w:p w:rsidR="001B7FEC" w:rsidRPr="00DD0F4F" w:rsidRDefault="00CB705C" w:rsidP="00CB705C">
      <w:pPr>
        <w:rPr>
          <w:lang w:val="nl-NL"/>
        </w:rPr>
      </w:pPr>
      <w:r w:rsidRPr="00DD0F4F">
        <w:rPr>
          <w:lang w:val="nl-NL"/>
        </w:rPr>
        <w:t>Een en ander betekent een aanscherping van de betekenis van de attribuutsoort Auteur . Van d</w:t>
      </w:r>
      <w:r w:rsidR="001B7FEC" w:rsidRPr="00DD0F4F">
        <w:rPr>
          <w:lang w:val="nl-NL"/>
        </w:rPr>
        <w:t xml:space="preserve">it tekstveld </w:t>
      </w:r>
      <w:r w:rsidRPr="00DD0F4F">
        <w:rPr>
          <w:lang w:val="nl-NL"/>
        </w:rPr>
        <w:t xml:space="preserve">is </w:t>
      </w:r>
      <w:r w:rsidR="008210AD" w:rsidRPr="00DD0F4F">
        <w:rPr>
          <w:lang w:val="nl-NL"/>
        </w:rPr>
        <w:t xml:space="preserve">verder </w:t>
      </w:r>
      <w:r w:rsidR="001B7FEC" w:rsidRPr="00DD0F4F">
        <w:rPr>
          <w:lang w:val="nl-NL"/>
        </w:rPr>
        <w:t>gebleken dat nadere eisen gesteld moeten worden aan de te vermelden waarden met het oog op eenduidigheid daarvan in verband met archiveringsdoeleinden.</w:t>
      </w:r>
      <w:r w:rsidRPr="00DD0F4F">
        <w:rPr>
          <w:lang w:val="nl-NL"/>
        </w:rPr>
        <w:t xml:space="preserve"> </w:t>
      </w:r>
      <w:r w:rsidR="006E0D98" w:rsidRPr="00DD0F4F">
        <w:rPr>
          <w:lang w:val="nl-NL"/>
        </w:rPr>
        <w:t xml:space="preserve"> </w:t>
      </w:r>
    </w:p>
    <w:p w:rsidR="001771D8" w:rsidRPr="006B0CA1" w:rsidRDefault="001771D8" w:rsidP="001771D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Afzender</w:t>
      </w:r>
    </w:p>
    <w:tbl>
      <w:tblPr>
        <w:tblW w:w="9360" w:type="dxa"/>
        <w:tblInd w:w="60" w:type="dxa"/>
        <w:tblLayout w:type="fixed"/>
        <w:tblCellMar>
          <w:left w:w="60" w:type="dxa"/>
          <w:right w:w="60" w:type="dxa"/>
        </w:tblCellMar>
        <w:tblLook w:val="0000"/>
      </w:tblPr>
      <w:tblGrid>
        <w:gridCol w:w="3780"/>
        <w:gridCol w:w="5580"/>
      </w:tblGrid>
      <w:tr w:rsidR="001771D8" w:rsidRPr="008F7B24" w:rsidTr="001F11C7">
        <w:trPr>
          <w:trHeight w:val="230"/>
        </w:trPr>
        <w:tc>
          <w:tcPr>
            <w:tcW w:w="3780" w:type="dxa"/>
            <w:tcBorders>
              <w:top w:val="single" w:sz="4" w:space="0" w:color="auto"/>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Afzender</w:t>
            </w:r>
          </w:p>
        </w:tc>
      </w:tr>
      <w:tr w:rsidR="001771D8" w:rsidRPr="008F7B24" w:rsidTr="001F11C7">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1771D8" w:rsidRPr="008F7B24" w:rsidRDefault="001771D8" w:rsidP="001771D8">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KING</w:t>
            </w:r>
          </w:p>
        </w:tc>
      </w:tr>
      <w:tr w:rsidR="001771D8" w:rsidRPr="008F7B24" w:rsidTr="001F11C7">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1771D8" w:rsidRPr="008F7B24" w:rsidRDefault="00B47636" w:rsidP="001771D8">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1771D8" w:rsidRPr="008F7B24">
              <w:rPr>
                <w:rFonts w:ascii="Arial" w:hAnsi="Arial" w:cs="Arial"/>
                <w:sz w:val="20"/>
                <w:szCs w:val="20"/>
                <w:lang w:val="en-AU"/>
              </w:rPr>
              <w:instrText xml:space="preserve">MERGEFIELD </w:instrText>
            </w:r>
            <w:r w:rsidR="001771D8" w:rsidRPr="008F7B24">
              <w:rPr>
                <w:rFonts w:ascii="Arial" w:eastAsia="Times New Roman" w:hAnsi="Arial" w:cs="Arial"/>
                <w:color w:val="000000"/>
                <w:sz w:val="20"/>
                <w:szCs w:val="20"/>
              </w:rPr>
              <w:instrText>Att.Alias</w:instrText>
            </w:r>
            <w:r w:rsidRPr="008F7B24">
              <w:rPr>
                <w:rFonts w:ascii="Arial" w:hAnsi="Arial" w:cs="Arial"/>
                <w:sz w:val="20"/>
                <w:szCs w:val="20"/>
                <w:lang w:val="en-AU"/>
              </w:rPr>
              <w:fldChar w:fldCharType="separate"/>
            </w:r>
            <w:r w:rsidR="001771D8" w:rsidRPr="008F7B24">
              <w:rPr>
                <w:rFonts w:ascii="Arial" w:eastAsia="Times New Roman" w:hAnsi="Arial" w:cs="Arial"/>
                <w:color w:val="000000"/>
                <w:sz w:val="20"/>
                <w:szCs w:val="20"/>
              </w:rPr>
              <w:t>a</w:t>
            </w:r>
            <w:r w:rsidRPr="008F7B24">
              <w:rPr>
                <w:rFonts w:ascii="Arial" w:hAnsi="Arial" w:cs="Arial"/>
                <w:sz w:val="20"/>
                <w:szCs w:val="20"/>
                <w:lang w:val="en-AU"/>
              </w:rPr>
              <w:fldChar w:fldCharType="end"/>
            </w:r>
            <w:r w:rsidR="001771D8">
              <w:rPr>
                <w:rFonts w:ascii="Arial" w:hAnsi="Arial" w:cs="Arial"/>
                <w:sz w:val="20"/>
                <w:szCs w:val="20"/>
                <w:lang w:val="en-AU"/>
              </w:rPr>
              <w:t>fzender</w:t>
            </w:r>
          </w:p>
        </w:tc>
      </w:tr>
      <w:tr w:rsidR="001771D8" w:rsidRPr="008F7B24" w:rsidTr="001F11C7">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5E066D" w:rsidTr="001F11C7">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1771D8" w:rsidRPr="00DD0F4F" w:rsidRDefault="00B47636" w:rsidP="001771D8">
            <w:pPr>
              <w:autoSpaceDE w:val="0"/>
              <w:autoSpaceDN w:val="0"/>
              <w:adjustRightInd w:val="0"/>
              <w:spacing w:after="0" w:line="240" w:lineRule="auto"/>
              <w:rPr>
                <w:rFonts w:ascii="Arial" w:eastAsia="Times New Roman" w:hAnsi="Arial" w:cs="Arial"/>
                <w:color w:val="000000"/>
                <w:sz w:val="20"/>
                <w:szCs w:val="20"/>
                <w:lang w:val="nl-NL"/>
              </w:rPr>
            </w:pPr>
            <w:r w:rsidRPr="008F7B24">
              <w:rPr>
                <w:rFonts w:ascii="Arial" w:hAnsi="Arial" w:cs="Arial"/>
                <w:sz w:val="20"/>
                <w:szCs w:val="20"/>
                <w:lang w:val="en-AU"/>
              </w:rPr>
              <w:fldChar w:fldCharType="begin" w:fldLock="1"/>
            </w:r>
            <w:r w:rsidR="001771D8" w:rsidRPr="00DD0F4F">
              <w:rPr>
                <w:rFonts w:ascii="Arial" w:hAnsi="Arial" w:cs="Arial"/>
                <w:sz w:val="20"/>
                <w:szCs w:val="20"/>
                <w:lang w:val="nl-NL"/>
              </w:rPr>
              <w:instrText xml:space="preserve">MERGEFIELD </w:instrText>
            </w:r>
            <w:r w:rsidR="001771D8"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1771D8" w:rsidRPr="00DD0F4F">
              <w:rPr>
                <w:rFonts w:ascii="Arial" w:eastAsia="Times New Roman" w:hAnsi="Arial" w:cs="Arial"/>
                <w:color w:val="610E6A"/>
                <w:sz w:val="20"/>
                <w:szCs w:val="20"/>
                <w:lang w:val="nl-NL"/>
              </w:rPr>
              <w:t>De persoon of organisatie waarvan het informatieobject is ontvangen.</w:t>
            </w:r>
          </w:p>
        </w:tc>
      </w:tr>
      <w:tr w:rsidR="001771D8" w:rsidRPr="005E066D" w:rsidTr="001F11C7">
        <w:trPr>
          <w:trHeight w:val="230"/>
        </w:trPr>
        <w:tc>
          <w:tcPr>
            <w:tcW w:w="3780" w:type="dxa"/>
            <w:tcBorders>
              <w:top w:val="nil"/>
              <w:left w:val="nil"/>
              <w:bottom w:val="nil"/>
              <w:right w:val="nil"/>
            </w:tcBorders>
          </w:tcPr>
          <w:p w:rsidR="001771D8" w:rsidRPr="00DD0F4F" w:rsidRDefault="001771D8" w:rsidP="001F11C7">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771D8" w:rsidRPr="00DD0F4F" w:rsidRDefault="001771D8" w:rsidP="001F11C7">
            <w:pPr>
              <w:autoSpaceDE w:val="0"/>
              <w:autoSpaceDN w:val="0"/>
              <w:adjustRightInd w:val="0"/>
              <w:spacing w:after="0" w:line="240" w:lineRule="auto"/>
              <w:rPr>
                <w:rFonts w:ascii="Arial" w:eastAsia="Times New Roman" w:hAnsi="Arial" w:cs="Arial"/>
                <w:color w:val="000000"/>
                <w:sz w:val="20"/>
                <w:szCs w:val="20"/>
                <w:lang w:val="nl-NL"/>
              </w:rPr>
            </w:pPr>
          </w:p>
        </w:tc>
      </w:tr>
      <w:tr w:rsidR="001771D8" w:rsidRPr="008F7B24" w:rsidTr="001F11C7">
        <w:trPr>
          <w:trHeight w:val="230"/>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1771D8" w:rsidRPr="008F7B24" w:rsidRDefault="001771D8" w:rsidP="001771D8">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 xml:space="preserve">KING </w:t>
            </w:r>
          </w:p>
        </w:tc>
      </w:tr>
      <w:tr w:rsidR="001771D8" w:rsidRPr="008F7B24" w:rsidTr="001F11C7">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1771D8" w:rsidRPr="008F7B24" w:rsidRDefault="001771D8" w:rsidP="001771D8">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p>
        </w:tc>
      </w:tr>
      <w:tr w:rsidR="001771D8" w:rsidRPr="008F7B24" w:rsidTr="001F11C7">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5E066D" w:rsidTr="001F11C7">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1771D8" w:rsidRPr="00DD0F4F" w:rsidRDefault="001771D8" w:rsidP="00770E3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Betreft de NAW-gegevens van de afzender van een, door de zaakbehandelende organisatie, ontvangen INFORMATIEOBJECT indien de afzender daarvan niet </w:t>
            </w:r>
            <w:r w:rsidR="00770E30" w:rsidRPr="00DD0F4F">
              <w:rPr>
                <w:rFonts w:ascii="Arial" w:eastAsia="Times New Roman" w:hAnsi="Arial" w:cs="Arial"/>
                <w:color w:val="000000"/>
                <w:sz w:val="20"/>
                <w:szCs w:val="20"/>
                <w:lang w:val="nl-NL"/>
              </w:rPr>
              <w:t xml:space="preserve">gestructureerd </w:t>
            </w:r>
            <w:r w:rsidRPr="00DD0F4F">
              <w:rPr>
                <w:rFonts w:ascii="Arial" w:eastAsia="Times New Roman" w:hAnsi="Arial" w:cs="Arial"/>
                <w:color w:val="000000"/>
                <w:sz w:val="20"/>
                <w:szCs w:val="20"/>
                <w:lang w:val="nl-NL"/>
              </w:rPr>
              <w:t xml:space="preserve">is vastgelegd door middel van de relatie ‘INFORMATIEOBJECT.is ontvangen van of </w:t>
            </w:r>
            <w:r w:rsidR="00CA7751" w:rsidRPr="00DD0F4F">
              <w:rPr>
                <w:rFonts w:ascii="Arial" w:eastAsia="Times New Roman" w:hAnsi="Arial" w:cs="Arial"/>
                <w:color w:val="000000"/>
                <w:sz w:val="20"/>
                <w:szCs w:val="20"/>
                <w:lang w:val="nl-NL"/>
              </w:rPr>
              <w:t>verzonden</w:t>
            </w:r>
            <w:r w:rsidRPr="00DD0F4F">
              <w:rPr>
                <w:rFonts w:ascii="Arial" w:eastAsia="Times New Roman" w:hAnsi="Arial" w:cs="Arial"/>
                <w:color w:val="000000"/>
                <w:sz w:val="20"/>
                <w:szCs w:val="20"/>
                <w:lang w:val="nl-NL"/>
              </w:rPr>
              <w:t xml:space="preserve"> aan BETROKKENE’. </w:t>
            </w:r>
            <w:r w:rsidR="00770E30" w:rsidRPr="00DD0F4F">
              <w:rPr>
                <w:rFonts w:ascii="Arial" w:eastAsia="Times New Roman" w:hAnsi="Arial" w:cs="Arial"/>
                <w:color w:val="000000"/>
                <w:sz w:val="20"/>
                <w:szCs w:val="20"/>
                <w:lang w:val="nl-NL"/>
              </w:rPr>
              <w:t>D</w:t>
            </w:r>
            <w:r w:rsidR="00770E30" w:rsidRPr="00DD0F4F">
              <w:rPr>
                <w:lang w:val="nl-NL"/>
              </w:rPr>
              <w:t xml:space="preserve">e zaakbehandelende organisatie heeft hiermee per informatieobject een keuze om deze gegevens al dan niet gestructureerd vast te leggen. </w:t>
            </w:r>
            <w:r w:rsidRPr="00DD0F4F">
              <w:rPr>
                <w:rFonts w:ascii="Arial" w:eastAsia="Times New Roman" w:hAnsi="Arial" w:cs="Arial"/>
                <w:color w:val="000000"/>
                <w:sz w:val="20"/>
                <w:szCs w:val="20"/>
                <w:lang w:val="nl-NL"/>
              </w:rPr>
              <w:t xml:space="preserve">  </w:t>
            </w:r>
          </w:p>
        </w:tc>
      </w:tr>
      <w:tr w:rsidR="001771D8" w:rsidRPr="005E066D" w:rsidTr="001F11C7">
        <w:tc>
          <w:tcPr>
            <w:tcW w:w="3780" w:type="dxa"/>
            <w:tcBorders>
              <w:top w:val="nil"/>
              <w:left w:val="nil"/>
              <w:bottom w:val="nil"/>
              <w:right w:val="nil"/>
            </w:tcBorders>
          </w:tcPr>
          <w:p w:rsidR="001771D8" w:rsidRPr="00DD0F4F" w:rsidRDefault="001771D8" w:rsidP="001F11C7">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771D8" w:rsidRPr="00DD0F4F" w:rsidRDefault="001771D8" w:rsidP="001F11C7">
            <w:pPr>
              <w:autoSpaceDE w:val="0"/>
              <w:autoSpaceDN w:val="0"/>
              <w:adjustRightInd w:val="0"/>
              <w:spacing w:after="0" w:line="240" w:lineRule="auto"/>
              <w:rPr>
                <w:rFonts w:ascii="Arial" w:eastAsia="Times New Roman" w:hAnsi="Arial" w:cs="Arial"/>
                <w:color w:val="000000"/>
                <w:sz w:val="20"/>
                <w:szCs w:val="20"/>
                <w:lang w:val="nl-NL"/>
              </w:rPr>
            </w:pPr>
          </w:p>
        </w:tc>
      </w:tr>
      <w:tr w:rsidR="001771D8" w:rsidRPr="008F7B24" w:rsidTr="001F11C7">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1771D8" w:rsidRPr="008F7B24" w:rsidRDefault="00B4763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1771D8" w:rsidRPr="008F7B24">
              <w:rPr>
                <w:rFonts w:ascii="Arial" w:hAnsi="Arial" w:cs="Arial"/>
                <w:sz w:val="20"/>
                <w:szCs w:val="20"/>
                <w:lang w:val="en-AU"/>
              </w:rPr>
              <w:instrText xml:space="preserve">MERGEFIELD </w:instrText>
            </w:r>
            <w:r w:rsidR="001771D8"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1771D8"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p>
        </w:tc>
      </w:tr>
      <w:tr w:rsidR="001771D8" w:rsidRPr="008F7B24" w:rsidTr="001F11C7">
        <w:trPr>
          <w:trHeight w:val="230"/>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rPr>
          <w:trHeight w:val="230"/>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rPr>
          <w:trHeight w:val="215"/>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rPr>
          <w:trHeight w:val="215"/>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lastRenderedPageBreak/>
              <w:t>Indicatie materiële historie</w:t>
            </w: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1771D8" w:rsidRPr="008F7B24" w:rsidTr="001F11C7">
        <w:trPr>
          <w:trHeight w:val="230"/>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rPr>
          <w:trHeight w:val="230"/>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1771D8" w:rsidRPr="008F7B24" w:rsidTr="001F11C7">
        <w:trPr>
          <w:trHeight w:val="230"/>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rPr>
          <w:trHeight w:val="230"/>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1771D8" w:rsidRPr="008F7B24" w:rsidTr="001F11C7">
        <w:trPr>
          <w:trHeight w:val="230"/>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rPr>
          <w:trHeight w:val="230"/>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1771D8" w:rsidRPr="008F7B24" w:rsidTr="001F11C7">
        <w:trPr>
          <w:trHeight w:val="230"/>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rPr>
          <w:trHeight w:val="411"/>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1771D8" w:rsidRPr="008F7B24" w:rsidTr="001F11C7">
        <w:trPr>
          <w:trHeight w:val="245"/>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rPr>
          <w:trHeight w:val="230"/>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w:t>
            </w:r>
            <w:r w:rsidRPr="008F7B24">
              <w:rPr>
                <w:rFonts w:ascii="Arial" w:eastAsia="Times New Roman" w:hAnsi="Arial" w:cs="Arial"/>
                <w:color w:val="000000"/>
                <w:sz w:val="20"/>
                <w:szCs w:val="20"/>
              </w:rPr>
              <w:t xml:space="preserve"> - </w:t>
            </w:r>
            <w:r w:rsidR="00B47636"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B47636"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B47636" w:rsidRPr="008F7B24">
              <w:rPr>
                <w:rFonts w:ascii="Arial" w:eastAsia="Times New Roman" w:hAnsi="Arial" w:cs="Arial"/>
                <w:color w:val="000000"/>
                <w:sz w:val="20"/>
                <w:szCs w:val="20"/>
              </w:rPr>
              <w:fldChar w:fldCharType="end"/>
            </w:r>
          </w:p>
        </w:tc>
      </w:tr>
      <w:tr w:rsidR="001771D8" w:rsidRPr="008F7B24" w:rsidTr="001F11C7">
        <w:trPr>
          <w:trHeight w:val="230"/>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8F7B24" w:rsidTr="001F11C7">
        <w:trPr>
          <w:trHeight w:val="230"/>
        </w:trPr>
        <w:tc>
          <w:tcPr>
            <w:tcW w:w="37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1771D8" w:rsidRPr="008F7B24" w:rsidTr="001F11C7">
        <w:trPr>
          <w:trHeight w:val="230"/>
        </w:trPr>
        <w:tc>
          <w:tcPr>
            <w:tcW w:w="3780" w:type="dxa"/>
            <w:tcBorders>
              <w:top w:val="nil"/>
              <w:left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color w:val="000000"/>
                <w:sz w:val="20"/>
                <w:szCs w:val="20"/>
              </w:rPr>
            </w:pPr>
          </w:p>
        </w:tc>
      </w:tr>
      <w:tr w:rsidR="001771D8" w:rsidRPr="005E066D" w:rsidTr="001F11C7">
        <w:trPr>
          <w:trHeight w:val="230"/>
        </w:trPr>
        <w:tc>
          <w:tcPr>
            <w:tcW w:w="3780" w:type="dxa"/>
            <w:tcBorders>
              <w:top w:val="nil"/>
              <w:left w:val="nil"/>
              <w:bottom w:val="single" w:sz="4" w:space="0" w:color="auto"/>
              <w:right w:val="nil"/>
            </w:tcBorders>
          </w:tcPr>
          <w:p w:rsidR="001771D8" w:rsidRPr="008F7B24" w:rsidRDefault="001771D8" w:rsidP="001F11C7">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1771D8" w:rsidRPr="00DD0F4F" w:rsidRDefault="00CA7751" w:rsidP="00CA775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attribuutsoort kan alleen van een waarde voorzien zijn indien er </w:t>
            </w:r>
            <w:r w:rsidR="00770E30" w:rsidRPr="00DD0F4F">
              <w:rPr>
                <w:rFonts w:ascii="Arial" w:eastAsia="Times New Roman" w:hAnsi="Arial" w:cs="Arial"/>
                <w:color w:val="000000"/>
                <w:sz w:val="20"/>
                <w:szCs w:val="20"/>
                <w:lang w:val="nl-NL"/>
              </w:rPr>
              <w:t xml:space="preserve">bij het INFORMATIEOBJECT </w:t>
            </w:r>
            <w:r w:rsidRPr="00DD0F4F">
              <w:rPr>
                <w:rFonts w:ascii="Arial" w:eastAsia="Times New Roman" w:hAnsi="Arial" w:cs="Arial"/>
                <w:color w:val="000000"/>
                <w:sz w:val="20"/>
                <w:szCs w:val="20"/>
                <w:lang w:val="nl-NL"/>
              </w:rPr>
              <w:t xml:space="preserve">geen relatie ‘INFORMATIEOBJECT.is ontvangen van of verzonden aan BETROKKENE’ is waarvan de eigenschap ‘Aard relatie’ gelijk is aan ‘afzender’ en </w:t>
            </w:r>
            <w:r w:rsidR="00770E30" w:rsidRPr="00DD0F4F">
              <w:rPr>
                <w:rFonts w:ascii="Arial" w:eastAsia="Times New Roman" w:hAnsi="Arial" w:cs="Arial"/>
                <w:color w:val="000000"/>
                <w:sz w:val="20"/>
                <w:szCs w:val="20"/>
                <w:lang w:val="nl-NL"/>
              </w:rPr>
              <w:t xml:space="preserve">indien </w:t>
            </w:r>
            <w:r w:rsidRPr="00DD0F4F">
              <w:rPr>
                <w:rFonts w:ascii="Arial" w:eastAsia="Times New Roman" w:hAnsi="Arial" w:cs="Arial"/>
                <w:color w:val="000000"/>
                <w:sz w:val="20"/>
                <w:szCs w:val="20"/>
                <w:lang w:val="nl-NL"/>
              </w:rPr>
              <w:t xml:space="preserve">de attribuutsoort Ontvangstdatum van een waarde is voorzien. </w:t>
            </w:r>
          </w:p>
        </w:tc>
      </w:tr>
    </w:tbl>
    <w:p w:rsidR="00AC6547" w:rsidRPr="00DD0F4F" w:rsidRDefault="00AC6547" w:rsidP="00AC6547">
      <w:pPr>
        <w:rPr>
          <w:lang w:val="nl-NL"/>
        </w:rPr>
      </w:pPr>
    </w:p>
    <w:p w:rsidR="00BD6866" w:rsidRPr="006B0CA1" w:rsidRDefault="00BD6866" w:rsidP="00BD6866">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Geadresseerde</w:t>
      </w:r>
    </w:p>
    <w:tbl>
      <w:tblPr>
        <w:tblW w:w="9360" w:type="dxa"/>
        <w:tblInd w:w="60" w:type="dxa"/>
        <w:tblLayout w:type="fixed"/>
        <w:tblCellMar>
          <w:left w:w="60" w:type="dxa"/>
          <w:right w:w="60" w:type="dxa"/>
        </w:tblCellMar>
        <w:tblLook w:val="0000"/>
      </w:tblPr>
      <w:tblGrid>
        <w:gridCol w:w="3780"/>
        <w:gridCol w:w="5580"/>
      </w:tblGrid>
      <w:tr w:rsidR="00BD6866" w:rsidRPr="008F7B24" w:rsidTr="001F11C7">
        <w:trPr>
          <w:trHeight w:val="230"/>
        </w:trPr>
        <w:tc>
          <w:tcPr>
            <w:tcW w:w="3780" w:type="dxa"/>
            <w:tcBorders>
              <w:top w:val="single" w:sz="4" w:space="0" w:color="auto"/>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Geadresseerde</w:t>
            </w:r>
          </w:p>
        </w:tc>
      </w:tr>
      <w:tr w:rsidR="00BD6866" w:rsidRPr="008F7B24" w:rsidTr="001F11C7">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rsidTr="001F11C7">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KING</w:t>
            </w:r>
          </w:p>
        </w:tc>
      </w:tr>
      <w:tr w:rsidR="00BD6866" w:rsidRPr="008F7B24" w:rsidTr="001F11C7">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rsidTr="001F11C7">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rsidTr="001F11C7">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rsidTr="001F11C7">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Geadresseerde</w:t>
            </w:r>
          </w:p>
        </w:tc>
      </w:tr>
      <w:tr w:rsidR="00BD6866" w:rsidRPr="008F7B24" w:rsidTr="001F11C7">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5E066D" w:rsidTr="001F11C7">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BD6866" w:rsidRPr="00DD0F4F" w:rsidRDefault="00B47636" w:rsidP="00BD6866">
            <w:pPr>
              <w:autoSpaceDE w:val="0"/>
              <w:autoSpaceDN w:val="0"/>
              <w:adjustRightInd w:val="0"/>
              <w:spacing w:after="0" w:line="240" w:lineRule="auto"/>
              <w:rPr>
                <w:rFonts w:ascii="Arial" w:eastAsia="Times New Roman" w:hAnsi="Arial" w:cs="Arial"/>
                <w:color w:val="000000"/>
                <w:sz w:val="20"/>
                <w:szCs w:val="20"/>
                <w:lang w:val="nl-NL"/>
              </w:rPr>
            </w:pPr>
            <w:r w:rsidRPr="008F7B24">
              <w:rPr>
                <w:rFonts w:ascii="Arial" w:hAnsi="Arial" w:cs="Arial"/>
                <w:sz w:val="20"/>
                <w:szCs w:val="20"/>
                <w:lang w:val="en-AU"/>
              </w:rPr>
              <w:fldChar w:fldCharType="begin" w:fldLock="1"/>
            </w:r>
            <w:r w:rsidR="00BD6866" w:rsidRPr="00DD0F4F">
              <w:rPr>
                <w:rFonts w:ascii="Arial" w:hAnsi="Arial" w:cs="Arial"/>
                <w:sz w:val="20"/>
                <w:szCs w:val="20"/>
                <w:lang w:val="nl-NL"/>
              </w:rPr>
              <w:instrText xml:space="preserve">MERGEFIELD </w:instrText>
            </w:r>
            <w:r w:rsidR="00BD6866"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BD6866" w:rsidRPr="00DD0F4F">
              <w:rPr>
                <w:rFonts w:ascii="Arial" w:eastAsia="Times New Roman" w:hAnsi="Arial" w:cs="Arial"/>
                <w:color w:val="610E6A"/>
                <w:sz w:val="20"/>
                <w:szCs w:val="20"/>
                <w:lang w:val="nl-NL"/>
              </w:rPr>
              <w:t>De persoon of organisatie waarnaar het informatieobject is verzonden.</w:t>
            </w:r>
          </w:p>
        </w:tc>
      </w:tr>
      <w:tr w:rsidR="00BD6866" w:rsidRPr="005E066D" w:rsidTr="001F11C7">
        <w:trPr>
          <w:trHeight w:val="230"/>
        </w:trPr>
        <w:tc>
          <w:tcPr>
            <w:tcW w:w="3780" w:type="dxa"/>
            <w:tcBorders>
              <w:top w:val="nil"/>
              <w:left w:val="nil"/>
              <w:bottom w:val="nil"/>
              <w:right w:val="nil"/>
            </w:tcBorders>
          </w:tcPr>
          <w:p w:rsidR="00BD6866" w:rsidRPr="00DD0F4F" w:rsidRDefault="00BD6866" w:rsidP="001F11C7">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BD6866" w:rsidRPr="00DD0F4F" w:rsidRDefault="00BD6866" w:rsidP="001F11C7">
            <w:pPr>
              <w:autoSpaceDE w:val="0"/>
              <w:autoSpaceDN w:val="0"/>
              <w:adjustRightInd w:val="0"/>
              <w:spacing w:after="0" w:line="240" w:lineRule="auto"/>
              <w:rPr>
                <w:rFonts w:ascii="Arial" w:eastAsia="Times New Roman" w:hAnsi="Arial" w:cs="Arial"/>
                <w:color w:val="000000"/>
                <w:sz w:val="20"/>
                <w:szCs w:val="20"/>
                <w:lang w:val="nl-NL"/>
              </w:rPr>
            </w:pPr>
          </w:p>
        </w:tc>
      </w:tr>
      <w:tr w:rsidR="00BD6866" w:rsidRPr="008F7B24" w:rsidTr="001F11C7">
        <w:trPr>
          <w:trHeight w:val="230"/>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 xml:space="preserve">KING </w:t>
            </w:r>
          </w:p>
        </w:tc>
      </w:tr>
      <w:tr w:rsidR="00BD6866" w:rsidRPr="008F7B24" w:rsidTr="001F11C7">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rsidTr="001F11C7">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p>
        </w:tc>
      </w:tr>
      <w:tr w:rsidR="00BD6866" w:rsidRPr="008F7B24" w:rsidTr="001F11C7">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5E066D" w:rsidTr="001F11C7">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BD6866" w:rsidRPr="00DD0F4F" w:rsidRDefault="00BD6866" w:rsidP="00BD686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Betreft de NAW-gegevens van de geadresseerde van een, door de zaakbehandelende organisatie, opgemaakt of ontvangen INFORMATIEOBJECT indien de geadresseerde daarvan niet </w:t>
            </w:r>
            <w:r w:rsidR="00770E30" w:rsidRPr="00DD0F4F">
              <w:rPr>
                <w:rFonts w:ascii="Arial" w:eastAsia="Times New Roman" w:hAnsi="Arial" w:cs="Arial"/>
                <w:color w:val="000000"/>
                <w:sz w:val="20"/>
                <w:szCs w:val="20"/>
                <w:lang w:val="nl-NL"/>
              </w:rPr>
              <w:t xml:space="preserve">gestructureerd </w:t>
            </w:r>
            <w:r w:rsidRPr="00DD0F4F">
              <w:rPr>
                <w:rFonts w:ascii="Arial" w:eastAsia="Times New Roman" w:hAnsi="Arial" w:cs="Arial"/>
                <w:color w:val="000000"/>
                <w:sz w:val="20"/>
                <w:szCs w:val="20"/>
                <w:lang w:val="nl-NL"/>
              </w:rPr>
              <w:t>is vastgelegd door middel van de relatie ‘INFORMATIEOBJECT.is ontvangen van of verzonden aan BETROKKENE’.</w:t>
            </w:r>
            <w:r w:rsidR="00770E30" w:rsidRPr="00DD0F4F">
              <w:rPr>
                <w:rFonts w:ascii="Arial" w:eastAsia="Times New Roman" w:hAnsi="Arial" w:cs="Arial"/>
                <w:color w:val="000000"/>
                <w:sz w:val="20"/>
                <w:szCs w:val="20"/>
                <w:lang w:val="nl-NL"/>
              </w:rPr>
              <w:t xml:space="preserve"> D</w:t>
            </w:r>
            <w:r w:rsidR="00770E30" w:rsidRPr="00DD0F4F">
              <w:rPr>
                <w:lang w:val="nl-NL"/>
              </w:rPr>
              <w:t>e zaakbehandelende organisatie heeft hiermee per informatieobject een keuze om deze gegevens al dan niet gestructureerd vast te leggen.</w:t>
            </w:r>
            <w:r w:rsidRPr="00DD0F4F">
              <w:rPr>
                <w:rFonts w:ascii="Arial" w:eastAsia="Times New Roman" w:hAnsi="Arial" w:cs="Arial"/>
                <w:color w:val="000000"/>
                <w:sz w:val="20"/>
                <w:szCs w:val="20"/>
                <w:lang w:val="nl-NL"/>
              </w:rPr>
              <w:t xml:space="preserve">   </w:t>
            </w:r>
          </w:p>
        </w:tc>
      </w:tr>
      <w:tr w:rsidR="00BD6866" w:rsidRPr="005E066D" w:rsidTr="001F11C7">
        <w:tc>
          <w:tcPr>
            <w:tcW w:w="3780" w:type="dxa"/>
            <w:tcBorders>
              <w:top w:val="nil"/>
              <w:left w:val="nil"/>
              <w:bottom w:val="nil"/>
              <w:right w:val="nil"/>
            </w:tcBorders>
          </w:tcPr>
          <w:p w:rsidR="00BD6866" w:rsidRPr="00DD0F4F" w:rsidRDefault="00BD6866" w:rsidP="001F11C7">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BD6866" w:rsidRPr="00DD0F4F" w:rsidRDefault="00BD6866" w:rsidP="001F11C7">
            <w:pPr>
              <w:autoSpaceDE w:val="0"/>
              <w:autoSpaceDN w:val="0"/>
              <w:adjustRightInd w:val="0"/>
              <w:spacing w:after="0" w:line="240" w:lineRule="auto"/>
              <w:rPr>
                <w:rFonts w:ascii="Arial" w:eastAsia="Times New Roman" w:hAnsi="Arial" w:cs="Arial"/>
                <w:color w:val="000000"/>
                <w:sz w:val="20"/>
                <w:szCs w:val="20"/>
                <w:lang w:val="nl-NL"/>
              </w:rPr>
            </w:pPr>
          </w:p>
        </w:tc>
      </w:tr>
      <w:tr w:rsidR="00BD6866" w:rsidRPr="008F7B24" w:rsidTr="001F11C7">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BD6866" w:rsidRPr="008F7B24" w:rsidRDefault="00B4763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BD6866" w:rsidRPr="008F7B24">
              <w:rPr>
                <w:rFonts w:ascii="Arial" w:hAnsi="Arial" w:cs="Arial"/>
                <w:sz w:val="20"/>
                <w:szCs w:val="20"/>
                <w:lang w:val="en-AU"/>
              </w:rPr>
              <w:instrText xml:space="preserve">MERGEFIELD </w:instrText>
            </w:r>
            <w:r w:rsidR="00BD6866"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BD6866"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p>
        </w:tc>
      </w:tr>
      <w:tr w:rsidR="00BD6866" w:rsidRPr="008F7B24" w:rsidTr="001F11C7">
        <w:trPr>
          <w:trHeight w:val="230"/>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rsidTr="001F11C7">
        <w:trPr>
          <w:trHeight w:val="230"/>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rsidTr="001F11C7">
        <w:trPr>
          <w:trHeight w:val="215"/>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rsidTr="001F11C7">
        <w:trPr>
          <w:trHeight w:val="215"/>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BD6866" w:rsidRPr="008F7B24" w:rsidTr="001F11C7">
        <w:trPr>
          <w:trHeight w:val="230"/>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rsidTr="001F11C7">
        <w:trPr>
          <w:trHeight w:val="230"/>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BD6866" w:rsidRPr="008F7B24" w:rsidTr="001F11C7">
        <w:trPr>
          <w:trHeight w:val="230"/>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rsidTr="001F11C7">
        <w:trPr>
          <w:trHeight w:val="230"/>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BD6866" w:rsidRPr="008F7B24" w:rsidTr="001F11C7">
        <w:trPr>
          <w:trHeight w:val="230"/>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rsidTr="001F11C7">
        <w:trPr>
          <w:trHeight w:val="230"/>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BD6866" w:rsidRPr="008F7B24" w:rsidTr="001F11C7">
        <w:trPr>
          <w:trHeight w:val="230"/>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rsidTr="001F11C7">
        <w:trPr>
          <w:trHeight w:val="411"/>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BD6866" w:rsidRPr="008F7B24" w:rsidTr="001F11C7">
        <w:trPr>
          <w:trHeight w:val="245"/>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rsidTr="001F11C7">
        <w:trPr>
          <w:trHeight w:val="230"/>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w:t>
            </w:r>
            <w:r w:rsidRPr="008F7B24">
              <w:rPr>
                <w:rFonts w:ascii="Arial" w:eastAsia="Times New Roman" w:hAnsi="Arial" w:cs="Arial"/>
                <w:color w:val="000000"/>
                <w:sz w:val="20"/>
                <w:szCs w:val="20"/>
              </w:rPr>
              <w:t xml:space="preserve"> - </w:t>
            </w:r>
            <w:r w:rsidR="00B47636"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B47636"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B47636" w:rsidRPr="008F7B24">
              <w:rPr>
                <w:rFonts w:ascii="Arial" w:eastAsia="Times New Roman" w:hAnsi="Arial" w:cs="Arial"/>
                <w:color w:val="000000"/>
                <w:sz w:val="20"/>
                <w:szCs w:val="20"/>
              </w:rPr>
              <w:fldChar w:fldCharType="end"/>
            </w:r>
          </w:p>
        </w:tc>
      </w:tr>
      <w:tr w:rsidR="00BD6866" w:rsidRPr="008F7B24" w:rsidTr="001F11C7">
        <w:trPr>
          <w:trHeight w:val="230"/>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8F7B24" w:rsidTr="001F11C7">
        <w:trPr>
          <w:trHeight w:val="230"/>
        </w:trPr>
        <w:tc>
          <w:tcPr>
            <w:tcW w:w="37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BD6866" w:rsidRPr="008F7B24" w:rsidTr="001F11C7">
        <w:trPr>
          <w:trHeight w:val="230"/>
        </w:trPr>
        <w:tc>
          <w:tcPr>
            <w:tcW w:w="3780" w:type="dxa"/>
            <w:tcBorders>
              <w:top w:val="nil"/>
              <w:left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color w:val="000000"/>
                <w:sz w:val="20"/>
                <w:szCs w:val="20"/>
              </w:rPr>
            </w:pPr>
          </w:p>
        </w:tc>
      </w:tr>
      <w:tr w:rsidR="00BD6866" w:rsidRPr="005E066D" w:rsidTr="001F11C7">
        <w:trPr>
          <w:trHeight w:val="230"/>
        </w:trPr>
        <w:tc>
          <w:tcPr>
            <w:tcW w:w="3780" w:type="dxa"/>
            <w:tcBorders>
              <w:top w:val="nil"/>
              <w:left w:val="nil"/>
              <w:bottom w:val="single" w:sz="4" w:space="0" w:color="auto"/>
              <w:right w:val="nil"/>
            </w:tcBorders>
          </w:tcPr>
          <w:p w:rsidR="00BD6866" w:rsidRPr="008F7B24" w:rsidRDefault="00BD6866" w:rsidP="001F11C7">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BD6866" w:rsidRPr="00DD0F4F" w:rsidRDefault="00BD6866" w:rsidP="00770E3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attribuutsoort kan alleen van een waarde voorzien zijn indien er </w:t>
            </w:r>
            <w:r w:rsidR="00770E30" w:rsidRPr="00DD0F4F">
              <w:rPr>
                <w:rFonts w:ascii="Arial" w:eastAsia="Times New Roman" w:hAnsi="Arial" w:cs="Arial"/>
                <w:color w:val="000000"/>
                <w:sz w:val="20"/>
                <w:szCs w:val="20"/>
                <w:lang w:val="nl-NL"/>
              </w:rPr>
              <w:t xml:space="preserve">bij het INFORMATIEOBJECT </w:t>
            </w:r>
            <w:r w:rsidRPr="00DD0F4F">
              <w:rPr>
                <w:rFonts w:ascii="Arial" w:eastAsia="Times New Roman" w:hAnsi="Arial" w:cs="Arial"/>
                <w:color w:val="000000"/>
                <w:sz w:val="20"/>
                <w:szCs w:val="20"/>
                <w:lang w:val="nl-NL"/>
              </w:rPr>
              <w:t>geen relatie ‘INFORMATIEOBJECT.is ontvangen van of verzonden aan BETROKKENE’ is waarvan de eigenschap ‘Aard relatie’ gelijk is aan ‘</w:t>
            </w:r>
            <w:r w:rsidR="00770E30" w:rsidRPr="00DD0F4F">
              <w:rPr>
                <w:rFonts w:ascii="Arial" w:eastAsia="Times New Roman" w:hAnsi="Arial" w:cs="Arial"/>
                <w:color w:val="000000"/>
                <w:sz w:val="20"/>
                <w:szCs w:val="20"/>
                <w:lang w:val="nl-NL"/>
              </w:rPr>
              <w:t>geadresseerde</w:t>
            </w:r>
            <w:r w:rsidRPr="00DD0F4F">
              <w:rPr>
                <w:rFonts w:ascii="Arial" w:eastAsia="Times New Roman" w:hAnsi="Arial" w:cs="Arial"/>
                <w:color w:val="000000"/>
                <w:sz w:val="20"/>
                <w:szCs w:val="20"/>
                <w:lang w:val="nl-NL"/>
              </w:rPr>
              <w:t xml:space="preserve">’ en </w:t>
            </w:r>
            <w:r w:rsidR="00770E30" w:rsidRPr="00DD0F4F">
              <w:rPr>
                <w:rFonts w:ascii="Arial" w:eastAsia="Times New Roman" w:hAnsi="Arial" w:cs="Arial"/>
                <w:color w:val="000000"/>
                <w:sz w:val="20"/>
                <w:szCs w:val="20"/>
                <w:lang w:val="nl-NL"/>
              </w:rPr>
              <w:t xml:space="preserve">indien </w:t>
            </w:r>
            <w:r w:rsidRPr="00DD0F4F">
              <w:rPr>
                <w:rFonts w:ascii="Arial" w:eastAsia="Times New Roman" w:hAnsi="Arial" w:cs="Arial"/>
                <w:color w:val="000000"/>
                <w:sz w:val="20"/>
                <w:szCs w:val="20"/>
                <w:lang w:val="nl-NL"/>
              </w:rPr>
              <w:t xml:space="preserve">de attribuutsoort </w:t>
            </w:r>
            <w:r w:rsidR="00770E30" w:rsidRPr="00DD0F4F">
              <w:rPr>
                <w:rFonts w:ascii="Arial" w:eastAsia="Times New Roman" w:hAnsi="Arial" w:cs="Arial"/>
                <w:color w:val="000000"/>
                <w:sz w:val="20"/>
                <w:szCs w:val="20"/>
                <w:lang w:val="nl-NL"/>
              </w:rPr>
              <w:t>Verzend</w:t>
            </w:r>
            <w:r w:rsidRPr="00DD0F4F">
              <w:rPr>
                <w:rFonts w:ascii="Arial" w:eastAsia="Times New Roman" w:hAnsi="Arial" w:cs="Arial"/>
                <w:color w:val="000000"/>
                <w:sz w:val="20"/>
                <w:szCs w:val="20"/>
                <w:lang w:val="nl-NL"/>
              </w:rPr>
              <w:t xml:space="preserve">datum van een waarde is voorzien. </w:t>
            </w:r>
          </w:p>
        </w:tc>
      </w:tr>
    </w:tbl>
    <w:p w:rsidR="00BD6866" w:rsidRPr="00DD0F4F" w:rsidRDefault="00BD6866" w:rsidP="00BD6866">
      <w:pPr>
        <w:rPr>
          <w:lang w:val="nl-NL"/>
        </w:rPr>
      </w:pPr>
    </w:p>
    <w:p w:rsidR="006B0CA1" w:rsidRPr="006B0CA1" w:rsidRDefault="006B0CA1" w:rsidP="006B0CA1">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5F0259">
        <w:rPr>
          <w:rFonts w:ascii="Arial" w:eastAsia="Times New Roman" w:hAnsi="Arial" w:cs="Arial"/>
          <w:b/>
          <w:color w:val="004080"/>
          <w:sz w:val="24"/>
          <w:szCs w:val="24"/>
          <w:lang w:eastAsia="nl-NL"/>
        </w:rPr>
        <w:t>A</w:t>
      </w:r>
      <w:r w:rsidRPr="006B0CA1">
        <w:rPr>
          <w:rFonts w:ascii="Arial" w:eastAsia="Times New Roman" w:hAnsi="Arial" w:cs="Arial"/>
          <w:b/>
          <w:color w:val="004080"/>
          <w:sz w:val="24"/>
          <w:szCs w:val="24"/>
          <w:lang w:eastAsia="nl-NL"/>
        </w:rPr>
        <w:t>uteur</w:t>
      </w:r>
    </w:p>
    <w:tbl>
      <w:tblPr>
        <w:tblW w:w="9360" w:type="dxa"/>
        <w:tblInd w:w="60" w:type="dxa"/>
        <w:tblLayout w:type="fixed"/>
        <w:tblCellMar>
          <w:left w:w="60" w:type="dxa"/>
          <w:right w:w="60" w:type="dxa"/>
        </w:tblCellMar>
        <w:tblLook w:val="0000"/>
      </w:tblPr>
      <w:tblGrid>
        <w:gridCol w:w="3780"/>
        <w:gridCol w:w="5580"/>
      </w:tblGrid>
      <w:tr w:rsidR="008F7B24" w:rsidRPr="008F7B24" w:rsidTr="006B0CA1">
        <w:trPr>
          <w:trHeight w:val="230"/>
        </w:trPr>
        <w:tc>
          <w:tcPr>
            <w:tcW w:w="3780" w:type="dxa"/>
            <w:tcBorders>
              <w:top w:val="single" w:sz="4" w:space="0" w:color="auto"/>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8F7B24" w:rsidRPr="008F7B24" w:rsidRDefault="00B47636" w:rsidP="005F0259">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Att.Name</w:instrText>
            </w:r>
            <w:r w:rsidRPr="008F7B24">
              <w:rPr>
                <w:rFonts w:ascii="Arial" w:hAnsi="Arial" w:cs="Arial"/>
                <w:sz w:val="20"/>
                <w:szCs w:val="20"/>
                <w:lang w:val="en-AU"/>
              </w:rPr>
              <w:fldChar w:fldCharType="separate"/>
            </w:r>
            <w:r w:rsidR="005F0259">
              <w:rPr>
                <w:rFonts w:ascii="Arial" w:eastAsia="Times New Roman" w:hAnsi="Arial" w:cs="Arial"/>
                <w:color w:val="000000"/>
                <w:sz w:val="20"/>
                <w:szCs w:val="20"/>
              </w:rPr>
              <w:t>A</w:t>
            </w:r>
            <w:r w:rsidR="008F7B24" w:rsidRPr="008F7B24">
              <w:rPr>
                <w:rFonts w:ascii="Arial" w:eastAsia="Times New Roman" w:hAnsi="Arial" w:cs="Arial"/>
                <w:color w:val="000000"/>
                <w:sz w:val="20"/>
                <w:szCs w:val="20"/>
              </w:rPr>
              <w:t>uteur</w:t>
            </w:r>
            <w:r w:rsidRPr="008F7B24">
              <w:rPr>
                <w:rFonts w:ascii="Arial" w:hAnsi="Arial" w:cs="Arial"/>
                <w:sz w:val="20"/>
                <w:szCs w:val="20"/>
                <w:lang w:val="en-AU"/>
              </w:rPr>
              <w:fldChar w:fldCharType="end"/>
            </w: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5E066D"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8F7B24" w:rsidRPr="005E066D" w:rsidTr="006B0CA1">
        <w:tc>
          <w:tcPr>
            <w:tcW w:w="37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8F7B24" w:rsidRPr="008F7B24" w:rsidRDefault="00B47636"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Att.Alias</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auteur</w:t>
            </w:r>
            <w:r w:rsidRPr="008F7B24">
              <w:rPr>
                <w:rFonts w:ascii="Arial" w:hAnsi="Arial" w:cs="Arial"/>
                <w:sz w:val="20"/>
                <w:szCs w:val="20"/>
                <w:lang w:val="en-AU"/>
              </w:rPr>
              <w:fldChar w:fldCharType="end"/>
            </w: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5E066D"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8F7B24" w:rsidRPr="00DD0F4F" w:rsidRDefault="00B47636" w:rsidP="008F7B24">
            <w:pPr>
              <w:autoSpaceDE w:val="0"/>
              <w:autoSpaceDN w:val="0"/>
              <w:adjustRightInd w:val="0"/>
              <w:spacing w:after="0" w:line="240" w:lineRule="auto"/>
              <w:rPr>
                <w:rFonts w:ascii="Arial" w:eastAsia="Times New Roman" w:hAnsi="Arial" w:cs="Arial"/>
                <w:color w:val="000000"/>
                <w:sz w:val="20"/>
                <w:szCs w:val="20"/>
                <w:lang w:val="nl-NL"/>
              </w:rPr>
            </w:pPr>
            <w:r w:rsidRPr="008F7B24">
              <w:rPr>
                <w:rFonts w:ascii="Arial" w:hAnsi="Arial" w:cs="Arial"/>
                <w:sz w:val="20"/>
                <w:szCs w:val="20"/>
                <w:lang w:val="en-AU"/>
              </w:rPr>
              <w:fldChar w:fldCharType="begin" w:fldLock="1"/>
            </w:r>
            <w:r w:rsidR="008F7B24" w:rsidRPr="00DD0F4F">
              <w:rPr>
                <w:rFonts w:ascii="Arial" w:hAnsi="Arial" w:cs="Arial"/>
                <w:sz w:val="20"/>
                <w:szCs w:val="20"/>
                <w:lang w:val="nl-NL"/>
              </w:rPr>
              <w:instrText xml:space="preserve">MERGEFIELD </w:instrText>
            </w:r>
            <w:r w:rsidR="008F7B24" w:rsidRPr="00DD0F4F">
              <w:rPr>
                <w:rFonts w:ascii="Arial" w:eastAsia="Times New Roman" w:hAnsi="Arial" w:cs="Arial"/>
                <w:color w:val="000000"/>
                <w:sz w:val="20"/>
                <w:szCs w:val="20"/>
                <w:lang w:val="nl-NL"/>
              </w:rPr>
              <w:instrText>Att.Notes</w:instrText>
            </w:r>
            <w:r w:rsidRPr="008F7B24">
              <w:rPr>
                <w:rFonts w:ascii="Arial" w:hAnsi="Arial" w:cs="Arial"/>
                <w:sz w:val="20"/>
                <w:szCs w:val="20"/>
                <w:lang w:val="en-AU"/>
              </w:rPr>
              <w:fldChar w:fldCharType="end"/>
            </w:r>
            <w:r w:rsidR="008F7B24" w:rsidRPr="00DD0F4F">
              <w:rPr>
                <w:rFonts w:ascii="Arial" w:eastAsia="Times New Roman" w:hAnsi="Arial" w:cs="Arial"/>
                <w:color w:val="610E6A"/>
                <w:sz w:val="20"/>
                <w:szCs w:val="20"/>
                <w:lang w:val="nl-NL"/>
              </w:rPr>
              <w:t>De persoon of organisatie die in de eerste plaats verantwoordelijk is voor het creëren van de inhoud van hetinformatieobject.</w:t>
            </w:r>
          </w:p>
        </w:tc>
      </w:tr>
      <w:tr w:rsidR="008F7B24" w:rsidRPr="005E066D" w:rsidTr="006B0CA1">
        <w:trPr>
          <w:trHeight w:val="230"/>
        </w:trPr>
        <w:tc>
          <w:tcPr>
            <w:tcW w:w="37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5E066D"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op basis van de Dublin Core </w:t>
            </w:r>
          </w:p>
        </w:tc>
      </w:tr>
      <w:tr w:rsidR="008F7B24" w:rsidRPr="005E066D" w:rsidTr="006B0CA1">
        <w:tc>
          <w:tcPr>
            <w:tcW w:w="37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1 juni 2008</w:t>
            </w: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5E066D"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kan zowel een medewerker of organisatorische eenheid van de zaakbehandelende organisatie betreffen als een externe partij (persoon of organisatie).</w:t>
            </w:r>
          </w:p>
          <w:p w:rsid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Het betreft het Dublin Core metadata-element ‘Creator’ met als toelichting: Examples of Creator include a person, an organization, or a service. Typically, the name of a Creator should be used to indicate the entity.</w:t>
            </w:r>
          </w:p>
          <w:p w:rsidR="00C3145C" w:rsidRPr="00DD0F4F" w:rsidRDefault="00C3145C" w:rsidP="008F7B2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Van een ontvangen informatieobject kan de afzender de auteur zijn maar dat kan ook een ander zijn bijvoorbeeld in het geval dat de afzender een document van een derde meestuurt.</w:t>
            </w:r>
          </w:p>
          <w:p w:rsidR="008F7B24" w:rsidRPr="00DD0F4F" w:rsidRDefault="008F7B24" w:rsidP="0049788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Indien het informatieobject in een geautomatiseerd proces is vervaardigd, dan wordt als auteur vermeld degene die dat informatieobject ondertekend zou hebben dan wel, bij informatieobjecten waarbij van ondertekening geen sprake is (zoals bijvoorbeeld bij het omzetten van de zaakgegevens naar een duurzaam bewaarbaar informatieobject</w:t>
            </w:r>
            <w:r w:rsidR="00217075" w:rsidRPr="00DD0F4F">
              <w:rPr>
                <w:rFonts w:ascii="Arial" w:eastAsia="Times New Roman" w:hAnsi="Arial" w:cs="Arial"/>
                <w:color w:val="000000"/>
                <w:sz w:val="20"/>
                <w:szCs w:val="20"/>
                <w:lang w:val="nl-NL"/>
              </w:rPr>
              <w:t xml:space="preserve"> in pdf</w:t>
            </w:r>
            <w:r w:rsidRPr="00DD0F4F">
              <w:rPr>
                <w:rFonts w:ascii="Arial" w:eastAsia="Times New Roman" w:hAnsi="Arial" w:cs="Arial"/>
                <w:color w:val="000000"/>
                <w:sz w:val="20"/>
                <w:szCs w:val="20"/>
                <w:lang w:val="nl-NL"/>
              </w:rPr>
              <w:t xml:space="preserve">), degene die verantwoordelijk is voor </w:t>
            </w:r>
            <w:r w:rsidR="00F43AA2" w:rsidRPr="00DD0F4F">
              <w:rPr>
                <w:rFonts w:ascii="Arial" w:eastAsia="Times New Roman" w:hAnsi="Arial" w:cs="Arial"/>
                <w:color w:val="000000"/>
                <w:sz w:val="20"/>
                <w:szCs w:val="20"/>
                <w:lang w:val="nl-NL"/>
              </w:rPr>
              <w:t xml:space="preserve">de </w:t>
            </w:r>
            <w:r w:rsidRPr="00DD0F4F">
              <w:rPr>
                <w:rFonts w:ascii="Arial" w:eastAsia="Times New Roman" w:hAnsi="Arial" w:cs="Arial"/>
                <w:color w:val="000000"/>
                <w:sz w:val="20"/>
                <w:szCs w:val="20"/>
                <w:lang w:val="nl-NL"/>
              </w:rPr>
              <w:t>inhoud van het informatieobject vanuit zijn of haar rol bij de zaak (</w:t>
            </w:r>
            <w:r w:rsidR="00497884" w:rsidRPr="00DD0F4F">
              <w:rPr>
                <w:rFonts w:ascii="Arial" w:eastAsia="Times New Roman" w:hAnsi="Arial" w:cs="Arial"/>
                <w:color w:val="000000"/>
                <w:sz w:val="20"/>
                <w:szCs w:val="20"/>
                <w:lang w:val="nl-NL"/>
              </w:rPr>
              <w:t>veelal</w:t>
            </w:r>
            <w:r w:rsidRPr="00DD0F4F">
              <w:rPr>
                <w:rFonts w:ascii="Arial" w:eastAsia="Times New Roman" w:hAnsi="Arial" w:cs="Arial"/>
                <w:color w:val="000000"/>
                <w:sz w:val="20"/>
                <w:szCs w:val="20"/>
                <w:lang w:val="nl-NL"/>
              </w:rPr>
              <w:t xml:space="preserve"> de</w:t>
            </w:r>
            <w:r w:rsidR="00F43AA2" w:rsidRPr="00DD0F4F">
              <w:rPr>
                <w:rFonts w:ascii="Arial" w:eastAsia="Times New Roman" w:hAnsi="Arial" w:cs="Arial"/>
                <w:color w:val="000000"/>
                <w:sz w:val="20"/>
                <w:szCs w:val="20"/>
                <w:lang w:val="nl-NL"/>
              </w:rPr>
              <w:t xml:space="preserve">gene in de rol van Zaakcoördinator). </w:t>
            </w:r>
            <w:r w:rsidRPr="00DD0F4F">
              <w:rPr>
                <w:rFonts w:ascii="Arial" w:eastAsia="Times New Roman" w:hAnsi="Arial" w:cs="Arial"/>
                <w:color w:val="000000"/>
                <w:sz w:val="20"/>
                <w:szCs w:val="20"/>
                <w:lang w:val="nl-NL"/>
              </w:rPr>
              <w:t xml:space="preserve">  </w:t>
            </w:r>
          </w:p>
        </w:tc>
      </w:tr>
      <w:tr w:rsidR="008F7B24" w:rsidRPr="005E066D" w:rsidTr="006B0CA1">
        <w:tc>
          <w:tcPr>
            <w:tcW w:w="37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8F7B24" w:rsidRPr="008F7B24" w:rsidRDefault="00B47636"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5E066D"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8F7B24" w:rsidRPr="00DD0F4F" w:rsidRDefault="00497884" w:rsidP="0049788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naamgegevens van de </w:t>
            </w:r>
            <w:r w:rsidR="001B7FEC" w:rsidRPr="00DD0F4F">
              <w:rPr>
                <w:rFonts w:ascii="Arial" w:eastAsia="Times New Roman" w:hAnsi="Arial" w:cs="Arial"/>
                <w:color w:val="000000"/>
                <w:sz w:val="20"/>
                <w:szCs w:val="20"/>
                <w:lang w:val="nl-NL"/>
              </w:rPr>
              <w:t xml:space="preserve">auteur zijnde een </w:t>
            </w:r>
            <w:r w:rsidRPr="00DD0F4F">
              <w:rPr>
                <w:rFonts w:ascii="Arial" w:eastAsia="Times New Roman" w:hAnsi="Arial" w:cs="Arial"/>
                <w:color w:val="000000"/>
                <w:sz w:val="20"/>
                <w:szCs w:val="20"/>
                <w:lang w:val="nl-NL"/>
              </w:rPr>
              <w:t>betrokkene die in een rol aan de zaak gerelateerd is, dan wel, indien de auteur niet in een rol aan de zaak gerelateerd is, de naamgegevens van de natuurlijk persoon of organisatie</w:t>
            </w:r>
            <w:r w:rsidR="001B7FEC" w:rsidRPr="00DD0F4F">
              <w:rPr>
                <w:rFonts w:ascii="Arial" w:eastAsia="Times New Roman" w:hAnsi="Arial" w:cs="Arial"/>
                <w:color w:val="000000"/>
                <w:sz w:val="20"/>
                <w:szCs w:val="20"/>
                <w:lang w:val="nl-NL"/>
              </w:rPr>
              <w:t xml:space="preserve"> </w:t>
            </w:r>
            <w:r w:rsidR="001B7FEC" w:rsidRPr="00DD0F4F">
              <w:rPr>
                <w:rFonts w:ascii="Arial" w:eastAsia="Times New Roman" w:hAnsi="Arial" w:cs="Arial"/>
                <w:color w:val="000000"/>
                <w:sz w:val="20"/>
                <w:szCs w:val="20"/>
                <w:lang w:val="nl-NL"/>
              </w:rPr>
              <w:lastRenderedPageBreak/>
              <w:t>zijnde de auteur</w:t>
            </w:r>
            <w:r w:rsidRPr="00DD0F4F">
              <w:rPr>
                <w:rFonts w:ascii="Arial" w:eastAsia="Times New Roman" w:hAnsi="Arial" w:cs="Arial"/>
                <w:color w:val="000000"/>
                <w:sz w:val="20"/>
                <w:szCs w:val="20"/>
                <w:lang w:val="nl-NL"/>
              </w:rPr>
              <w:t xml:space="preserve">. In het laatste geval verdient het aanbeveling om aanvullend te vermelden uit welken hoofde het auteurschap wordt uitgeoefend. </w:t>
            </w:r>
          </w:p>
        </w:tc>
      </w:tr>
      <w:tr w:rsidR="008F7B24" w:rsidRPr="005E066D" w:rsidTr="006B0CA1">
        <w:trPr>
          <w:trHeight w:val="215"/>
        </w:trPr>
        <w:tc>
          <w:tcPr>
            <w:tcW w:w="37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F7B24" w:rsidRPr="00DD0F4F" w:rsidRDefault="008F7B24" w:rsidP="008F7B24">
            <w:pPr>
              <w:autoSpaceDE w:val="0"/>
              <w:autoSpaceDN w:val="0"/>
              <w:adjustRightInd w:val="0"/>
              <w:spacing w:after="0" w:line="240" w:lineRule="auto"/>
              <w:rPr>
                <w:rFonts w:ascii="Arial" w:eastAsia="Times New Roman" w:hAnsi="Arial" w:cs="Arial"/>
                <w:color w:val="000000"/>
                <w:sz w:val="20"/>
                <w:szCs w:val="20"/>
                <w:lang w:val="nl-NL"/>
              </w:rPr>
            </w:pPr>
          </w:p>
        </w:tc>
      </w:tr>
      <w:tr w:rsidR="008F7B24" w:rsidRPr="008F7B24" w:rsidTr="006B0CA1">
        <w:trPr>
          <w:trHeight w:val="215"/>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8F7B24" w:rsidRPr="008F7B24" w:rsidRDefault="00AF659B" w:rsidP="008F7B2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411"/>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rsidTr="006B0CA1">
        <w:trPr>
          <w:trHeight w:val="245"/>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8F7B24" w:rsidRPr="008F7B24" w:rsidRDefault="00B47636"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8F7B24"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8F7B24"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8F7B24"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8F7B24" w:rsidRPr="008F7B24" w:rsidTr="006B0CA1">
        <w:trPr>
          <w:trHeight w:val="230"/>
        </w:trPr>
        <w:tc>
          <w:tcPr>
            <w:tcW w:w="3780" w:type="dxa"/>
            <w:tcBorders>
              <w:top w:val="nil"/>
              <w:left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single" w:sz="4" w:space="0" w:color="auto"/>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rsidR="00ED4564" w:rsidRDefault="00ED4564" w:rsidP="00ED4564"/>
    <w:p w:rsidR="00ED4564" w:rsidRPr="00DD0F4F" w:rsidRDefault="00B47636" w:rsidP="00ED4564">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CF1DA2">
        <w:rPr>
          <w:rFonts w:ascii="Arial" w:hAnsi="Arial" w:cs="Arial"/>
          <w:sz w:val="20"/>
          <w:szCs w:val="20"/>
          <w:lang w:val="en-AU"/>
        </w:rPr>
        <w:fldChar w:fldCharType="begin" w:fldLock="1"/>
      </w:r>
      <w:r w:rsidR="00ED4564" w:rsidRPr="00DD0F4F">
        <w:rPr>
          <w:rFonts w:ascii="Arial" w:hAnsi="Arial" w:cs="Arial"/>
          <w:sz w:val="20"/>
          <w:szCs w:val="20"/>
          <w:lang w:val="nl-NL"/>
        </w:rPr>
        <w:instrText xml:space="preserve">MERGEFIELD </w:instrText>
      </w:r>
      <w:r w:rsidR="00ED4564" w:rsidRPr="00DD0F4F">
        <w:rPr>
          <w:rFonts w:ascii="Arial" w:eastAsia="Times New Roman" w:hAnsi="Arial" w:cs="Arial"/>
          <w:b/>
          <w:bCs/>
          <w:color w:val="004080"/>
          <w:sz w:val="24"/>
          <w:szCs w:val="24"/>
          <w:lang w:val="nl-NL"/>
        </w:rPr>
        <w:instrText>Connector.Stereotype</w:instrText>
      </w:r>
      <w:r w:rsidRPr="00CF1DA2">
        <w:rPr>
          <w:rFonts w:ascii="Arial" w:hAnsi="Arial" w:cs="Arial"/>
          <w:sz w:val="20"/>
          <w:szCs w:val="20"/>
          <w:lang w:val="en-AU"/>
        </w:rPr>
        <w:fldChar w:fldCharType="separate"/>
      </w:r>
      <w:r w:rsidR="00ED4564" w:rsidRPr="00DD0F4F">
        <w:rPr>
          <w:rFonts w:ascii="Arial" w:eastAsia="Times New Roman" w:hAnsi="Arial" w:cs="Arial"/>
          <w:b/>
          <w:bCs/>
          <w:color w:val="004080"/>
          <w:sz w:val="24"/>
          <w:szCs w:val="24"/>
          <w:lang w:val="nl-NL"/>
        </w:rPr>
        <w:t>«Relatiesoort»</w:t>
      </w:r>
      <w:r w:rsidRPr="00CF1DA2">
        <w:rPr>
          <w:rFonts w:ascii="Arial" w:hAnsi="Arial" w:cs="Arial"/>
          <w:sz w:val="20"/>
          <w:szCs w:val="20"/>
          <w:lang w:val="en-AU"/>
        </w:rPr>
        <w:fldChar w:fldCharType="end"/>
      </w:r>
      <w:r w:rsidR="00ED4564" w:rsidRPr="00DD0F4F">
        <w:rPr>
          <w:rFonts w:ascii="Arial" w:eastAsia="Times New Roman" w:hAnsi="Arial" w:cs="Arial"/>
          <w:b/>
          <w:bCs/>
          <w:color w:val="004080"/>
          <w:sz w:val="24"/>
          <w:szCs w:val="24"/>
          <w:lang w:val="nl-NL"/>
        </w:rPr>
        <w:t xml:space="preserve"> is ontvangen van of verzonden aan BETROKKENE</w:t>
      </w:r>
    </w:p>
    <w:tbl>
      <w:tblPr>
        <w:tblW w:w="0" w:type="auto"/>
        <w:tblInd w:w="60" w:type="dxa"/>
        <w:tblLayout w:type="fixed"/>
        <w:tblCellMar>
          <w:left w:w="60" w:type="dxa"/>
          <w:right w:w="60" w:type="dxa"/>
        </w:tblCellMar>
        <w:tblLook w:val="0000"/>
      </w:tblPr>
      <w:tblGrid>
        <w:gridCol w:w="3690"/>
        <w:gridCol w:w="5670"/>
      </w:tblGrid>
      <w:tr w:rsidR="00ED4564" w:rsidRPr="005E066D" w:rsidTr="003C376A">
        <w:trPr>
          <w:trHeight w:val="230"/>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ED4564" w:rsidRPr="00DD0F4F" w:rsidRDefault="00ED4564" w:rsidP="00ED456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is ontvangen van of verzonden aan </w:t>
            </w:r>
          </w:p>
        </w:tc>
      </w:tr>
      <w:tr w:rsidR="00ED4564" w:rsidRPr="005E066D" w:rsidTr="003C376A">
        <w:tc>
          <w:tcPr>
            <w:tcW w:w="3690" w:type="dxa"/>
            <w:tcBorders>
              <w:top w:val="nil"/>
              <w:left w:val="nil"/>
              <w:bottom w:val="nil"/>
              <w:right w:val="nil"/>
            </w:tcBorders>
          </w:tcPr>
          <w:p w:rsidR="00ED4564" w:rsidRPr="00DD0F4F" w:rsidRDefault="00ED4564" w:rsidP="003C376A">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ED4564" w:rsidRPr="00DD0F4F" w:rsidRDefault="00ED4564" w:rsidP="003C376A">
            <w:pPr>
              <w:autoSpaceDE w:val="0"/>
              <w:autoSpaceDN w:val="0"/>
              <w:adjustRightInd w:val="0"/>
              <w:spacing w:after="0" w:line="240" w:lineRule="auto"/>
              <w:rPr>
                <w:rFonts w:ascii="Arial" w:eastAsia="Times New Roman" w:hAnsi="Arial" w:cs="Arial"/>
                <w:b/>
                <w:bCs/>
                <w:color w:val="000000"/>
                <w:sz w:val="20"/>
                <w:szCs w:val="20"/>
                <w:lang w:val="nl-NL"/>
              </w:rPr>
            </w:pP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BETROKKENE</w:t>
            </w:r>
          </w:p>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p w:rsidR="00ED4564" w:rsidRPr="00CF1DA2" w:rsidRDefault="00B47636"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ED4564"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ED4564" w:rsidRPr="00CF1DA2">
              <w:rPr>
                <w:rFonts w:ascii="Arial" w:eastAsia="Times New Roman" w:hAnsi="Arial" w:cs="Arial"/>
                <w:color w:val="000000"/>
                <w:sz w:val="20"/>
                <w:szCs w:val="20"/>
              </w:rPr>
              <w:t>0..*</w:t>
            </w:r>
            <w:r w:rsidRPr="00CF1DA2">
              <w:rPr>
                <w:rFonts w:ascii="Arial" w:eastAsia="Times New Roman" w:hAnsi="Arial" w:cs="Arial"/>
                <w:color w:val="000000"/>
                <w:sz w:val="20"/>
                <w:szCs w:val="20"/>
              </w:rPr>
              <w:fldChar w:fldCharType="end"/>
            </w:r>
            <w:r w:rsidR="00ED4564" w:rsidRPr="00CF1DA2">
              <w:rPr>
                <w:rFonts w:ascii="Arial" w:eastAsia="Times New Roman" w:hAnsi="Arial" w:cs="Arial"/>
                <w:color w:val="000000"/>
                <w:sz w:val="20"/>
                <w:szCs w:val="20"/>
              </w:rPr>
              <w:t xml:space="preserve"> </w:t>
            </w: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ED4564" w:rsidRPr="00CF1DA2" w:rsidTr="003C376A">
        <w:trPr>
          <w:trHeight w:val="230"/>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r>
      <w:tr w:rsidR="00ED4564" w:rsidRPr="00CF1DA2" w:rsidTr="003C376A">
        <w:trPr>
          <w:trHeight w:val="230"/>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rsidTr="003C376A">
        <w:trPr>
          <w:trHeight w:val="230"/>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5E066D"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ED4564" w:rsidRPr="00DD0F4F" w:rsidRDefault="00B47636" w:rsidP="00ED4564">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ED4564" w:rsidRPr="00DD0F4F">
              <w:rPr>
                <w:rFonts w:ascii="Arial" w:hAnsi="Arial" w:cs="Arial"/>
                <w:sz w:val="20"/>
                <w:szCs w:val="20"/>
                <w:lang w:val="nl-NL"/>
              </w:rPr>
              <w:instrText xml:space="preserve">MERGEFIELD </w:instrText>
            </w:r>
            <w:r w:rsidR="00ED4564"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ED4564" w:rsidRPr="00DD0F4F">
              <w:rPr>
                <w:rFonts w:ascii="Arial" w:eastAsia="Times New Roman" w:hAnsi="Arial" w:cs="Arial"/>
                <w:color w:val="000000"/>
                <w:sz w:val="20"/>
                <w:szCs w:val="20"/>
                <w:lang w:val="nl-NL"/>
              </w:rPr>
              <w:t>De BETROKKENE waarvan het INFORMATIEOBJECT is ontvangen en/of waaraan het is verzonden.</w:t>
            </w:r>
            <w:r w:rsidRPr="00CF1DA2">
              <w:rPr>
                <w:rFonts w:ascii="Arial" w:hAnsi="Arial" w:cs="Arial"/>
                <w:sz w:val="20"/>
                <w:szCs w:val="20"/>
                <w:lang w:val="en-AU"/>
              </w:rPr>
              <w:fldChar w:fldCharType="end"/>
            </w:r>
          </w:p>
        </w:tc>
      </w:tr>
      <w:tr w:rsidR="00ED4564" w:rsidRPr="005E066D" w:rsidTr="003C376A">
        <w:tc>
          <w:tcPr>
            <w:tcW w:w="3690" w:type="dxa"/>
            <w:tcBorders>
              <w:top w:val="nil"/>
              <w:left w:val="nil"/>
              <w:bottom w:val="nil"/>
              <w:right w:val="nil"/>
            </w:tcBorders>
          </w:tcPr>
          <w:p w:rsidR="00ED4564" w:rsidRPr="00DD0F4F" w:rsidRDefault="00ED4564" w:rsidP="003C376A">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ED4564" w:rsidRPr="00DD0F4F" w:rsidRDefault="00ED4564" w:rsidP="003C376A">
            <w:pPr>
              <w:autoSpaceDE w:val="0"/>
              <w:autoSpaceDN w:val="0"/>
              <w:adjustRightInd w:val="0"/>
              <w:spacing w:after="0" w:line="240" w:lineRule="auto"/>
              <w:rPr>
                <w:rFonts w:ascii="Arial" w:eastAsia="Times New Roman" w:hAnsi="Arial" w:cs="Arial"/>
                <w:color w:val="000000"/>
                <w:sz w:val="20"/>
                <w:szCs w:val="20"/>
                <w:lang w:val="nl-NL"/>
              </w:rPr>
            </w:pP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ED4564" w:rsidRPr="00CF1DA2" w:rsidRDefault="00ED4564" w:rsidP="00ED4564">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5E066D"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ED4564" w:rsidRPr="00DD0F4F" w:rsidRDefault="00ED4564" w:rsidP="003C376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Hiermee wordt een informatieobject gestructureerd voorzien </w:t>
            </w:r>
            <w:r w:rsidR="005B4451" w:rsidRPr="00DD0F4F">
              <w:rPr>
                <w:rFonts w:ascii="Arial" w:eastAsia="Times New Roman" w:hAnsi="Arial" w:cs="Arial"/>
                <w:color w:val="000000"/>
                <w:sz w:val="20"/>
                <w:szCs w:val="20"/>
                <w:lang w:val="nl-NL"/>
              </w:rPr>
              <w:t>van</w:t>
            </w:r>
            <w:r w:rsidRPr="00DD0F4F">
              <w:rPr>
                <w:rFonts w:ascii="Arial" w:eastAsia="Times New Roman" w:hAnsi="Arial" w:cs="Arial"/>
                <w:color w:val="000000"/>
                <w:sz w:val="20"/>
                <w:szCs w:val="20"/>
                <w:lang w:val="nl-NL"/>
              </w:rPr>
              <w:t xml:space="preserve"> de NAW-gegevens van de </w:t>
            </w:r>
            <w:r w:rsidR="005B4451" w:rsidRPr="00DD0F4F">
              <w:rPr>
                <w:rFonts w:ascii="Arial" w:eastAsia="Times New Roman" w:hAnsi="Arial" w:cs="Arial"/>
                <w:color w:val="000000"/>
                <w:sz w:val="20"/>
                <w:szCs w:val="20"/>
                <w:lang w:val="nl-NL"/>
              </w:rPr>
              <w:t xml:space="preserve">afzenden of </w:t>
            </w:r>
            <w:r w:rsidRPr="00DD0F4F">
              <w:rPr>
                <w:rFonts w:ascii="Arial" w:eastAsia="Times New Roman" w:hAnsi="Arial" w:cs="Arial"/>
                <w:color w:val="000000"/>
                <w:sz w:val="20"/>
                <w:szCs w:val="20"/>
                <w:lang w:val="nl-NL"/>
              </w:rPr>
              <w:t>geadresseerde van een, door de zaakbehandelende organisatie, ontvangen</w:t>
            </w:r>
            <w:r w:rsidR="005B4451" w:rsidRPr="00DD0F4F">
              <w:rPr>
                <w:rFonts w:ascii="Arial" w:eastAsia="Times New Roman" w:hAnsi="Arial" w:cs="Arial"/>
                <w:color w:val="000000"/>
                <w:sz w:val="20"/>
                <w:szCs w:val="20"/>
                <w:lang w:val="nl-NL"/>
              </w:rPr>
              <w:t xml:space="preserve"> of verzonden</w:t>
            </w:r>
            <w:r w:rsidRPr="00DD0F4F">
              <w:rPr>
                <w:rFonts w:ascii="Arial" w:eastAsia="Times New Roman" w:hAnsi="Arial" w:cs="Arial"/>
                <w:color w:val="000000"/>
                <w:sz w:val="20"/>
                <w:szCs w:val="20"/>
                <w:lang w:val="nl-NL"/>
              </w:rPr>
              <w:t xml:space="preserve"> INFORMATIEOBJECT</w:t>
            </w:r>
            <w:r w:rsidR="005B4451" w:rsidRPr="00DD0F4F">
              <w:rPr>
                <w:rFonts w:ascii="Arial" w:eastAsia="Times New Roman" w:hAnsi="Arial" w:cs="Arial"/>
                <w:color w:val="000000"/>
                <w:sz w:val="20"/>
                <w:szCs w:val="20"/>
                <w:lang w:val="nl-NL"/>
              </w:rPr>
              <w:t xml:space="preserve">. Alternatief is het ongestructureerd vastleggen van deze gegevens met de attributsoorten Afzender resp. Geadresseerde van </w:t>
            </w:r>
            <w:r w:rsidRPr="00DD0F4F">
              <w:rPr>
                <w:rFonts w:ascii="Arial" w:eastAsia="Times New Roman" w:hAnsi="Arial" w:cs="Arial"/>
                <w:color w:val="000000"/>
                <w:sz w:val="20"/>
                <w:szCs w:val="20"/>
                <w:lang w:val="nl-NL"/>
              </w:rPr>
              <w:t>INFORMATIEOBJECT</w:t>
            </w:r>
            <w:r w:rsidR="005B4451"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D</w:t>
            </w:r>
            <w:r w:rsidRPr="00DD0F4F">
              <w:rPr>
                <w:lang w:val="nl-NL"/>
              </w:rPr>
              <w:t>e zaakbehandelende organisatie heeft hiermee per informatieobject een keuze om deze gegevens al dan niet gestructureerd vast te leggen.</w:t>
            </w:r>
          </w:p>
          <w:p w:rsidR="00ED4564" w:rsidRPr="00DD0F4F" w:rsidRDefault="00ED4564" w:rsidP="003C376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relatiesoort kent eigenschappen, zie de relatieklasse VERZENDING</w:t>
            </w:r>
          </w:p>
        </w:tc>
      </w:tr>
      <w:tr w:rsidR="00ED4564" w:rsidRPr="005E066D" w:rsidTr="003C376A">
        <w:tc>
          <w:tcPr>
            <w:tcW w:w="3690" w:type="dxa"/>
            <w:tcBorders>
              <w:top w:val="nil"/>
              <w:left w:val="nil"/>
              <w:bottom w:val="nil"/>
              <w:right w:val="nil"/>
            </w:tcBorders>
          </w:tcPr>
          <w:p w:rsidR="00ED4564" w:rsidRPr="00DD0F4F" w:rsidRDefault="00ED4564" w:rsidP="003C376A">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ED4564" w:rsidRPr="00DD0F4F" w:rsidRDefault="00ED4564" w:rsidP="003C376A">
            <w:pPr>
              <w:autoSpaceDE w:val="0"/>
              <w:autoSpaceDN w:val="0"/>
              <w:adjustRightInd w:val="0"/>
              <w:spacing w:after="0" w:line="240" w:lineRule="auto"/>
              <w:rPr>
                <w:rFonts w:ascii="Arial" w:eastAsia="Times New Roman" w:hAnsi="Arial" w:cs="Arial"/>
                <w:color w:val="000000"/>
                <w:sz w:val="20"/>
                <w:szCs w:val="20"/>
                <w:lang w:val="nl-NL"/>
              </w:rPr>
            </w:pP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ED4564" w:rsidRPr="00CF1DA2" w:rsidTr="003C376A">
        <w:trPr>
          <w:trHeight w:val="230"/>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rsidTr="003C376A">
        <w:trPr>
          <w:trHeight w:val="230"/>
        </w:trPr>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color w:val="000000"/>
                <w:sz w:val="20"/>
                <w:szCs w:val="20"/>
              </w:rPr>
            </w:pP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ED4564" w:rsidRPr="00CF1DA2" w:rsidRDefault="005B4451" w:rsidP="003C376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r w:rsidR="00ED4564" w:rsidRPr="00CF1DA2" w:rsidTr="003C376A">
        <w:tc>
          <w:tcPr>
            <w:tcW w:w="369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D4564" w:rsidRPr="00CF1DA2" w:rsidRDefault="00ED4564" w:rsidP="003C376A">
            <w:pPr>
              <w:autoSpaceDE w:val="0"/>
              <w:autoSpaceDN w:val="0"/>
              <w:adjustRightInd w:val="0"/>
              <w:spacing w:after="0" w:line="240" w:lineRule="auto"/>
              <w:rPr>
                <w:rFonts w:ascii="Arial" w:eastAsia="Times New Roman" w:hAnsi="Arial" w:cs="Arial"/>
                <w:b/>
                <w:bCs/>
                <w:color w:val="000000"/>
                <w:sz w:val="20"/>
                <w:szCs w:val="20"/>
              </w:rPr>
            </w:pPr>
          </w:p>
        </w:tc>
      </w:tr>
    </w:tbl>
    <w:p w:rsidR="00ED4564" w:rsidRDefault="00ED4564" w:rsidP="00ED4564"/>
    <w:p w:rsidR="0058622B" w:rsidRPr="003E7E75" w:rsidRDefault="00B47636" w:rsidP="0058622B">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E7E75">
        <w:rPr>
          <w:rFonts w:ascii="Arial" w:eastAsia="Times New Roman" w:hAnsi="Arial" w:cs="Arial"/>
          <w:b/>
          <w:bCs/>
          <w:color w:val="004080"/>
          <w:sz w:val="24"/>
          <w:szCs w:val="24"/>
        </w:rPr>
        <w:fldChar w:fldCharType="begin" w:fldLock="1"/>
      </w:r>
      <w:r w:rsidR="0058622B" w:rsidRPr="003E7E75">
        <w:rPr>
          <w:rFonts w:ascii="Arial" w:eastAsia="Times New Roman" w:hAnsi="Arial" w:cs="Arial"/>
          <w:b/>
          <w:bCs/>
          <w:color w:val="004080"/>
          <w:sz w:val="24"/>
          <w:szCs w:val="24"/>
        </w:rPr>
        <w:instrText>MERGEFIELD Element.Stereotype</w:instrText>
      </w:r>
      <w:r w:rsidRPr="003E7E75">
        <w:rPr>
          <w:rFonts w:ascii="Arial" w:eastAsia="Times New Roman" w:hAnsi="Arial" w:cs="Arial"/>
          <w:b/>
          <w:bCs/>
          <w:color w:val="004080"/>
          <w:sz w:val="24"/>
          <w:szCs w:val="24"/>
        </w:rPr>
        <w:fldChar w:fldCharType="separate"/>
      </w:r>
      <w:r w:rsidR="0058622B" w:rsidRPr="003E7E75">
        <w:rPr>
          <w:rFonts w:ascii="Arial" w:eastAsia="Times New Roman" w:hAnsi="Arial" w:cs="Arial"/>
          <w:b/>
          <w:bCs/>
          <w:color w:val="004080"/>
          <w:sz w:val="24"/>
          <w:szCs w:val="24"/>
        </w:rPr>
        <w:t>«Relatieklasse»</w:t>
      </w:r>
      <w:r w:rsidRPr="003E7E75">
        <w:rPr>
          <w:rFonts w:ascii="Arial" w:eastAsia="Times New Roman" w:hAnsi="Arial" w:cs="Arial"/>
          <w:b/>
          <w:bCs/>
          <w:color w:val="004080"/>
          <w:sz w:val="24"/>
          <w:szCs w:val="24"/>
        </w:rPr>
        <w:fldChar w:fldCharType="end"/>
      </w:r>
      <w:r w:rsidR="0058622B" w:rsidRPr="003E7E75">
        <w:rPr>
          <w:rFonts w:ascii="Arial" w:eastAsia="Times New Roman" w:hAnsi="Arial" w:cs="Arial"/>
          <w:b/>
          <w:bCs/>
          <w:color w:val="004080"/>
          <w:sz w:val="24"/>
          <w:szCs w:val="24"/>
        </w:rPr>
        <w:t xml:space="preserve"> </w:t>
      </w:r>
      <w:r w:rsidR="0058622B">
        <w:rPr>
          <w:rFonts w:ascii="Arial" w:eastAsia="Times New Roman" w:hAnsi="Arial" w:cs="Arial"/>
          <w:b/>
          <w:bCs/>
          <w:color w:val="004080"/>
          <w:sz w:val="24"/>
          <w:szCs w:val="24"/>
        </w:rPr>
        <w:t>VERZENDING</w:t>
      </w:r>
    </w:p>
    <w:tbl>
      <w:tblPr>
        <w:tblW w:w="9360" w:type="dxa"/>
        <w:tblInd w:w="60" w:type="dxa"/>
        <w:tblLayout w:type="fixed"/>
        <w:tblCellMar>
          <w:left w:w="60" w:type="dxa"/>
          <w:right w:w="60" w:type="dxa"/>
        </w:tblCellMar>
        <w:tblLook w:val="0000"/>
      </w:tblPr>
      <w:tblGrid>
        <w:gridCol w:w="3600"/>
        <w:gridCol w:w="1080"/>
        <w:gridCol w:w="3330"/>
        <w:gridCol w:w="1350"/>
      </w:tblGrid>
      <w:tr w:rsidR="0058622B" w:rsidRPr="003E7E75" w:rsidTr="002A0D87">
        <w:tc>
          <w:tcPr>
            <w:tcW w:w="3600" w:type="dxa"/>
            <w:tcBorders>
              <w:top w:val="nil"/>
              <w:left w:val="nil"/>
              <w:bottom w:val="nil"/>
              <w:right w:val="nil"/>
            </w:tcBorders>
          </w:tcPr>
          <w:p w:rsidR="0058622B" w:rsidRPr="003E7E75" w:rsidRDefault="0058622B" w:rsidP="003C376A">
            <w:pPr>
              <w:autoSpaceDE w:val="0"/>
              <w:autoSpaceDN w:val="0"/>
              <w:adjustRightInd w:val="0"/>
              <w:rPr>
                <w:rFonts w:ascii="Arial" w:eastAsia="Times New Roman" w:hAnsi="Arial" w:cs="Arial"/>
                <w:b/>
                <w:color w:val="000000"/>
                <w:sz w:val="20"/>
                <w:szCs w:val="24"/>
              </w:rPr>
            </w:pPr>
            <w:r w:rsidRPr="003E7E75">
              <w:rPr>
                <w:rFonts w:ascii="Arial" w:eastAsia="Times New Roman" w:hAnsi="Arial" w:cs="Arial"/>
                <w:b/>
                <w:bCs/>
                <w:color w:val="000000"/>
                <w:sz w:val="20"/>
                <w:szCs w:val="20"/>
              </w:rPr>
              <w:t xml:space="preserve">Naam </w:t>
            </w:r>
            <w:r w:rsidRPr="003E7E75">
              <w:rPr>
                <w:rFonts w:ascii="Calibri" w:eastAsia="Times New Roman" w:hAnsi="Calibri" w:cs="Calibri"/>
                <w:b/>
                <w:bCs/>
                <w:color w:val="000000"/>
              </w:rPr>
              <w:t>relatieklasse</w:t>
            </w:r>
          </w:p>
        </w:tc>
        <w:tc>
          <w:tcPr>
            <w:tcW w:w="5760" w:type="dxa"/>
            <w:gridSpan w:val="3"/>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r>
              <w:rPr>
                <w:rFonts w:ascii="Arial" w:hAnsi="Arial" w:cs="Arial"/>
                <w:sz w:val="20"/>
                <w:szCs w:val="24"/>
                <w:lang w:val="en-AU"/>
              </w:rPr>
              <w:t>VERZENDING</w:t>
            </w:r>
          </w:p>
        </w:tc>
      </w:tr>
      <w:tr w:rsidR="0058622B" w:rsidRPr="005E066D" w:rsidTr="002A0D87">
        <w:trPr>
          <w:trHeight w:val="230"/>
        </w:trPr>
        <w:tc>
          <w:tcPr>
            <w:tcW w:w="3600" w:type="dxa"/>
            <w:tcBorders>
              <w:top w:val="nil"/>
              <w:left w:val="nil"/>
              <w:bottom w:val="nil"/>
              <w:right w:val="nil"/>
            </w:tcBorders>
          </w:tcPr>
          <w:p w:rsidR="0058622B" w:rsidRPr="003E7E75" w:rsidRDefault="0058622B" w:rsidP="003C376A">
            <w:pPr>
              <w:autoSpaceDE w:val="0"/>
              <w:autoSpaceDN w:val="0"/>
              <w:adjustRightInd w:val="0"/>
              <w:rPr>
                <w:rFonts w:ascii="Arial" w:eastAsia="Times New Roman" w:hAnsi="Arial" w:cs="Arial"/>
                <w:b/>
                <w:color w:val="000000"/>
                <w:sz w:val="20"/>
                <w:szCs w:val="24"/>
              </w:rPr>
            </w:pPr>
            <w:r w:rsidRPr="003E7E75">
              <w:rPr>
                <w:rFonts w:ascii="Arial" w:eastAsia="Times New Roman" w:hAnsi="Arial" w:cs="Arial"/>
                <w:b/>
                <w:color w:val="000000"/>
                <w:sz w:val="20"/>
                <w:szCs w:val="24"/>
              </w:rPr>
              <w:t xml:space="preserve">Definitie </w:t>
            </w:r>
            <w:r w:rsidRPr="003E7E75">
              <w:rPr>
                <w:rFonts w:ascii="Calibri" w:eastAsia="Times New Roman" w:hAnsi="Calibri" w:cs="Arial"/>
                <w:b/>
                <w:color w:val="000000"/>
                <w:szCs w:val="24"/>
              </w:rPr>
              <w:t>relatieklasse</w:t>
            </w:r>
          </w:p>
        </w:tc>
        <w:tc>
          <w:tcPr>
            <w:tcW w:w="5760" w:type="dxa"/>
            <w:gridSpan w:val="3"/>
            <w:tcBorders>
              <w:top w:val="nil"/>
              <w:left w:val="nil"/>
              <w:bottom w:val="nil"/>
              <w:right w:val="nil"/>
            </w:tcBorders>
          </w:tcPr>
          <w:p w:rsidR="0058622B" w:rsidRPr="00DD0F4F" w:rsidRDefault="00B47636" w:rsidP="003C376A">
            <w:pPr>
              <w:autoSpaceDE w:val="0"/>
              <w:autoSpaceDN w:val="0"/>
              <w:adjustRightInd w:val="0"/>
              <w:spacing w:after="0" w:line="240" w:lineRule="auto"/>
              <w:rPr>
                <w:rFonts w:ascii="Arial" w:eastAsia="Times New Roman" w:hAnsi="Arial" w:cs="Arial"/>
                <w:b/>
                <w:color w:val="000000"/>
                <w:sz w:val="20"/>
                <w:szCs w:val="24"/>
                <w:lang w:val="nl-NL"/>
              </w:rPr>
            </w:pPr>
            <w:r w:rsidRPr="003E7E75">
              <w:rPr>
                <w:rFonts w:ascii="Arial" w:hAnsi="Arial" w:cs="Arial"/>
                <w:sz w:val="20"/>
                <w:szCs w:val="24"/>
                <w:lang w:val="en-AU"/>
              </w:rPr>
              <w:fldChar w:fldCharType="begin" w:fldLock="1"/>
            </w:r>
            <w:r w:rsidR="0058622B" w:rsidRPr="00DD0F4F">
              <w:rPr>
                <w:rFonts w:ascii="Arial" w:hAnsi="Arial" w:cs="Arial"/>
                <w:sz w:val="20"/>
                <w:szCs w:val="24"/>
                <w:lang w:val="nl-NL"/>
              </w:rPr>
              <w:instrText xml:space="preserve">MERGEFIELD </w:instrText>
            </w:r>
            <w:r w:rsidR="0058622B" w:rsidRPr="00DD0F4F">
              <w:rPr>
                <w:rFonts w:ascii="Arial" w:eastAsia="Times New Roman" w:hAnsi="Arial" w:cs="Arial"/>
                <w:color w:val="000000"/>
                <w:sz w:val="20"/>
                <w:szCs w:val="24"/>
                <w:lang w:val="nl-NL"/>
              </w:rPr>
              <w:instrText>Element.Notes</w:instrText>
            </w:r>
            <w:r w:rsidRPr="003E7E75">
              <w:rPr>
                <w:rFonts w:ascii="Arial" w:hAnsi="Arial" w:cs="Arial"/>
                <w:sz w:val="20"/>
                <w:szCs w:val="24"/>
                <w:lang w:val="en-AU"/>
              </w:rPr>
              <w:fldChar w:fldCharType="separate"/>
            </w:r>
            <w:r w:rsidR="0058622B" w:rsidRPr="00DD0F4F">
              <w:rPr>
                <w:rFonts w:ascii="Arial" w:eastAsia="Times New Roman" w:hAnsi="Arial" w:cs="Arial"/>
                <w:color w:val="000000"/>
                <w:sz w:val="20"/>
                <w:szCs w:val="20"/>
                <w:lang w:val="nl-NL"/>
              </w:rPr>
              <w:t xml:space="preserve"> De BETROKKENE waarvan het INFORMATIEOBJECT is ontvangen </w:t>
            </w:r>
            <w:del w:id="1150" w:author="Arjan" w:date="2014-11-18T10:00:00Z">
              <w:r w:rsidR="0058622B">
                <w:rPr>
                  <w:rFonts w:ascii="Arial" w:eastAsia="Times New Roman" w:hAnsi="Arial" w:cs="Arial"/>
                  <w:color w:val="000000"/>
                  <w:sz w:val="20"/>
                  <w:szCs w:val="20"/>
                </w:rPr>
                <w:delText>en/</w:delText>
              </w:r>
            </w:del>
            <w:r w:rsidR="0058622B" w:rsidRPr="00DD0F4F">
              <w:rPr>
                <w:rFonts w:ascii="Arial" w:eastAsia="Times New Roman" w:hAnsi="Arial" w:cs="Arial"/>
                <w:color w:val="000000"/>
                <w:sz w:val="20"/>
                <w:szCs w:val="20"/>
                <w:lang w:val="nl-NL"/>
              </w:rPr>
              <w:t>of waaraan het is verzonden</w:t>
            </w:r>
            <w:r w:rsidR="0058622B" w:rsidRPr="00DD0F4F">
              <w:rPr>
                <w:rFonts w:ascii="Arial" w:eastAsia="Times New Roman" w:hAnsi="Arial" w:cs="Arial"/>
                <w:color w:val="000000"/>
                <w:sz w:val="20"/>
                <w:szCs w:val="24"/>
                <w:lang w:val="nl-NL"/>
              </w:rPr>
              <w:t>.</w:t>
            </w:r>
            <w:r w:rsidRPr="003E7E75">
              <w:rPr>
                <w:rFonts w:ascii="Arial" w:hAnsi="Arial" w:cs="Arial"/>
                <w:sz w:val="20"/>
                <w:szCs w:val="24"/>
                <w:lang w:val="en-AU"/>
              </w:rPr>
              <w:fldChar w:fldCharType="end"/>
            </w:r>
          </w:p>
        </w:tc>
      </w:tr>
      <w:tr w:rsidR="0058622B" w:rsidRPr="003E7E75" w:rsidTr="002A0D87">
        <w:tc>
          <w:tcPr>
            <w:tcW w:w="360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b/>
                <w:color w:val="000000"/>
                <w:sz w:val="20"/>
                <w:szCs w:val="24"/>
              </w:rPr>
              <w:t>Overzicht Attributen</w:t>
            </w:r>
          </w:p>
        </w:tc>
        <w:tc>
          <w:tcPr>
            <w:tcW w:w="108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Code</w:t>
            </w:r>
          </w:p>
        </w:tc>
        <w:tc>
          <w:tcPr>
            <w:tcW w:w="333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Gegevensnaam</w:t>
            </w:r>
          </w:p>
        </w:tc>
        <w:tc>
          <w:tcPr>
            <w:tcW w:w="135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Herkomst</w:t>
            </w:r>
          </w:p>
        </w:tc>
      </w:tr>
      <w:tr w:rsidR="0058622B" w:rsidRPr="003E7E75" w:rsidTr="002A0D87">
        <w:tc>
          <w:tcPr>
            <w:tcW w:w="360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rsidR="0058622B" w:rsidRPr="003E7E75" w:rsidRDefault="00B47636" w:rsidP="003C376A">
            <w:pPr>
              <w:autoSpaceDE w:val="0"/>
              <w:autoSpaceDN w:val="0"/>
              <w:adjustRightInd w:val="0"/>
              <w:spacing w:after="0" w:line="240" w:lineRule="auto"/>
              <w:rPr>
                <w:rFonts w:ascii="Arial" w:eastAsia="Times New Roman" w:hAnsi="Arial" w:cs="Arial"/>
                <w:color w:val="000000"/>
                <w:sz w:val="20"/>
                <w:szCs w:val="24"/>
              </w:rPr>
            </w:pPr>
            <w:r w:rsidRPr="003E7E75">
              <w:rPr>
                <w:rFonts w:ascii="Arial" w:hAnsi="Arial" w:cs="Arial"/>
                <w:sz w:val="20"/>
                <w:szCs w:val="24"/>
                <w:lang w:val="en-AU"/>
              </w:rPr>
              <w:fldChar w:fldCharType="begin" w:fldLock="1"/>
            </w:r>
            <w:r w:rsidR="0058622B" w:rsidRPr="003E7E75">
              <w:rPr>
                <w:rFonts w:ascii="Arial" w:hAnsi="Arial" w:cs="Arial"/>
                <w:sz w:val="20"/>
                <w:szCs w:val="24"/>
                <w:lang w:val="en-AU"/>
              </w:rPr>
              <w:instrText xml:space="preserve">MERGEFIELD </w:instrText>
            </w:r>
            <w:r w:rsidR="0058622B" w:rsidRPr="003E7E75">
              <w:rPr>
                <w:rFonts w:ascii="Arial" w:eastAsia="Times New Roman" w:hAnsi="Arial" w:cs="Arial"/>
                <w:color w:val="000000"/>
                <w:sz w:val="20"/>
                <w:szCs w:val="24"/>
              </w:rPr>
              <w:instrText>Att.Name</w:instrText>
            </w:r>
            <w:r w:rsidRPr="003E7E75">
              <w:rPr>
                <w:rFonts w:ascii="Arial" w:hAnsi="Arial" w:cs="Arial"/>
                <w:sz w:val="20"/>
                <w:szCs w:val="24"/>
                <w:lang w:val="en-AU"/>
              </w:rPr>
              <w:fldChar w:fldCharType="separate"/>
            </w:r>
            <w:r w:rsidR="0058622B" w:rsidRPr="003E7E75">
              <w:rPr>
                <w:rFonts w:ascii="Arial" w:eastAsia="Times New Roman" w:hAnsi="Arial" w:cs="Arial"/>
                <w:color w:val="000000"/>
                <w:sz w:val="20"/>
                <w:szCs w:val="24"/>
              </w:rPr>
              <w:t>Aard relatie</w:t>
            </w:r>
            <w:r w:rsidRPr="003E7E75">
              <w:rPr>
                <w:rFonts w:ascii="Arial" w:hAnsi="Arial" w:cs="Arial"/>
                <w:sz w:val="20"/>
                <w:szCs w:val="24"/>
                <w:lang w:val="en-AU"/>
              </w:rPr>
              <w:fldChar w:fldCharType="end"/>
            </w:r>
          </w:p>
        </w:tc>
        <w:tc>
          <w:tcPr>
            <w:tcW w:w="135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color w:val="000000"/>
                <w:sz w:val="20"/>
                <w:szCs w:val="24"/>
              </w:rPr>
              <w:t>KING</w:t>
            </w:r>
          </w:p>
        </w:tc>
      </w:tr>
      <w:tr w:rsidR="0058622B" w:rsidRPr="003E7E75" w:rsidTr="002A0D87">
        <w:tc>
          <w:tcPr>
            <w:tcW w:w="360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hAnsi="Arial" w:cs="Arial"/>
                <w:sz w:val="20"/>
                <w:szCs w:val="24"/>
                <w:lang w:val="en-AU"/>
              </w:rPr>
            </w:pPr>
            <w:r>
              <w:rPr>
                <w:rFonts w:ascii="Arial" w:hAnsi="Arial" w:cs="Arial"/>
                <w:sz w:val="20"/>
                <w:szCs w:val="24"/>
                <w:lang w:val="en-AU"/>
              </w:rPr>
              <w:t>Toelichting</w:t>
            </w:r>
          </w:p>
        </w:tc>
        <w:tc>
          <w:tcPr>
            <w:tcW w:w="135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4"/>
              </w:rPr>
            </w:pPr>
            <w:r>
              <w:rPr>
                <w:rFonts w:ascii="Arial" w:eastAsia="Times New Roman" w:hAnsi="Arial" w:cs="Arial"/>
                <w:color w:val="000000"/>
                <w:sz w:val="20"/>
                <w:szCs w:val="24"/>
              </w:rPr>
              <w:t>KING</w:t>
            </w:r>
          </w:p>
        </w:tc>
      </w:tr>
      <w:tr w:rsidR="002A0D87" w:rsidRPr="003E7E75" w:rsidTr="002A0D87">
        <w:trPr>
          <w:ins w:id="1151" w:author="Arjan" w:date="2014-11-18T10:00:00Z"/>
        </w:trPr>
        <w:tc>
          <w:tcPr>
            <w:tcW w:w="360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52" w:author="Arjan" w:date="2014-11-18T10:00:00Z"/>
                <w:rFonts w:ascii="Arial" w:eastAsia="Times New Roman" w:hAnsi="Arial" w:cs="Arial"/>
                <w:color w:val="000000"/>
                <w:sz w:val="20"/>
                <w:szCs w:val="24"/>
              </w:rPr>
            </w:pPr>
          </w:p>
        </w:tc>
        <w:tc>
          <w:tcPr>
            <w:tcW w:w="108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53" w:author="Arjan" w:date="2014-11-18T10:00:00Z"/>
                <w:rFonts w:ascii="Arial" w:eastAsia="Times New Roman" w:hAnsi="Arial" w:cs="Arial"/>
                <w:color w:val="000000"/>
                <w:sz w:val="20"/>
                <w:szCs w:val="24"/>
              </w:rPr>
            </w:pPr>
          </w:p>
        </w:tc>
        <w:tc>
          <w:tcPr>
            <w:tcW w:w="3330" w:type="dxa"/>
            <w:tcBorders>
              <w:top w:val="nil"/>
              <w:left w:val="nil"/>
              <w:bottom w:val="nil"/>
              <w:right w:val="nil"/>
            </w:tcBorders>
          </w:tcPr>
          <w:p w:rsidR="002A0D87" w:rsidRDefault="00B47636" w:rsidP="003C376A">
            <w:pPr>
              <w:autoSpaceDE w:val="0"/>
              <w:autoSpaceDN w:val="0"/>
              <w:adjustRightInd w:val="0"/>
              <w:spacing w:after="0" w:line="240" w:lineRule="auto"/>
              <w:rPr>
                <w:ins w:id="1154" w:author="Arjan" w:date="2014-11-18T10:00:00Z"/>
                <w:rFonts w:ascii="Arial" w:hAnsi="Arial" w:cs="Arial"/>
                <w:sz w:val="20"/>
                <w:szCs w:val="24"/>
                <w:lang w:val="en-AU"/>
              </w:rPr>
            </w:pPr>
            <w:ins w:id="1155" w:author="Arjan" w:date="2014-11-18T10:00:00Z">
              <w:r>
                <w:fldChar w:fldCharType="begin" w:fldLock="1"/>
              </w:r>
              <w:r w:rsidR="002A0D87">
                <w:instrText xml:space="preserve">MERGEFIELD </w:instrText>
              </w:r>
              <w:r w:rsidR="002A0D87">
                <w:rPr>
                  <w:rFonts w:eastAsia="Times New Roman"/>
                </w:rPr>
                <w:instrText>Att.Name</w:instrText>
              </w:r>
              <w:r>
                <w:fldChar w:fldCharType="separate"/>
              </w:r>
              <w:r w:rsidR="002A0D87">
                <w:rPr>
                  <w:rFonts w:eastAsia="Times New Roman"/>
                </w:rPr>
                <w:t>Contactpersoon</w:t>
              </w:r>
              <w:r>
                <w:fldChar w:fldCharType="end"/>
              </w:r>
              <w:r w:rsidR="002A0D87">
                <w:t>naam</w:t>
              </w:r>
            </w:ins>
          </w:p>
        </w:tc>
        <w:tc>
          <w:tcPr>
            <w:tcW w:w="1350" w:type="dxa"/>
            <w:tcBorders>
              <w:top w:val="nil"/>
              <w:left w:val="nil"/>
              <w:bottom w:val="nil"/>
              <w:right w:val="nil"/>
            </w:tcBorders>
          </w:tcPr>
          <w:p w:rsidR="002A0D87" w:rsidRDefault="002A0D87" w:rsidP="003C376A">
            <w:pPr>
              <w:autoSpaceDE w:val="0"/>
              <w:autoSpaceDN w:val="0"/>
              <w:adjustRightInd w:val="0"/>
              <w:spacing w:after="0" w:line="240" w:lineRule="auto"/>
              <w:rPr>
                <w:ins w:id="1156" w:author="Arjan" w:date="2014-11-18T10:00:00Z"/>
                <w:rFonts w:ascii="Arial" w:eastAsia="Times New Roman" w:hAnsi="Arial" w:cs="Arial"/>
                <w:color w:val="000000"/>
                <w:sz w:val="20"/>
                <w:szCs w:val="24"/>
              </w:rPr>
            </w:pPr>
            <w:ins w:id="1157" w:author="Arjan" w:date="2014-11-18T10:00:00Z">
              <w:r w:rsidRPr="002A0D87">
                <w:rPr>
                  <w:rFonts w:ascii="Arial" w:eastAsia="Times New Roman" w:hAnsi="Arial" w:cs="Arial"/>
                  <w:color w:val="000000"/>
                  <w:sz w:val="20"/>
                  <w:szCs w:val="24"/>
                </w:rPr>
                <w:t>KING</w:t>
              </w:r>
            </w:ins>
          </w:p>
        </w:tc>
      </w:tr>
      <w:tr w:rsidR="002A0D87" w:rsidRPr="003E7E75" w:rsidTr="002A0D87">
        <w:trPr>
          <w:ins w:id="1158" w:author="Arjan" w:date="2014-11-18T10:00:00Z"/>
        </w:trPr>
        <w:tc>
          <w:tcPr>
            <w:tcW w:w="360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59" w:author="Arjan" w:date="2014-11-18T10:00:00Z"/>
                <w:rFonts w:ascii="Arial" w:eastAsia="Times New Roman" w:hAnsi="Arial" w:cs="Arial"/>
                <w:color w:val="000000"/>
                <w:sz w:val="20"/>
                <w:szCs w:val="24"/>
              </w:rPr>
            </w:pPr>
          </w:p>
        </w:tc>
        <w:tc>
          <w:tcPr>
            <w:tcW w:w="108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60" w:author="Arjan" w:date="2014-11-18T10:00:00Z"/>
                <w:rFonts w:ascii="Arial" w:eastAsia="Times New Roman" w:hAnsi="Arial" w:cs="Arial"/>
                <w:color w:val="000000"/>
                <w:sz w:val="20"/>
                <w:szCs w:val="24"/>
              </w:rPr>
            </w:pPr>
          </w:p>
        </w:tc>
        <w:tc>
          <w:tcPr>
            <w:tcW w:w="3330" w:type="dxa"/>
            <w:tcBorders>
              <w:top w:val="nil"/>
              <w:left w:val="nil"/>
              <w:bottom w:val="nil"/>
              <w:right w:val="nil"/>
            </w:tcBorders>
          </w:tcPr>
          <w:p w:rsidR="002A0D87" w:rsidRDefault="00B47636" w:rsidP="003C376A">
            <w:pPr>
              <w:autoSpaceDE w:val="0"/>
              <w:autoSpaceDN w:val="0"/>
              <w:adjustRightInd w:val="0"/>
              <w:spacing w:after="0" w:line="240" w:lineRule="auto"/>
              <w:rPr>
                <w:ins w:id="1161" w:author="Arjan" w:date="2014-11-18T10:00:00Z"/>
              </w:rPr>
            </w:pPr>
            <w:ins w:id="1162" w:author="Arjan" w:date="2014-11-18T10:00:00Z">
              <w:r>
                <w:fldChar w:fldCharType="begin" w:fldLock="1"/>
              </w:r>
              <w:r w:rsidR="002A0D87">
                <w:instrText xml:space="preserve">MERGEFIELD </w:instrText>
              </w:r>
              <w:r w:rsidR="002A0D87">
                <w:rPr>
                  <w:rFonts w:eastAsia="Times New Roman"/>
                </w:rPr>
                <w:instrText>Att.Name</w:instrText>
              </w:r>
              <w:r>
                <w:fldChar w:fldCharType="separate"/>
              </w:r>
              <w:r w:rsidR="002A0D87">
                <w:rPr>
                  <w:rFonts w:eastAsia="Times New Roman"/>
                </w:rPr>
                <w:t>Afwijkend correspondentie postadres</w:t>
              </w:r>
              <w:r>
                <w:fldChar w:fldCharType="end"/>
              </w:r>
            </w:ins>
          </w:p>
        </w:tc>
        <w:tc>
          <w:tcPr>
            <w:tcW w:w="1350" w:type="dxa"/>
            <w:tcBorders>
              <w:top w:val="nil"/>
              <w:left w:val="nil"/>
              <w:bottom w:val="nil"/>
              <w:right w:val="nil"/>
            </w:tcBorders>
          </w:tcPr>
          <w:p w:rsidR="002A0D87" w:rsidRPr="002A0D87" w:rsidRDefault="002A0D87" w:rsidP="003C376A">
            <w:pPr>
              <w:autoSpaceDE w:val="0"/>
              <w:autoSpaceDN w:val="0"/>
              <w:adjustRightInd w:val="0"/>
              <w:spacing w:after="0" w:line="240" w:lineRule="auto"/>
              <w:rPr>
                <w:ins w:id="1163" w:author="Arjan" w:date="2014-11-18T10:00:00Z"/>
                <w:rFonts w:ascii="Arial" w:eastAsia="Times New Roman" w:hAnsi="Arial" w:cs="Arial"/>
                <w:color w:val="000000"/>
                <w:sz w:val="20"/>
                <w:szCs w:val="24"/>
              </w:rPr>
            </w:pPr>
            <w:ins w:id="1164" w:author="Arjan" w:date="2014-11-18T10:00:00Z">
              <w:r w:rsidRPr="002A0D87">
                <w:rPr>
                  <w:rFonts w:ascii="Arial" w:eastAsia="Times New Roman" w:hAnsi="Arial" w:cs="Arial"/>
                  <w:color w:val="000000"/>
                  <w:sz w:val="20"/>
                  <w:szCs w:val="24"/>
                </w:rPr>
                <w:t>KING</w:t>
              </w:r>
            </w:ins>
          </w:p>
        </w:tc>
      </w:tr>
      <w:tr w:rsidR="002A0D87" w:rsidRPr="003E7E75" w:rsidTr="002A0D87">
        <w:trPr>
          <w:ins w:id="1165" w:author="Arjan" w:date="2014-11-18T10:00:00Z"/>
        </w:trPr>
        <w:tc>
          <w:tcPr>
            <w:tcW w:w="360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66" w:author="Arjan" w:date="2014-11-18T10:00:00Z"/>
                <w:rFonts w:ascii="Arial" w:eastAsia="Times New Roman" w:hAnsi="Arial" w:cs="Arial"/>
                <w:color w:val="000000"/>
                <w:sz w:val="20"/>
                <w:szCs w:val="24"/>
              </w:rPr>
            </w:pPr>
          </w:p>
        </w:tc>
        <w:tc>
          <w:tcPr>
            <w:tcW w:w="108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67" w:author="Arjan" w:date="2014-11-18T10:00:00Z"/>
                <w:rFonts w:ascii="Arial" w:eastAsia="Times New Roman" w:hAnsi="Arial" w:cs="Arial"/>
                <w:color w:val="000000"/>
                <w:sz w:val="20"/>
                <w:szCs w:val="24"/>
              </w:rPr>
            </w:pPr>
          </w:p>
        </w:tc>
        <w:tc>
          <w:tcPr>
            <w:tcW w:w="3330" w:type="dxa"/>
            <w:tcBorders>
              <w:top w:val="nil"/>
              <w:left w:val="nil"/>
              <w:bottom w:val="nil"/>
              <w:right w:val="nil"/>
            </w:tcBorders>
          </w:tcPr>
          <w:p w:rsidR="002A0D87" w:rsidRDefault="002A0D87" w:rsidP="003C376A">
            <w:pPr>
              <w:autoSpaceDE w:val="0"/>
              <w:autoSpaceDN w:val="0"/>
              <w:adjustRightInd w:val="0"/>
              <w:spacing w:after="0" w:line="240" w:lineRule="auto"/>
              <w:rPr>
                <w:ins w:id="1168" w:author="Arjan" w:date="2014-11-18T10:00:00Z"/>
              </w:rPr>
            </w:pPr>
            <w:ins w:id="1169" w:author="Arjan" w:date="2014-11-18T10:00:00Z">
              <w:r>
                <w:t>- Postadrestype</w:t>
              </w:r>
            </w:ins>
          </w:p>
        </w:tc>
        <w:tc>
          <w:tcPr>
            <w:tcW w:w="1350" w:type="dxa"/>
            <w:tcBorders>
              <w:top w:val="nil"/>
              <w:left w:val="nil"/>
              <w:bottom w:val="nil"/>
              <w:right w:val="nil"/>
            </w:tcBorders>
          </w:tcPr>
          <w:p w:rsidR="002A0D87" w:rsidRPr="002A0D87" w:rsidRDefault="002A0D87" w:rsidP="003C376A">
            <w:pPr>
              <w:autoSpaceDE w:val="0"/>
              <w:autoSpaceDN w:val="0"/>
              <w:adjustRightInd w:val="0"/>
              <w:spacing w:after="0" w:line="240" w:lineRule="auto"/>
              <w:rPr>
                <w:ins w:id="1170" w:author="Arjan" w:date="2014-11-18T10:00:00Z"/>
                <w:rFonts w:ascii="Arial" w:eastAsia="Times New Roman" w:hAnsi="Arial" w:cs="Arial"/>
                <w:color w:val="000000"/>
                <w:sz w:val="20"/>
                <w:szCs w:val="24"/>
              </w:rPr>
            </w:pPr>
          </w:p>
        </w:tc>
      </w:tr>
      <w:tr w:rsidR="002A0D87" w:rsidRPr="003E7E75" w:rsidTr="002A0D87">
        <w:trPr>
          <w:ins w:id="1171" w:author="Arjan" w:date="2014-11-18T10:00:00Z"/>
        </w:trPr>
        <w:tc>
          <w:tcPr>
            <w:tcW w:w="360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72" w:author="Arjan" w:date="2014-11-18T10:00:00Z"/>
                <w:rFonts w:ascii="Arial" w:eastAsia="Times New Roman" w:hAnsi="Arial" w:cs="Arial"/>
                <w:color w:val="000000"/>
                <w:sz w:val="20"/>
                <w:szCs w:val="24"/>
              </w:rPr>
            </w:pPr>
          </w:p>
        </w:tc>
        <w:tc>
          <w:tcPr>
            <w:tcW w:w="108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73" w:author="Arjan" w:date="2014-11-18T10:00:00Z"/>
                <w:rFonts w:ascii="Arial" w:eastAsia="Times New Roman" w:hAnsi="Arial" w:cs="Arial"/>
                <w:color w:val="000000"/>
                <w:sz w:val="20"/>
                <w:szCs w:val="24"/>
              </w:rPr>
            </w:pPr>
          </w:p>
        </w:tc>
        <w:tc>
          <w:tcPr>
            <w:tcW w:w="3330" w:type="dxa"/>
            <w:tcBorders>
              <w:top w:val="nil"/>
              <w:left w:val="nil"/>
              <w:bottom w:val="nil"/>
              <w:right w:val="nil"/>
            </w:tcBorders>
          </w:tcPr>
          <w:p w:rsidR="002A0D87" w:rsidRDefault="002A0D87" w:rsidP="003C376A">
            <w:pPr>
              <w:autoSpaceDE w:val="0"/>
              <w:autoSpaceDN w:val="0"/>
              <w:adjustRightInd w:val="0"/>
              <w:spacing w:after="0" w:line="240" w:lineRule="auto"/>
              <w:rPr>
                <w:ins w:id="1174" w:author="Arjan" w:date="2014-11-18T10:00:00Z"/>
              </w:rPr>
            </w:pPr>
            <w:ins w:id="1175" w:author="Arjan" w:date="2014-11-18T10:00:00Z">
              <w:r>
                <w:t>- Postbus- of antwoordnummer</w:t>
              </w:r>
            </w:ins>
          </w:p>
        </w:tc>
        <w:tc>
          <w:tcPr>
            <w:tcW w:w="1350" w:type="dxa"/>
            <w:tcBorders>
              <w:top w:val="nil"/>
              <w:left w:val="nil"/>
              <w:bottom w:val="nil"/>
              <w:right w:val="nil"/>
            </w:tcBorders>
          </w:tcPr>
          <w:p w:rsidR="002A0D87" w:rsidRPr="002A0D87" w:rsidRDefault="002A0D87" w:rsidP="003C376A">
            <w:pPr>
              <w:autoSpaceDE w:val="0"/>
              <w:autoSpaceDN w:val="0"/>
              <w:adjustRightInd w:val="0"/>
              <w:spacing w:after="0" w:line="240" w:lineRule="auto"/>
              <w:rPr>
                <w:ins w:id="1176" w:author="Arjan" w:date="2014-11-18T10:00:00Z"/>
                <w:rFonts w:ascii="Arial" w:eastAsia="Times New Roman" w:hAnsi="Arial" w:cs="Arial"/>
                <w:color w:val="000000"/>
                <w:sz w:val="20"/>
                <w:szCs w:val="24"/>
              </w:rPr>
            </w:pPr>
          </w:p>
        </w:tc>
      </w:tr>
      <w:tr w:rsidR="002A0D87" w:rsidRPr="003E7E75" w:rsidTr="002A0D87">
        <w:trPr>
          <w:ins w:id="1177" w:author="Arjan" w:date="2014-11-18T10:00:00Z"/>
        </w:trPr>
        <w:tc>
          <w:tcPr>
            <w:tcW w:w="360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78" w:author="Arjan" w:date="2014-11-18T10:00:00Z"/>
                <w:rFonts w:ascii="Arial" w:eastAsia="Times New Roman" w:hAnsi="Arial" w:cs="Arial"/>
                <w:color w:val="000000"/>
                <w:sz w:val="20"/>
                <w:szCs w:val="24"/>
              </w:rPr>
            </w:pPr>
          </w:p>
        </w:tc>
        <w:tc>
          <w:tcPr>
            <w:tcW w:w="108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79" w:author="Arjan" w:date="2014-11-18T10:00:00Z"/>
                <w:rFonts w:ascii="Arial" w:eastAsia="Times New Roman" w:hAnsi="Arial" w:cs="Arial"/>
                <w:color w:val="000000"/>
                <w:sz w:val="20"/>
                <w:szCs w:val="24"/>
              </w:rPr>
            </w:pPr>
          </w:p>
        </w:tc>
        <w:tc>
          <w:tcPr>
            <w:tcW w:w="3330" w:type="dxa"/>
            <w:tcBorders>
              <w:top w:val="nil"/>
              <w:left w:val="nil"/>
              <w:bottom w:val="nil"/>
              <w:right w:val="nil"/>
            </w:tcBorders>
          </w:tcPr>
          <w:p w:rsidR="002A0D87" w:rsidRDefault="002A0D87" w:rsidP="003C376A">
            <w:pPr>
              <w:autoSpaceDE w:val="0"/>
              <w:autoSpaceDN w:val="0"/>
              <w:adjustRightInd w:val="0"/>
              <w:spacing w:after="0" w:line="240" w:lineRule="auto"/>
              <w:rPr>
                <w:ins w:id="1180" w:author="Arjan" w:date="2014-11-18T10:00:00Z"/>
              </w:rPr>
            </w:pPr>
            <w:ins w:id="1181" w:author="Arjan" w:date="2014-11-18T10:00:00Z">
              <w:r>
                <w:t>- Postadres postcode</w:t>
              </w:r>
            </w:ins>
          </w:p>
        </w:tc>
        <w:tc>
          <w:tcPr>
            <w:tcW w:w="1350" w:type="dxa"/>
            <w:tcBorders>
              <w:top w:val="nil"/>
              <w:left w:val="nil"/>
              <w:bottom w:val="nil"/>
              <w:right w:val="nil"/>
            </w:tcBorders>
          </w:tcPr>
          <w:p w:rsidR="002A0D87" w:rsidRPr="002A0D87" w:rsidRDefault="002A0D87" w:rsidP="003C376A">
            <w:pPr>
              <w:autoSpaceDE w:val="0"/>
              <w:autoSpaceDN w:val="0"/>
              <w:adjustRightInd w:val="0"/>
              <w:spacing w:after="0" w:line="240" w:lineRule="auto"/>
              <w:rPr>
                <w:ins w:id="1182" w:author="Arjan" w:date="2014-11-18T10:00:00Z"/>
                <w:rFonts w:ascii="Arial" w:eastAsia="Times New Roman" w:hAnsi="Arial" w:cs="Arial"/>
                <w:color w:val="000000"/>
                <w:sz w:val="20"/>
                <w:szCs w:val="24"/>
              </w:rPr>
            </w:pPr>
          </w:p>
        </w:tc>
      </w:tr>
      <w:tr w:rsidR="002A0D87" w:rsidRPr="003E7E75" w:rsidTr="002A0D87">
        <w:trPr>
          <w:ins w:id="1183" w:author="Arjan" w:date="2014-11-18T10:00:00Z"/>
        </w:trPr>
        <w:tc>
          <w:tcPr>
            <w:tcW w:w="360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84" w:author="Arjan" w:date="2014-11-18T10:00:00Z"/>
                <w:rFonts w:ascii="Arial" w:eastAsia="Times New Roman" w:hAnsi="Arial" w:cs="Arial"/>
                <w:color w:val="000000"/>
                <w:sz w:val="20"/>
                <w:szCs w:val="24"/>
              </w:rPr>
            </w:pPr>
          </w:p>
        </w:tc>
        <w:tc>
          <w:tcPr>
            <w:tcW w:w="108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85" w:author="Arjan" w:date="2014-11-18T10:00:00Z"/>
                <w:rFonts w:ascii="Arial" w:eastAsia="Times New Roman" w:hAnsi="Arial" w:cs="Arial"/>
                <w:color w:val="000000"/>
                <w:sz w:val="20"/>
                <w:szCs w:val="24"/>
              </w:rPr>
            </w:pPr>
          </w:p>
        </w:tc>
        <w:tc>
          <w:tcPr>
            <w:tcW w:w="3330" w:type="dxa"/>
            <w:tcBorders>
              <w:top w:val="nil"/>
              <w:left w:val="nil"/>
              <w:bottom w:val="nil"/>
              <w:right w:val="nil"/>
            </w:tcBorders>
          </w:tcPr>
          <w:p w:rsidR="002A0D87" w:rsidRDefault="00B47636" w:rsidP="003C376A">
            <w:pPr>
              <w:autoSpaceDE w:val="0"/>
              <w:autoSpaceDN w:val="0"/>
              <w:adjustRightInd w:val="0"/>
              <w:spacing w:after="0" w:line="240" w:lineRule="auto"/>
              <w:rPr>
                <w:ins w:id="1186" w:author="Arjan" w:date="2014-11-18T10:00:00Z"/>
              </w:rPr>
            </w:pPr>
            <w:ins w:id="1187" w:author="Arjan" w:date="2014-11-18T10:00:00Z">
              <w:r>
                <w:fldChar w:fldCharType="begin" w:fldLock="1"/>
              </w:r>
              <w:r w:rsidR="002A0D87">
                <w:instrText xml:space="preserve">MERGEFIELD </w:instrText>
              </w:r>
              <w:r w:rsidR="002A0D87">
                <w:rPr>
                  <w:rFonts w:eastAsia="Times New Roman"/>
                </w:rPr>
                <w:instrText>Att.Name</w:instrText>
              </w:r>
              <w:r>
                <w:fldChar w:fldCharType="separate"/>
              </w:r>
              <w:r w:rsidR="002A0D87">
                <w:rPr>
                  <w:rFonts w:eastAsia="Times New Roman"/>
                </w:rPr>
                <w:t>Afwijkend buitenlands correspondentieadres</w:t>
              </w:r>
              <w:r>
                <w:fldChar w:fldCharType="end"/>
              </w:r>
            </w:ins>
          </w:p>
        </w:tc>
        <w:tc>
          <w:tcPr>
            <w:tcW w:w="1350" w:type="dxa"/>
            <w:tcBorders>
              <w:top w:val="nil"/>
              <w:left w:val="nil"/>
              <w:bottom w:val="nil"/>
              <w:right w:val="nil"/>
            </w:tcBorders>
          </w:tcPr>
          <w:p w:rsidR="002A0D87" w:rsidRPr="002A0D87" w:rsidRDefault="002A0D87" w:rsidP="003C376A">
            <w:pPr>
              <w:autoSpaceDE w:val="0"/>
              <w:autoSpaceDN w:val="0"/>
              <w:adjustRightInd w:val="0"/>
              <w:spacing w:after="0" w:line="240" w:lineRule="auto"/>
              <w:rPr>
                <w:ins w:id="1188" w:author="Arjan" w:date="2014-11-18T10:00:00Z"/>
                <w:rFonts w:ascii="Arial" w:eastAsia="Times New Roman" w:hAnsi="Arial" w:cs="Arial"/>
                <w:color w:val="000000"/>
                <w:sz w:val="20"/>
                <w:szCs w:val="24"/>
              </w:rPr>
            </w:pPr>
            <w:ins w:id="1189" w:author="Arjan" w:date="2014-11-18T10:00:00Z">
              <w:r w:rsidRPr="002A0D87">
                <w:rPr>
                  <w:rFonts w:ascii="Arial" w:eastAsia="Times New Roman" w:hAnsi="Arial" w:cs="Arial"/>
                  <w:color w:val="000000"/>
                  <w:sz w:val="20"/>
                  <w:szCs w:val="24"/>
                </w:rPr>
                <w:t>KING</w:t>
              </w:r>
            </w:ins>
          </w:p>
        </w:tc>
      </w:tr>
      <w:tr w:rsidR="002A0D87" w:rsidRPr="003E7E75" w:rsidTr="002A0D87">
        <w:trPr>
          <w:ins w:id="1190" w:author="Arjan" w:date="2014-11-18T10:00:00Z"/>
        </w:trPr>
        <w:tc>
          <w:tcPr>
            <w:tcW w:w="360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91" w:author="Arjan" w:date="2014-11-18T10:00:00Z"/>
                <w:rFonts w:ascii="Arial" w:eastAsia="Times New Roman" w:hAnsi="Arial" w:cs="Arial"/>
                <w:color w:val="000000"/>
                <w:sz w:val="20"/>
                <w:szCs w:val="24"/>
              </w:rPr>
            </w:pPr>
          </w:p>
        </w:tc>
        <w:tc>
          <w:tcPr>
            <w:tcW w:w="108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92" w:author="Arjan" w:date="2014-11-18T10:00:00Z"/>
                <w:rFonts w:ascii="Arial" w:eastAsia="Times New Roman" w:hAnsi="Arial" w:cs="Arial"/>
                <w:color w:val="000000"/>
                <w:sz w:val="20"/>
                <w:szCs w:val="24"/>
              </w:rPr>
            </w:pPr>
          </w:p>
        </w:tc>
        <w:tc>
          <w:tcPr>
            <w:tcW w:w="3330" w:type="dxa"/>
            <w:tcBorders>
              <w:top w:val="nil"/>
              <w:left w:val="nil"/>
              <w:bottom w:val="nil"/>
              <w:right w:val="nil"/>
            </w:tcBorders>
          </w:tcPr>
          <w:p w:rsidR="002A0D87" w:rsidRDefault="002A0D87" w:rsidP="003C376A">
            <w:pPr>
              <w:autoSpaceDE w:val="0"/>
              <w:autoSpaceDN w:val="0"/>
              <w:adjustRightInd w:val="0"/>
              <w:spacing w:after="0" w:line="240" w:lineRule="auto"/>
              <w:rPr>
                <w:ins w:id="1193" w:author="Arjan" w:date="2014-11-18T10:00:00Z"/>
              </w:rPr>
            </w:pPr>
            <w:ins w:id="1194" w:author="Arjan" w:date="2014-11-18T10:00:00Z">
              <w:r>
                <w:t>- Adres buitenland 1</w:t>
              </w:r>
            </w:ins>
          </w:p>
        </w:tc>
        <w:tc>
          <w:tcPr>
            <w:tcW w:w="1350" w:type="dxa"/>
            <w:tcBorders>
              <w:top w:val="nil"/>
              <w:left w:val="nil"/>
              <w:bottom w:val="nil"/>
              <w:right w:val="nil"/>
            </w:tcBorders>
          </w:tcPr>
          <w:p w:rsidR="002A0D87" w:rsidRPr="002A0D87" w:rsidRDefault="002A0D87" w:rsidP="003C376A">
            <w:pPr>
              <w:autoSpaceDE w:val="0"/>
              <w:autoSpaceDN w:val="0"/>
              <w:adjustRightInd w:val="0"/>
              <w:spacing w:after="0" w:line="240" w:lineRule="auto"/>
              <w:rPr>
                <w:ins w:id="1195" w:author="Arjan" w:date="2014-11-18T10:00:00Z"/>
                <w:rFonts w:ascii="Arial" w:eastAsia="Times New Roman" w:hAnsi="Arial" w:cs="Arial"/>
                <w:color w:val="000000"/>
                <w:sz w:val="20"/>
                <w:szCs w:val="24"/>
              </w:rPr>
            </w:pPr>
          </w:p>
        </w:tc>
      </w:tr>
      <w:tr w:rsidR="002A0D87" w:rsidRPr="003E7E75" w:rsidTr="002A0D87">
        <w:trPr>
          <w:ins w:id="1196" w:author="Arjan" w:date="2014-11-18T10:00:00Z"/>
        </w:trPr>
        <w:tc>
          <w:tcPr>
            <w:tcW w:w="360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97" w:author="Arjan" w:date="2014-11-18T10:00:00Z"/>
                <w:rFonts w:ascii="Arial" w:eastAsia="Times New Roman" w:hAnsi="Arial" w:cs="Arial"/>
                <w:color w:val="000000"/>
                <w:sz w:val="20"/>
                <w:szCs w:val="24"/>
              </w:rPr>
            </w:pPr>
          </w:p>
        </w:tc>
        <w:tc>
          <w:tcPr>
            <w:tcW w:w="108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198" w:author="Arjan" w:date="2014-11-18T10:00:00Z"/>
                <w:rFonts w:ascii="Arial" w:eastAsia="Times New Roman" w:hAnsi="Arial" w:cs="Arial"/>
                <w:color w:val="000000"/>
                <w:sz w:val="20"/>
                <w:szCs w:val="24"/>
              </w:rPr>
            </w:pPr>
          </w:p>
        </w:tc>
        <w:tc>
          <w:tcPr>
            <w:tcW w:w="3330" w:type="dxa"/>
            <w:tcBorders>
              <w:top w:val="nil"/>
              <w:left w:val="nil"/>
              <w:bottom w:val="nil"/>
              <w:right w:val="nil"/>
            </w:tcBorders>
          </w:tcPr>
          <w:p w:rsidR="002A0D87" w:rsidRDefault="002A0D87" w:rsidP="003C376A">
            <w:pPr>
              <w:autoSpaceDE w:val="0"/>
              <w:autoSpaceDN w:val="0"/>
              <w:adjustRightInd w:val="0"/>
              <w:spacing w:after="0" w:line="240" w:lineRule="auto"/>
              <w:rPr>
                <w:ins w:id="1199" w:author="Arjan" w:date="2014-11-18T10:00:00Z"/>
              </w:rPr>
            </w:pPr>
            <w:ins w:id="1200" w:author="Arjan" w:date="2014-11-18T10:00:00Z">
              <w:r>
                <w:t>- Adres buitenland 2</w:t>
              </w:r>
            </w:ins>
          </w:p>
        </w:tc>
        <w:tc>
          <w:tcPr>
            <w:tcW w:w="1350" w:type="dxa"/>
            <w:tcBorders>
              <w:top w:val="nil"/>
              <w:left w:val="nil"/>
              <w:bottom w:val="nil"/>
              <w:right w:val="nil"/>
            </w:tcBorders>
          </w:tcPr>
          <w:p w:rsidR="002A0D87" w:rsidRPr="002A0D87" w:rsidRDefault="002A0D87" w:rsidP="003C376A">
            <w:pPr>
              <w:autoSpaceDE w:val="0"/>
              <w:autoSpaceDN w:val="0"/>
              <w:adjustRightInd w:val="0"/>
              <w:spacing w:after="0" w:line="240" w:lineRule="auto"/>
              <w:rPr>
                <w:ins w:id="1201" w:author="Arjan" w:date="2014-11-18T10:00:00Z"/>
                <w:rFonts w:ascii="Arial" w:eastAsia="Times New Roman" w:hAnsi="Arial" w:cs="Arial"/>
                <w:color w:val="000000"/>
                <w:sz w:val="20"/>
                <w:szCs w:val="24"/>
              </w:rPr>
            </w:pPr>
          </w:p>
        </w:tc>
      </w:tr>
      <w:tr w:rsidR="002A0D87" w:rsidRPr="003E7E75" w:rsidTr="002A0D87">
        <w:trPr>
          <w:ins w:id="1202" w:author="Arjan" w:date="2014-11-18T10:00:00Z"/>
        </w:trPr>
        <w:tc>
          <w:tcPr>
            <w:tcW w:w="360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203" w:author="Arjan" w:date="2014-11-18T10:00:00Z"/>
                <w:rFonts w:ascii="Arial" w:eastAsia="Times New Roman" w:hAnsi="Arial" w:cs="Arial"/>
                <w:color w:val="000000"/>
                <w:sz w:val="20"/>
                <w:szCs w:val="24"/>
              </w:rPr>
            </w:pPr>
          </w:p>
        </w:tc>
        <w:tc>
          <w:tcPr>
            <w:tcW w:w="1080" w:type="dxa"/>
            <w:tcBorders>
              <w:top w:val="nil"/>
              <w:left w:val="nil"/>
              <w:bottom w:val="nil"/>
              <w:right w:val="nil"/>
            </w:tcBorders>
          </w:tcPr>
          <w:p w:rsidR="002A0D87" w:rsidRPr="003E7E75" w:rsidRDefault="002A0D87" w:rsidP="003C376A">
            <w:pPr>
              <w:autoSpaceDE w:val="0"/>
              <w:autoSpaceDN w:val="0"/>
              <w:adjustRightInd w:val="0"/>
              <w:spacing w:after="0" w:line="240" w:lineRule="auto"/>
              <w:rPr>
                <w:ins w:id="1204" w:author="Arjan" w:date="2014-11-18T10:00:00Z"/>
                <w:rFonts w:ascii="Arial" w:eastAsia="Times New Roman" w:hAnsi="Arial" w:cs="Arial"/>
                <w:color w:val="000000"/>
                <w:sz w:val="20"/>
                <w:szCs w:val="24"/>
              </w:rPr>
            </w:pPr>
          </w:p>
        </w:tc>
        <w:tc>
          <w:tcPr>
            <w:tcW w:w="3330" w:type="dxa"/>
            <w:tcBorders>
              <w:top w:val="nil"/>
              <w:left w:val="nil"/>
              <w:bottom w:val="nil"/>
              <w:right w:val="nil"/>
            </w:tcBorders>
          </w:tcPr>
          <w:p w:rsidR="002A0D87" w:rsidRDefault="002A0D87" w:rsidP="003C376A">
            <w:pPr>
              <w:autoSpaceDE w:val="0"/>
              <w:autoSpaceDN w:val="0"/>
              <w:adjustRightInd w:val="0"/>
              <w:spacing w:after="0" w:line="240" w:lineRule="auto"/>
              <w:rPr>
                <w:ins w:id="1205" w:author="Arjan" w:date="2014-11-18T10:00:00Z"/>
              </w:rPr>
            </w:pPr>
            <w:ins w:id="1206" w:author="Arjan" w:date="2014-11-18T10:00:00Z">
              <w:r>
                <w:t>- Adres buitenland 3</w:t>
              </w:r>
            </w:ins>
          </w:p>
        </w:tc>
        <w:tc>
          <w:tcPr>
            <w:tcW w:w="1350" w:type="dxa"/>
            <w:tcBorders>
              <w:top w:val="nil"/>
              <w:left w:val="nil"/>
              <w:bottom w:val="nil"/>
              <w:right w:val="nil"/>
            </w:tcBorders>
          </w:tcPr>
          <w:p w:rsidR="002A0D87" w:rsidRPr="002A0D87" w:rsidRDefault="002A0D87" w:rsidP="003C376A">
            <w:pPr>
              <w:autoSpaceDE w:val="0"/>
              <w:autoSpaceDN w:val="0"/>
              <w:adjustRightInd w:val="0"/>
              <w:spacing w:after="0" w:line="240" w:lineRule="auto"/>
              <w:rPr>
                <w:ins w:id="1207" w:author="Arjan" w:date="2014-11-18T10:00:00Z"/>
                <w:rFonts w:ascii="Arial" w:eastAsia="Times New Roman" w:hAnsi="Arial" w:cs="Arial"/>
                <w:color w:val="000000"/>
                <w:sz w:val="20"/>
                <w:szCs w:val="24"/>
              </w:rPr>
            </w:pPr>
          </w:p>
        </w:tc>
      </w:tr>
      <w:tr w:rsidR="00CD50A0" w:rsidRPr="003E7E75" w:rsidTr="0057620D">
        <w:trPr>
          <w:ins w:id="1208" w:author="Arjan" w:date="2014-11-18T10:00:00Z"/>
        </w:trPr>
        <w:tc>
          <w:tcPr>
            <w:tcW w:w="3600" w:type="dxa"/>
            <w:tcBorders>
              <w:top w:val="nil"/>
              <w:left w:val="nil"/>
              <w:bottom w:val="nil"/>
              <w:right w:val="nil"/>
            </w:tcBorders>
          </w:tcPr>
          <w:p w:rsidR="00CD50A0" w:rsidRPr="00CD50A0" w:rsidRDefault="00CD50A0" w:rsidP="00CD50A0">
            <w:pPr>
              <w:autoSpaceDE w:val="0"/>
              <w:autoSpaceDN w:val="0"/>
              <w:adjustRightInd w:val="0"/>
              <w:spacing w:after="0" w:line="240" w:lineRule="auto"/>
              <w:rPr>
                <w:ins w:id="1209" w:author="Arjan" w:date="2014-11-18T10:00:00Z"/>
                <w:rFonts w:ascii="Arial" w:eastAsia="Times New Roman" w:hAnsi="Arial" w:cs="Arial"/>
                <w:b/>
                <w:color w:val="000000"/>
                <w:sz w:val="20"/>
                <w:szCs w:val="24"/>
              </w:rPr>
            </w:pPr>
            <w:ins w:id="1210" w:author="Arjan" w:date="2014-11-18T10:00:00Z">
              <w:r w:rsidRPr="00CD50A0">
                <w:rPr>
                  <w:rFonts w:ascii="Arial" w:eastAsia="Times New Roman" w:hAnsi="Arial" w:cs="Arial"/>
                  <w:b/>
                  <w:color w:val="000000"/>
                  <w:sz w:val="20"/>
                  <w:szCs w:val="24"/>
                </w:rPr>
                <w:t>Overzicht relaties</w:t>
              </w:r>
            </w:ins>
          </w:p>
        </w:tc>
        <w:tc>
          <w:tcPr>
            <w:tcW w:w="4410" w:type="dxa"/>
            <w:gridSpan w:val="2"/>
            <w:tcBorders>
              <w:top w:val="nil"/>
              <w:left w:val="nil"/>
              <w:bottom w:val="nil"/>
              <w:right w:val="nil"/>
            </w:tcBorders>
          </w:tcPr>
          <w:p w:rsidR="00CD50A0" w:rsidRPr="00CD50A0" w:rsidRDefault="00CD50A0" w:rsidP="003C376A">
            <w:pPr>
              <w:autoSpaceDE w:val="0"/>
              <w:autoSpaceDN w:val="0"/>
              <w:adjustRightInd w:val="0"/>
              <w:spacing w:after="0" w:line="240" w:lineRule="auto"/>
              <w:rPr>
                <w:ins w:id="1211" w:author="Arjan" w:date="2014-11-18T10:00:00Z"/>
                <w:i/>
              </w:rPr>
            </w:pPr>
            <w:ins w:id="1212" w:author="Arjan" w:date="2014-11-18T10:00:00Z">
              <w:r w:rsidRPr="00CD50A0">
                <w:rPr>
                  <w:i/>
                </w:rPr>
                <w:t>Relatienaam incl. gerelateerd objecttype</w:t>
              </w:r>
            </w:ins>
          </w:p>
        </w:tc>
        <w:tc>
          <w:tcPr>
            <w:tcW w:w="1350" w:type="dxa"/>
            <w:tcBorders>
              <w:top w:val="nil"/>
              <w:left w:val="nil"/>
              <w:bottom w:val="nil"/>
              <w:right w:val="nil"/>
            </w:tcBorders>
          </w:tcPr>
          <w:p w:rsidR="00CD50A0" w:rsidRPr="00CD50A0" w:rsidRDefault="00CD50A0" w:rsidP="003C376A">
            <w:pPr>
              <w:autoSpaceDE w:val="0"/>
              <w:autoSpaceDN w:val="0"/>
              <w:adjustRightInd w:val="0"/>
              <w:spacing w:after="0" w:line="240" w:lineRule="auto"/>
              <w:rPr>
                <w:ins w:id="1213" w:author="Arjan" w:date="2014-11-18T10:00:00Z"/>
                <w:rFonts w:ascii="Arial" w:eastAsia="Times New Roman" w:hAnsi="Arial" w:cs="Arial"/>
                <w:i/>
                <w:color w:val="000000"/>
                <w:sz w:val="20"/>
                <w:szCs w:val="24"/>
              </w:rPr>
            </w:pPr>
            <w:ins w:id="1214" w:author="Arjan" w:date="2014-11-18T10:00:00Z">
              <w:r w:rsidRPr="00CD50A0">
                <w:rPr>
                  <w:rFonts w:ascii="Arial" w:eastAsia="Times New Roman" w:hAnsi="Arial" w:cs="Arial"/>
                  <w:i/>
                  <w:color w:val="000000"/>
                  <w:sz w:val="20"/>
                  <w:szCs w:val="24"/>
                </w:rPr>
                <w:t>Herkomst</w:t>
              </w:r>
            </w:ins>
          </w:p>
        </w:tc>
      </w:tr>
      <w:tr w:rsidR="00CD50A0" w:rsidRPr="003E7E75" w:rsidTr="0057620D">
        <w:trPr>
          <w:ins w:id="1215" w:author="Arjan" w:date="2014-11-18T10:00:00Z"/>
        </w:trPr>
        <w:tc>
          <w:tcPr>
            <w:tcW w:w="3600" w:type="dxa"/>
            <w:tcBorders>
              <w:top w:val="nil"/>
              <w:left w:val="nil"/>
              <w:bottom w:val="nil"/>
              <w:right w:val="nil"/>
            </w:tcBorders>
          </w:tcPr>
          <w:p w:rsidR="00CD50A0" w:rsidRDefault="00CD50A0" w:rsidP="00CD50A0">
            <w:pPr>
              <w:autoSpaceDE w:val="0"/>
              <w:autoSpaceDN w:val="0"/>
              <w:adjustRightInd w:val="0"/>
              <w:spacing w:after="0" w:line="240" w:lineRule="auto"/>
              <w:rPr>
                <w:ins w:id="1216" w:author="Arjan" w:date="2014-11-18T10:00:00Z"/>
                <w:rFonts w:ascii="Arial" w:eastAsia="Times New Roman" w:hAnsi="Arial" w:cs="Arial"/>
                <w:color w:val="000000"/>
                <w:sz w:val="20"/>
                <w:szCs w:val="24"/>
              </w:rPr>
            </w:pPr>
          </w:p>
        </w:tc>
        <w:tc>
          <w:tcPr>
            <w:tcW w:w="4410" w:type="dxa"/>
            <w:gridSpan w:val="2"/>
            <w:tcBorders>
              <w:top w:val="nil"/>
              <w:left w:val="nil"/>
              <w:bottom w:val="nil"/>
              <w:right w:val="nil"/>
            </w:tcBorders>
          </w:tcPr>
          <w:p w:rsidR="00CD50A0" w:rsidRPr="00CD50A0" w:rsidRDefault="00CD50A0" w:rsidP="00CD50A0">
            <w:pPr>
              <w:autoSpaceDE w:val="0"/>
              <w:autoSpaceDN w:val="0"/>
              <w:adjustRightInd w:val="0"/>
              <w:spacing w:after="0" w:line="240" w:lineRule="auto"/>
              <w:rPr>
                <w:ins w:id="1217" w:author="Arjan" w:date="2014-11-18T10:00:00Z"/>
              </w:rPr>
            </w:pPr>
            <w:ins w:id="1218" w:author="Arjan" w:date="2014-11-18T10:00:00Z">
              <w:r>
                <w:t>van BETROKKENE met als afwijkend binnenlands correspondentieadres  ADRESSEERBAAR OBJECT AANDUIDING</w:t>
              </w:r>
            </w:ins>
          </w:p>
        </w:tc>
        <w:tc>
          <w:tcPr>
            <w:tcW w:w="1350" w:type="dxa"/>
            <w:tcBorders>
              <w:top w:val="nil"/>
              <w:left w:val="nil"/>
              <w:bottom w:val="nil"/>
              <w:right w:val="nil"/>
            </w:tcBorders>
          </w:tcPr>
          <w:p w:rsidR="00CD50A0" w:rsidRDefault="00CD50A0" w:rsidP="003C376A">
            <w:pPr>
              <w:autoSpaceDE w:val="0"/>
              <w:autoSpaceDN w:val="0"/>
              <w:adjustRightInd w:val="0"/>
              <w:spacing w:after="0" w:line="240" w:lineRule="auto"/>
              <w:rPr>
                <w:ins w:id="1219" w:author="Arjan" w:date="2014-11-18T10:00:00Z"/>
                <w:rFonts w:ascii="Arial" w:eastAsia="Times New Roman" w:hAnsi="Arial" w:cs="Arial"/>
                <w:color w:val="000000"/>
                <w:sz w:val="20"/>
                <w:szCs w:val="24"/>
              </w:rPr>
            </w:pPr>
            <w:ins w:id="1220" w:author="Arjan" w:date="2014-11-18T10:00:00Z">
              <w:r>
                <w:rPr>
                  <w:rFonts w:ascii="Arial" w:eastAsia="Times New Roman" w:hAnsi="Arial" w:cs="Arial"/>
                  <w:color w:val="000000"/>
                  <w:sz w:val="20"/>
                  <w:szCs w:val="24"/>
                </w:rPr>
                <w:t>KING</w:t>
              </w:r>
            </w:ins>
          </w:p>
        </w:tc>
      </w:tr>
      <w:tr w:rsidR="00CD50A0" w:rsidRPr="003E7E75" w:rsidTr="0057620D">
        <w:trPr>
          <w:ins w:id="1221" w:author="Arjan" w:date="2014-11-18T10:00:00Z"/>
        </w:trPr>
        <w:tc>
          <w:tcPr>
            <w:tcW w:w="3600" w:type="dxa"/>
            <w:tcBorders>
              <w:top w:val="nil"/>
              <w:left w:val="nil"/>
              <w:bottom w:val="nil"/>
              <w:right w:val="nil"/>
            </w:tcBorders>
          </w:tcPr>
          <w:p w:rsidR="00CD50A0" w:rsidRDefault="00CD50A0" w:rsidP="00CD50A0">
            <w:pPr>
              <w:autoSpaceDE w:val="0"/>
              <w:autoSpaceDN w:val="0"/>
              <w:adjustRightInd w:val="0"/>
              <w:spacing w:after="0" w:line="240" w:lineRule="auto"/>
              <w:rPr>
                <w:ins w:id="1222" w:author="Arjan" w:date="2014-11-18T10:00:00Z"/>
                <w:rFonts w:ascii="Arial" w:eastAsia="Times New Roman" w:hAnsi="Arial" w:cs="Arial"/>
                <w:color w:val="000000"/>
                <w:sz w:val="20"/>
                <w:szCs w:val="24"/>
              </w:rPr>
            </w:pPr>
          </w:p>
        </w:tc>
        <w:tc>
          <w:tcPr>
            <w:tcW w:w="4410" w:type="dxa"/>
            <w:gridSpan w:val="2"/>
            <w:tcBorders>
              <w:top w:val="nil"/>
              <w:left w:val="nil"/>
              <w:bottom w:val="nil"/>
              <w:right w:val="nil"/>
            </w:tcBorders>
          </w:tcPr>
          <w:p w:rsidR="00CD50A0" w:rsidRDefault="00CD50A0" w:rsidP="00CD50A0">
            <w:pPr>
              <w:autoSpaceDE w:val="0"/>
              <w:autoSpaceDN w:val="0"/>
              <w:adjustRightInd w:val="0"/>
              <w:spacing w:after="0" w:line="240" w:lineRule="auto"/>
              <w:rPr>
                <w:ins w:id="1223" w:author="Arjan" w:date="2014-11-18T10:00:00Z"/>
              </w:rPr>
            </w:pPr>
            <w:ins w:id="1224" w:author="Arjan" w:date="2014-11-18T10:00:00Z">
              <w:r>
                <w:t>Afwijkend correspondentie postadres:</w:t>
              </w:r>
            </w:ins>
          </w:p>
          <w:p w:rsidR="00CD50A0" w:rsidRDefault="00CD50A0" w:rsidP="00CD50A0">
            <w:pPr>
              <w:autoSpaceDE w:val="0"/>
              <w:autoSpaceDN w:val="0"/>
              <w:adjustRightInd w:val="0"/>
              <w:spacing w:after="0" w:line="240" w:lineRule="auto"/>
              <w:rPr>
                <w:ins w:id="1225" w:author="Arjan" w:date="2014-11-18T10:00:00Z"/>
              </w:rPr>
            </w:pPr>
            <w:ins w:id="1226" w:author="Arjan" w:date="2014-11-18T10:00:00Z">
              <w:r>
                <w:t>- van BETROKKENE met afwijkend correspondentie postadres dat zich bevindt in WOONPLAATS</w:t>
              </w:r>
            </w:ins>
          </w:p>
        </w:tc>
        <w:tc>
          <w:tcPr>
            <w:tcW w:w="1350" w:type="dxa"/>
            <w:tcBorders>
              <w:top w:val="nil"/>
              <w:left w:val="nil"/>
              <w:bottom w:val="nil"/>
              <w:right w:val="nil"/>
            </w:tcBorders>
          </w:tcPr>
          <w:p w:rsidR="00CD50A0" w:rsidRDefault="00CD50A0" w:rsidP="003C376A">
            <w:pPr>
              <w:autoSpaceDE w:val="0"/>
              <w:autoSpaceDN w:val="0"/>
              <w:adjustRightInd w:val="0"/>
              <w:spacing w:after="0" w:line="240" w:lineRule="auto"/>
              <w:rPr>
                <w:ins w:id="1227" w:author="Arjan" w:date="2014-11-18T10:00:00Z"/>
                <w:rFonts w:ascii="Arial" w:eastAsia="Times New Roman" w:hAnsi="Arial" w:cs="Arial"/>
                <w:color w:val="000000"/>
                <w:sz w:val="20"/>
                <w:szCs w:val="24"/>
              </w:rPr>
            </w:pPr>
          </w:p>
          <w:p w:rsidR="00CD50A0" w:rsidRDefault="00CD50A0" w:rsidP="003C376A">
            <w:pPr>
              <w:autoSpaceDE w:val="0"/>
              <w:autoSpaceDN w:val="0"/>
              <w:adjustRightInd w:val="0"/>
              <w:spacing w:after="0" w:line="240" w:lineRule="auto"/>
              <w:rPr>
                <w:ins w:id="1228" w:author="Arjan" w:date="2014-11-18T10:00:00Z"/>
                <w:rFonts w:ascii="Arial" w:eastAsia="Times New Roman" w:hAnsi="Arial" w:cs="Arial"/>
                <w:color w:val="000000"/>
                <w:sz w:val="20"/>
                <w:szCs w:val="24"/>
              </w:rPr>
            </w:pPr>
            <w:ins w:id="1229" w:author="Arjan" w:date="2014-11-18T10:00:00Z">
              <w:r>
                <w:rPr>
                  <w:rFonts w:ascii="Arial" w:eastAsia="Times New Roman" w:hAnsi="Arial" w:cs="Arial"/>
                  <w:color w:val="000000"/>
                  <w:sz w:val="20"/>
                  <w:szCs w:val="24"/>
                </w:rPr>
                <w:t>KING</w:t>
              </w:r>
            </w:ins>
          </w:p>
        </w:tc>
      </w:tr>
      <w:tr w:rsidR="00CD50A0" w:rsidRPr="003E7E75" w:rsidTr="0057620D">
        <w:trPr>
          <w:ins w:id="1230" w:author="Arjan" w:date="2014-11-18T10:00:00Z"/>
        </w:trPr>
        <w:tc>
          <w:tcPr>
            <w:tcW w:w="3600" w:type="dxa"/>
            <w:tcBorders>
              <w:top w:val="nil"/>
              <w:left w:val="nil"/>
              <w:bottom w:val="nil"/>
              <w:right w:val="nil"/>
            </w:tcBorders>
          </w:tcPr>
          <w:p w:rsidR="00CD50A0" w:rsidRDefault="00CD50A0" w:rsidP="00CD50A0">
            <w:pPr>
              <w:autoSpaceDE w:val="0"/>
              <w:autoSpaceDN w:val="0"/>
              <w:adjustRightInd w:val="0"/>
              <w:spacing w:after="0" w:line="240" w:lineRule="auto"/>
              <w:rPr>
                <w:ins w:id="1231" w:author="Arjan" w:date="2014-11-18T10:00:00Z"/>
                <w:rFonts w:ascii="Arial" w:eastAsia="Times New Roman" w:hAnsi="Arial" w:cs="Arial"/>
                <w:color w:val="000000"/>
                <w:sz w:val="20"/>
                <w:szCs w:val="24"/>
              </w:rPr>
            </w:pPr>
          </w:p>
        </w:tc>
        <w:tc>
          <w:tcPr>
            <w:tcW w:w="4410" w:type="dxa"/>
            <w:gridSpan w:val="2"/>
            <w:tcBorders>
              <w:top w:val="nil"/>
              <w:left w:val="nil"/>
              <w:bottom w:val="nil"/>
              <w:right w:val="nil"/>
            </w:tcBorders>
          </w:tcPr>
          <w:p w:rsidR="00CD50A0" w:rsidRDefault="00CD50A0" w:rsidP="00CD50A0">
            <w:pPr>
              <w:autoSpaceDE w:val="0"/>
              <w:autoSpaceDN w:val="0"/>
              <w:adjustRightInd w:val="0"/>
              <w:spacing w:after="0" w:line="240" w:lineRule="auto"/>
              <w:rPr>
                <w:ins w:id="1232" w:author="Arjan" w:date="2014-11-18T10:00:00Z"/>
              </w:rPr>
            </w:pPr>
            <w:ins w:id="1233" w:author="Arjan" w:date="2014-11-18T10:00:00Z">
              <w:r>
                <w:t>Afwijkend buitenlands correspondentieadres:</w:t>
              </w:r>
            </w:ins>
          </w:p>
          <w:p w:rsidR="00CD50A0" w:rsidRDefault="00CD50A0" w:rsidP="00CD50A0">
            <w:pPr>
              <w:autoSpaceDE w:val="0"/>
              <w:autoSpaceDN w:val="0"/>
              <w:adjustRightInd w:val="0"/>
              <w:spacing w:after="0" w:line="240" w:lineRule="auto"/>
              <w:rPr>
                <w:ins w:id="1234" w:author="Arjan" w:date="2014-11-18T10:00:00Z"/>
              </w:rPr>
            </w:pPr>
            <w:ins w:id="1235" w:author="Arjan" w:date="2014-11-18T10:00:00Z">
              <w:r>
                <w:t>- van BETROKKENE met afwijkend buitenlands correspondentieadres dat zich bevindt in LAND</w:t>
              </w:r>
            </w:ins>
          </w:p>
        </w:tc>
        <w:tc>
          <w:tcPr>
            <w:tcW w:w="1350" w:type="dxa"/>
            <w:tcBorders>
              <w:top w:val="nil"/>
              <w:left w:val="nil"/>
              <w:bottom w:val="nil"/>
              <w:right w:val="nil"/>
            </w:tcBorders>
          </w:tcPr>
          <w:p w:rsidR="00CD50A0" w:rsidRDefault="00CD50A0" w:rsidP="003C376A">
            <w:pPr>
              <w:autoSpaceDE w:val="0"/>
              <w:autoSpaceDN w:val="0"/>
              <w:adjustRightInd w:val="0"/>
              <w:spacing w:after="0" w:line="240" w:lineRule="auto"/>
              <w:rPr>
                <w:ins w:id="1236" w:author="Arjan" w:date="2014-11-18T10:00:00Z"/>
                <w:rFonts w:ascii="Arial" w:eastAsia="Times New Roman" w:hAnsi="Arial" w:cs="Arial"/>
                <w:color w:val="000000"/>
                <w:sz w:val="20"/>
                <w:szCs w:val="24"/>
              </w:rPr>
            </w:pPr>
          </w:p>
          <w:p w:rsidR="00CD50A0" w:rsidRDefault="00CD50A0" w:rsidP="003C376A">
            <w:pPr>
              <w:autoSpaceDE w:val="0"/>
              <w:autoSpaceDN w:val="0"/>
              <w:adjustRightInd w:val="0"/>
              <w:spacing w:after="0" w:line="240" w:lineRule="auto"/>
              <w:rPr>
                <w:ins w:id="1237" w:author="Arjan" w:date="2014-11-18T10:00:00Z"/>
                <w:rFonts w:ascii="Arial" w:eastAsia="Times New Roman" w:hAnsi="Arial" w:cs="Arial"/>
                <w:color w:val="000000"/>
                <w:sz w:val="20"/>
                <w:szCs w:val="24"/>
              </w:rPr>
            </w:pPr>
            <w:ins w:id="1238" w:author="Arjan" w:date="2014-11-18T10:00:00Z">
              <w:r>
                <w:rPr>
                  <w:rFonts w:ascii="Arial" w:eastAsia="Times New Roman" w:hAnsi="Arial" w:cs="Arial"/>
                  <w:color w:val="000000"/>
                  <w:sz w:val="20"/>
                  <w:szCs w:val="24"/>
                </w:rPr>
                <w:t>KING</w:t>
              </w:r>
            </w:ins>
          </w:p>
        </w:tc>
      </w:tr>
    </w:tbl>
    <w:p w:rsidR="005B4451" w:rsidRDefault="005B4451" w:rsidP="00ED4564"/>
    <w:p w:rsidR="0058622B" w:rsidRPr="003E7E75" w:rsidRDefault="00B47636" w:rsidP="0058622B">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58622B"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58622B"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58622B" w:rsidRPr="003E7E75">
        <w:rPr>
          <w:rFonts w:ascii="Arial" w:eastAsia="Times New Roman" w:hAnsi="Arial" w:cs="Arial"/>
          <w:b/>
          <w:bCs/>
          <w:color w:val="004080"/>
          <w:sz w:val="24"/>
          <w:szCs w:val="24"/>
        </w:rPr>
        <w:instrText>MERGEFIELD Att.Name</w:instrText>
      </w:r>
      <w:r w:rsidRPr="003E7E75">
        <w:rPr>
          <w:rFonts w:ascii="Arial" w:eastAsia="Times New Roman" w:hAnsi="Arial" w:cs="Arial"/>
          <w:b/>
          <w:bCs/>
          <w:color w:val="004080"/>
          <w:sz w:val="24"/>
          <w:szCs w:val="24"/>
        </w:rPr>
        <w:fldChar w:fldCharType="separate"/>
      </w:r>
      <w:r w:rsidR="0058622B" w:rsidRPr="003E7E75">
        <w:rPr>
          <w:rFonts w:ascii="Arial" w:eastAsia="Times New Roman" w:hAnsi="Arial" w:cs="Arial"/>
          <w:b/>
          <w:bCs/>
          <w:color w:val="004080"/>
          <w:sz w:val="24"/>
          <w:szCs w:val="24"/>
        </w:rPr>
        <w:t>Aard relatie</w:t>
      </w:r>
      <w:r w:rsidRPr="003E7E7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690"/>
        <w:gridCol w:w="5670"/>
      </w:tblGrid>
      <w:tr w:rsidR="0058622B" w:rsidRPr="003E7E75" w:rsidTr="003C376A">
        <w:trPr>
          <w:trHeight w:val="215"/>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58622B" w:rsidRPr="003E7E75" w:rsidRDefault="00B47636"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Att.Name</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Aard relatie</w:t>
            </w:r>
            <w:r w:rsidRPr="003E7E75">
              <w:rPr>
                <w:rFonts w:ascii="Arial" w:hAnsi="Arial" w:cs="Arial"/>
                <w:sz w:val="20"/>
                <w:szCs w:val="20"/>
                <w:lang w:val="en-AU"/>
              </w:rPr>
              <w:fldChar w:fldCharType="end"/>
            </w: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KING</w:t>
            </w: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58622B" w:rsidRPr="003E7E75" w:rsidRDefault="00B47636"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Att.Alias</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aard</w:t>
            </w:r>
            <w:r w:rsidRPr="003E7E75">
              <w:rPr>
                <w:rFonts w:ascii="Arial" w:hAnsi="Arial" w:cs="Arial"/>
                <w:sz w:val="20"/>
                <w:szCs w:val="20"/>
                <w:lang w:val="en-AU"/>
              </w:rPr>
              <w:fldChar w:fldCharType="end"/>
            </w:r>
          </w:p>
        </w:tc>
      </w:tr>
      <w:tr w:rsidR="0058622B" w:rsidRPr="003E7E75" w:rsidTr="003C376A">
        <w:trPr>
          <w:trHeight w:val="26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5E066D"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58622B" w:rsidRPr="00DD0F4F" w:rsidRDefault="00B47636" w:rsidP="0058622B">
            <w:pPr>
              <w:autoSpaceDE w:val="0"/>
              <w:autoSpaceDN w:val="0"/>
              <w:adjustRightInd w:val="0"/>
              <w:spacing w:after="0" w:line="240" w:lineRule="auto"/>
              <w:rPr>
                <w:rFonts w:ascii="Arial" w:eastAsia="Times New Roman" w:hAnsi="Arial" w:cs="Arial"/>
                <w:color w:val="000000"/>
                <w:sz w:val="20"/>
                <w:szCs w:val="20"/>
                <w:lang w:val="nl-NL"/>
              </w:rPr>
            </w:pPr>
            <w:r w:rsidRPr="003E7E75">
              <w:rPr>
                <w:rFonts w:ascii="Arial" w:hAnsi="Arial" w:cs="Arial"/>
                <w:sz w:val="20"/>
                <w:szCs w:val="20"/>
                <w:lang w:val="en-AU"/>
              </w:rPr>
              <w:fldChar w:fldCharType="begin" w:fldLock="1"/>
            </w:r>
            <w:r w:rsidR="0058622B" w:rsidRPr="00DD0F4F">
              <w:rPr>
                <w:rFonts w:ascii="Arial" w:hAnsi="Arial" w:cs="Arial"/>
                <w:sz w:val="20"/>
                <w:szCs w:val="20"/>
                <w:lang w:val="nl-NL"/>
              </w:rPr>
              <w:instrText xml:space="preserve">MERGEFIELD </w:instrText>
            </w:r>
            <w:r w:rsidR="0058622B" w:rsidRPr="00DD0F4F">
              <w:rPr>
                <w:rFonts w:ascii="Arial" w:eastAsia="Times New Roman" w:hAnsi="Arial" w:cs="Arial"/>
                <w:color w:val="000000"/>
                <w:sz w:val="20"/>
                <w:szCs w:val="20"/>
                <w:lang w:val="nl-NL"/>
              </w:rPr>
              <w:instrText>Att.Notes</w:instrText>
            </w:r>
            <w:r w:rsidRPr="003E7E75">
              <w:rPr>
                <w:rFonts w:ascii="Arial" w:hAnsi="Arial" w:cs="Arial"/>
                <w:sz w:val="20"/>
                <w:szCs w:val="20"/>
                <w:lang w:val="en-AU"/>
              </w:rPr>
              <w:fldChar w:fldCharType="separate"/>
            </w:r>
            <w:r w:rsidR="0058622B" w:rsidRPr="00DD0F4F">
              <w:rPr>
                <w:rFonts w:ascii="Arial" w:eastAsia="Times New Roman" w:hAnsi="Arial" w:cs="Arial"/>
                <w:color w:val="000000"/>
                <w:sz w:val="20"/>
                <w:szCs w:val="20"/>
                <w:lang w:val="nl-NL"/>
              </w:rPr>
              <w:t>Omschrijving van de aard van de relatie van de BETROKKENE tot het INFORMATIEOBJECT</w:t>
            </w:r>
            <w:r w:rsidRPr="003E7E75">
              <w:rPr>
                <w:rFonts w:ascii="Arial" w:hAnsi="Arial" w:cs="Arial"/>
                <w:sz w:val="20"/>
                <w:szCs w:val="20"/>
                <w:lang w:val="en-AU"/>
              </w:rPr>
              <w:fldChar w:fldCharType="end"/>
            </w:r>
          </w:p>
        </w:tc>
      </w:tr>
      <w:tr w:rsidR="0058622B" w:rsidRPr="005E066D" w:rsidTr="003C376A">
        <w:trPr>
          <w:trHeight w:val="230"/>
        </w:trPr>
        <w:tc>
          <w:tcPr>
            <w:tcW w:w="3690" w:type="dxa"/>
            <w:tcBorders>
              <w:top w:val="nil"/>
              <w:left w:val="nil"/>
              <w:bottom w:val="nil"/>
              <w:right w:val="nil"/>
            </w:tcBorders>
          </w:tcPr>
          <w:p w:rsidR="0058622B" w:rsidRPr="00DD0F4F" w:rsidRDefault="0058622B" w:rsidP="003C376A">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58622B" w:rsidRPr="00DD0F4F" w:rsidRDefault="0058622B" w:rsidP="003C376A">
            <w:pPr>
              <w:autoSpaceDE w:val="0"/>
              <w:autoSpaceDN w:val="0"/>
              <w:adjustRightInd w:val="0"/>
              <w:spacing w:after="0" w:line="240" w:lineRule="auto"/>
              <w:rPr>
                <w:rFonts w:ascii="Arial" w:eastAsia="Times New Roman" w:hAnsi="Arial" w:cs="Arial"/>
                <w:b/>
                <w:bCs/>
                <w:color w:val="000000"/>
                <w:sz w:val="20"/>
                <w:szCs w:val="20"/>
                <w:lang w:val="nl-NL"/>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KING</w:t>
            </w: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58622B" w:rsidRPr="003E7E75" w:rsidRDefault="0058622B" w:rsidP="0058622B">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AN13</w:t>
            </w: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5E066D"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58622B" w:rsidRPr="00DD0F4F" w:rsidRDefault="0058622B" w:rsidP="003C376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"afzender" (het informatieobject is ontvangen van de betrokkene)</w:t>
            </w:r>
          </w:p>
          <w:p w:rsidR="0058622B" w:rsidRPr="00DD0F4F" w:rsidRDefault="0058622B" w:rsidP="0058622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"geadresseerde" (het informatieobject is verzonden aan de betrokkene)</w:t>
            </w:r>
          </w:p>
        </w:tc>
      </w:tr>
      <w:tr w:rsidR="0058622B" w:rsidRPr="005E066D" w:rsidTr="003C376A">
        <w:trPr>
          <w:trHeight w:val="215"/>
        </w:trPr>
        <w:tc>
          <w:tcPr>
            <w:tcW w:w="3690" w:type="dxa"/>
            <w:tcBorders>
              <w:top w:val="nil"/>
              <w:left w:val="nil"/>
              <w:bottom w:val="nil"/>
              <w:right w:val="nil"/>
            </w:tcBorders>
          </w:tcPr>
          <w:p w:rsidR="0058622B" w:rsidRPr="00DD0F4F" w:rsidRDefault="0058622B" w:rsidP="003C376A">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58622B" w:rsidRPr="00DD0F4F" w:rsidRDefault="0058622B" w:rsidP="003C376A">
            <w:pPr>
              <w:autoSpaceDE w:val="0"/>
              <w:autoSpaceDN w:val="0"/>
              <w:adjustRightInd w:val="0"/>
              <w:spacing w:after="0" w:line="240" w:lineRule="auto"/>
              <w:rPr>
                <w:rFonts w:ascii="Arial" w:eastAsia="Times New Roman" w:hAnsi="Arial" w:cs="Arial"/>
                <w:b/>
                <w:bCs/>
                <w:color w:val="000000"/>
                <w:sz w:val="20"/>
                <w:szCs w:val="20"/>
                <w:lang w:val="nl-NL"/>
              </w:rPr>
            </w:pPr>
          </w:p>
        </w:tc>
      </w:tr>
      <w:tr w:rsidR="0058622B" w:rsidRPr="003E7E75" w:rsidTr="003C376A">
        <w:trPr>
          <w:trHeight w:val="215"/>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58622B" w:rsidRPr="003E7E75" w:rsidRDefault="00B47636"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color w:val="000000"/>
                <w:sz w:val="20"/>
                <w:szCs w:val="20"/>
              </w:rPr>
              <w:instrText>Att.LowerBound</w:instrText>
            </w:r>
            <w:r w:rsidRPr="003E7E75">
              <w:rPr>
                <w:rFonts w:ascii="Arial" w:hAnsi="Arial" w:cs="Arial"/>
                <w:sz w:val="20"/>
                <w:szCs w:val="20"/>
                <w:lang w:val="en-AU"/>
              </w:rPr>
              <w:fldChar w:fldCharType="separate"/>
            </w:r>
            <w:r w:rsidR="0058622B" w:rsidRPr="003E7E75">
              <w:rPr>
                <w:rFonts w:ascii="Arial" w:eastAsia="Times New Roman" w:hAnsi="Arial" w:cs="Arial"/>
                <w:color w:val="000000"/>
                <w:sz w:val="20"/>
                <w:szCs w:val="20"/>
              </w:rPr>
              <w:t>1</w:t>
            </w:r>
            <w:r w:rsidRPr="003E7E75">
              <w:rPr>
                <w:rFonts w:ascii="Arial" w:hAnsi="Arial" w:cs="Arial"/>
                <w:sz w:val="20"/>
                <w:szCs w:val="20"/>
                <w:lang w:val="en-AU"/>
              </w:rPr>
              <w:fldChar w:fldCharType="end"/>
            </w:r>
            <w:r w:rsidR="0058622B" w:rsidRPr="003E7E75">
              <w:rPr>
                <w:rFonts w:ascii="Arial" w:eastAsia="Times New Roman" w:hAnsi="Arial" w:cs="Arial"/>
                <w:color w:val="000000"/>
                <w:sz w:val="20"/>
                <w:szCs w:val="20"/>
              </w:rPr>
              <w:t xml:space="preserve"> - </w:t>
            </w:r>
            <w:r w:rsidRPr="003E7E75">
              <w:rPr>
                <w:rFonts w:ascii="Arial" w:eastAsia="Times New Roman" w:hAnsi="Arial" w:cs="Arial"/>
                <w:color w:val="000000"/>
                <w:sz w:val="20"/>
                <w:szCs w:val="20"/>
              </w:rPr>
              <w:fldChar w:fldCharType="begin" w:fldLock="1"/>
            </w:r>
            <w:r w:rsidR="0058622B" w:rsidRPr="003E7E75">
              <w:rPr>
                <w:rFonts w:ascii="Arial" w:eastAsia="Times New Roman" w:hAnsi="Arial" w:cs="Arial"/>
                <w:color w:val="000000"/>
                <w:sz w:val="20"/>
                <w:szCs w:val="20"/>
              </w:rPr>
              <w:instrText>MERGEFIELD Att.UpperBound</w:instrText>
            </w:r>
            <w:r w:rsidRPr="003E7E75">
              <w:rPr>
                <w:rFonts w:ascii="Arial" w:eastAsia="Times New Roman" w:hAnsi="Arial" w:cs="Arial"/>
                <w:color w:val="000000"/>
                <w:sz w:val="20"/>
                <w:szCs w:val="20"/>
              </w:rPr>
              <w:fldChar w:fldCharType="separate"/>
            </w:r>
            <w:r w:rsidR="0058622B" w:rsidRPr="003E7E75">
              <w:rPr>
                <w:rFonts w:ascii="Arial" w:eastAsia="Times New Roman" w:hAnsi="Arial" w:cs="Arial"/>
                <w:color w:val="000000"/>
                <w:sz w:val="20"/>
                <w:szCs w:val="20"/>
              </w:rPr>
              <w:t>1</w:t>
            </w:r>
            <w:r w:rsidRPr="003E7E75">
              <w:rPr>
                <w:rFonts w:ascii="Arial" w:eastAsia="Times New Roman" w:hAnsi="Arial" w:cs="Arial"/>
                <w:color w:val="000000"/>
                <w:sz w:val="20"/>
                <w:szCs w:val="20"/>
              </w:rPr>
              <w:fldChar w:fldCharType="end"/>
            </w: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Gemeentelijk basisgegeven</w:t>
            </w: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r w:rsidRPr="003E7E75">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r w:rsidRPr="003E7E75">
              <w:rPr>
                <w:rFonts w:ascii="Arial" w:eastAsia="Times New Roman" w:hAnsi="Arial" w:cs="Arial"/>
                <w:b/>
                <w:bCs/>
                <w:color w:val="000000"/>
                <w:sz w:val="20"/>
                <w:szCs w:val="20"/>
              </w:rPr>
              <w:t>-</w:t>
            </w:r>
          </w:p>
        </w:tc>
      </w:tr>
    </w:tbl>
    <w:p w:rsidR="0058622B" w:rsidRDefault="0058622B" w:rsidP="00ED4564"/>
    <w:p w:rsidR="0058622B" w:rsidRPr="003E7E75" w:rsidRDefault="00B47636" w:rsidP="0058622B">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E7E75">
        <w:rPr>
          <w:rFonts w:ascii="Arial" w:hAnsi="Arial" w:cs="Arial"/>
          <w:sz w:val="20"/>
          <w:szCs w:val="20"/>
          <w:lang w:val="en-AU"/>
        </w:rPr>
        <w:fldChar w:fldCharType="begin" w:fldLock="1"/>
      </w:r>
      <w:r w:rsidR="0058622B" w:rsidRPr="003E7E75">
        <w:rPr>
          <w:rFonts w:ascii="Arial" w:hAnsi="Arial" w:cs="Arial"/>
          <w:sz w:val="20"/>
          <w:szCs w:val="20"/>
          <w:lang w:val="en-AU"/>
        </w:rPr>
        <w:instrText xml:space="preserve">MERGEFIELD </w:instrText>
      </w:r>
      <w:r w:rsidR="0058622B"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58622B"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58622B" w:rsidRPr="003E7E75">
        <w:rPr>
          <w:rFonts w:ascii="Arial" w:eastAsia="Times New Roman" w:hAnsi="Arial" w:cs="Arial"/>
          <w:b/>
          <w:bCs/>
          <w:color w:val="004080"/>
          <w:sz w:val="24"/>
          <w:szCs w:val="24"/>
        </w:rPr>
        <w:t xml:space="preserve"> </w:t>
      </w:r>
      <w:r w:rsidR="0058622B">
        <w:rPr>
          <w:rFonts w:ascii="Arial" w:eastAsia="Times New Roman" w:hAnsi="Arial" w:cs="Arial"/>
          <w:b/>
          <w:bCs/>
          <w:color w:val="004080"/>
          <w:sz w:val="24"/>
          <w:szCs w:val="24"/>
        </w:rPr>
        <w:t>Toelichting</w:t>
      </w:r>
    </w:p>
    <w:tbl>
      <w:tblPr>
        <w:tblW w:w="0" w:type="auto"/>
        <w:tblInd w:w="60" w:type="dxa"/>
        <w:tblLayout w:type="fixed"/>
        <w:tblCellMar>
          <w:left w:w="60" w:type="dxa"/>
          <w:right w:w="60" w:type="dxa"/>
        </w:tblCellMar>
        <w:tblLook w:val="0000"/>
      </w:tblPr>
      <w:tblGrid>
        <w:gridCol w:w="3690"/>
        <w:gridCol w:w="5670"/>
      </w:tblGrid>
      <w:tr w:rsidR="0058622B" w:rsidRPr="003E7E75" w:rsidTr="003C376A">
        <w:trPr>
          <w:trHeight w:val="215"/>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Toelichting</w:t>
            </w: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KING</w:t>
            </w: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toelichting</w:t>
            </w:r>
          </w:p>
        </w:tc>
      </w:tr>
      <w:tr w:rsidR="0058622B" w:rsidRPr="003E7E75" w:rsidTr="003C376A">
        <w:trPr>
          <w:trHeight w:val="26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5E066D"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58622B" w:rsidRPr="00DD0F4F" w:rsidRDefault="003C376A" w:rsidP="003C376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Verduidelijking van de afzender- of geadresseerde-relatie.</w:t>
            </w:r>
          </w:p>
        </w:tc>
      </w:tr>
      <w:tr w:rsidR="0058622B" w:rsidRPr="005E066D" w:rsidTr="003C376A">
        <w:trPr>
          <w:trHeight w:val="230"/>
        </w:trPr>
        <w:tc>
          <w:tcPr>
            <w:tcW w:w="3690" w:type="dxa"/>
            <w:tcBorders>
              <w:top w:val="nil"/>
              <w:left w:val="nil"/>
              <w:bottom w:val="nil"/>
              <w:right w:val="nil"/>
            </w:tcBorders>
          </w:tcPr>
          <w:p w:rsidR="0058622B" w:rsidRPr="00DD0F4F" w:rsidRDefault="0058622B" w:rsidP="003C376A">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58622B" w:rsidRPr="00DD0F4F" w:rsidRDefault="0058622B" w:rsidP="003C376A">
            <w:pPr>
              <w:autoSpaceDE w:val="0"/>
              <w:autoSpaceDN w:val="0"/>
              <w:adjustRightInd w:val="0"/>
              <w:spacing w:after="0" w:line="240" w:lineRule="auto"/>
              <w:rPr>
                <w:rFonts w:ascii="Arial" w:eastAsia="Times New Roman" w:hAnsi="Arial" w:cs="Arial"/>
                <w:b/>
                <w:bCs/>
                <w:color w:val="000000"/>
                <w:sz w:val="20"/>
                <w:szCs w:val="20"/>
                <w:lang w:val="nl-NL"/>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KING</w:t>
            </w: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 xml:space="preserve">1 </w:t>
            </w:r>
            <w:r>
              <w:rPr>
                <w:rFonts w:ascii="Arial" w:eastAsia="Times New Roman" w:hAnsi="Arial" w:cs="Arial"/>
                <w:color w:val="000000"/>
                <w:sz w:val="20"/>
                <w:szCs w:val="20"/>
              </w:rPr>
              <w:t>september 2014</w:t>
            </w: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AN</w:t>
            </w:r>
            <w:r w:rsidR="003711AD">
              <w:rPr>
                <w:rFonts w:ascii="Arial" w:hAnsi="Arial" w:cs="Arial"/>
                <w:sz w:val="20"/>
                <w:szCs w:val="20"/>
                <w:lang w:val="en-AU"/>
              </w:rPr>
              <w:t>200</w:t>
            </w: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58622B" w:rsidRPr="003E7E75" w:rsidRDefault="003711AD" w:rsidP="003C376A">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Alle alfanumerieke tekens</w:t>
            </w:r>
          </w:p>
        </w:tc>
      </w:tr>
      <w:tr w:rsidR="0058622B" w:rsidRPr="003E7E75" w:rsidTr="003C376A">
        <w:trPr>
          <w:trHeight w:val="215"/>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15"/>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w:t>
            </w:r>
            <w:r w:rsidRPr="003E7E75">
              <w:rPr>
                <w:rFonts w:ascii="Arial" w:eastAsia="Times New Roman" w:hAnsi="Arial" w:cs="Arial"/>
                <w:color w:val="000000"/>
                <w:sz w:val="20"/>
                <w:szCs w:val="20"/>
              </w:rPr>
              <w:t xml:space="preserve"> - </w:t>
            </w:r>
            <w:r w:rsidR="00B47636" w:rsidRPr="003E7E75">
              <w:rPr>
                <w:rFonts w:ascii="Arial" w:eastAsia="Times New Roman" w:hAnsi="Arial" w:cs="Arial"/>
                <w:color w:val="000000"/>
                <w:sz w:val="20"/>
                <w:szCs w:val="20"/>
              </w:rPr>
              <w:fldChar w:fldCharType="begin" w:fldLock="1"/>
            </w:r>
            <w:r w:rsidRPr="003E7E75">
              <w:rPr>
                <w:rFonts w:ascii="Arial" w:eastAsia="Times New Roman" w:hAnsi="Arial" w:cs="Arial"/>
                <w:color w:val="000000"/>
                <w:sz w:val="20"/>
                <w:szCs w:val="20"/>
              </w:rPr>
              <w:instrText>MERGEFIELD Att.UpperBound</w:instrText>
            </w:r>
            <w:r w:rsidR="00B47636" w:rsidRPr="003E7E75">
              <w:rPr>
                <w:rFonts w:ascii="Arial" w:eastAsia="Times New Roman" w:hAnsi="Arial" w:cs="Arial"/>
                <w:color w:val="000000"/>
                <w:sz w:val="20"/>
                <w:szCs w:val="20"/>
              </w:rPr>
              <w:fldChar w:fldCharType="separate"/>
            </w:r>
            <w:r w:rsidRPr="003E7E75">
              <w:rPr>
                <w:rFonts w:ascii="Arial" w:eastAsia="Times New Roman" w:hAnsi="Arial" w:cs="Arial"/>
                <w:color w:val="000000"/>
                <w:sz w:val="20"/>
                <w:szCs w:val="20"/>
              </w:rPr>
              <w:t>1</w:t>
            </w:r>
            <w:r w:rsidR="00B47636" w:rsidRPr="003E7E75">
              <w:rPr>
                <w:rFonts w:ascii="Arial" w:eastAsia="Times New Roman" w:hAnsi="Arial" w:cs="Arial"/>
                <w:color w:val="000000"/>
                <w:sz w:val="20"/>
                <w:szCs w:val="20"/>
              </w:rPr>
              <w:fldChar w:fldCharType="end"/>
            </w: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Gemeentelijk basisgegeven</w:t>
            </w: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p>
        </w:tc>
      </w:tr>
      <w:tr w:rsidR="0058622B" w:rsidRPr="003E7E75" w:rsidTr="003C376A">
        <w:trPr>
          <w:trHeight w:val="230"/>
        </w:trPr>
        <w:tc>
          <w:tcPr>
            <w:tcW w:w="369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r w:rsidRPr="003E7E75">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58622B" w:rsidRPr="003E7E75" w:rsidRDefault="0058622B" w:rsidP="003C376A">
            <w:pPr>
              <w:autoSpaceDE w:val="0"/>
              <w:autoSpaceDN w:val="0"/>
              <w:adjustRightInd w:val="0"/>
              <w:spacing w:after="0" w:line="240" w:lineRule="auto"/>
              <w:rPr>
                <w:rFonts w:ascii="Arial" w:eastAsia="Times New Roman" w:hAnsi="Arial" w:cs="Arial"/>
                <w:b/>
                <w:bCs/>
                <w:color w:val="000000"/>
                <w:sz w:val="20"/>
                <w:szCs w:val="20"/>
              </w:rPr>
            </w:pPr>
            <w:r w:rsidRPr="003E7E75">
              <w:rPr>
                <w:rFonts w:ascii="Arial" w:eastAsia="Times New Roman" w:hAnsi="Arial" w:cs="Arial"/>
                <w:b/>
                <w:bCs/>
                <w:color w:val="000000"/>
                <w:sz w:val="20"/>
                <w:szCs w:val="20"/>
              </w:rPr>
              <w:t>-</w:t>
            </w:r>
          </w:p>
        </w:tc>
      </w:tr>
    </w:tbl>
    <w:p w:rsidR="0058622B" w:rsidRDefault="0058622B" w:rsidP="00ED4564">
      <w:pPr>
        <w:rPr>
          <w:ins w:id="1239" w:author="Arjan" w:date="2014-11-18T10:00:00Z"/>
        </w:rPr>
      </w:pPr>
    </w:p>
    <w:p w:rsidR="002A0D87" w:rsidRPr="002A0D87" w:rsidRDefault="00B47636" w:rsidP="002A0D87">
      <w:pPr>
        <w:autoSpaceDE w:val="0"/>
        <w:autoSpaceDN w:val="0"/>
        <w:adjustRightInd w:val="0"/>
        <w:spacing w:before="240" w:after="60" w:line="240" w:lineRule="auto"/>
        <w:outlineLvl w:val="3"/>
        <w:rPr>
          <w:ins w:id="1240" w:author="Arjan" w:date="2014-11-18T10:00:00Z"/>
          <w:rFonts w:ascii="Arial" w:eastAsia="Times New Roman" w:hAnsi="Arial" w:cs="Arial"/>
          <w:b/>
          <w:bCs/>
          <w:color w:val="004080"/>
          <w:sz w:val="24"/>
          <w:szCs w:val="24"/>
        </w:rPr>
      </w:pPr>
      <w:ins w:id="1241" w:author="Arjan" w:date="2014-11-18T10:00:00Z">
        <w:r w:rsidRPr="003E7E75">
          <w:rPr>
            <w:rFonts w:ascii="Arial" w:hAnsi="Arial" w:cs="Arial"/>
            <w:sz w:val="20"/>
            <w:szCs w:val="20"/>
            <w:lang w:val="en-AU"/>
          </w:rPr>
          <w:fldChar w:fldCharType="begin" w:fldLock="1"/>
        </w:r>
        <w:r w:rsidR="004F32A3" w:rsidRPr="003E7E75">
          <w:rPr>
            <w:rFonts w:ascii="Arial" w:hAnsi="Arial" w:cs="Arial"/>
            <w:sz w:val="20"/>
            <w:szCs w:val="20"/>
            <w:lang w:val="en-AU"/>
          </w:rPr>
          <w:instrText xml:space="preserve">MERGEFIELD </w:instrText>
        </w:r>
        <w:r w:rsidR="004F32A3"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4F32A3"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2A0D87" w:rsidRPr="002A0D87">
          <w:rPr>
            <w:rFonts w:ascii="Arial" w:eastAsia="Times New Roman" w:hAnsi="Arial" w:cs="Arial"/>
            <w:b/>
            <w:bCs/>
            <w:color w:val="004080"/>
            <w:sz w:val="24"/>
            <w:szCs w:val="24"/>
          </w:rPr>
          <w:t xml:space="preserve"> Contactpersoonnaam</w:t>
        </w:r>
      </w:ins>
    </w:p>
    <w:tbl>
      <w:tblPr>
        <w:tblW w:w="0" w:type="auto"/>
        <w:tblLayout w:type="fixed"/>
        <w:tblCellMar>
          <w:top w:w="113" w:type="dxa"/>
        </w:tblCellMar>
        <w:tblLook w:val="0000"/>
      </w:tblPr>
      <w:tblGrid>
        <w:gridCol w:w="2808"/>
        <w:gridCol w:w="6120"/>
      </w:tblGrid>
      <w:tr w:rsidR="002A0D87" w:rsidTr="002A0D87">
        <w:trPr>
          <w:cantSplit/>
          <w:ins w:id="1242"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243" w:author="Arjan" w:date="2014-11-18T10:00:00Z"/>
                <w:rFonts w:ascii="Arial" w:eastAsia="Times New Roman" w:hAnsi="Arial" w:cs="Arial"/>
                <w:b/>
                <w:bCs/>
                <w:color w:val="000000"/>
                <w:sz w:val="20"/>
                <w:szCs w:val="20"/>
              </w:rPr>
            </w:pPr>
            <w:ins w:id="1244" w:author="Arjan" w:date="2014-11-18T10:00:00Z">
              <w:r w:rsidRPr="002A0D87">
                <w:rPr>
                  <w:rFonts w:ascii="Arial" w:eastAsia="Times New Roman" w:hAnsi="Arial" w:cs="Arial"/>
                  <w:b/>
                  <w:bCs/>
                  <w:color w:val="000000"/>
                  <w:sz w:val="20"/>
                  <w:szCs w:val="20"/>
                </w:rPr>
                <w:t>Naam attribuutsoort</w:t>
              </w:r>
            </w:ins>
          </w:p>
        </w:tc>
        <w:tc>
          <w:tcPr>
            <w:tcW w:w="6120" w:type="dxa"/>
            <w:shd w:val="clear" w:color="auto" w:fill="auto"/>
          </w:tcPr>
          <w:p w:rsidR="002A0D87" w:rsidRPr="002A0D87" w:rsidRDefault="002A0D87" w:rsidP="002A0D87">
            <w:pPr>
              <w:autoSpaceDE w:val="0"/>
              <w:autoSpaceDN w:val="0"/>
              <w:adjustRightInd w:val="0"/>
              <w:spacing w:after="0" w:line="240" w:lineRule="auto"/>
              <w:rPr>
                <w:ins w:id="1245" w:author="Arjan" w:date="2014-11-18T10:00:00Z"/>
                <w:rFonts w:ascii="Arial" w:eastAsia="Times New Roman" w:hAnsi="Arial" w:cs="Arial"/>
                <w:color w:val="000000"/>
                <w:sz w:val="20"/>
                <w:szCs w:val="20"/>
              </w:rPr>
            </w:pPr>
            <w:ins w:id="1246" w:author="Arjan" w:date="2014-11-18T10:00:00Z">
              <w:r w:rsidRPr="002A0D87">
                <w:rPr>
                  <w:rFonts w:ascii="Arial" w:eastAsia="Times New Roman" w:hAnsi="Arial" w:cs="Arial"/>
                  <w:color w:val="000000"/>
                  <w:sz w:val="20"/>
                  <w:szCs w:val="20"/>
                </w:rPr>
                <w:t>Contactpersoonnaam</w:t>
              </w:r>
            </w:ins>
          </w:p>
        </w:tc>
      </w:tr>
      <w:tr w:rsidR="002A0D87" w:rsidTr="002A0D87">
        <w:trPr>
          <w:cantSplit/>
          <w:ins w:id="1247"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248" w:author="Arjan" w:date="2014-11-18T10:00:00Z"/>
                <w:rFonts w:ascii="Arial" w:eastAsia="Times New Roman" w:hAnsi="Arial" w:cs="Arial"/>
                <w:b/>
                <w:bCs/>
                <w:color w:val="000000"/>
                <w:sz w:val="20"/>
                <w:szCs w:val="20"/>
              </w:rPr>
            </w:pPr>
            <w:ins w:id="1249" w:author="Arjan" w:date="2014-11-18T10:00:00Z">
              <w:r w:rsidRPr="002A0D87">
                <w:rPr>
                  <w:rFonts w:ascii="Arial" w:eastAsia="Times New Roman" w:hAnsi="Arial" w:cs="Arial"/>
                  <w:b/>
                  <w:bCs/>
                  <w:color w:val="000000"/>
                  <w:sz w:val="20"/>
                  <w:szCs w:val="20"/>
                </w:rPr>
                <w:t>Herkomst attribuutsoort</w:t>
              </w:r>
            </w:ins>
          </w:p>
        </w:tc>
        <w:tc>
          <w:tcPr>
            <w:tcW w:w="6120" w:type="dxa"/>
            <w:shd w:val="clear" w:color="auto" w:fill="auto"/>
          </w:tcPr>
          <w:p w:rsidR="002A0D87" w:rsidRPr="002A0D87" w:rsidRDefault="002A0D87" w:rsidP="002A0D87">
            <w:pPr>
              <w:autoSpaceDE w:val="0"/>
              <w:autoSpaceDN w:val="0"/>
              <w:adjustRightInd w:val="0"/>
              <w:spacing w:after="0" w:line="240" w:lineRule="auto"/>
              <w:rPr>
                <w:ins w:id="1250" w:author="Arjan" w:date="2014-11-18T10:00:00Z"/>
                <w:rFonts w:ascii="Arial" w:eastAsia="Times New Roman" w:hAnsi="Arial" w:cs="Arial"/>
                <w:color w:val="000000"/>
                <w:sz w:val="20"/>
                <w:szCs w:val="20"/>
              </w:rPr>
            </w:pPr>
            <w:ins w:id="1251" w:author="Arjan" w:date="2014-11-18T10:00:00Z">
              <w:r w:rsidRPr="002A0D87">
                <w:rPr>
                  <w:rFonts w:ascii="Arial" w:eastAsia="Times New Roman" w:hAnsi="Arial" w:cs="Arial"/>
                  <w:color w:val="000000"/>
                  <w:sz w:val="20"/>
                  <w:szCs w:val="20"/>
                </w:rPr>
                <w:t>KING</w:t>
              </w:r>
            </w:ins>
          </w:p>
        </w:tc>
      </w:tr>
      <w:tr w:rsidR="002A0D87" w:rsidTr="002A0D87">
        <w:trPr>
          <w:cantSplit/>
          <w:ins w:id="1252"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253" w:author="Arjan" w:date="2014-11-18T10:00:00Z"/>
                <w:rFonts w:ascii="Arial" w:eastAsia="Times New Roman" w:hAnsi="Arial" w:cs="Arial"/>
                <w:b/>
                <w:bCs/>
                <w:color w:val="000000"/>
                <w:sz w:val="20"/>
                <w:szCs w:val="20"/>
              </w:rPr>
            </w:pPr>
            <w:ins w:id="1254" w:author="Arjan" w:date="2014-11-18T10:00:00Z">
              <w:r w:rsidRPr="002A0D87">
                <w:rPr>
                  <w:rFonts w:ascii="Arial" w:eastAsia="Times New Roman" w:hAnsi="Arial" w:cs="Arial"/>
                  <w:b/>
                  <w:bCs/>
                  <w:color w:val="000000"/>
                  <w:sz w:val="20"/>
                  <w:szCs w:val="20"/>
                </w:rPr>
                <w:t xml:space="preserve">Code attribuutsoort </w:t>
              </w:r>
            </w:ins>
          </w:p>
        </w:tc>
        <w:tc>
          <w:tcPr>
            <w:tcW w:w="6120" w:type="dxa"/>
            <w:shd w:val="clear" w:color="auto" w:fill="auto"/>
          </w:tcPr>
          <w:p w:rsidR="002A0D87" w:rsidRPr="002A0D87" w:rsidRDefault="002A0D87" w:rsidP="002A0D87">
            <w:pPr>
              <w:autoSpaceDE w:val="0"/>
              <w:autoSpaceDN w:val="0"/>
              <w:adjustRightInd w:val="0"/>
              <w:spacing w:after="0" w:line="240" w:lineRule="auto"/>
              <w:rPr>
                <w:ins w:id="1255" w:author="Arjan" w:date="2014-11-18T10:00:00Z"/>
                <w:rFonts w:ascii="Arial" w:eastAsia="Times New Roman" w:hAnsi="Arial" w:cs="Arial"/>
                <w:color w:val="000000"/>
                <w:sz w:val="20"/>
                <w:szCs w:val="20"/>
              </w:rPr>
            </w:pPr>
          </w:p>
        </w:tc>
      </w:tr>
      <w:tr w:rsidR="002A0D87" w:rsidTr="002A0D87">
        <w:trPr>
          <w:cantSplit/>
          <w:ins w:id="1256"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257" w:author="Arjan" w:date="2014-11-18T10:00:00Z"/>
                <w:rFonts w:ascii="Arial" w:eastAsia="Times New Roman" w:hAnsi="Arial" w:cs="Arial"/>
                <w:b/>
                <w:bCs/>
                <w:color w:val="000000"/>
                <w:sz w:val="20"/>
                <w:szCs w:val="20"/>
              </w:rPr>
            </w:pPr>
            <w:ins w:id="1258" w:author="Arjan" w:date="2014-11-18T10:00:00Z">
              <w:r w:rsidRPr="002A0D87">
                <w:rPr>
                  <w:rFonts w:ascii="Arial" w:eastAsia="Times New Roman" w:hAnsi="Arial" w:cs="Arial"/>
                  <w:b/>
                  <w:bCs/>
                  <w:color w:val="000000"/>
                  <w:sz w:val="20"/>
                  <w:szCs w:val="20"/>
                </w:rPr>
                <w:t>XML-tag attribuutsoort</w:t>
              </w:r>
            </w:ins>
          </w:p>
        </w:tc>
        <w:tc>
          <w:tcPr>
            <w:tcW w:w="6120" w:type="dxa"/>
            <w:shd w:val="clear" w:color="auto" w:fill="auto"/>
          </w:tcPr>
          <w:p w:rsidR="002A0D87" w:rsidRPr="002A0D87" w:rsidRDefault="002A0D87" w:rsidP="002A0D87">
            <w:pPr>
              <w:autoSpaceDE w:val="0"/>
              <w:autoSpaceDN w:val="0"/>
              <w:adjustRightInd w:val="0"/>
              <w:spacing w:after="0" w:line="240" w:lineRule="auto"/>
              <w:rPr>
                <w:ins w:id="1259" w:author="Arjan" w:date="2014-11-18T10:00:00Z"/>
                <w:rFonts w:ascii="Arial" w:eastAsia="Times New Roman" w:hAnsi="Arial" w:cs="Arial"/>
                <w:color w:val="000000"/>
                <w:sz w:val="20"/>
                <w:szCs w:val="20"/>
              </w:rPr>
            </w:pPr>
            <w:ins w:id="1260" w:author="Arjan" w:date="2014-11-18T10:00:00Z">
              <w:r w:rsidRPr="002A0D87">
                <w:rPr>
                  <w:rFonts w:ascii="Arial" w:eastAsia="Times New Roman" w:hAnsi="Arial" w:cs="Arial"/>
                  <w:color w:val="000000"/>
                  <w:sz w:val="20"/>
                  <w:szCs w:val="20"/>
                </w:rPr>
                <w:t>contactpersoonnaam</w:t>
              </w:r>
            </w:ins>
          </w:p>
        </w:tc>
      </w:tr>
      <w:tr w:rsidR="002A0D87" w:rsidTr="002A0D87">
        <w:trPr>
          <w:cantSplit/>
          <w:ins w:id="1261"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262" w:author="Arjan" w:date="2014-11-18T10:00:00Z"/>
                <w:rFonts w:ascii="Arial" w:eastAsia="Times New Roman" w:hAnsi="Arial" w:cs="Arial"/>
                <w:b/>
                <w:bCs/>
                <w:color w:val="000000"/>
                <w:sz w:val="20"/>
                <w:szCs w:val="20"/>
              </w:rPr>
            </w:pPr>
            <w:ins w:id="1263" w:author="Arjan" w:date="2014-11-18T10:00:00Z">
              <w:r w:rsidRPr="002A0D87">
                <w:rPr>
                  <w:rFonts w:ascii="Arial" w:eastAsia="Times New Roman" w:hAnsi="Arial" w:cs="Arial"/>
                  <w:b/>
                  <w:bCs/>
                  <w:color w:val="000000"/>
                  <w:sz w:val="20"/>
                  <w:szCs w:val="20"/>
                </w:rPr>
                <w:t>Definitie attribuutsoort</w:t>
              </w:r>
            </w:ins>
          </w:p>
        </w:tc>
        <w:tc>
          <w:tcPr>
            <w:tcW w:w="6120" w:type="dxa"/>
            <w:shd w:val="clear" w:color="auto" w:fill="auto"/>
          </w:tcPr>
          <w:p w:rsidR="002A0D87" w:rsidRPr="002A0D87" w:rsidRDefault="002A0D87" w:rsidP="00542B5B">
            <w:pPr>
              <w:autoSpaceDE w:val="0"/>
              <w:autoSpaceDN w:val="0"/>
              <w:adjustRightInd w:val="0"/>
              <w:spacing w:after="0" w:line="240" w:lineRule="auto"/>
              <w:rPr>
                <w:ins w:id="1264" w:author="Arjan" w:date="2014-11-18T10:00:00Z"/>
                <w:rFonts w:ascii="Arial" w:eastAsia="Times New Roman" w:hAnsi="Arial" w:cs="Arial"/>
                <w:color w:val="000000"/>
                <w:sz w:val="20"/>
                <w:szCs w:val="20"/>
              </w:rPr>
            </w:pPr>
            <w:ins w:id="1265" w:author="Arjan" w:date="2014-11-18T10:00:00Z">
              <w:r w:rsidRPr="002A0D87">
                <w:rPr>
                  <w:rFonts w:ascii="Arial" w:eastAsia="Times New Roman" w:hAnsi="Arial" w:cs="Arial"/>
                  <w:color w:val="000000"/>
                  <w:sz w:val="20"/>
                  <w:szCs w:val="20"/>
                </w:rPr>
                <w:t xml:space="preserve">De opgemaakte naam van de persoon die </w:t>
              </w:r>
              <w:r w:rsidR="00542B5B">
                <w:rPr>
                  <w:rFonts w:ascii="Arial" w:eastAsia="Times New Roman" w:hAnsi="Arial" w:cs="Arial"/>
                  <w:color w:val="000000"/>
                  <w:sz w:val="20"/>
                  <w:szCs w:val="20"/>
                </w:rPr>
                <w:t>als aanspreekpunt fungeert voor</w:t>
              </w:r>
              <w:r w:rsidRPr="002A0D87">
                <w:rPr>
                  <w:rFonts w:ascii="Arial" w:eastAsia="Times New Roman" w:hAnsi="Arial" w:cs="Arial"/>
                  <w:color w:val="000000"/>
                  <w:sz w:val="20"/>
                  <w:szCs w:val="20"/>
                </w:rPr>
                <w:t xml:space="preserve"> de BETROKKENE</w:t>
              </w:r>
              <w:r w:rsidR="00542B5B">
                <w:rPr>
                  <w:rFonts w:ascii="Arial" w:eastAsia="Times New Roman" w:hAnsi="Arial" w:cs="Arial"/>
                  <w:color w:val="000000"/>
                  <w:sz w:val="20"/>
                  <w:szCs w:val="20"/>
                </w:rPr>
                <w:t xml:space="preserve"> inzake het ontvangen of verzonden INFORMATIEOBJECT</w:t>
              </w:r>
            </w:ins>
          </w:p>
        </w:tc>
      </w:tr>
      <w:tr w:rsidR="002A0D87" w:rsidTr="002A0D87">
        <w:trPr>
          <w:cantSplit/>
          <w:ins w:id="1266"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267" w:author="Arjan" w:date="2014-11-18T10:00:00Z"/>
                <w:rFonts w:ascii="Arial" w:eastAsia="Times New Roman" w:hAnsi="Arial" w:cs="Arial"/>
                <w:b/>
                <w:bCs/>
                <w:color w:val="000000"/>
                <w:sz w:val="20"/>
                <w:szCs w:val="20"/>
              </w:rPr>
            </w:pPr>
            <w:ins w:id="1268" w:author="Arjan" w:date="2014-11-18T10:00:00Z">
              <w:r w:rsidRPr="002A0D87">
                <w:rPr>
                  <w:rFonts w:ascii="Arial" w:eastAsia="Times New Roman" w:hAnsi="Arial" w:cs="Arial"/>
                  <w:b/>
                  <w:bCs/>
                  <w:color w:val="000000"/>
                  <w:sz w:val="20"/>
                  <w:szCs w:val="20"/>
                </w:rPr>
                <w:t>Herkomst definitie attribuutsoort</w:t>
              </w:r>
            </w:ins>
          </w:p>
        </w:tc>
        <w:tc>
          <w:tcPr>
            <w:tcW w:w="6120" w:type="dxa"/>
            <w:shd w:val="clear" w:color="auto" w:fill="auto"/>
          </w:tcPr>
          <w:p w:rsidR="002A0D87" w:rsidRPr="002A0D87" w:rsidRDefault="002A0D87" w:rsidP="002A0D87">
            <w:pPr>
              <w:autoSpaceDE w:val="0"/>
              <w:autoSpaceDN w:val="0"/>
              <w:adjustRightInd w:val="0"/>
              <w:spacing w:after="0" w:line="240" w:lineRule="auto"/>
              <w:rPr>
                <w:ins w:id="1269" w:author="Arjan" w:date="2014-11-18T10:00:00Z"/>
                <w:rFonts w:ascii="Arial" w:eastAsia="Times New Roman" w:hAnsi="Arial" w:cs="Arial"/>
                <w:color w:val="000000"/>
                <w:sz w:val="20"/>
                <w:szCs w:val="20"/>
              </w:rPr>
            </w:pPr>
            <w:ins w:id="1270" w:author="Arjan" w:date="2014-11-18T10:00:00Z">
              <w:r w:rsidRPr="002A0D87">
                <w:rPr>
                  <w:rFonts w:ascii="Arial" w:eastAsia="Times New Roman" w:hAnsi="Arial" w:cs="Arial"/>
                  <w:color w:val="000000"/>
                  <w:sz w:val="20"/>
                  <w:szCs w:val="20"/>
                </w:rPr>
                <w:t>KING</w:t>
              </w:r>
            </w:ins>
          </w:p>
        </w:tc>
      </w:tr>
      <w:tr w:rsidR="002A0D87" w:rsidTr="002A0D87">
        <w:trPr>
          <w:cantSplit/>
          <w:ins w:id="1271"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272" w:author="Arjan" w:date="2014-11-18T10:00:00Z"/>
                <w:rFonts w:ascii="Arial" w:eastAsia="Times New Roman" w:hAnsi="Arial" w:cs="Arial"/>
                <w:b/>
                <w:bCs/>
                <w:color w:val="000000"/>
                <w:sz w:val="20"/>
                <w:szCs w:val="20"/>
              </w:rPr>
            </w:pPr>
            <w:ins w:id="1273" w:author="Arjan" w:date="2014-11-18T10:00:00Z">
              <w:r w:rsidRPr="002A0D87">
                <w:rPr>
                  <w:rFonts w:ascii="Arial" w:eastAsia="Times New Roman" w:hAnsi="Arial" w:cs="Arial"/>
                  <w:b/>
                  <w:bCs/>
                  <w:color w:val="000000"/>
                  <w:sz w:val="20"/>
                  <w:szCs w:val="20"/>
                </w:rPr>
                <w:t>Datum opname attribuutsoort</w:t>
              </w:r>
            </w:ins>
          </w:p>
        </w:tc>
        <w:tc>
          <w:tcPr>
            <w:tcW w:w="6120" w:type="dxa"/>
            <w:shd w:val="clear" w:color="auto" w:fill="auto"/>
          </w:tcPr>
          <w:p w:rsidR="002A0D87" w:rsidRPr="002A0D87" w:rsidRDefault="002A0D87" w:rsidP="00542B5B">
            <w:pPr>
              <w:autoSpaceDE w:val="0"/>
              <w:autoSpaceDN w:val="0"/>
              <w:adjustRightInd w:val="0"/>
              <w:spacing w:after="0" w:line="240" w:lineRule="auto"/>
              <w:rPr>
                <w:ins w:id="1274" w:author="Arjan" w:date="2014-11-18T10:00:00Z"/>
                <w:rFonts w:ascii="Arial" w:eastAsia="Times New Roman" w:hAnsi="Arial" w:cs="Arial"/>
                <w:color w:val="000000"/>
                <w:sz w:val="20"/>
                <w:szCs w:val="20"/>
              </w:rPr>
            </w:pPr>
            <w:ins w:id="1275" w:author="Arjan" w:date="2014-11-18T10:00:00Z">
              <w:r w:rsidRPr="002A0D87">
                <w:rPr>
                  <w:rFonts w:ascii="Arial" w:eastAsia="Times New Roman" w:hAnsi="Arial" w:cs="Arial"/>
                  <w:color w:val="000000"/>
                  <w:sz w:val="20"/>
                  <w:szCs w:val="20"/>
                </w:rPr>
                <w:t xml:space="preserve">1 </w:t>
              </w:r>
              <w:r w:rsidR="00542B5B">
                <w:rPr>
                  <w:rFonts w:ascii="Arial" w:eastAsia="Times New Roman" w:hAnsi="Arial" w:cs="Arial"/>
                  <w:color w:val="000000"/>
                  <w:sz w:val="20"/>
                  <w:szCs w:val="20"/>
                </w:rPr>
                <w:t>september 2014</w:t>
              </w:r>
            </w:ins>
          </w:p>
        </w:tc>
      </w:tr>
      <w:tr w:rsidR="002A0D87" w:rsidTr="002A0D87">
        <w:trPr>
          <w:cantSplit/>
          <w:ins w:id="1276"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277" w:author="Arjan" w:date="2014-11-18T10:00:00Z"/>
                <w:rFonts w:ascii="Arial" w:eastAsia="Times New Roman" w:hAnsi="Arial" w:cs="Arial"/>
                <w:b/>
                <w:bCs/>
                <w:color w:val="000000"/>
                <w:sz w:val="20"/>
                <w:szCs w:val="20"/>
              </w:rPr>
            </w:pPr>
            <w:ins w:id="1278" w:author="Arjan" w:date="2014-11-18T10:00:00Z">
              <w:r w:rsidRPr="002A0D87">
                <w:rPr>
                  <w:rFonts w:ascii="Arial" w:eastAsia="Times New Roman" w:hAnsi="Arial" w:cs="Arial"/>
                  <w:b/>
                  <w:bCs/>
                  <w:color w:val="000000"/>
                  <w:sz w:val="20"/>
                  <w:szCs w:val="20"/>
                </w:rPr>
                <w:t>Toelichting attribuutsoort</w:t>
              </w:r>
            </w:ins>
          </w:p>
        </w:tc>
        <w:tc>
          <w:tcPr>
            <w:tcW w:w="6120" w:type="dxa"/>
            <w:shd w:val="clear" w:color="auto" w:fill="auto"/>
          </w:tcPr>
          <w:p w:rsidR="002A0D87" w:rsidRPr="002A0D87" w:rsidRDefault="00081CB0" w:rsidP="0067025A">
            <w:pPr>
              <w:autoSpaceDE w:val="0"/>
              <w:autoSpaceDN w:val="0"/>
              <w:adjustRightInd w:val="0"/>
              <w:spacing w:after="0" w:line="240" w:lineRule="auto"/>
              <w:rPr>
                <w:ins w:id="1279" w:author="Arjan" w:date="2014-11-18T10:00:00Z"/>
                <w:rFonts w:ascii="Arial" w:eastAsia="Times New Roman" w:hAnsi="Arial" w:cs="Arial"/>
                <w:color w:val="000000"/>
                <w:sz w:val="20"/>
                <w:szCs w:val="20"/>
              </w:rPr>
            </w:pPr>
            <w:ins w:id="1280" w:author="Arjan" w:date="2014-11-18T10:00:00Z">
              <w:r w:rsidRPr="00081CB0">
                <w:rPr>
                  <w:rFonts w:ascii="Arial" w:eastAsia="Times New Roman" w:hAnsi="Arial" w:cs="Arial"/>
                  <w:color w:val="000000"/>
                  <w:sz w:val="20"/>
                  <w:szCs w:val="20"/>
                </w:rPr>
                <w:t xml:space="preserve">Het gaat om </w:t>
              </w:r>
              <w:r>
                <w:rPr>
                  <w:rFonts w:ascii="Arial" w:eastAsia="Times New Roman" w:hAnsi="Arial" w:cs="Arial"/>
                  <w:color w:val="000000"/>
                  <w:sz w:val="20"/>
                  <w:szCs w:val="20"/>
                </w:rPr>
                <w:t>de naam</w:t>
              </w:r>
              <w:r w:rsidRPr="00081CB0">
                <w:rPr>
                  <w:rFonts w:ascii="Arial" w:eastAsia="Times New Roman" w:hAnsi="Arial" w:cs="Arial"/>
                  <w:color w:val="000000"/>
                  <w:sz w:val="20"/>
                  <w:szCs w:val="20"/>
                </w:rPr>
                <w:t xml:space="preserve"> van </w:t>
              </w:r>
              <w:r>
                <w:rPr>
                  <w:rFonts w:ascii="Arial" w:eastAsia="Times New Roman" w:hAnsi="Arial" w:cs="Arial"/>
                  <w:color w:val="000000"/>
                  <w:sz w:val="20"/>
                  <w:szCs w:val="20"/>
                </w:rPr>
                <w:t xml:space="preserve">de </w:t>
              </w:r>
              <w:r w:rsidRPr="00081CB0">
                <w:rPr>
                  <w:rFonts w:ascii="Arial" w:eastAsia="Times New Roman" w:hAnsi="Arial" w:cs="Arial"/>
                  <w:color w:val="000000"/>
                  <w:sz w:val="20"/>
                  <w:szCs w:val="20"/>
                </w:rPr>
                <w:t>contactperso</w:t>
              </w:r>
              <w:r>
                <w:rPr>
                  <w:rFonts w:ascii="Arial" w:eastAsia="Times New Roman" w:hAnsi="Arial" w:cs="Arial"/>
                  <w:color w:val="000000"/>
                  <w:sz w:val="20"/>
                  <w:szCs w:val="20"/>
                </w:rPr>
                <w:t>o</w:t>
              </w:r>
              <w:r w:rsidRPr="00081CB0">
                <w:rPr>
                  <w:rFonts w:ascii="Arial" w:eastAsia="Times New Roman" w:hAnsi="Arial" w:cs="Arial"/>
                  <w:color w:val="000000"/>
                  <w:sz w:val="20"/>
                  <w:szCs w:val="20"/>
                </w:rPr>
                <w:t xml:space="preserve">n van </w:t>
              </w:r>
              <w:r>
                <w:rPr>
                  <w:rFonts w:ascii="Arial" w:eastAsia="Times New Roman" w:hAnsi="Arial" w:cs="Arial"/>
                  <w:color w:val="000000"/>
                  <w:sz w:val="20"/>
                  <w:szCs w:val="20"/>
                </w:rPr>
                <w:t xml:space="preserve">een </w:t>
              </w:r>
              <w:r w:rsidRPr="00081CB0">
                <w:rPr>
                  <w:rFonts w:ascii="Arial" w:eastAsia="Times New Roman" w:hAnsi="Arial" w:cs="Arial"/>
                  <w:color w:val="000000"/>
                  <w:sz w:val="20"/>
                  <w:szCs w:val="20"/>
                </w:rPr>
                <w:t>externe betrokkene</w:t>
              </w:r>
              <w:r w:rsidR="0067025A">
                <w:rPr>
                  <w:rFonts w:ascii="Arial" w:eastAsia="Times New Roman" w:hAnsi="Arial" w:cs="Arial"/>
                  <w:color w:val="000000"/>
                  <w:sz w:val="20"/>
                  <w:szCs w:val="20"/>
                </w:rPr>
                <w:t>, indien als zodanig vermeld op het ontvangen of te verzenden document,</w:t>
              </w:r>
              <w:r w:rsidRPr="00081CB0">
                <w:rPr>
                  <w:rFonts w:ascii="Arial" w:eastAsia="Times New Roman" w:hAnsi="Arial" w:cs="Arial"/>
                  <w:color w:val="000000"/>
                  <w:sz w:val="20"/>
                  <w:szCs w:val="20"/>
                </w:rPr>
                <w:t xml:space="preserve"> zoals bijvoorbeeld van</w:t>
              </w:r>
              <w:r w:rsidR="0067025A">
                <w:rPr>
                  <w:rFonts w:ascii="Arial" w:eastAsia="Times New Roman" w:hAnsi="Arial" w:cs="Arial"/>
                  <w:color w:val="000000"/>
                  <w:sz w:val="20"/>
                  <w:szCs w:val="20"/>
                </w:rPr>
                <w:t xml:space="preserve"> het bedrijf dat een vergunning</w:t>
              </w:r>
              <w:r w:rsidRPr="00081CB0">
                <w:rPr>
                  <w:rFonts w:ascii="Arial" w:eastAsia="Times New Roman" w:hAnsi="Arial" w:cs="Arial"/>
                  <w:color w:val="000000"/>
                  <w:sz w:val="20"/>
                  <w:szCs w:val="20"/>
                </w:rPr>
                <w:t>aanvraag</w:t>
              </w:r>
              <w:r w:rsidR="0067025A">
                <w:rPr>
                  <w:rFonts w:ascii="Arial" w:eastAsia="Times New Roman" w:hAnsi="Arial" w:cs="Arial"/>
                  <w:color w:val="000000"/>
                  <w:sz w:val="20"/>
                  <w:szCs w:val="20"/>
                </w:rPr>
                <w:t xml:space="preserve"> indien</w:t>
              </w:r>
              <w:r w:rsidRPr="00081CB0">
                <w:rPr>
                  <w:rFonts w:ascii="Arial" w:eastAsia="Times New Roman" w:hAnsi="Arial" w:cs="Arial"/>
                  <w:color w:val="000000"/>
                  <w:sz w:val="20"/>
                  <w:szCs w:val="20"/>
                </w:rPr>
                <w:t xml:space="preserve">t en de persoon die </w:t>
              </w:r>
              <w:r w:rsidR="0067025A">
                <w:rPr>
                  <w:rFonts w:ascii="Arial" w:eastAsia="Times New Roman" w:hAnsi="Arial" w:cs="Arial"/>
                  <w:color w:val="000000"/>
                  <w:sz w:val="20"/>
                  <w:szCs w:val="20"/>
                </w:rPr>
                <w:t>op de</w:t>
              </w:r>
              <w:r w:rsidRPr="00081CB0">
                <w:rPr>
                  <w:rFonts w:ascii="Arial" w:eastAsia="Times New Roman" w:hAnsi="Arial" w:cs="Arial"/>
                  <w:color w:val="000000"/>
                  <w:sz w:val="20"/>
                  <w:szCs w:val="20"/>
                </w:rPr>
                <w:t xml:space="preserve"> vergunning</w:t>
              </w:r>
              <w:r w:rsidR="0067025A">
                <w:rPr>
                  <w:rFonts w:ascii="Arial" w:eastAsia="Times New Roman" w:hAnsi="Arial" w:cs="Arial"/>
                  <w:color w:val="000000"/>
                  <w:sz w:val="20"/>
                  <w:szCs w:val="20"/>
                </w:rPr>
                <w:t>aanvraag</w:t>
              </w:r>
              <w:r w:rsidRPr="00081CB0">
                <w:rPr>
                  <w:rFonts w:ascii="Arial" w:eastAsia="Times New Roman" w:hAnsi="Arial" w:cs="Arial"/>
                  <w:color w:val="000000"/>
                  <w:sz w:val="20"/>
                  <w:szCs w:val="20"/>
                </w:rPr>
                <w:t xml:space="preserve"> een andere persoon als con</w:t>
              </w:r>
              <w:r w:rsidR="0067025A">
                <w:rPr>
                  <w:rFonts w:ascii="Arial" w:eastAsia="Times New Roman" w:hAnsi="Arial" w:cs="Arial"/>
                  <w:color w:val="000000"/>
                  <w:sz w:val="20"/>
                  <w:szCs w:val="20"/>
                </w:rPr>
                <w:t>t</w:t>
              </w:r>
              <w:r w:rsidRPr="00081CB0">
                <w:rPr>
                  <w:rFonts w:ascii="Arial" w:eastAsia="Times New Roman" w:hAnsi="Arial" w:cs="Arial"/>
                  <w:color w:val="000000"/>
                  <w:sz w:val="20"/>
                  <w:szCs w:val="20"/>
                </w:rPr>
                <w:t xml:space="preserve">actpersoon heeft </w:t>
              </w:r>
              <w:r w:rsidR="0067025A">
                <w:rPr>
                  <w:rFonts w:ascii="Arial" w:eastAsia="Times New Roman" w:hAnsi="Arial" w:cs="Arial"/>
                  <w:color w:val="000000"/>
                  <w:sz w:val="20"/>
                  <w:szCs w:val="20"/>
                </w:rPr>
                <w:t>ver</w:t>
              </w:r>
              <w:r w:rsidRPr="00081CB0">
                <w:rPr>
                  <w:rFonts w:ascii="Arial" w:eastAsia="Times New Roman" w:hAnsi="Arial" w:cs="Arial"/>
                  <w:color w:val="000000"/>
                  <w:sz w:val="20"/>
                  <w:szCs w:val="20"/>
                </w:rPr>
                <w:t>meld.</w:t>
              </w:r>
            </w:ins>
          </w:p>
        </w:tc>
      </w:tr>
      <w:tr w:rsidR="002A0D87" w:rsidTr="002A0D87">
        <w:trPr>
          <w:cantSplit/>
          <w:ins w:id="1281"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282" w:author="Arjan" w:date="2014-11-18T10:00:00Z"/>
                <w:rFonts w:ascii="Arial" w:eastAsia="Times New Roman" w:hAnsi="Arial" w:cs="Arial"/>
                <w:b/>
                <w:bCs/>
                <w:color w:val="000000"/>
                <w:sz w:val="20"/>
                <w:szCs w:val="20"/>
              </w:rPr>
            </w:pPr>
            <w:ins w:id="1283" w:author="Arjan" w:date="2014-11-18T10:00:00Z">
              <w:r w:rsidRPr="002A0D87">
                <w:rPr>
                  <w:rFonts w:ascii="Arial" w:eastAsia="Times New Roman" w:hAnsi="Arial" w:cs="Arial"/>
                  <w:b/>
                  <w:bCs/>
                  <w:color w:val="000000"/>
                  <w:sz w:val="20"/>
                  <w:szCs w:val="20"/>
                </w:rPr>
                <w:t>Domein attribuutsoort</w:t>
              </w:r>
            </w:ins>
          </w:p>
        </w:tc>
        <w:tc>
          <w:tcPr>
            <w:tcW w:w="6120" w:type="dxa"/>
            <w:shd w:val="clear" w:color="auto" w:fill="auto"/>
          </w:tcPr>
          <w:p w:rsidR="002A0D87" w:rsidRPr="002A0D87" w:rsidRDefault="002A0D87" w:rsidP="002A0D87">
            <w:pPr>
              <w:autoSpaceDE w:val="0"/>
              <w:autoSpaceDN w:val="0"/>
              <w:adjustRightInd w:val="0"/>
              <w:spacing w:after="0" w:line="240" w:lineRule="auto"/>
              <w:rPr>
                <w:ins w:id="1284" w:author="Arjan" w:date="2014-11-18T10:00:00Z"/>
                <w:rFonts w:ascii="Arial" w:eastAsia="Times New Roman" w:hAnsi="Arial" w:cs="Arial"/>
                <w:color w:val="000000"/>
                <w:sz w:val="20"/>
                <w:szCs w:val="20"/>
              </w:rPr>
            </w:pPr>
            <w:ins w:id="1285" w:author="Arjan" w:date="2014-11-18T10:00:00Z">
              <w:r w:rsidRPr="002A0D87">
                <w:rPr>
                  <w:rFonts w:ascii="Arial" w:eastAsia="Times New Roman" w:hAnsi="Arial" w:cs="Arial"/>
                  <w:color w:val="000000"/>
                  <w:sz w:val="20"/>
                  <w:szCs w:val="20"/>
                </w:rPr>
                <w:t>Formaat:</w:t>
              </w:r>
              <w:r w:rsidRPr="002A0D87">
                <w:rPr>
                  <w:rFonts w:ascii="Arial" w:eastAsia="Times New Roman" w:hAnsi="Arial" w:cs="Arial"/>
                  <w:color w:val="000000"/>
                  <w:sz w:val="20"/>
                  <w:szCs w:val="20"/>
                </w:rPr>
                <w:tab/>
                <w:t>AN40</w:t>
              </w:r>
            </w:ins>
          </w:p>
          <w:p w:rsidR="002A0D87" w:rsidRPr="002A0D87" w:rsidRDefault="002A0D87" w:rsidP="002A0D87">
            <w:pPr>
              <w:autoSpaceDE w:val="0"/>
              <w:autoSpaceDN w:val="0"/>
              <w:adjustRightInd w:val="0"/>
              <w:spacing w:after="0" w:line="240" w:lineRule="auto"/>
              <w:ind w:left="1872" w:hanging="1872"/>
              <w:rPr>
                <w:ins w:id="1286" w:author="Arjan" w:date="2014-11-18T10:00:00Z"/>
                <w:rFonts w:ascii="Arial" w:eastAsia="Times New Roman" w:hAnsi="Arial" w:cs="Arial"/>
                <w:color w:val="000000"/>
                <w:sz w:val="20"/>
                <w:szCs w:val="20"/>
              </w:rPr>
            </w:pPr>
            <w:ins w:id="1287" w:author="Arjan" w:date="2014-11-18T10:00:00Z">
              <w:r w:rsidRPr="002A0D87">
                <w:rPr>
                  <w:rFonts w:ascii="Arial" w:eastAsia="Times New Roman" w:hAnsi="Arial" w:cs="Arial"/>
                  <w:color w:val="000000"/>
                  <w:sz w:val="20"/>
                  <w:szCs w:val="20"/>
                </w:rPr>
                <w:t xml:space="preserve">Waardenverzameling: </w:t>
              </w:r>
              <w:r w:rsidRPr="002A0D87">
                <w:rPr>
                  <w:rFonts w:ascii="Arial" w:eastAsia="Times New Roman" w:hAnsi="Arial" w:cs="Arial"/>
                  <w:color w:val="000000"/>
                  <w:sz w:val="20"/>
                  <w:szCs w:val="20"/>
                </w:rPr>
                <w:tab/>
                <w:t>alle alfanumerieke tekens</w:t>
              </w:r>
            </w:ins>
          </w:p>
        </w:tc>
      </w:tr>
      <w:tr w:rsidR="002A0D87" w:rsidTr="002A0D87">
        <w:trPr>
          <w:cantSplit/>
          <w:ins w:id="1288"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289" w:author="Arjan" w:date="2014-11-18T10:00:00Z"/>
                <w:rFonts w:ascii="Arial" w:eastAsia="Times New Roman" w:hAnsi="Arial" w:cs="Arial"/>
                <w:b/>
                <w:bCs/>
                <w:color w:val="000000"/>
                <w:sz w:val="20"/>
                <w:szCs w:val="20"/>
              </w:rPr>
            </w:pPr>
            <w:ins w:id="1290" w:author="Arjan" w:date="2014-11-18T10:00:00Z">
              <w:r w:rsidRPr="002A0D87">
                <w:rPr>
                  <w:rFonts w:ascii="Arial" w:eastAsia="Times New Roman" w:hAnsi="Arial" w:cs="Arial"/>
                  <w:b/>
                  <w:bCs/>
                  <w:color w:val="000000"/>
                  <w:sz w:val="20"/>
                  <w:szCs w:val="20"/>
                </w:rPr>
                <w:t>Indicatie materiële historie</w:t>
              </w:r>
            </w:ins>
          </w:p>
        </w:tc>
        <w:tc>
          <w:tcPr>
            <w:tcW w:w="6120" w:type="dxa"/>
            <w:shd w:val="clear" w:color="auto" w:fill="auto"/>
          </w:tcPr>
          <w:p w:rsidR="002A0D87" w:rsidRPr="002A0D87" w:rsidRDefault="002A0D87" w:rsidP="002A0D87">
            <w:pPr>
              <w:autoSpaceDE w:val="0"/>
              <w:autoSpaceDN w:val="0"/>
              <w:adjustRightInd w:val="0"/>
              <w:spacing w:after="0" w:line="240" w:lineRule="auto"/>
              <w:rPr>
                <w:ins w:id="1291" w:author="Arjan" w:date="2014-11-18T10:00:00Z"/>
                <w:rFonts w:ascii="Arial" w:eastAsia="Times New Roman" w:hAnsi="Arial" w:cs="Arial"/>
                <w:color w:val="000000"/>
                <w:sz w:val="20"/>
                <w:szCs w:val="20"/>
              </w:rPr>
            </w:pPr>
            <w:ins w:id="1292" w:author="Arjan" w:date="2014-11-18T10:00:00Z">
              <w:r w:rsidRPr="002A0D87">
                <w:rPr>
                  <w:rFonts w:ascii="Arial" w:eastAsia="Times New Roman" w:hAnsi="Arial" w:cs="Arial"/>
                  <w:color w:val="000000"/>
                  <w:sz w:val="20"/>
                  <w:szCs w:val="20"/>
                </w:rPr>
                <w:t>Nee</w:t>
              </w:r>
              <w:r w:rsidRPr="002A0D87">
                <w:rPr>
                  <w:rFonts w:ascii="Arial" w:eastAsia="Times New Roman" w:hAnsi="Arial" w:cs="Arial"/>
                  <w:color w:val="000000"/>
                  <w:sz w:val="20"/>
                  <w:szCs w:val="20"/>
                </w:rPr>
                <w:tab/>
              </w:r>
            </w:ins>
          </w:p>
        </w:tc>
      </w:tr>
      <w:tr w:rsidR="002A0D87" w:rsidTr="002A0D87">
        <w:trPr>
          <w:cantSplit/>
          <w:ins w:id="1293"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294" w:author="Arjan" w:date="2014-11-18T10:00:00Z"/>
                <w:rFonts w:ascii="Arial" w:eastAsia="Times New Roman" w:hAnsi="Arial" w:cs="Arial"/>
                <w:b/>
                <w:bCs/>
                <w:color w:val="000000"/>
                <w:sz w:val="20"/>
                <w:szCs w:val="20"/>
              </w:rPr>
            </w:pPr>
            <w:ins w:id="1295" w:author="Arjan" w:date="2014-11-18T10:00:00Z">
              <w:r w:rsidRPr="002A0D87">
                <w:rPr>
                  <w:rFonts w:ascii="Arial" w:eastAsia="Times New Roman" w:hAnsi="Arial" w:cs="Arial"/>
                  <w:b/>
                  <w:bCs/>
                  <w:color w:val="000000"/>
                  <w:sz w:val="20"/>
                  <w:szCs w:val="20"/>
                </w:rPr>
                <w:t>Indicatie formele historie</w:t>
              </w:r>
            </w:ins>
          </w:p>
        </w:tc>
        <w:tc>
          <w:tcPr>
            <w:tcW w:w="6120" w:type="dxa"/>
            <w:shd w:val="clear" w:color="auto" w:fill="auto"/>
          </w:tcPr>
          <w:p w:rsidR="002A0D87" w:rsidRPr="002A0D87" w:rsidRDefault="002A0D87" w:rsidP="002A0D87">
            <w:pPr>
              <w:autoSpaceDE w:val="0"/>
              <w:autoSpaceDN w:val="0"/>
              <w:adjustRightInd w:val="0"/>
              <w:spacing w:after="0" w:line="240" w:lineRule="auto"/>
              <w:rPr>
                <w:ins w:id="1296" w:author="Arjan" w:date="2014-11-18T10:00:00Z"/>
                <w:rFonts w:ascii="Arial" w:eastAsia="Times New Roman" w:hAnsi="Arial" w:cs="Arial"/>
                <w:color w:val="000000"/>
                <w:sz w:val="20"/>
                <w:szCs w:val="20"/>
              </w:rPr>
            </w:pPr>
            <w:ins w:id="1297" w:author="Arjan" w:date="2014-11-18T10:00:00Z">
              <w:r w:rsidRPr="002A0D87">
                <w:rPr>
                  <w:rFonts w:ascii="Arial" w:eastAsia="Times New Roman" w:hAnsi="Arial" w:cs="Arial"/>
                  <w:color w:val="000000"/>
                  <w:sz w:val="20"/>
                  <w:szCs w:val="20"/>
                </w:rPr>
                <w:t>Nee</w:t>
              </w:r>
            </w:ins>
          </w:p>
        </w:tc>
      </w:tr>
      <w:tr w:rsidR="002A0D87" w:rsidTr="002A0D87">
        <w:trPr>
          <w:cantSplit/>
          <w:ins w:id="1298"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299" w:author="Arjan" w:date="2014-11-18T10:00:00Z"/>
                <w:rFonts w:ascii="Arial" w:eastAsia="Times New Roman" w:hAnsi="Arial" w:cs="Arial"/>
                <w:b/>
                <w:bCs/>
                <w:color w:val="000000"/>
                <w:sz w:val="20"/>
                <w:szCs w:val="20"/>
              </w:rPr>
            </w:pPr>
            <w:ins w:id="1300" w:author="Arjan" w:date="2014-11-18T10:00:00Z">
              <w:r w:rsidRPr="002A0D87">
                <w:rPr>
                  <w:rFonts w:ascii="Arial" w:eastAsia="Times New Roman" w:hAnsi="Arial" w:cs="Arial"/>
                  <w:b/>
                  <w:bCs/>
                  <w:color w:val="000000"/>
                  <w:sz w:val="20"/>
                  <w:szCs w:val="20"/>
                </w:rPr>
                <w:t>Aanduiding gebeurtenis</w:t>
              </w:r>
            </w:ins>
          </w:p>
        </w:tc>
        <w:tc>
          <w:tcPr>
            <w:tcW w:w="6120" w:type="dxa"/>
            <w:shd w:val="clear" w:color="auto" w:fill="auto"/>
          </w:tcPr>
          <w:p w:rsidR="002A0D87" w:rsidRPr="002A0D87" w:rsidRDefault="002A0D87" w:rsidP="002A0D87">
            <w:pPr>
              <w:autoSpaceDE w:val="0"/>
              <w:autoSpaceDN w:val="0"/>
              <w:adjustRightInd w:val="0"/>
              <w:spacing w:after="0" w:line="240" w:lineRule="auto"/>
              <w:rPr>
                <w:ins w:id="1301" w:author="Arjan" w:date="2014-11-18T10:00:00Z"/>
                <w:rFonts w:ascii="Arial" w:eastAsia="Times New Roman" w:hAnsi="Arial" w:cs="Arial"/>
                <w:color w:val="000000"/>
                <w:sz w:val="20"/>
                <w:szCs w:val="20"/>
              </w:rPr>
            </w:pPr>
            <w:ins w:id="1302" w:author="Arjan" w:date="2014-11-18T10:00:00Z">
              <w:r w:rsidRPr="002A0D87">
                <w:rPr>
                  <w:rFonts w:ascii="Arial" w:eastAsia="Times New Roman" w:hAnsi="Arial" w:cs="Arial"/>
                  <w:color w:val="000000"/>
                  <w:sz w:val="20"/>
                  <w:szCs w:val="20"/>
                </w:rPr>
                <w:t>Nee</w:t>
              </w:r>
            </w:ins>
          </w:p>
        </w:tc>
      </w:tr>
      <w:tr w:rsidR="002A0D87" w:rsidTr="002A0D87">
        <w:trPr>
          <w:cantSplit/>
          <w:ins w:id="1303"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304" w:author="Arjan" w:date="2014-11-18T10:00:00Z"/>
                <w:rFonts w:ascii="Arial" w:eastAsia="Times New Roman" w:hAnsi="Arial" w:cs="Arial"/>
                <w:b/>
                <w:bCs/>
                <w:color w:val="000000"/>
                <w:sz w:val="20"/>
                <w:szCs w:val="20"/>
              </w:rPr>
            </w:pPr>
            <w:ins w:id="1305" w:author="Arjan" w:date="2014-11-18T10:00:00Z">
              <w:r w:rsidRPr="002A0D87">
                <w:rPr>
                  <w:rFonts w:ascii="Arial" w:eastAsia="Times New Roman" w:hAnsi="Arial" w:cs="Arial"/>
                  <w:b/>
                  <w:bCs/>
                  <w:color w:val="000000"/>
                  <w:sz w:val="20"/>
                  <w:szCs w:val="20"/>
                </w:rPr>
                <w:t>Aanduiding brondocument</w:t>
              </w:r>
            </w:ins>
          </w:p>
        </w:tc>
        <w:tc>
          <w:tcPr>
            <w:tcW w:w="6120" w:type="dxa"/>
            <w:shd w:val="clear" w:color="auto" w:fill="auto"/>
          </w:tcPr>
          <w:p w:rsidR="002A0D87" w:rsidRPr="002A0D87" w:rsidRDefault="002A0D87" w:rsidP="002A0D87">
            <w:pPr>
              <w:autoSpaceDE w:val="0"/>
              <w:autoSpaceDN w:val="0"/>
              <w:adjustRightInd w:val="0"/>
              <w:spacing w:after="0" w:line="240" w:lineRule="auto"/>
              <w:rPr>
                <w:ins w:id="1306" w:author="Arjan" w:date="2014-11-18T10:00:00Z"/>
                <w:rFonts w:ascii="Arial" w:eastAsia="Times New Roman" w:hAnsi="Arial" w:cs="Arial"/>
                <w:color w:val="000000"/>
                <w:sz w:val="20"/>
                <w:szCs w:val="20"/>
              </w:rPr>
            </w:pPr>
            <w:ins w:id="1307" w:author="Arjan" w:date="2014-11-18T10:00:00Z">
              <w:r w:rsidRPr="002A0D87">
                <w:rPr>
                  <w:rFonts w:ascii="Arial" w:eastAsia="Times New Roman" w:hAnsi="Arial" w:cs="Arial"/>
                  <w:color w:val="000000"/>
                  <w:sz w:val="20"/>
                  <w:szCs w:val="20"/>
                </w:rPr>
                <w:t>Nee</w:t>
              </w:r>
            </w:ins>
          </w:p>
        </w:tc>
      </w:tr>
      <w:tr w:rsidR="002A0D87" w:rsidTr="002A0D87">
        <w:trPr>
          <w:cantSplit/>
          <w:ins w:id="1308"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309" w:author="Arjan" w:date="2014-11-18T10:00:00Z"/>
                <w:rFonts w:ascii="Arial" w:eastAsia="Times New Roman" w:hAnsi="Arial" w:cs="Arial"/>
                <w:b/>
                <w:bCs/>
                <w:color w:val="000000"/>
                <w:sz w:val="20"/>
                <w:szCs w:val="20"/>
              </w:rPr>
            </w:pPr>
            <w:ins w:id="1310" w:author="Arjan" w:date="2014-11-18T10:00:00Z">
              <w:r w:rsidRPr="002A0D87">
                <w:rPr>
                  <w:rFonts w:ascii="Arial" w:eastAsia="Times New Roman" w:hAnsi="Arial" w:cs="Arial"/>
                  <w:b/>
                  <w:bCs/>
                  <w:color w:val="000000"/>
                  <w:sz w:val="20"/>
                  <w:szCs w:val="20"/>
                </w:rPr>
                <w:t>Indicatie in onderzoek</w:t>
              </w:r>
            </w:ins>
          </w:p>
        </w:tc>
        <w:tc>
          <w:tcPr>
            <w:tcW w:w="6120" w:type="dxa"/>
            <w:shd w:val="clear" w:color="auto" w:fill="auto"/>
          </w:tcPr>
          <w:p w:rsidR="002A0D87" w:rsidRPr="002A0D87" w:rsidRDefault="002A0D87" w:rsidP="002A0D87">
            <w:pPr>
              <w:autoSpaceDE w:val="0"/>
              <w:autoSpaceDN w:val="0"/>
              <w:adjustRightInd w:val="0"/>
              <w:spacing w:after="0" w:line="240" w:lineRule="auto"/>
              <w:rPr>
                <w:ins w:id="1311" w:author="Arjan" w:date="2014-11-18T10:00:00Z"/>
                <w:rFonts w:ascii="Arial" w:eastAsia="Times New Roman" w:hAnsi="Arial" w:cs="Arial"/>
                <w:color w:val="000000"/>
                <w:sz w:val="20"/>
                <w:szCs w:val="20"/>
              </w:rPr>
            </w:pPr>
            <w:ins w:id="1312" w:author="Arjan" w:date="2014-11-18T10:00:00Z">
              <w:r w:rsidRPr="002A0D87">
                <w:rPr>
                  <w:rFonts w:ascii="Arial" w:eastAsia="Times New Roman" w:hAnsi="Arial" w:cs="Arial"/>
                  <w:color w:val="000000"/>
                  <w:sz w:val="20"/>
                  <w:szCs w:val="20"/>
                </w:rPr>
                <w:t>Nee</w:t>
              </w:r>
            </w:ins>
          </w:p>
        </w:tc>
      </w:tr>
      <w:tr w:rsidR="002A0D87" w:rsidTr="002A0D87">
        <w:trPr>
          <w:cantSplit/>
          <w:ins w:id="1313"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314" w:author="Arjan" w:date="2014-11-18T10:00:00Z"/>
                <w:rFonts w:ascii="Arial" w:eastAsia="Times New Roman" w:hAnsi="Arial" w:cs="Arial"/>
                <w:b/>
                <w:bCs/>
                <w:color w:val="000000"/>
                <w:sz w:val="20"/>
                <w:szCs w:val="20"/>
              </w:rPr>
            </w:pPr>
            <w:ins w:id="1315" w:author="Arjan" w:date="2014-11-18T10:00:00Z">
              <w:r w:rsidRPr="002A0D87">
                <w:rPr>
                  <w:rFonts w:ascii="Arial" w:eastAsia="Times New Roman" w:hAnsi="Arial" w:cs="Arial"/>
                  <w:b/>
                  <w:bCs/>
                  <w:color w:val="000000"/>
                  <w:sz w:val="20"/>
                  <w:szCs w:val="20"/>
                </w:rPr>
                <w:t>Aanduiding strijdigheid/nietigheid</w:t>
              </w:r>
            </w:ins>
          </w:p>
        </w:tc>
        <w:tc>
          <w:tcPr>
            <w:tcW w:w="6120" w:type="dxa"/>
            <w:shd w:val="clear" w:color="auto" w:fill="auto"/>
          </w:tcPr>
          <w:p w:rsidR="002A0D87" w:rsidRPr="002A0D87" w:rsidRDefault="002A0D87" w:rsidP="002A0D87">
            <w:pPr>
              <w:autoSpaceDE w:val="0"/>
              <w:autoSpaceDN w:val="0"/>
              <w:adjustRightInd w:val="0"/>
              <w:spacing w:after="0" w:line="240" w:lineRule="auto"/>
              <w:rPr>
                <w:ins w:id="1316" w:author="Arjan" w:date="2014-11-18T10:00:00Z"/>
                <w:rFonts w:ascii="Arial" w:eastAsia="Times New Roman" w:hAnsi="Arial" w:cs="Arial"/>
                <w:color w:val="000000"/>
                <w:sz w:val="20"/>
                <w:szCs w:val="20"/>
              </w:rPr>
            </w:pPr>
            <w:ins w:id="1317" w:author="Arjan" w:date="2014-11-18T10:00:00Z">
              <w:r w:rsidRPr="002A0D87">
                <w:rPr>
                  <w:rFonts w:ascii="Arial" w:eastAsia="Times New Roman" w:hAnsi="Arial" w:cs="Arial"/>
                  <w:color w:val="000000"/>
                  <w:sz w:val="20"/>
                  <w:szCs w:val="20"/>
                </w:rPr>
                <w:t>Nee</w:t>
              </w:r>
            </w:ins>
          </w:p>
        </w:tc>
      </w:tr>
      <w:tr w:rsidR="002A0D87" w:rsidTr="002A0D87">
        <w:trPr>
          <w:cantSplit/>
          <w:ins w:id="1318"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319" w:author="Arjan" w:date="2014-11-18T10:00:00Z"/>
                <w:rFonts w:ascii="Arial" w:eastAsia="Times New Roman" w:hAnsi="Arial" w:cs="Arial"/>
                <w:b/>
                <w:bCs/>
                <w:color w:val="000000"/>
                <w:sz w:val="20"/>
                <w:szCs w:val="20"/>
              </w:rPr>
            </w:pPr>
            <w:ins w:id="1320" w:author="Arjan" w:date="2014-11-18T10:00:00Z">
              <w:r w:rsidRPr="002A0D87">
                <w:rPr>
                  <w:rFonts w:ascii="Arial" w:eastAsia="Times New Roman" w:hAnsi="Arial" w:cs="Arial"/>
                  <w:b/>
                  <w:bCs/>
                  <w:color w:val="000000"/>
                  <w:sz w:val="20"/>
                  <w:szCs w:val="20"/>
                </w:rPr>
                <w:t>Indicatie kardinaliteit</w:t>
              </w:r>
            </w:ins>
          </w:p>
        </w:tc>
        <w:tc>
          <w:tcPr>
            <w:tcW w:w="6120" w:type="dxa"/>
            <w:shd w:val="clear" w:color="auto" w:fill="auto"/>
          </w:tcPr>
          <w:p w:rsidR="002A0D87" w:rsidRPr="002A0D87" w:rsidRDefault="00542B5B" w:rsidP="00542B5B">
            <w:pPr>
              <w:autoSpaceDE w:val="0"/>
              <w:autoSpaceDN w:val="0"/>
              <w:adjustRightInd w:val="0"/>
              <w:spacing w:after="0" w:line="240" w:lineRule="auto"/>
              <w:rPr>
                <w:ins w:id="1321" w:author="Arjan" w:date="2014-11-18T10:00:00Z"/>
                <w:rFonts w:ascii="Arial" w:eastAsia="Times New Roman" w:hAnsi="Arial" w:cs="Arial"/>
                <w:color w:val="000000"/>
                <w:sz w:val="20"/>
                <w:szCs w:val="20"/>
              </w:rPr>
            </w:pPr>
            <w:ins w:id="1322" w:author="Arjan" w:date="2014-11-18T10:00:00Z">
              <w:r>
                <w:rPr>
                  <w:rFonts w:ascii="Arial" w:eastAsia="Times New Roman" w:hAnsi="Arial" w:cs="Arial"/>
                  <w:color w:val="000000"/>
                  <w:sz w:val="20"/>
                  <w:szCs w:val="20"/>
                </w:rPr>
                <w:t>0</w:t>
              </w:r>
              <w:r w:rsidR="002A0D87" w:rsidRPr="002A0D87">
                <w:rPr>
                  <w:rFonts w:ascii="Arial" w:eastAsia="Times New Roman" w:hAnsi="Arial" w:cs="Arial"/>
                  <w:color w:val="000000"/>
                  <w:sz w:val="20"/>
                  <w:szCs w:val="20"/>
                </w:rPr>
                <w:t>-1</w:t>
              </w:r>
            </w:ins>
          </w:p>
        </w:tc>
      </w:tr>
      <w:tr w:rsidR="002A0D87" w:rsidTr="002A0D87">
        <w:trPr>
          <w:cantSplit/>
          <w:ins w:id="1323"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324" w:author="Arjan" w:date="2014-11-18T10:00:00Z"/>
                <w:rFonts w:ascii="Arial" w:eastAsia="Times New Roman" w:hAnsi="Arial" w:cs="Arial"/>
                <w:b/>
                <w:bCs/>
                <w:color w:val="000000"/>
                <w:sz w:val="20"/>
                <w:szCs w:val="20"/>
              </w:rPr>
            </w:pPr>
            <w:ins w:id="1325" w:author="Arjan" w:date="2014-11-18T10:00:00Z">
              <w:r w:rsidRPr="002A0D87">
                <w:rPr>
                  <w:rFonts w:ascii="Arial" w:eastAsia="Times New Roman" w:hAnsi="Arial" w:cs="Arial"/>
                  <w:b/>
                  <w:bCs/>
                  <w:color w:val="000000"/>
                  <w:sz w:val="20"/>
                  <w:szCs w:val="20"/>
                </w:rPr>
                <w:t>Indicatie authentiek</w:t>
              </w:r>
            </w:ins>
          </w:p>
        </w:tc>
        <w:tc>
          <w:tcPr>
            <w:tcW w:w="6120" w:type="dxa"/>
            <w:shd w:val="clear" w:color="auto" w:fill="auto"/>
          </w:tcPr>
          <w:p w:rsidR="002A0D87" w:rsidRPr="002A0D87" w:rsidRDefault="002A0D87" w:rsidP="002A0D87">
            <w:pPr>
              <w:autoSpaceDE w:val="0"/>
              <w:autoSpaceDN w:val="0"/>
              <w:adjustRightInd w:val="0"/>
              <w:spacing w:after="0" w:line="240" w:lineRule="auto"/>
              <w:rPr>
                <w:ins w:id="1326" w:author="Arjan" w:date="2014-11-18T10:00:00Z"/>
                <w:rFonts w:ascii="Arial" w:eastAsia="Times New Roman" w:hAnsi="Arial" w:cs="Arial"/>
                <w:color w:val="000000"/>
                <w:sz w:val="20"/>
                <w:szCs w:val="20"/>
              </w:rPr>
            </w:pPr>
            <w:ins w:id="1327" w:author="Arjan" w:date="2014-11-18T10:00:00Z">
              <w:r w:rsidRPr="002A0D87">
                <w:rPr>
                  <w:rFonts w:ascii="Arial" w:eastAsia="Times New Roman" w:hAnsi="Arial" w:cs="Arial"/>
                  <w:color w:val="000000"/>
                  <w:sz w:val="20"/>
                  <w:szCs w:val="20"/>
                </w:rPr>
                <w:t>Gemeentelijk basisgegeven</w:t>
              </w:r>
            </w:ins>
          </w:p>
        </w:tc>
      </w:tr>
      <w:tr w:rsidR="002A0D87" w:rsidTr="002A0D87">
        <w:trPr>
          <w:cantSplit/>
          <w:ins w:id="1328" w:author="Arjan" w:date="2014-11-18T10:00:00Z"/>
        </w:trPr>
        <w:tc>
          <w:tcPr>
            <w:tcW w:w="2808" w:type="dxa"/>
            <w:shd w:val="clear" w:color="auto" w:fill="auto"/>
          </w:tcPr>
          <w:p w:rsidR="002A0D87" w:rsidRPr="002A0D87" w:rsidRDefault="002A0D87" w:rsidP="002A0D87">
            <w:pPr>
              <w:autoSpaceDE w:val="0"/>
              <w:autoSpaceDN w:val="0"/>
              <w:adjustRightInd w:val="0"/>
              <w:spacing w:after="0" w:line="240" w:lineRule="auto"/>
              <w:rPr>
                <w:ins w:id="1329" w:author="Arjan" w:date="2014-11-18T10:00:00Z"/>
                <w:rFonts w:ascii="Arial" w:eastAsia="Times New Roman" w:hAnsi="Arial" w:cs="Arial"/>
                <w:b/>
                <w:bCs/>
                <w:color w:val="000000"/>
                <w:sz w:val="20"/>
                <w:szCs w:val="20"/>
              </w:rPr>
            </w:pPr>
            <w:ins w:id="1330" w:author="Arjan" w:date="2014-11-18T10:00:00Z">
              <w:r w:rsidRPr="002A0D87">
                <w:rPr>
                  <w:rFonts w:ascii="Arial" w:eastAsia="Times New Roman" w:hAnsi="Arial" w:cs="Arial"/>
                  <w:b/>
                  <w:bCs/>
                  <w:color w:val="000000"/>
                  <w:sz w:val="20"/>
                  <w:szCs w:val="20"/>
                </w:rPr>
                <w:t>Regels attribuutsoort</w:t>
              </w:r>
            </w:ins>
          </w:p>
        </w:tc>
        <w:tc>
          <w:tcPr>
            <w:tcW w:w="6120" w:type="dxa"/>
            <w:shd w:val="clear" w:color="auto" w:fill="auto"/>
          </w:tcPr>
          <w:p w:rsidR="002A0D87" w:rsidRPr="002A0D87" w:rsidRDefault="002A0D87" w:rsidP="002A0D87">
            <w:pPr>
              <w:autoSpaceDE w:val="0"/>
              <w:autoSpaceDN w:val="0"/>
              <w:adjustRightInd w:val="0"/>
              <w:spacing w:after="0" w:line="240" w:lineRule="auto"/>
              <w:rPr>
                <w:ins w:id="1331" w:author="Arjan" w:date="2014-11-18T10:00:00Z"/>
                <w:rFonts w:ascii="Arial" w:eastAsia="Times New Roman" w:hAnsi="Arial" w:cs="Arial"/>
                <w:color w:val="000000"/>
                <w:sz w:val="20"/>
                <w:szCs w:val="20"/>
              </w:rPr>
            </w:pPr>
            <w:ins w:id="1332" w:author="Arjan" w:date="2014-11-18T10:00:00Z">
              <w:r w:rsidRPr="002A0D87">
                <w:rPr>
                  <w:rFonts w:ascii="Arial" w:eastAsia="Times New Roman" w:hAnsi="Arial" w:cs="Arial"/>
                  <w:color w:val="000000"/>
                  <w:sz w:val="20"/>
                  <w:szCs w:val="20"/>
                </w:rPr>
                <w:t>-</w:t>
              </w:r>
            </w:ins>
          </w:p>
        </w:tc>
      </w:tr>
    </w:tbl>
    <w:p w:rsidR="002A0D87" w:rsidRDefault="002A0D87" w:rsidP="00ED4564">
      <w:pPr>
        <w:rPr>
          <w:ins w:id="1333" w:author="Arjan" w:date="2014-11-18T10:00:00Z"/>
        </w:rPr>
      </w:pPr>
    </w:p>
    <w:p w:rsidR="00CD50A0" w:rsidRPr="00CD50A0" w:rsidRDefault="00B47636" w:rsidP="00CD50A0">
      <w:pPr>
        <w:autoSpaceDE w:val="0"/>
        <w:autoSpaceDN w:val="0"/>
        <w:adjustRightInd w:val="0"/>
        <w:spacing w:before="240" w:after="60" w:line="240" w:lineRule="auto"/>
        <w:outlineLvl w:val="3"/>
        <w:rPr>
          <w:ins w:id="1334" w:author="Arjan" w:date="2014-11-18T10:00:00Z"/>
          <w:rFonts w:ascii="Arial" w:eastAsia="Times New Roman" w:hAnsi="Arial" w:cs="Arial"/>
          <w:b/>
          <w:bCs/>
          <w:color w:val="004080"/>
          <w:sz w:val="24"/>
          <w:szCs w:val="24"/>
        </w:rPr>
      </w:pPr>
      <w:ins w:id="1335" w:author="Arjan" w:date="2014-11-18T10:00:00Z">
        <w:r w:rsidRPr="003E7E75">
          <w:rPr>
            <w:rFonts w:ascii="Arial" w:hAnsi="Arial" w:cs="Arial"/>
            <w:sz w:val="20"/>
            <w:szCs w:val="20"/>
            <w:lang w:val="en-AU"/>
          </w:rPr>
          <w:fldChar w:fldCharType="begin" w:fldLock="1"/>
        </w:r>
        <w:r w:rsidR="004F32A3" w:rsidRPr="003E7E75">
          <w:rPr>
            <w:rFonts w:ascii="Arial" w:hAnsi="Arial" w:cs="Arial"/>
            <w:sz w:val="20"/>
            <w:szCs w:val="20"/>
            <w:lang w:val="en-AU"/>
          </w:rPr>
          <w:instrText xml:space="preserve">MERGEFIELD </w:instrText>
        </w:r>
        <w:r w:rsidR="004F32A3"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4F32A3" w:rsidRPr="003E7E75">
          <w:rPr>
            <w:rFonts w:ascii="Arial" w:eastAsia="Times New Roman" w:hAnsi="Arial" w:cs="Arial"/>
            <w:b/>
            <w:bCs/>
            <w:color w:val="004080"/>
            <w:sz w:val="24"/>
            <w:szCs w:val="24"/>
          </w:rPr>
          <w:t>«</w:t>
        </w:r>
        <w:r w:rsidR="004F32A3">
          <w:rPr>
            <w:rFonts w:ascii="Arial" w:eastAsia="Times New Roman" w:hAnsi="Arial" w:cs="Arial"/>
            <w:b/>
            <w:bCs/>
            <w:color w:val="004080"/>
            <w:sz w:val="24"/>
            <w:szCs w:val="24"/>
          </w:rPr>
          <w:t>Groepa</w:t>
        </w:r>
        <w:r w:rsidR="004F32A3" w:rsidRPr="003E7E75">
          <w:rPr>
            <w:rFonts w:ascii="Arial" w:eastAsia="Times New Roman" w:hAnsi="Arial" w:cs="Arial"/>
            <w:b/>
            <w:bCs/>
            <w:color w:val="004080"/>
            <w:sz w:val="24"/>
            <w:szCs w:val="24"/>
          </w:rPr>
          <w:t>ttribuutsoort»</w:t>
        </w:r>
        <w:r w:rsidRPr="003E7E75">
          <w:rPr>
            <w:rFonts w:ascii="Arial" w:hAnsi="Arial" w:cs="Arial"/>
            <w:sz w:val="20"/>
            <w:szCs w:val="20"/>
            <w:lang w:val="en-AU"/>
          </w:rPr>
          <w:fldChar w:fldCharType="end"/>
        </w:r>
        <w:r w:rsidR="004F32A3" w:rsidRPr="003E7E75">
          <w:rPr>
            <w:rFonts w:ascii="Arial" w:eastAsia="Times New Roman" w:hAnsi="Arial" w:cs="Arial"/>
            <w:b/>
            <w:bCs/>
            <w:color w:val="004080"/>
            <w:sz w:val="24"/>
            <w:szCs w:val="24"/>
          </w:rPr>
          <w:t xml:space="preserve"> </w:t>
        </w:r>
        <w:r w:rsidRPr="00CD50A0">
          <w:rPr>
            <w:rFonts w:ascii="Arial" w:eastAsia="Times New Roman" w:hAnsi="Arial" w:cs="Arial"/>
            <w:b/>
            <w:bCs/>
            <w:color w:val="004080"/>
            <w:sz w:val="24"/>
            <w:szCs w:val="24"/>
          </w:rPr>
          <w:fldChar w:fldCharType="begin" w:fldLock="1"/>
        </w:r>
        <w:r w:rsidR="00CD50A0" w:rsidRPr="00CD50A0">
          <w:rPr>
            <w:rFonts w:ascii="Arial" w:eastAsia="Times New Roman" w:hAnsi="Arial" w:cs="Arial"/>
            <w:b/>
            <w:bCs/>
            <w:color w:val="004080"/>
            <w:sz w:val="24"/>
            <w:szCs w:val="24"/>
          </w:rPr>
          <w:instrText>MERGEFIELD Att.Name</w:instrText>
        </w:r>
        <w:r w:rsidRPr="00CD50A0">
          <w:rPr>
            <w:rFonts w:ascii="Arial" w:eastAsia="Times New Roman" w:hAnsi="Arial" w:cs="Arial"/>
            <w:b/>
            <w:bCs/>
            <w:color w:val="004080"/>
            <w:sz w:val="24"/>
            <w:szCs w:val="24"/>
          </w:rPr>
          <w:fldChar w:fldCharType="separate"/>
        </w:r>
        <w:r w:rsidR="00CD50A0" w:rsidRPr="00CD50A0">
          <w:rPr>
            <w:rFonts w:ascii="Arial" w:eastAsia="Times New Roman" w:hAnsi="Arial" w:cs="Arial"/>
            <w:b/>
            <w:bCs/>
            <w:color w:val="004080"/>
            <w:sz w:val="24"/>
            <w:szCs w:val="24"/>
          </w:rPr>
          <w:t>Afwijkend correspondentie postadres</w:t>
        </w:r>
        <w:r w:rsidRPr="00CD50A0">
          <w:rPr>
            <w:rFonts w:ascii="Arial" w:eastAsia="Times New Roman" w:hAnsi="Arial" w:cs="Arial"/>
            <w:b/>
            <w:bCs/>
            <w:color w:val="004080"/>
            <w:sz w:val="24"/>
            <w:szCs w:val="24"/>
          </w:rPr>
          <w:fldChar w:fldCharType="end"/>
        </w:r>
      </w:ins>
    </w:p>
    <w:p w:rsidR="00CD50A0" w:rsidRDefault="004F32A3" w:rsidP="00ED4564">
      <w:pPr>
        <w:rPr>
          <w:ins w:id="1336" w:author="Arjan" w:date="2014-11-18T10:00:00Z"/>
        </w:rPr>
      </w:pPr>
      <w:ins w:id="1337" w:author="Arjan" w:date="2014-11-18T10:00:00Z">
        <w:r>
          <w:t>De hiervan deel uitmakende attribuutsoorten en relatiesoort zijn analoog aan de gelijknamige groepattribuutsoort bij de relatieklasse ROL en werken we hier niet verder uit.</w:t>
        </w:r>
      </w:ins>
    </w:p>
    <w:p w:rsidR="00640CA1" w:rsidRDefault="00640CA1" w:rsidP="00ED4564">
      <w:pPr>
        <w:rPr>
          <w:ins w:id="1338" w:author="Arjan" w:date="2014-11-18T10:00:00Z"/>
        </w:rPr>
      </w:pPr>
    </w:p>
    <w:p w:rsidR="00CD50A0" w:rsidRPr="004F32A3" w:rsidRDefault="00B47636" w:rsidP="004F32A3">
      <w:pPr>
        <w:autoSpaceDE w:val="0"/>
        <w:autoSpaceDN w:val="0"/>
        <w:adjustRightInd w:val="0"/>
        <w:spacing w:before="240" w:after="60" w:line="240" w:lineRule="auto"/>
        <w:outlineLvl w:val="3"/>
        <w:rPr>
          <w:ins w:id="1339" w:author="Arjan" w:date="2014-11-18T10:00:00Z"/>
          <w:rFonts w:ascii="Arial" w:eastAsia="Times New Roman" w:hAnsi="Arial" w:cs="Arial"/>
          <w:b/>
          <w:bCs/>
          <w:color w:val="004080"/>
          <w:sz w:val="24"/>
          <w:szCs w:val="24"/>
        </w:rPr>
      </w:pPr>
      <w:ins w:id="1340" w:author="Arjan" w:date="2014-11-18T10:00:00Z">
        <w:r w:rsidRPr="003E7E75">
          <w:rPr>
            <w:rFonts w:ascii="Arial" w:hAnsi="Arial" w:cs="Arial"/>
            <w:sz w:val="20"/>
            <w:szCs w:val="20"/>
            <w:lang w:val="en-AU"/>
          </w:rPr>
          <w:fldChar w:fldCharType="begin" w:fldLock="1"/>
        </w:r>
        <w:r w:rsidR="004F32A3" w:rsidRPr="003E7E75">
          <w:rPr>
            <w:rFonts w:ascii="Arial" w:hAnsi="Arial" w:cs="Arial"/>
            <w:sz w:val="20"/>
            <w:szCs w:val="20"/>
            <w:lang w:val="en-AU"/>
          </w:rPr>
          <w:instrText xml:space="preserve">MERGEFIELD </w:instrText>
        </w:r>
        <w:r w:rsidR="004F32A3"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4F32A3" w:rsidRPr="003E7E75">
          <w:rPr>
            <w:rFonts w:ascii="Arial" w:eastAsia="Times New Roman" w:hAnsi="Arial" w:cs="Arial"/>
            <w:b/>
            <w:bCs/>
            <w:color w:val="004080"/>
            <w:sz w:val="24"/>
            <w:szCs w:val="24"/>
          </w:rPr>
          <w:t>«</w:t>
        </w:r>
        <w:r w:rsidR="004F32A3">
          <w:rPr>
            <w:rFonts w:ascii="Arial" w:eastAsia="Times New Roman" w:hAnsi="Arial" w:cs="Arial"/>
            <w:b/>
            <w:bCs/>
            <w:color w:val="004080"/>
            <w:sz w:val="24"/>
            <w:szCs w:val="24"/>
          </w:rPr>
          <w:t>Groepa</w:t>
        </w:r>
        <w:r w:rsidR="004F32A3" w:rsidRPr="003E7E75">
          <w:rPr>
            <w:rFonts w:ascii="Arial" w:eastAsia="Times New Roman" w:hAnsi="Arial" w:cs="Arial"/>
            <w:b/>
            <w:bCs/>
            <w:color w:val="004080"/>
            <w:sz w:val="24"/>
            <w:szCs w:val="24"/>
          </w:rPr>
          <w:t>ttribuutsoort»</w:t>
        </w:r>
        <w:r w:rsidRPr="003E7E75">
          <w:rPr>
            <w:rFonts w:ascii="Arial" w:hAnsi="Arial" w:cs="Arial"/>
            <w:sz w:val="20"/>
            <w:szCs w:val="20"/>
            <w:lang w:val="en-AU"/>
          </w:rPr>
          <w:fldChar w:fldCharType="end"/>
        </w:r>
        <w:r w:rsidR="004F32A3" w:rsidRPr="003E7E75">
          <w:rPr>
            <w:rFonts w:ascii="Arial" w:eastAsia="Times New Roman" w:hAnsi="Arial" w:cs="Arial"/>
            <w:b/>
            <w:bCs/>
            <w:color w:val="004080"/>
            <w:sz w:val="24"/>
            <w:szCs w:val="24"/>
          </w:rPr>
          <w:t xml:space="preserve"> </w:t>
        </w:r>
        <w:r w:rsidRPr="004F32A3">
          <w:rPr>
            <w:rFonts w:ascii="Arial" w:eastAsia="Times New Roman" w:hAnsi="Arial" w:cs="Arial"/>
            <w:b/>
            <w:bCs/>
            <w:color w:val="004080"/>
            <w:sz w:val="24"/>
            <w:szCs w:val="24"/>
          </w:rPr>
          <w:fldChar w:fldCharType="begin" w:fldLock="1"/>
        </w:r>
        <w:r w:rsidR="00CD50A0" w:rsidRPr="004F32A3">
          <w:rPr>
            <w:rFonts w:ascii="Arial" w:eastAsia="Times New Roman" w:hAnsi="Arial" w:cs="Arial"/>
            <w:b/>
            <w:bCs/>
            <w:color w:val="004080"/>
            <w:sz w:val="24"/>
            <w:szCs w:val="24"/>
          </w:rPr>
          <w:instrText>MERGEFIELD Att.Name</w:instrText>
        </w:r>
        <w:r w:rsidRPr="004F32A3">
          <w:rPr>
            <w:rFonts w:ascii="Arial" w:eastAsia="Times New Roman" w:hAnsi="Arial" w:cs="Arial"/>
            <w:b/>
            <w:bCs/>
            <w:color w:val="004080"/>
            <w:sz w:val="24"/>
            <w:szCs w:val="24"/>
          </w:rPr>
          <w:fldChar w:fldCharType="separate"/>
        </w:r>
        <w:r w:rsidR="00CD50A0" w:rsidRPr="004F32A3">
          <w:rPr>
            <w:rFonts w:ascii="Arial" w:eastAsia="Times New Roman" w:hAnsi="Arial" w:cs="Arial"/>
            <w:b/>
            <w:bCs/>
            <w:color w:val="004080"/>
            <w:sz w:val="24"/>
            <w:szCs w:val="24"/>
          </w:rPr>
          <w:t xml:space="preserve">Afwijkend </w:t>
        </w:r>
        <w:r w:rsidR="004F32A3">
          <w:rPr>
            <w:rFonts w:ascii="Arial" w:eastAsia="Times New Roman" w:hAnsi="Arial" w:cs="Arial"/>
            <w:b/>
            <w:bCs/>
            <w:color w:val="004080"/>
            <w:sz w:val="24"/>
            <w:szCs w:val="24"/>
          </w:rPr>
          <w:t xml:space="preserve">buitenlands </w:t>
        </w:r>
        <w:r w:rsidR="00CD50A0" w:rsidRPr="004F32A3">
          <w:rPr>
            <w:rFonts w:ascii="Arial" w:eastAsia="Times New Roman" w:hAnsi="Arial" w:cs="Arial"/>
            <w:b/>
            <w:bCs/>
            <w:color w:val="004080"/>
            <w:sz w:val="24"/>
            <w:szCs w:val="24"/>
          </w:rPr>
          <w:t>correspondentieadres</w:t>
        </w:r>
        <w:r w:rsidRPr="004F32A3">
          <w:rPr>
            <w:rFonts w:ascii="Arial" w:eastAsia="Times New Roman" w:hAnsi="Arial" w:cs="Arial"/>
            <w:b/>
            <w:bCs/>
            <w:color w:val="004080"/>
            <w:sz w:val="24"/>
            <w:szCs w:val="24"/>
          </w:rPr>
          <w:fldChar w:fldCharType="end"/>
        </w:r>
      </w:ins>
    </w:p>
    <w:p w:rsidR="00CD50A0" w:rsidRDefault="004F32A3" w:rsidP="00ED4564">
      <w:pPr>
        <w:rPr>
          <w:ins w:id="1341" w:author="Arjan" w:date="2014-11-18T10:00:00Z"/>
        </w:rPr>
      </w:pPr>
      <w:ins w:id="1342" w:author="Arjan" w:date="2014-11-18T10:00:00Z">
        <w:r>
          <w:lastRenderedPageBreak/>
          <w:t>De hiervan deel uitmakende attribuutsoorten en relatiesoort zijn analoog aan de gelijknamige groepattribuutsoort bij de relatieklasse ROL en werken we hier niet verder uit.</w:t>
        </w:r>
      </w:ins>
    </w:p>
    <w:p w:rsidR="00542B5B" w:rsidRPr="00542B5B" w:rsidRDefault="00B47636" w:rsidP="00542B5B">
      <w:pPr>
        <w:autoSpaceDE w:val="0"/>
        <w:autoSpaceDN w:val="0"/>
        <w:adjustRightInd w:val="0"/>
        <w:spacing w:before="240" w:after="60" w:line="240" w:lineRule="auto"/>
        <w:outlineLvl w:val="3"/>
        <w:rPr>
          <w:ins w:id="1343" w:author="Arjan" w:date="2014-11-18T10:00:00Z"/>
          <w:rFonts w:ascii="Arial" w:eastAsia="Times New Roman" w:hAnsi="Arial" w:cs="Arial"/>
          <w:b/>
          <w:bCs/>
          <w:color w:val="004080"/>
          <w:sz w:val="24"/>
          <w:szCs w:val="24"/>
        </w:rPr>
      </w:pPr>
      <w:ins w:id="1344" w:author="Arjan" w:date="2014-11-18T10:00:00Z">
        <w:r w:rsidRPr="00542B5B">
          <w:rPr>
            <w:rFonts w:ascii="Arial" w:eastAsia="Times New Roman" w:hAnsi="Arial" w:cs="Arial"/>
            <w:b/>
            <w:bCs/>
            <w:color w:val="004080"/>
            <w:sz w:val="24"/>
            <w:szCs w:val="24"/>
          </w:rPr>
          <w:fldChar w:fldCharType="begin" w:fldLock="1"/>
        </w:r>
        <w:r w:rsidR="00542B5B" w:rsidRPr="00542B5B">
          <w:rPr>
            <w:rFonts w:ascii="Arial" w:eastAsia="Times New Roman" w:hAnsi="Arial" w:cs="Arial"/>
            <w:b/>
            <w:bCs/>
            <w:color w:val="004080"/>
            <w:sz w:val="24"/>
            <w:szCs w:val="24"/>
          </w:rPr>
          <w:instrText>MERGEFIELD Connector.Stereotype</w:instrText>
        </w:r>
        <w:r w:rsidRPr="00542B5B">
          <w:rPr>
            <w:rFonts w:ascii="Arial" w:eastAsia="Times New Roman" w:hAnsi="Arial" w:cs="Arial"/>
            <w:b/>
            <w:bCs/>
            <w:color w:val="004080"/>
            <w:sz w:val="24"/>
            <w:szCs w:val="24"/>
          </w:rPr>
          <w:fldChar w:fldCharType="separate"/>
        </w:r>
        <w:r w:rsidR="00542B5B" w:rsidRPr="00542B5B">
          <w:rPr>
            <w:rFonts w:ascii="Arial" w:eastAsia="Times New Roman" w:hAnsi="Arial" w:cs="Arial"/>
            <w:b/>
            <w:bCs/>
            <w:color w:val="004080"/>
            <w:sz w:val="24"/>
            <w:szCs w:val="24"/>
          </w:rPr>
          <w:t>«Relatiesoort»</w:t>
        </w:r>
        <w:r w:rsidRPr="00542B5B">
          <w:rPr>
            <w:rFonts w:ascii="Arial" w:eastAsia="Times New Roman" w:hAnsi="Arial" w:cs="Arial"/>
            <w:b/>
            <w:bCs/>
            <w:color w:val="004080"/>
            <w:sz w:val="24"/>
            <w:szCs w:val="24"/>
          </w:rPr>
          <w:fldChar w:fldCharType="end"/>
        </w:r>
        <w:r w:rsidR="00542B5B" w:rsidRPr="00542B5B">
          <w:rPr>
            <w:rFonts w:ascii="Arial" w:eastAsia="Times New Roman" w:hAnsi="Arial" w:cs="Arial"/>
            <w:b/>
            <w:bCs/>
            <w:color w:val="004080"/>
            <w:sz w:val="24"/>
            <w:szCs w:val="24"/>
          </w:rPr>
          <w:t xml:space="preserve"> met als afwijkend binnenlands correspondentieadres ADRESSEERBAAR OBJECT AANDUIDING </w:t>
        </w:r>
        <w:r w:rsidRPr="00542B5B">
          <w:rPr>
            <w:rFonts w:ascii="Arial" w:eastAsia="Times New Roman" w:hAnsi="Arial" w:cs="Arial"/>
            <w:b/>
            <w:bCs/>
            <w:color w:val="004080"/>
            <w:sz w:val="24"/>
            <w:szCs w:val="24"/>
          </w:rPr>
          <w:fldChar w:fldCharType="begin"/>
        </w:r>
        <w:r w:rsidR="00542B5B" w:rsidRPr="00542B5B">
          <w:rPr>
            <w:rFonts w:ascii="Arial" w:eastAsia="Times New Roman" w:hAnsi="Arial" w:cs="Arial"/>
            <w:b/>
            <w:bCs/>
            <w:color w:val="004080"/>
            <w:sz w:val="24"/>
            <w:szCs w:val="24"/>
          </w:rPr>
          <w:instrText xml:space="preserve"> XE " SUBJECT heeft als correspondentie- of aanschrijvingsadres ADRESSEERBAAR OBJECT AANDUIDING" </w:instrText>
        </w:r>
        <w:r w:rsidRPr="00542B5B">
          <w:rPr>
            <w:rFonts w:ascii="Arial" w:eastAsia="Times New Roman" w:hAnsi="Arial" w:cs="Arial"/>
            <w:b/>
            <w:bCs/>
            <w:color w:val="004080"/>
            <w:sz w:val="24"/>
            <w:szCs w:val="24"/>
          </w:rPr>
          <w:fldChar w:fldCharType="end"/>
        </w:r>
      </w:ins>
    </w:p>
    <w:tbl>
      <w:tblPr>
        <w:tblW w:w="0" w:type="auto"/>
        <w:tblLayout w:type="fixed"/>
        <w:tblCellMar>
          <w:top w:w="113" w:type="dxa"/>
        </w:tblCellMar>
        <w:tblLook w:val="0000"/>
      </w:tblPr>
      <w:tblGrid>
        <w:gridCol w:w="2808"/>
        <w:gridCol w:w="6120"/>
      </w:tblGrid>
      <w:tr w:rsidR="00542B5B" w:rsidTr="0057620D">
        <w:trPr>
          <w:cantSplit/>
          <w:ins w:id="1345"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346" w:author="Arjan" w:date="2014-11-18T10:00:00Z"/>
                <w:rFonts w:ascii="Arial" w:eastAsia="Times New Roman" w:hAnsi="Arial" w:cs="Arial"/>
                <w:b/>
                <w:bCs/>
                <w:color w:val="000000"/>
                <w:sz w:val="20"/>
                <w:szCs w:val="20"/>
              </w:rPr>
            </w:pPr>
            <w:ins w:id="1347" w:author="Arjan" w:date="2014-11-18T10:00:00Z">
              <w:r w:rsidRPr="00542B5B">
                <w:rPr>
                  <w:rFonts w:ascii="Arial" w:eastAsia="Times New Roman" w:hAnsi="Arial" w:cs="Arial"/>
                  <w:b/>
                  <w:bCs/>
                  <w:color w:val="000000"/>
                  <w:sz w:val="20"/>
                  <w:szCs w:val="20"/>
                </w:rPr>
                <w:t>Naam relatiesoort</w:t>
              </w:r>
            </w:ins>
          </w:p>
        </w:tc>
        <w:tc>
          <w:tcPr>
            <w:tcW w:w="6120" w:type="dxa"/>
            <w:shd w:val="clear" w:color="auto" w:fill="auto"/>
          </w:tcPr>
          <w:p w:rsidR="00542B5B" w:rsidRPr="00542B5B" w:rsidRDefault="00542B5B" w:rsidP="00542B5B">
            <w:pPr>
              <w:autoSpaceDE w:val="0"/>
              <w:autoSpaceDN w:val="0"/>
              <w:adjustRightInd w:val="0"/>
              <w:spacing w:after="0" w:line="240" w:lineRule="auto"/>
              <w:rPr>
                <w:ins w:id="1348" w:author="Arjan" w:date="2014-11-18T10:00:00Z"/>
                <w:rFonts w:ascii="Arial" w:eastAsia="Times New Roman" w:hAnsi="Arial" w:cs="Arial"/>
                <w:color w:val="000000"/>
                <w:sz w:val="20"/>
                <w:szCs w:val="20"/>
              </w:rPr>
            </w:pPr>
            <w:ins w:id="1349" w:author="Arjan" w:date="2014-11-18T10:00:00Z">
              <w:r>
                <w:rPr>
                  <w:rFonts w:ascii="Arial" w:eastAsia="Times New Roman" w:hAnsi="Arial" w:cs="Arial"/>
                  <w:color w:val="000000"/>
                  <w:sz w:val="20"/>
                  <w:szCs w:val="20"/>
                </w:rPr>
                <w:t>VERZENDING</w:t>
              </w:r>
              <w:r w:rsidRPr="00542B5B">
                <w:rPr>
                  <w:rFonts w:ascii="Arial" w:eastAsia="Times New Roman" w:hAnsi="Arial" w:cs="Arial"/>
                  <w:color w:val="000000"/>
                  <w:sz w:val="20"/>
                  <w:szCs w:val="20"/>
                </w:rPr>
                <w:t xml:space="preserve"> met als afwijkend binnenlands correspondentieadres ADRESSEERBAAR OBJECT AANDUIDING</w:t>
              </w:r>
            </w:ins>
          </w:p>
        </w:tc>
      </w:tr>
      <w:tr w:rsidR="00542B5B" w:rsidTr="0057620D">
        <w:trPr>
          <w:cantSplit/>
          <w:ins w:id="1350"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351" w:author="Arjan" w:date="2014-11-18T10:00:00Z"/>
                <w:rFonts w:ascii="Arial" w:eastAsia="Times New Roman" w:hAnsi="Arial" w:cs="Arial"/>
                <w:b/>
                <w:bCs/>
                <w:color w:val="000000"/>
                <w:sz w:val="20"/>
                <w:szCs w:val="20"/>
              </w:rPr>
            </w:pPr>
            <w:ins w:id="1352" w:author="Arjan" w:date="2014-11-18T10:00:00Z">
              <w:r w:rsidRPr="00542B5B">
                <w:rPr>
                  <w:rFonts w:ascii="Arial" w:eastAsia="Times New Roman" w:hAnsi="Arial" w:cs="Arial"/>
                  <w:b/>
                  <w:bCs/>
                  <w:color w:val="000000"/>
                  <w:sz w:val="20"/>
                  <w:szCs w:val="20"/>
                </w:rPr>
                <w:t>Herkomst relatiesoort</w:t>
              </w:r>
            </w:ins>
          </w:p>
        </w:tc>
        <w:tc>
          <w:tcPr>
            <w:tcW w:w="6120" w:type="dxa"/>
            <w:shd w:val="clear" w:color="auto" w:fill="auto"/>
          </w:tcPr>
          <w:p w:rsidR="00542B5B" w:rsidRPr="00542B5B" w:rsidRDefault="00542B5B" w:rsidP="00542B5B">
            <w:pPr>
              <w:autoSpaceDE w:val="0"/>
              <w:autoSpaceDN w:val="0"/>
              <w:adjustRightInd w:val="0"/>
              <w:spacing w:after="0" w:line="240" w:lineRule="auto"/>
              <w:rPr>
                <w:ins w:id="1353" w:author="Arjan" w:date="2014-11-18T10:00:00Z"/>
                <w:rFonts w:ascii="Arial" w:eastAsia="Times New Roman" w:hAnsi="Arial" w:cs="Arial"/>
                <w:color w:val="000000"/>
                <w:sz w:val="20"/>
                <w:szCs w:val="20"/>
              </w:rPr>
            </w:pPr>
            <w:ins w:id="1354" w:author="Arjan" w:date="2014-11-18T10:00:00Z">
              <w:r w:rsidRPr="00542B5B">
                <w:rPr>
                  <w:rFonts w:ascii="Arial" w:eastAsia="Times New Roman" w:hAnsi="Arial" w:cs="Arial"/>
                  <w:color w:val="000000"/>
                  <w:sz w:val="20"/>
                  <w:szCs w:val="20"/>
                </w:rPr>
                <w:t>KING</w:t>
              </w:r>
            </w:ins>
          </w:p>
        </w:tc>
      </w:tr>
      <w:tr w:rsidR="00542B5B" w:rsidTr="0057620D">
        <w:trPr>
          <w:cantSplit/>
          <w:ins w:id="1355"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356" w:author="Arjan" w:date="2014-11-18T10:00:00Z"/>
                <w:rFonts w:ascii="Arial" w:eastAsia="Times New Roman" w:hAnsi="Arial" w:cs="Arial"/>
                <w:b/>
                <w:bCs/>
                <w:color w:val="000000"/>
                <w:sz w:val="20"/>
                <w:szCs w:val="20"/>
              </w:rPr>
            </w:pPr>
            <w:ins w:id="1357" w:author="Arjan" w:date="2014-11-18T10:00:00Z">
              <w:r w:rsidRPr="00542B5B">
                <w:rPr>
                  <w:rFonts w:ascii="Arial" w:eastAsia="Times New Roman" w:hAnsi="Arial" w:cs="Arial"/>
                  <w:b/>
                  <w:bCs/>
                  <w:color w:val="000000"/>
                  <w:sz w:val="20"/>
                  <w:szCs w:val="20"/>
                </w:rPr>
                <w:t xml:space="preserve">Code relatiesoort </w:t>
              </w:r>
            </w:ins>
          </w:p>
        </w:tc>
        <w:tc>
          <w:tcPr>
            <w:tcW w:w="6120" w:type="dxa"/>
            <w:shd w:val="clear" w:color="auto" w:fill="auto"/>
          </w:tcPr>
          <w:p w:rsidR="00542B5B" w:rsidRPr="00542B5B" w:rsidRDefault="00542B5B" w:rsidP="00542B5B">
            <w:pPr>
              <w:autoSpaceDE w:val="0"/>
              <w:autoSpaceDN w:val="0"/>
              <w:adjustRightInd w:val="0"/>
              <w:spacing w:after="0" w:line="240" w:lineRule="auto"/>
              <w:rPr>
                <w:ins w:id="1358" w:author="Arjan" w:date="2014-11-18T10:00:00Z"/>
                <w:rFonts w:ascii="Arial" w:eastAsia="Times New Roman" w:hAnsi="Arial" w:cs="Arial"/>
                <w:color w:val="000000"/>
                <w:sz w:val="20"/>
                <w:szCs w:val="20"/>
              </w:rPr>
            </w:pPr>
          </w:p>
        </w:tc>
      </w:tr>
      <w:tr w:rsidR="00542B5B" w:rsidTr="0057620D">
        <w:trPr>
          <w:cantSplit/>
          <w:ins w:id="1359"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360" w:author="Arjan" w:date="2014-11-18T10:00:00Z"/>
                <w:rFonts w:ascii="Arial" w:eastAsia="Times New Roman" w:hAnsi="Arial" w:cs="Arial"/>
                <w:b/>
                <w:bCs/>
                <w:color w:val="000000"/>
                <w:sz w:val="20"/>
                <w:szCs w:val="20"/>
              </w:rPr>
            </w:pPr>
            <w:ins w:id="1361" w:author="Arjan" w:date="2014-11-18T10:00:00Z">
              <w:r w:rsidRPr="00542B5B">
                <w:rPr>
                  <w:rFonts w:ascii="Arial" w:eastAsia="Times New Roman" w:hAnsi="Arial" w:cs="Arial"/>
                  <w:b/>
                  <w:bCs/>
                  <w:color w:val="000000"/>
                  <w:sz w:val="20"/>
                  <w:szCs w:val="20"/>
                </w:rPr>
                <w:t>Definitie relatiesoort</w:t>
              </w:r>
            </w:ins>
          </w:p>
        </w:tc>
        <w:tc>
          <w:tcPr>
            <w:tcW w:w="6120" w:type="dxa"/>
            <w:shd w:val="clear" w:color="auto" w:fill="auto"/>
          </w:tcPr>
          <w:p w:rsidR="00542B5B" w:rsidRPr="00542B5B" w:rsidRDefault="00542B5B" w:rsidP="00604808">
            <w:pPr>
              <w:autoSpaceDE w:val="0"/>
              <w:autoSpaceDN w:val="0"/>
              <w:adjustRightInd w:val="0"/>
              <w:spacing w:after="0" w:line="240" w:lineRule="auto"/>
              <w:rPr>
                <w:ins w:id="1362" w:author="Arjan" w:date="2014-11-18T10:00:00Z"/>
                <w:rFonts w:ascii="Arial" w:eastAsia="Times New Roman" w:hAnsi="Arial" w:cs="Arial"/>
                <w:color w:val="000000"/>
                <w:sz w:val="20"/>
                <w:szCs w:val="20"/>
              </w:rPr>
            </w:pPr>
            <w:ins w:id="1363" w:author="Arjan" w:date="2014-11-18T10:00:00Z">
              <w:r w:rsidRPr="00542B5B">
                <w:rPr>
                  <w:rFonts w:ascii="Arial" w:eastAsia="Times New Roman" w:hAnsi="Arial" w:cs="Arial"/>
                  <w:color w:val="000000"/>
                  <w:sz w:val="20"/>
                  <w:szCs w:val="20"/>
                </w:rPr>
                <w:t xml:space="preserve">Het </w:t>
              </w:r>
              <w:r w:rsidR="00604808">
                <w:rPr>
                  <w:rFonts w:ascii="Arial" w:eastAsia="Times New Roman" w:hAnsi="Arial" w:cs="Arial"/>
                  <w:color w:val="000000"/>
                  <w:sz w:val="20"/>
                  <w:szCs w:val="20"/>
                </w:rPr>
                <w:t>binnenlands correspondentie</w:t>
              </w:r>
              <w:r w:rsidRPr="00542B5B">
                <w:rPr>
                  <w:rFonts w:ascii="Arial" w:eastAsia="Times New Roman" w:hAnsi="Arial" w:cs="Arial"/>
                  <w:color w:val="000000"/>
                  <w:sz w:val="20"/>
                  <w:szCs w:val="20"/>
                </w:rPr>
                <w:t xml:space="preserve">adres </w:t>
              </w:r>
              <w:r w:rsidR="00604808">
                <w:rPr>
                  <w:rFonts w:ascii="Arial" w:eastAsia="Times New Roman" w:hAnsi="Arial" w:cs="Arial"/>
                  <w:color w:val="000000"/>
                  <w:sz w:val="20"/>
                  <w:szCs w:val="20"/>
                </w:rPr>
                <w:t>van de</w:t>
              </w:r>
              <w:r w:rsidRPr="00542B5B">
                <w:rPr>
                  <w:rFonts w:ascii="Arial" w:eastAsia="Times New Roman" w:hAnsi="Arial" w:cs="Arial"/>
                  <w:color w:val="000000"/>
                  <w:sz w:val="20"/>
                  <w:szCs w:val="20"/>
                </w:rPr>
                <w:t xml:space="preserve"> BETROKKENE</w:t>
              </w:r>
              <w:r w:rsidR="00604808">
                <w:rPr>
                  <w:rFonts w:ascii="Arial" w:eastAsia="Times New Roman" w:hAnsi="Arial" w:cs="Arial"/>
                  <w:color w:val="000000"/>
                  <w:sz w:val="20"/>
                  <w:szCs w:val="20"/>
                </w:rPr>
                <w:t>, zijnde afzender of geadresseerde, zoals verneld in het ontvangen of verzonden INFORMATIEOBJECT</w:t>
              </w:r>
              <w:r w:rsidRPr="00542B5B">
                <w:rPr>
                  <w:rFonts w:ascii="Arial" w:eastAsia="Times New Roman" w:hAnsi="Arial" w:cs="Arial"/>
                  <w:color w:val="000000"/>
                  <w:sz w:val="20"/>
                  <w:szCs w:val="20"/>
                </w:rPr>
                <w:t xml:space="preserve"> indien dat afwijkt van het reguliere binnenlandse correspondentieadres van BETROKKENE, en dat gevormd wordt door de combinatie van de ADRESSEERBAAR OBJECT AANDUIDING met  de bijbehorende OPENBARE RUIMTE en WOONPLAATS.</w:t>
              </w:r>
            </w:ins>
          </w:p>
        </w:tc>
      </w:tr>
      <w:tr w:rsidR="00542B5B" w:rsidTr="0057620D">
        <w:trPr>
          <w:cantSplit/>
          <w:ins w:id="1364"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365" w:author="Arjan" w:date="2014-11-18T10:00:00Z"/>
                <w:rFonts w:ascii="Arial" w:eastAsia="Times New Roman" w:hAnsi="Arial" w:cs="Arial"/>
                <w:b/>
                <w:bCs/>
                <w:color w:val="000000"/>
                <w:sz w:val="20"/>
                <w:szCs w:val="20"/>
              </w:rPr>
            </w:pPr>
            <w:ins w:id="1366" w:author="Arjan" w:date="2014-11-18T10:00:00Z">
              <w:r w:rsidRPr="00542B5B">
                <w:rPr>
                  <w:rFonts w:ascii="Arial" w:eastAsia="Times New Roman" w:hAnsi="Arial" w:cs="Arial"/>
                  <w:b/>
                  <w:bCs/>
                  <w:color w:val="000000"/>
                  <w:sz w:val="20"/>
                  <w:szCs w:val="20"/>
                </w:rPr>
                <w:t>Herkomst definitie relatiesoort</w:t>
              </w:r>
            </w:ins>
          </w:p>
        </w:tc>
        <w:tc>
          <w:tcPr>
            <w:tcW w:w="6120" w:type="dxa"/>
            <w:shd w:val="clear" w:color="auto" w:fill="auto"/>
          </w:tcPr>
          <w:p w:rsidR="00542B5B" w:rsidRPr="00542B5B" w:rsidRDefault="00542B5B" w:rsidP="00542B5B">
            <w:pPr>
              <w:autoSpaceDE w:val="0"/>
              <w:autoSpaceDN w:val="0"/>
              <w:adjustRightInd w:val="0"/>
              <w:spacing w:after="0" w:line="240" w:lineRule="auto"/>
              <w:rPr>
                <w:ins w:id="1367" w:author="Arjan" w:date="2014-11-18T10:00:00Z"/>
                <w:rFonts w:ascii="Arial" w:eastAsia="Times New Roman" w:hAnsi="Arial" w:cs="Arial"/>
                <w:color w:val="000000"/>
                <w:sz w:val="20"/>
                <w:szCs w:val="20"/>
              </w:rPr>
            </w:pPr>
            <w:ins w:id="1368" w:author="Arjan" w:date="2014-11-18T10:00:00Z">
              <w:r w:rsidRPr="00542B5B">
                <w:rPr>
                  <w:rFonts w:ascii="Arial" w:eastAsia="Times New Roman" w:hAnsi="Arial" w:cs="Arial"/>
                  <w:color w:val="000000"/>
                  <w:sz w:val="20"/>
                  <w:szCs w:val="20"/>
                </w:rPr>
                <w:t>KING</w:t>
              </w:r>
            </w:ins>
          </w:p>
        </w:tc>
      </w:tr>
      <w:tr w:rsidR="00542B5B" w:rsidTr="0057620D">
        <w:trPr>
          <w:cantSplit/>
          <w:ins w:id="1369"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370" w:author="Arjan" w:date="2014-11-18T10:00:00Z"/>
                <w:rFonts w:ascii="Arial" w:eastAsia="Times New Roman" w:hAnsi="Arial" w:cs="Arial"/>
                <w:b/>
                <w:bCs/>
                <w:color w:val="000000"/>
                <w:sz w:val="20"/>
                <w:szCs w:val="20"/>
              </w:rPr>
            </w:pPr>
            <w:ins w:id="1371" w:author="Arjan" w:date="2014-11-18T10:00:00Z">
              <w:r w:rsidRPr="00542B5B">
                <w:rPr>
                  <w:rFonts w:ascii="Arial" w:eastAsia="Times New Roman" w:hAnsi="Arial" w:cs="Arial"/>
                  <w:b/>
                  <w:bCs/>
                  <w:color w:val="000000"/>
                  <w:sz w:val="20"/>
                  <w:szCs w:val="20"/>
                </w:rPr>
                <w:t>Datum opname relatiesoort</w:t>
              </w:r>
            </w:ins>
          </w:p>
        </w:tc>
        <w:tc>
          <w:tcPr>
            <w:tcW w:w="6120" w:type="dxa"/>
            <w:shd w:val="clear" w:color="auto" w:fill="auto"/>
          </w:tcPr>
          <w:p w:rsidR="00542B5B" w:rsidRPr="00542B5B" w:rsidRDefault="00542B5B" w:rsidP="00604808">
            <w:pPr>
              <w:autoSpaceDE w:val="0"/>
              <w:autoSpaceDN w:val="0"/>
              <w:adjustRightInd w:val="0"/>
              <w:spacing w:after="0" w:line="240" w:lineRule="auto"/>
              <w:rPr>
                <w:ins w:id="1372" w:author="Arjan" w:date="2014-11-18T10:00:00Z"/>
                <w:rFonts w:ascii="Arial" w:eastAsia="Times New Roman" w:hAnsi="Arial" w:cs="Arial"/>
                <w:color w:val="000000"/>
                <w:sz w:val="20"/>
                <w:szCs w:val="20"/>
              </w:rPr>
            </w:pPr>
            <w:ins w:id="1373" w:author="Arjan" w:date="2014-11-18T10:00:00Z">
              <w:r w:rsidRPr="00542B5B">
                <w:rPr>
                  <w:rFonts w:ascii="Arial" w:eastAsia="Times New Roman" w:hAnsi="Arial" w:cs="Arial"/>
                  <w:color w:val="000000"/>
                  <w:sz w:val="20"/>
                  <w:szCs w:val="20"/>
                </w:rPr>
                <w:t xml:space="preserve">1 </w:t>
              </w:r>
              <w:r w:rsidR="00604808">
                <w:rPr>
                  <w:rFonts w:ascii="Arial" w:eastAsia="Times New Roman" w:hAnsi="Arial" w:cs="Arial"/>
                  <w:color w:val="000000"/>
                  <w:sz w:val="20"/>
                  <w:szCs w:val="20"/>
                </w:rPr>
                <w:t>september 2014</w:t>
              </w:r>
            </w:ins>
          </w:p>
        </w:tc>
      </w:tr>
      <w:tr w:rsidR="00542B5B" w:rsidTr="0057620D">
        <w:trPr>
          <w:cantSplit/>
          <w:ins w:id="1374"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375" w:author="Arjan" w:date="2014-11-18T10:00:00Z"/>
                <w:rFonts w:ascii="Arial" w:eastAsia="Times New Roman" w:hAnsi="Arial" w:cs="Arial"/>
                <w:b/>
                <w:bCs/>
                <w:color w:val="000000"/>
                <w:sz w:val="20"/>
                <w:szCs w:val="20"/>
              </w:rPr>
            </w:pPr>
            <w:ins w:id="1376" w:author="Arjan" w:date="2014-11-18T10:00:00Z">
              <w:r w:rsidRPr="00542B5B">
                <w:rPr>
                  <w:rFonts w:ascii="Arial" w:eastAsia="Times New Roman" w:hAnsi="Arial" w:cs="Arial"/>
                  <w:b/>
                  <w:bCs/>
                  <w:color w:val="000000"/>
                  <w:sz w:val="20"/>
                  <w:szCs w:val="20"/>
                </w:rPr>
                <w:t>Toelichting relatiesoort</w:t>
              </w:r>
            </w:ins>
          </w:p>
        </w:tc>
        <w:tc>
          <w:tcPr>
            <w:tcW w:w="6120" w:type="dxa"/>
            <w:shd w:val="clear" w:color="auto" w:fill="auto"/>
          </w:tcPr>
          <w:p w:rsidR="0057620D" w:rsidRPr="00542B5B" w:rsidRDefault="0057620D" w:rsidP="0057620D">
            <w:pPr>
              <w:autoSpaceDE w:val="0"/>
              <w:autoSpaceDN w:val="0"/>
              <w:adjustRightInd w:val="0"/>
              <w:spacing w:after="0" w:line="240" w:lineRule="auto"/>
              <w:rPr>
                <w:ins w:id="1377" w:author="Arjan" w:date="2014-11-18T10:00:00Z"/>
                <w:rFonts w:ascii="Arial" w:eastAsia="Times New Roman" w:hAnsi="Arial" w:cs="Arial"/>
                <w:color w:val="000000"/>
                <w:sz w:val="20"/>
                <w:szCs w:val="20"/>
              </w:rPr>
            </w:pPr>
            <w:ins w:id="1378" w:author="Arjan" w:date="2014-11-18T10:00:00Z">
              <w:r w:rsidRPr="0057620D">
                <w:rPr>
                  <w:rFonts w:ascii="Arial" w:eastAsia="Times New Roman" w:hAnsi="Arial" w:cs="Arial"/>
                  <w:color w:val="000000"/>
                  <w:sz w:val="20"/>
                  <w:szCs w:val="20"/>
                </w:rPr>
                <w:t xml:space="preserve">Het gaat hier om het correspondentieadres, zoals vermeld in het ontvangen of verzonden INFORMATIEOBJECT, indien dit een </w:t>
              </w:r>
              <w:r>
                <w:rPr>
                  <w:rFonts w:ascii="Arial" w:eastAsia="Times New Roman" w:hAnsi="Arial" w:cs="Arial"/>
                  <w:color w:val="000000"/>
                  <w:sz w:val="20"/>
                  <w:szCs w:val="20"/>
                </w:rPr>
                <w:t xml:space="preserve">binnenlands </w:t>
              </w:r>
              <w:r w:rsidRPr="0057620D">
                <w:rPr>
                  <w:rFonts w:ascii="Arial" w:eastAsia="Times New Roman" w:hAnsi="Arial" w:cs="Arial"/>
                  <w:color w:val="000000"/>
                  <w:sz w:val="20"/>
                  <w:szCs w:val="20"/>
                </w:rPr>
                <w:t>adres betreft</w:t>
              </w:r>
              <w:r>
                <w:rPr>
                  <w:rFonts w:ascii="Arial" w:eastAsia="Times New Roman" w:hAnsi="Arial" w:cs="Arial"/>
                  <w:color w:val="000000"/>
                  <w:sz w:val="20"/>
                  <w:szCs w:val="20"/>
                </w:rPr>
                <w:t>, geen postadres zijnde,</w:t>
              </w:r>
              <w:r w:rsidRPr="0057620D">
                <w:rPr>
                  <w:rFonts w:ascii="Arial" w:eastAsia="Times New Roman" w:hAnsi="Arial" w:cs="Arial"/>
                  <w:color w:val="000000"/>
                  <w:sz w:val="20"/>
                  <w:szCs w:val="20"/>
                </w:rPr>
                <w:t>en afwijkt van het correspondentieadres zoals dat van BETROKKENE bekend is.</w:t>
              </w:r>
            </w:ins>
          </w:p>
        </w:tc>
      </w:tr>
      <w:tr w:rsidR="00542B5B" w:rsidTr="0057620D">
        <w:trPr>
          <w:cantSplit/>
          <w:ins w:id="1379"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380" w:author="Arjan" w:date="2014-11-18T10:00:00Z"/>
                <w:rFonts w:ascii="Arial" w:eastAsia="Times New Roman" w:hAnsi="Arial" w:cs="Arial"/>
                <w:b/>
                <w:bCs/>
                <w:color w:val="000000"/>
                <w:sz w:val="20"/>
                <w:szCs w:val="20"/>
              </w:rPr>
            </w:pPr>
            <w:ins w:id="1381" w:author="Arjan" w:date="2014-11-18T10:00:00Z">
              <w:r w:rsidRPr="00542B5B">
                <w:rPr>
                  <w:rFonts w:ascii="Arial" w:eastAsia="Times New Roman" w:hAnsi="Arial" w:cs="Arial"/>
                  <w:b/>
                  <w:bCs/>
                  <w:color w:val="000000"/>
                  <w:sz w:val="20"/>
                  <w:szCs w:val="20"/>
                </w:rPr>
                <w:t>Indicatie materiële historie</w:t>
              </w:r>
            </w:ins>
          </w:p>
        </w:tc>
        <w:tc>
          <w:tcPr>
            <w:tcW w:w="6120" w:type="dxa"/>
            <w:shd w:val="clear" w:color="auto" w:fill="auto"/>
          </w:tcPr>
          <w:p w:rsidR="00542B5B" w:rsidRPr="00542B5B" w:rsidRDefault="00542B5B" w:rsidP="00542B5B">
            <w:pPr>
              <w:autoSpaceDE w:val="0"/>
              <w:autoSpaceDN w:val="0"/>
              <w:adjustRightInd w:val="0"/>
              <w:spacing w:after="0" w:line="240" w:lineRule="auto"/>
              <w:rPr>
                <w:ins w:id="1382" w:author="Arjan" w:date="2014-11-18T10:00:00Z"/>
                <w:rFonts w:ascii="Arial" w:eastAsia="Times New Roman" w:hAnsi="Arial" w:cs="Arial"/>
                <w:color w:val="000000"/>
                <w:sz w:val="20"/>
                <w:szCs w:val="20"/>
              </w:rPr>
            </w:pPr>
            <w:ins w:id="1383" w:author="Arjan" w:date="2014-11-18T10:00:00Z">
              <w:r w:rsidRPr="00542B5B">
                <w:rPr>
                  <w:rFonts w:ascii="Arial" w:eastAsia="Times New Roman" w:hAnsi="Arial" w:cs="Arial"/>
                  <w:color w:val="000000"/>
                  <w:sz w:val="20"/>
                  <w:szCs w:val="20"/>
                </w:rPr>
                <w:t>Nee</w:t>
              </w:r>
            </w:ins>
          </w:p>
        </w:tc>
      </w:tr>
      <w:tr w:rsidR="00542B5B" w:rsidTr="0057620D">
        <w:trPr>
          <w:cantSplit/>
          <w:ins w:id="1384"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385" w:author="Arjan" w:date="2014-11-18T10:00:00Z"/>
                <w:rFonts w:ascii="Arial" w:eastAsia="Times New Roman" w:hAnsi="Arial" w:cs="Arial"/>
                <w:b/>
                <w:bCs/>
                <w:color w:val="000000"/>
                <w:sz w:val="20"/>
                <w:szCs w:val="20"/>
              </w:rPr>
            </w:pPr>
            <w:ins w:id="1386" w:author="Arjan" w:date="2014-11-18T10:00:00Z">
              <w:r w:rsidRPr="00542B5B">
                <w:rPr>
                  <w:rFonts w:ascii="Arial" w:eastAsia="Times New Roman" w:hAnsi="Arial" w:cs="Arial"/>
                  <w:b/>
                  <w:bCs/>
                  <w:color w:val="000000"/>
                  <w:sz w:val="20"/>
                  <w:szCs w:val="20"/>
                </w:rPr>
                <w:t>Indicatie formele historie</w:t>
              </w:r>
            </w:ins>
          </w:p>
        </w:tc>
        <w:tc>
          <w:tcPr>
            <w:tcW w:w="6120" w:type="dxa"/>
            <w:shd w:val="clear" w:color="auto" w:fill="auto"/>
          </w:tcPr>
          <w:p w:rsidR="00542B5B" w:rsidRPr="00542B5B" w:rsidRDefault="00542B5B" w:rsidP="00542B5B">
            <w:pPr>
              <w:autoSpaceDE w:val="0"/>
              <w:autoSpaceDN w:val="0"/>
              <w:adjustRightInd w:val="0"/>
              <w:spacing w:after="0" w:line="240" w:lineRule="auto"/>
              <w:rPr>
                <w:ins w:id="1387" w:author="Arjan" w:date="2014-11-18T10:00:00Z"/>
                <w:rFonts w:ascii="Arial" w:eastAsia="Times New Roman" w:hAnsi="Arial" w:cs="Arial"/>
                <w:color w:val="000000"/>
                <w:sz w:val="20"/>
                <w:szCs w:val="20"/>
              </w:rPr>
            </w:pPr>
            <w:ins w:id="1388" w:author="Arjan" w:date="2014-11-18T10:00:00Z">
              <w:r w:rsidRPr="00542B5B">
                <w:rPr>
                  <w:rFonts w:ascii="Arial" w:eastAsia="Times New Roman" w:hAnsi="Arial" w:cs="Arial"/>
                  <w:color w:val="000000"/>
                  <w:sz w:val="20"/>
                  <w:szCs w:val="20"/>
                </w:rPr>
                <w:t>Nee</w:t>
              </w:r>
            </w:ins>
          </w:p>
        </w:tc>
      </w:tr>
      <w:tr w:rsidR="00542B5B" w:rsidTr="0057620D">
        <w:trPr>
          <w:cantSplit/>
          <w:ins w:id="1389"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390" w:author="Arjan" w:date="2014-11-18T10:00:00Z"/>
                <w:rFonts w:ascii="Arial" w:eastAsia="Times New Roman" w:hAnsi="Arial" w:cs="Arial"/>
                <w:b/>
                <w:bCs/>
                <w:color w:val="000000"/>
                <w:sz w:val="20"/>
                <w:szCs w:val="20"/>
              </w:rPr>
            </w:pPr>
            <w:ins w:id="1391" w:author="Arjan" w:date="2014-11-18T10:00:00Z">
              <w:r w:rsidRPr="00542B5B">
                <w:rPr>
                  <w:rFonts w:ascii="Arial" w:eastAsia="Times New Roman" w:hAnsi="Arial" w:cs="Arial"/>
                  <w:b/>
                  <w:bCs/>
                  <w:color w:val="000000"/>
                  <w:sz w:val="20"/>
                  <w:szCs w:val="20"/>
                </w:rPr>
                <w:t>Aanduiding gebeurtenis</w:t>
              </w:r>
            </w:ins>
          </w:p>
        </w:tc>
        <w:tc>
          <w:tcPr>
            <w:tcW w:w="6120" w:type="dxa"/>
            <w:shd w:val="clear" w:color="auto" w:fill="auto"/>
          </w:tcPr>
          <w:p w:rsidR="00542B5B" w:rsidRPr="00542B5B" w:rsidRDefault="00542B5B" w:rsidP="00542B5B">
            <w:pPr>
              <w:autoSpaceDE w:val="0"/>
              <w:autoSpaceDN w:val="0"/>
              <w:adjustRightInd w:val="0"/>
              <w:spacing w:after="0" w:line="240" w:lineRule="auto"/>
              <w:rPr>
                <w:ins w:id="1392" w:author="Arjan" w:date="2014-11-18T10:00:00Z"/>
                <w:rFonts w:ascii="Arial" w:eastAsia="Times New Roman" w:hAnsi="Arial" w:cs="Arial"/>
                <w:color w:val="000000"/>
                <w:sz w:val="20"/>
                <w:szCs w:val="20"/>
              </w:rPr>
            </w:pPr>
            <w:ins w:id="1393" w:author="Arjan" w:date="2014-11-18T10:00:00Z">
              <w:r w:rsidRPr="00542B5B">
                <w:rPr>
                  <w:rFonts w:ascii="Arial" w:eastAsia="Times New Roman" w:hAnsi="Arial" w:cs="Arial"/>
                  <w:color w:val="000000"/>
                  <w:sz w:val="20"/>
                  <w:szCs w:val="20"/>
                </w:rPr>
                <w:t>Nee</w:t>
              </w:r>
            </w:ins>
          </w:p>
        </w:tc>
      </w:tr>
      <w:tr w:rsidR="00542B5B" w:rsidTr="0057620D">
        <w:trPr>
          <w:cantSplit/>
          <w:ins w:id="1394"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395" w:author="Arjan" w:date="2014-11-18T10:00:00Z"/>
                <w:rFonts w:ascii="Arial" w:eastAsia="Times New Roman" w:hAnsi="Arial" w:cs="Arial"/>
                <w:b/>
                <w:bCs/>
                <w:color w:val="000000"/>
                <w:sz w:val="20"/>
                <w:szCs w:val="20"/>
              </w:rPr>
            </w:pPr>
            <w:ins w:id="1396" w:author="Arjan" w:date="2014-11-18T10:00:00Z">
              <w:r w:rsidRPr="00542B5B">
                <w:rPr>
                  <w:rFonts w:ascii="Arial" w:eastAsia="Times New Roman" w:hAnsi="Arial" w:cs="Arial"/>
                  <w:b/>
                  <w:bCs/>
                  <w:color w:val="000000"/>
                  <w:sz w:val="20"/>
                  <w:szCs w:val="20"/>
                </w:rPr>
                <w:t>Aanduiding brondocument</w:t>
              </w:r>
            </w:ins>
          </w:p>
        </w:tc>
        <w:tc>
          <w:tcPr>
            <w:tcW w:w="6120" w:type="dxa"/>
            <w:shd w:val="clear" w:color="auto" w:fill="auto"/>
          </w:tcPr>
          <w:p w:rsidR="00542B5B" w:rsidRPr="00542B5B" w:rsidRDefault="00542B5B" w:rsidP="00542B5B">
            <w:pPr>
              <w:autoSpaceDE w:val="0"/>
              <w:autoSpaceDN w:val="0"/>
              <w:adjustRightInd w:val="0"/>
              <w:spacing w:after="0" w:line="240" w:lineRule="auto"/>
              <w:rPr>
                <w:ins w:id="1397" w:author="Arjan" w:date="2014-11-18T10:00:00Z"/>
                <w:rFonts w:ascii="Arial" w:eastAsia="Times New Roman" w:hAnsi="Arial" w:cs="Arial"/>
                <w:color w:val="000000"/>
                <w:sz w:val="20"/>
                <w:szCs w:val="20"/>
              </w:rPr>
            </w:pPr>
            <w:ins w:id="1398" w:author="Arjan" w:date="2014-11-18T10:00:00Z">
              <w:r w:rsidRPr="00542B5B">
                <w:rPr>
                  <w:rFonts w:ascii="Arial" w:eastAsia="Times New Roman" w:hAnsi="Arial" w:cs="Arial"/>
                  <w:color w:val="000000"/>
                  <w:sz w:val="20"/>
                  <w:szCs w:val="20"/>
                </w:rPr>
                <w:t>Nee</w:t>
              </w:r>
            </w:ins>
          </w:p>
        </w:tc>
      </w:tr>
      <w:tr w:rsidR="00542B5B" w:rsidTr="0057620D">
        <w:trPr>
          <w:cantSplit/>
          <w:ins w:id="1399"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400" w:author="Arjan" w:date="2014-11-18T10:00:00Z"/>
                <w:rFonts w:ascii="Arial" w:eastAsia="Times New Roman" w:hAnsi="Arial" w:cs="Arial"/>
                <w:b/>
                <w:bCs/>
                <w:color w:val="000000"/>
                <w:sz w:val="20"/>
                <w:szCs w:val="20"/>
              </w:rPr>
            </w:pPr>
            <w:ins w:id="1401" w:author="Arjan" w:date="2014-11-18T10:00:00Z">
              <w:r w:rsidRPr="00542B5B">
                <w:rPr>
                  <w:rFonts w:ascii="Arial" w:eastAsia="Times New Roman" w:hAnsi="Arial" w:cs="Arial"/>
                  <w:b/>
                  <w:bCs/>
                  <w:color w:val="000000"/>
                  <w:sz w:val="20"/>
                  <w:szCs w:val="20"/>
                </w:rPr>
                <w:t>Indicatie in onderzoek</w:t>
              </w:r>
            </w:ins>
          </w:p>
        </w:tc>
        <w:tc>
          <w:tcPr>
            <w:tcW w:w="6120" w:type="dxa"/>
            <w:shd w:val="clear" w:color="auto" w:fill="auto"/>
          </w:tcPr>
          <w:p w:rsidR="00542B5B" w:rsidRPr="00542B5B" w:rsidRDefault="00542B5B" w:rsidP="00542B5B">
            <w:pPr>
              <w:autoSpaceDE w:val="0"/>
              <w:autoSpaceDN w:val="0"/>
              <w:adjustRightInd w:val="0"/>
              <w:spacing w:after="0" w:line="240" w:lineRule="auto"/>
              <w:rPr>
                <w:ins w:id="1402" w:author="Arjan" w:date="2014-11-18T10:00:00Z"/>
                <w:rFonts w:ascii="Arial" w:eastAsia="Times New Roman" w:hAnsi="Arial" w:cs="Arial"/>
                <w:color w:val="000000"/>
                <w:sz w:val="20"/>
                <w:szCs w:val="20"/>
              </w:rPr>
            </w:pPr>
            <w:ins w:id="1403" w:author="Arjan" w:date="2014-11-18T10:00:00Z">
              <w:r w:rsidRPr="00542B5B">
                <w:rPr>
                  <w:rFonts w:ascii="Arial" w:eastAsia="Times New Roman" w:hAnsi="Arial" w:cs="Arial"/>
                  <w:color w:val="000000"/>
                  <w:sz w:val="20"/>
                  <w:szCs w:val="20"/>
                </w:rPr>
                <w:t>Nee</w:t>
              </w:r>
            </w:ins>
          </w:p>
        </w:tc>
      </w:tr>
      <w:tr w:rsidR="00542B5B" w:rsidTr="0057620D">
        <w:trPr>
          <w:cantSplit/>
          <w:ins w:id="1404"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405" w:author="Arjan" w:date="2014-11-18T10:00:00Z"/>
                <w:rFonts w:ascii="Arial" w:eastAsia="Times New Roman" w:hAnsi="Arial" w:cs="Arial"/>
                <w:b/>
                <w:bCs/>
                <w:color w:val="000000"/>
                <w:sz w:val="20"/>
                <w:szCs w:val="20"/>
              </w:rPr>
            </w:pPr>
            <w:ins w:id="1406" w:author="Arjan" w:date="2014-11-18T10:00:00Z">
              <w:r w:rsidRPr="00542B5B">
                <w:rPr>
                  <w:rFonts w:ascii="Arial" w:eastAsia="Times New Roman" w:hAnsi="Arial" w:cs="Arial"/>
                  <w:b/>
                  <w:bCs/>
                  <w:color w:val="000000"/>
                  <w:sz w:val="20"/>
                  <w:szCs w:val="20"/>
                </w:rPr>
                <w:t>Aanduiding strijdigheid/nietigheid</w:t>
              </w:r>
            </w:ins>
          </w:p>
        </w:tc>
        <w:tc>
          <w:tcPr>
            <w:tcW w:w="6120" w:type="dxa"/>
            <w:shd w:val="clear" w:color="auto" w:fill="auto"/>
          </w:tcPr>
          <w:p w:rsidR="00542B5B" w:rsidRPr="00542B5B" w:rsidRDefault="00542B5B" w:rsidP="00542B5B">
            <w:pPr>
              <w:autoSpaceDE w:val="0"/>
              <w:autoSpaceDN w:val="0"/>
              <w:adjustRightInd w:val="0"/>
              <w:spacing w:after="0" w:line="240" w:lineRule="auto"/>
              <w:rPr>
                <w:ins w:id="1407" w:author="Arjan" w:date="2014-11-18T10:00:00Z"/>
                <w:rFonts w:ascii="Arial" w:eastAsia="Times New Roman" w:hAnsi="Arial" w:cs="Arial"/>
                <w:color w:val="000000"/>
                <w:sz w:val="20"/>
                <w:szCs w:val="20"/>
              </w:rPr>
            </w:pPr>
            <w:ins w:id="1408" w:author="Arjan" w:date="2014-11-18T10:00:00Z">
              <w:r w:rsidRPr="00542B5B">
                <w:rPr>
                  <w:rFonts w:ascii="Arial" w:eastAsia="Times New Roman" w:hAnsi="Arial" w:cs="Arial"/>
                  <w:color w:val="000000"/>
                  <w:sz w:val="20"/>
                  <w:szCs w:val="20"/>
                </w:rPr>
                <w:t>Nee</w:t>
              </w:r>
            </w:ins>
          </w:p>
        </w:tc>
      </w:tr>
      <w:tr w:rsidR="00542B5B" w:rsidTr="0057620D">
        <w:trPr>
          <w:cantSplit/>
          <w:ins w:id="1409"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410" w:author="Arjan" w:date="2014-11-18T10:00:00Z"/>
                <w:rFonts w:ascii="Arial" w:eastAsia="Times New Roman" w:hAnsi="Arial" w:cs="Arial"/>
                <w:b/>
                <w:bCs/>
                <w:color w:val="000000"/>
                <w:sz w:val="20"/>
                <w:szCs w:val="20"/>
              </w:rPr>
            </w:pPr>
            <w:ins w:id="1411" w:author="Arjan" w:date="2014-11-18T10:00:00Z">
              <w:r w:rsidRPr="00542B5B">
                <w:rPr>
                  <w:rFonts w:ascii="Arial" w:eastAsia="Times New Roman" w:hAnsi="Arial" w:cs="Arial"/>
                  <w:b/>
                  <w:bCs/>
                  <w:color w:val="000000"/>
                  <w:sz w:val="20"/>
                  <w:szCs w:val="20"/>
                </w:rPr>
                <w:t>Indicatie kardinaliteit</w:t>
              </w:r>
            </w:ins>
          </w:p>
        </w:tc>
        <w:tc>
          <w:tcPr>
            <w:tcW w:w="6120" w:type="dxa"/>
            <w:shd w:val="clear" w:color="auto" w:fill="auto"/>
          </w:tcPr>
          <w:p w:rsidR="00542B5B" w:rsidRPr="00542B5B" w:rsidRDefault="00542B5B" w:rsidP="00542B5B">
            <w:pPr>
              <w:autoSpaceDE w:val="0"/>
              <w:autoSpaceDN w:val="0"/>
              <w:adjustRightInd w:val="0"/>
              <w:spacing w:after="0" w:line="240" w:lineRule="auto"/>
              <w:rPr>
                <w:ins w:id="1412" w:author="Arjan" w:date="2014-11-18T10:00:00Z"/>
                <w:rFonts w:ascii="Arial" w:eastAsia="Times New Roman" w:hAnsi="Arial" w:cs="Arial"/>
                <w:color w:val="000000"/>
                <w:sz w:val="20"/>
                <w:szCs w:val="20"/>
              </w:rPr>
            </w:pPr>
            <w:ins w:id="1413" w:author="Arjan" w:date="2014-11-18T10:00:00Z">
              <w:r w:rsidRPr="00542B5B">
                <w:rPr>
                  <w:rFonts w:ascii="Arial" w:eastAsia="Times New Roman" w:hAnsi="Arial" w:cs="Arial"/>
                  <w:color w:val="000000"/>
                  <w:sz w:val="20"/>
                  <w:szCs w:val="20"/>
                </w:rPr>
                <w:t>0-1 (vice versa: 0-N)</w:t>
              </w:r>
            </w:ins>
          </w:p>
        </w:tc>
      </w:tr>
      <w:tr w:rsidR="00542B5B" w:rsidTr="0057620D">
        <w:trPr>
          <w:cantSplit/>
          <w:ins w:id="1414"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415" w:author="Arjan" w:date="2014-11-18T10:00:00Z"/>
                <w:rFonts w:ascii="Arial" w:eastAsia="Times New Roman" w:hAnsi="Arial" w:cs="Arial"/>
                <w:b/>
                <w:bCs/>
                <w:color w:val="000000"/>
                <w:sz w:val="20"/>
                <w:szCs w:val="20"/>
              </w:rPr>
            </w:pPr>
            <w:ins w:id="1416" w:author="Arjan" w:date="2014-11-18T10:00:00Z">
              <w:r w:rsidRPr="00542B5B">
                <w:rPr>
                  <w:rFonts w:ascii="Arial" w:eastAsia="Times New Roman" w:hAnsi="Arial" w:cs="Arial"/>
                  <w:b/>
                  <w:bCs/>
                  <w:color w:val="000000"/>
                  <w:sz w:val="20"/>
                  <w:szCs w:val="20"/>
                </w:rPr>
                <w:t>Indicatie authentiek</w:t>
              </w:r>
            </w:ins>
          </w:p>
        </w:tc>
        <w:tc>
          <w:tcPr>
            <w:tcW w:w="6120" w:type="dxa"/>
            <w:shd w:val="clear" w:color="auto" w:fill="auto"/>
          </w:tcPr>
          <w:p w:rsidR="00542B5B" w:rsidRPr="00542B5B" w:rsidRDefault="00542B5B" w:rsidP="00542B5B">
            <w:pPr>
              <w:autoSpaceDE w:val="0"/>
              <w:autoSpaceDN w:val="0"/>
              <w:adjustRightInd w:val="0"/>
              <w:spacing w:after="0" w:line="240" w:lineRule="auto"/>
              <w:rPr>
                <w:ins w:id="1417" w:author="Arjan" w:date="2014-11-18T10:00:00Z"/>
                <w:rFonts w:ascii="Arial" w:eastAsia="Times New Roman" w:hAnsi="Arial" w:cs="Arial"/>
                <w:color w:val="000000"/>
                <w:sz w:val="20"/>
                <w:szCs w:val="20"/>
              </w:rPr>
            </w:pPr>
          </w:p>
        </w:tc>
      </w:tr>
      <w:tr w:rsidR="00542B5B" w:rsidTr="0057620D">
        <w:trPr>
          <w:cantSplit/>
          <w:ins w:id="1418" w:author="Arjan" w:date="2014-11-18T10:00:00Z"/>
        </w:trPr>
        <w:tc>
          <w:tcPr>
            <w:tcW w:w="2808" w:type="dxa"/>
            <w:shd w:val="clear" w:color="auto" w:fill="auto"/>
          </w:tcPr>
          <w:p w:rsidR="00542B5B" w:rsidRPr="00542B5B" w:rsidRDefault="00542B5B" w:rsidP="00542B5B">
            <w:pPr>
              <w:autoSpaceDE w:val="0"/>
              <w:autoSpaceDN w:val="0"/>
              <w:adjustRightInd w:val="0"/>
              <w:spacing w:after="0" w:line="240" w:lineRule="auto"/>
              <w:rPr>
                <w:ins w:id="1419" w:author="Arjan" w:date="2014-11-18T10:00:00Z"/>
                <w:rFonts w:ascii="Arial" w:eastAsia="Times New Roman" w:hAnsi="Arial" w:cs="Arial"/>
                <w:b/>
                <w:bCs/>
                <w:color w:val="000000"/>
                <w:sz w:val="20"/>
                <w:szCs w:val="20"/>
              </w:rPr>
            </w:pPr>
            <w:ins w:id="1420" w:author="Arjan" w:date="2014-11-18T10:00:00Z">
              <w:r w:rsidRPr="00542B5B">
                <w:rPr>
                  <w:rFonts w:ascii="Arial" w:eastAsia="Times New Roman" w:hAnsi="Arial" w:cs="Arial"/>
                  <w:b/>
                  <w:bCs/>
                  <w:color w:val="000000"/>
                  <w:sz w:val="20"/>
                  <w:szCs w:val="20"/>
                </w:rPr>
                <w:t>Regels relatiesoort</w:t>
              </w:r>
            </w:ins>
          </w:p>
        </w:tc>
        <w:tc>
          <w:tcPr>
            <w:tcW w:w="6120" w:type="dxa"/>
            <w:shd w:val="clear" w:color="auto" w:fill="auto"/>
          </w:tcPr>
          <w:p w:rsidR="00542B5B" w:rsidRPr="00542B5B" w:rsidRDefault="00542B5B" w:rsidP="00542B5B">
            <w:pPr>
              <w:autoSpaceDE w:val="0"/>
              <w:autoSpaceDN w:val="0"/>
              <w:adjustRightInd w:val="0"/>
              <w:spacing w:after="0" w:line="240" w:lineRule="auto"/>
              <w:rPr>
                <w:ins w:id="1421" w:author="Arjan" w:date="2014-11-18T10:00:00Z"/>
                <w:rFonts w:ascii="Arial" w:eastAsia="Times New Roman" w:hAnsi="Arial" w:cs="Arial"/>
                <w:color w:val="000000"/>
                <w:sz w:val="20"/>
                <w:szCs w:val="20"/>
              </w:rPr>
            </w:pPr>
            <w:ins w:id="1422" w:author="Arjan" w:date="2014-11-18T10:00:00Z">
              <w:r w:rsidRPr="00542B5B">
                <w:rPr>
                  <w:rFonts w:ascii="Arial" w:eastAsia="Times New Roman" w:hAnsi="Arial" w:cs="Arial"/>
                  <w:color w:val="000000"/>
                  <w:sz w:val="20"/>
                  <w:szCs w:val="20"/>
                </w:rPr>
                <w:t>De relatie is alleen aanwezig indien de gegevens afwijken van het binnenlands correspondentieadres van BETROKKENE.</w:t>
              </w:r>
            </w:ins>
          </w:p>
          <w:p w:rsidR="00542B5B" w:rsidRPr="00542B5B" w:rsidRDefault="00542B5B" w:rsidP="00081CB0">
            <w:pPr>
              <w:autoSpaceDE w:val="0"/>
              <w:autoSpaceDN w:val="0"/>
              <w:adjustRightInd w:val="0"/>
              <w:spacing w:after="0" w:line="240" w:lineRule="auto"/>
              <w:rPr>
                <w:ins w:id="1423" w:author="Arjan" w:date="2014-11-18T10:00:00Z"/>
                <w:rFonts w:ascii="Arial" w:eastAsia="Times New Roman" w:hAnsi="Arial" w:cs="Arial"/>
                <w:color w:val="000000"/>
                <w:sz w:val="20"/>
                <w:szCs w:val="20"/>
              </w:rPr>
            </w:pPr>
            <w:ins w:id="1424" w:author="Arjan" w:date="2014-11-18T10:00:00Z">
              <w:r w:rsidRPr="00542B5B">
                <w:rPr>
                  <w:rFonts w:ascii="Arial" w:eastAsia="Times New Roman" w:hAnsi="Arial" w:cs="Arial"/>
                  <w:color w:val="000000"/>
                  <w:sz w:val="20"/>
                  <w:szCs w:val="20"/>
                </w:rPr>
                <w:t xml:space="preserve">Indien de relatie aanwezig is dan zijn de groepsattributen  </w:t>
              </w:r>
              <w:r w:rsidR="00081CB0">
                <w:rPr>
                  <w:rFonts w:ascii="Arial" w:eastAsia="Times New Roman" w:hAnsi="Arial" w:cs="Arial"/>
                  <w:color w:val="000000"/>
                  <w:sz w:val="20"/>
                  <w:szCs w:val="20"/>
                </w:rPr>
                <w:t>‘</w:t>
              </w:r>
              <w:r w:rsidRPr="00542B5B">
                <w:rPr>
                  <w:rFonts w:ascii="Arial" w:eastAsia="Times New Roman" w:hAnsi="Arial" w:cs="Arial"/>
                  <w:color w:val="000000"/>
                  <w:sz w:val="20"/>
                  <w:szCs w:val="20"/>
                </w:rPr>
                <w:t>Afwijkend correspondentie postadres</w:t>
              </w:r>
              <w:r w:rsidR="00081CB0">
                <w:rPr>
                  <w:rFonts w:ascii="Arial" w:eastAsia="Times New Roman" w:hAnsi="Arial" w:cs="Arial"/>
                  <w:color w:val="000000"/>
                  <w:sz w:val="20"/>
                  <w:szCs w:val="20"/>
                </w:rPr>
                <w:t>’</w:t>
              </w:r>
              <w:r w:rsidRPr="00542B5B">
                <w:rPr>
                  <w:rFonts w:ascii="Arial" w:eastAsia="Times New Roman" w:hAnsi="Arial" w:cs="Arial"/>
                  <w:color w:val="000000"/>
                  <w:sz w:val="20"/>
                  <w:szCs w:val="20"/>
                </w:rPr>
                <w:t xml:space="preserve"> en </w:t>
              </w:r>
              <w:r w:rsidR="00081CB0">
                <w:rPr>
                  <w:rFonts w:ascii="Arial" w:eastAsia="Times New Roman" w:hAnsi="Arial" w:cs="Arial"/>
                  <w:color w:val="000000"/>
                  <w:sz w:val="20"/>
                  <w:szCs w:val="20"/>
                </w:rPr>
                <w:t>‘</w:t>
              </w:r>
              <w:r w:rsidRPr="00542B5B">
                <w:rPr>
                  <w:rFonts w:ascii="Arial" w:eastAsia="Times New Roman" w:hAnsi="Arial" w:cs="Arial"/>
                  <w:color w:val="000000"/>
                  <w:sz w:val="20"/>
                  <w:szCs w:val="20"/>
                </w:rPr>
                <w:t>Afwijkend buitenlands correspondentie adres</w:t>
              </w:r>
              <w:r w:rsidR="00081CB0">
                <w:rPr>
                  <w:rFonts w:ascii="Arial" w:eastAsia="Times New Roman" w:hAnsi="Arial" w:cs="Arial"/>
                  <w:color w:val="000000"/>
                  <w:sz w:val="20"/>
                  <w:szCs w:val="20"/>
                </w:rPr>
                <w:t>’</w:t>
              </w:r>
              <w:r w:rsidRPr="00542B5B">
                <w:rPr>
                  <w:rFonts w:ascii="Arial" w:eastAsia="Times New Roman" w:hAnsi="Arial" w:cs="Arial"/>
                  <w:color w:val="000000"/>
                  <w:sz w:val="20"/>
                  <w:szCs w:val="20"/>
                </w:rPr>
                <w:t xml:space="preserve"> niet van een waarde voorzien.</w:t>
              </w:r>
            </w:ins>
          </w:p>
        </w:tc>
      </w:tr>
    </w:tbl>
    <w:p w:rsidR="00CD50A0" w:rsidRDefault="00CD50A0" w:rsidP="00ED4564"/>
    <w:p w:rsidR="00CB6684" w:rsidRDefault="00CB6684" w:rsidP="00CB6684">
      <w:pPr>
        <w:pStyle w:val="Kop3"/>
      </w:pPr>
      <w:bookmarkStart w:id="1425" w:name="_Toc398014010"/>
      <w:bookmarkStart w:id="1426" w:name="_Toc404294013"/>
      <w:r>
        <w:t>Status en versie</w:t>
      </w:r>
      <w:bookmarkEnd w:id="1425"/>
      <w:bookmarkEnd w:id="1426"/>
    </w:p>
    <w:p w:rsidR="006B0CA1" w:rsidRPr="00DD0F4F" w:rsidRDefault="00CB6684" w:rsidP="006B0CA1">
      <w:pPr>
        <w:rPr>
          <w:lang w:val="nl-NL"/>
        </w:rPr>
      </w:pPr>
      <w:r w:rsidRPr="00DD0F4F">
        <w:rPr>
          <w:lang w:val="nl-NL"/>
        </w:rPr>
        <w:t>De attribuutsoorten Status en Versie zijn verplaatst van ENKELVOUDIG INFORMATIEOBJECT naar INFORMATIEOBJECT. Zie voor de redenen hiervoor par. 2.</w:t>
      </w:r>
      <w:r w:rsidR="002D46B6" w:rsidRPr="00DD0F4F">
        <w:rPr>
          <w:lang w:val="nl-NL"/>
        </w:rPr>
        <w:t>4</w:t>
      </w:r>
      <w:r w:rsidRPr="00DD0F4F">
        <w:rPr>
          <w:lang w:val="nl-NL"/>
        </w:rPr>
        <w:t>.2.</w:t>
      </w:r>
    </w:p>
    <w:p w:rsidR="00CB6684" w:rsidRPr="00DD0F4F" w:rsidRDefault="00CB6684" w:rsidP="006B0CA1">
      <w:pPr>
        <w:rPr>
          <w:lang w:val="nl-NL"/>
        </w:rPr>
      </w:pPr>
      <w:r w:rsidRPr="00DD0F4F">
        <w:rPr>
          <w:lang w:val="nl-NL"/>
        </w:rPr>
        <w:t>Het attribuutsoort Status is gewijzigd. We gaan hierop in de volgende paragraaf in.</w:t>
      </w:r>
    </w:p>
    <w:p w:rsidR="00CB6684" w:rsidRPr="00DD0F4F" w:rsidRDefault="00CB6684" w:rsidP="006B0CA1">
      <w:pPr>
        <w:rPr>
          <w:lang w:val="nl-NL"/>
        </w:rPr>
      </w:pPr>
      <w:r w:rsidRPr="00DD0F4F">
        <w:rPr>
          <w:lang w:val="nl-NL"/>
        </w:rPr>
        <w:t>Het attribuutsoort Versie is semantisch ongewijzigd.</w:t>
      </w:r>
    </w:p>
    <w:p w:rsidR="00660E22" w:rsidRPr="002627FD" w:rsidRDefault="00B47636" w:rsidP="00660E22">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660E22">
        <w:rPr>
          <w:b w:val="0"/>
          <w:bCs w:val="0"/>
          <w:color w:val="auto"/>
          <w:sz w:val="20"/>
          <w:szCs w:val="20"/>
          <w:shd w:val="clear" w:color="auto" w:fill="auto"/>
        </w:rPr>
        <w:instrText xml:space="preserve">MERGEFIELD </w:instrText>
      </w:r>
      <w:r w:rsidR="00660E22">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60E22">
        <w:rPr>
          <w:rFonts w:eastAsia="Times New Roman"/>
          <w:shd w:val="clear" w:color="auto" w:fill="auto"/>
          <w:lang w:val="nl-NL"/>
        </w:rPr>
        <w:t>«Attribuutsoort»</w:t>
      </w:r>
      <w:r>
        <w:rPr>
          <w:b w:val="0"/>
          <w:bCs w:val="0"/>
          <w:color w:val="auto"/>
          <w:sz w:val="20"/>
          <w:szCs w:val="20"/>
          <w:shd w:val="clear" w:color="auto" w:fill="auto"/>
        </w:rPr>
        <w:fldChar w:fldCharType="end"/>
      </w:r>
      <w:r w:rsidR="00660E22">
        <w:rPr>
          <w:rFonts w:eastAsia="Times New Roman"/>
          <w:shd w:val="clear" w:color="auto" w:fill="auto"/>
          <w:lang w:val="nl-NL"/>
        </w:rPr>
        <w:t xml:space="preserve"> </w:t>
      </w:r>
      <w:r w:rsidR="00CB6684">
        <w:rPr>
          <w:rFonts w:eastAsia="Times New Roman"/>
          <w:shd w:val="clear" w:color="auto" w:fill="auto"/>
          <w:lang w:val="nl-NL"/>
        </w:rPr>
        <w:t>V</w:t>
      </w:r>
      <w:r w:rsidR="00660E22">
        <w:rPr>
          <w:rFonts w:eastAsia="Times New Roman"/>
          <w:shd w:val="clear" w:color="auto" w:fill="auto"/>
          <w:lang w:val="nl-NL"/>
        </w:rPr>
        <w:t>ersie</w:t>
      </w:r>
    </w:p>
    <w:tbl>
      <w:tblPr>
        <w:tblW w:w="9356" w:type="dxa"/>
        <w:tblInd w:w="108" w:type="dxa"/>
        <w:tblLayout w:type="fixed"/>
        <w:tblCellMar>
          <w:top w:w="113" w:type="dxa"/>
        </w:tblCellMar>
        <w:tblLook w:val="0000"/>
      </w:tblPr>
      <w:tblGrid>
        <w:gridCol w:w="3828"/>
        <w:gridCol w:w="5528"/>
      </w:tblGrid>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lastRenderedPageBreak/>
              <w:t>Naam attribuutsoort</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del w:id="1427" w:author="Arjan" w:date="2014-11-18T10:00:00Z">
              <w:r w:rsidRPr="00922EA9">
                <w:rPr>
                  <w:rFonts w:ascii="Arial" w:eastAsia="Times New Roman" w:hAnsi="Arial" w:cs="Arial"/>
                  <w:color w:val="000000"/>
                  <w:sz w:val="20"/>
                  <w:szCs w:val="20"/>
                </w:rPr>
                <w:delText>Documentversie</w:delText>
              </w:r>
            </w:del>
            <w:ins w:id="1428" w:author="Arjan" w:date="2014-11-18T10:00:00Z">
              <w:r w:rsidR="00CE4547">
                <w:rPr>
                  <w:rFonts w:ascii="Arial" w:eastAsia="Times New Roman" w:hAnsi="Arial" w:cs="Arial"/>
                  <w:color w:val="000000"/>
                  <w:sz w:val="20"/>
                  <w:szCs w:val="20"/>
                </w:rPr>
                <w:t>V</w:t>
              </w:r>
              <w:r w:rsidRPr="00922EA9">
                <w:rPr>
                  <w:rFonts w:ascii="Arial" w:eastAsia="Times New Roman" w:hAnsi="Arial" w:cs="Arial"/>
                  <w:color w:val="000000"/>
                  <w:sz w:val="20"/>
                  <w:szCs w:val="20"/>
                </w:rPr>
                <w:t>ersie</w:t>
              </w:r>
            </w:ins>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Herkomst attribuutsoort</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KING</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 xml:space="preserve">Code attribuutsoort </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XML-tag attribuutsoort</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versie</w:t>
            </w:r>
          </w:p>
        </w:tc>
      </w:tr>
      <w:tr w:rsidR="00660E22" w:rsidRPr="005E066D"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Definitie attribuutsoort</w:t>
            </w:r>
          </w:p>
        </w:tc>
        <w:tc>
          <w:tcPr>
            <w:tcW w:w="5528" w:type="dxa"/>
            <w:shd w:val="clear" w:color="auto" w:fill="auto"/>
          </w:tcPr>
          <w:p w:rsidR="00660E22" w:rsidRPr="00DD0F4F"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Aanduiding van de bewerkingsfase van het </w:t>
            </w:r>
            <w:r w:rsidR="00CB6684" w:rsidRPr="00DD0F4F">
              <w:rPr>
                <w:rFonts w:ascii="Arial" w:eastAsia="Times New Roman" w:hAnsi="Arial" w:cs="Arial"/>
                <w:color w:val="000000"/>
                <w:sz w:val="20"/>
                <w:szCs w:val="20"/>
                <w:lang w:val="nl-NL"/>
              </w:rPr>
              <w:t>INFORMATIEOBJECT</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Herkomst definitie attribuutsoort</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KING</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Datum opname attribuutsoort</w:t>
            </w:r>
          </w:p>
        </w:tc>
        <w:tc>
          <w:tcPr>
            <w:tcW w:w="5528" w:type="dxa"/>
            <w:shd w:val="clear" w:color="auto" w:fill="auto"/>
          </w:tcPr>
          <w:p w:rsidR="00660E22" w:rsidRPr="00922EA9" w:rsidRDefault="00CB6684" w:rsidP="00CB6684">
            <w:pPr>
              <w:tabs>
                <w:tab w:val="left" w:pos="284"/>
              </w:tabs>
              <w:autoSpaceDE w:val="0"/>
              <w:autoSpaceDN w:val="0"/>
              <w:adjustRightInd w:val="0"/>
              <w:spacing w:after="0" w:line="240" w:lineRule="auto"/>
              <w:rPr>
                <w:rFonts w:ascii="Arial" w:eastAsia="Times New Roman" w:hAnsi="Arial" w:cs="Arial"/>
                <w:color w:val="000000"/>
                <w:sz w:val="20"/>
                <w:szCs w:val="20"/>
              </w:rPr>
            </w:pPr>
            <w:del w:id="1429" w:author="Arjan" w:date="2014-11-18T13:32:00Z">
              <w:r w:rsidDel="0030260B">
                <w:rPr>
                  <w:rFonts w:ascii="Arial" w:eastAsia="Times New Roman" w:hAnsi="Arial" w:cs="Arial"/>
                  <w:color w:val="000000"/>
                  <w:sz w:val="20"/>
                  <w:szCs w:val="20"/>
                </w:rPr>
                <w:delText>15-12-2013</w:delText>
              </w:r>
            </w:del>
            <w:ins w:id="1430" w:author="Arjan" w:date="2014-11-18T13:32:00Z">
              <w:r w:rsidR="0030260B">
                <w:rPr>
                  <w:rFonts w:ascii="Arial" w:eastAsia="Times New Roman" w:hAnsi="Arial" w:cs="Arial"/>
                  <w:color w:val="000000"/>
                  <w:sz w:val="20"/>
                  <w:szCs w:val="20"/>
                </w:rPr>
                <w:t>1-6-200</w:t>
              </w:r>
            </w:ins>
            <w:ins w:id="1431" w:author="Arjan" w:date="2014-11-18T13:33:00Z">
              <w:r w:rsidR="0030260B">
                <w:rPr>
                  <w:rFonts w:ascii="Arial" w:eastAsia="Times New Roman" w:hAnsi="Arial" w:cs="Arial"/>
                  <w:color w:val="000000"/>
                  <w:sz w:val="20"/>
                  <w:szCs w:val="20"/>
                </w:rPr>
                <w:t>8</w:t>
              </w:r>
            </w:ins>
          </w:p>
        </w:tc>
      </w:tr>
      <w:tr w:rsidR="00660E22" w:rsidRPr="005E066D"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Toelichting attribuutsoort</w:t>
            </w:r>
          </w:p>
        </w:tc>
        <w:tc>
          <w:tcPr>
            <w:tcW w:w="5528" w:type="dxa"/>
            <w:shd w:val="clear" w:color="auto" w:fill="auto"/>
          </w:tcPr>
          <w:p w:rsidR="00660E22" w:rsidRPr="00DD0F4F"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een versienummer zoals ‘0.2’ en 1.0’. </w:t>
            </w:r>
          </w:p>
          <w:p w:rsidR="001938EB" w:rsidRPr="00DD0F4F" w:rsidRDefault="00660E22" w:rsidP="001938E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Ofschoon we er voor gekozen hebben om zowel dit attribuuttype als het attribuuttype </w:t>
            </w:r>
            <w:r w:rsidR="00CB6684" w:rsidRPr="00DD0F4F">
              <w:rPr>
                <w:rFonts w:ascii="Arial" w:eastAsia="Times New Roman" w:hAnsi="Arial" w:cs="Arial"/>
                <w:color w:val="000000"/>
                <w:sz w:val="20"/>
                <w:szCs w:val="20"/>
                <w:lang w:val="nl-NL"/>
              </w:rPr>
              <w:t>S</w:t>
            </w:r>
            <w:r w:rsidRPr="00DD0F4F">
              <w:rPr>
                <w:rFonts w:ascii="Arial" w:eastAsia="Times New Roman" w:hAnsi="Arial" w:cs="Arial"/>
                <w:color w:val="000000"/>
                <w:sz w:val="20"/>
                <w:szCs w:val="20"/>
                <w:lang w:val="nl-NL"/>
              </w:rPr>
              <w:t xml:space="preserve">tatus optioneel te verklaren, ware het aan te bevelen bij elk </w:t>
            </w:r>
            <w:r w:rsidR="00CB6684"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 in ieder geval één van beide attributen van een waarde te voorzien.</w:t>
            </w:r>
            <w:r w:rsidR="001938EB" w:rsidRPr="00DD0F4F">
              <w:rPr>
                <w:rFonts w:ascii="Arial" w:eastAsia="Times New Roman" w:hAnsi="Arial" w:cs="Arial"/>
                <w:color w:val="000000"/>
                <w:sz w:val="20"/>
                <w:szCs w:val="20"/>
                <w:lang w:val="nl-NL"/>
              </w:rPr>
              <w:t xml:space="preserve"> </w:t>
            </w:r>
          </w:p>
          <w:p w:rsidR="00660E22" w:rsidRPr="00DD0F4F" w:rsidRDefault="001938EB" w:rsidP="001938EB">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Nb. De attribuutsoort is in versie 2.0 verplaatst van ENKELVOUDIG INFORMATIEOBJECT naar INFORMATIEOBJECT.</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Formaat</w:t>
            </w:r>
            <w:r w:rsidRPr="00922EA9">
              <w:rPr>
                <w:rFonts w:ascii="Arial" w:eastAsia="Times New Roman" w:hAnsi="Arial" w:cs="Arial"/>
                <w:b/>
                <w:bCs/>
                <w:color w:val="000000"/>
                <w:sz w:val="20"/>
                <w:szCs w:val="20"/>
              </w:rPr>
              <w:t xml:space="preserve"> attribuutsoort</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 xml:space="preserve">AN5 </w:t>
            </w:r>
            <w:r w:rsidRPr="00922EA9">
              <w:rPr>
                <w:rFonts w:ascii="Arial" w:eastAsia="Times New Roman" w:hAnsi="Arial" w:cs="Arial"/>
                <w:color w:val="000000"/>
                <w:sz w:val="20"/>
                <w:szCs w:val="20"/>
              </w:rPr>
              <w:tab/>
            </w:r>
          </w:p>
        </w:tc>
      </w:tr>
      <w:tr w:rsidR="00660E22" w:rsidRPr="005E066D" w:rsidTr="00CB6684">
        <w:trPr>
          <w:cantSplit/>
        </w:trPr>
        <w:tc>
          <w:tcPr>
            <w:tcW w:w="3828" w:type="dxa"/>
            <w:shd w:val="clear" w:color="auto" w:fill="auto"/>
          </w:tcPr>
          <w:p w:rsidR="00660E22"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Waardenverzameling</w:t>
            </w:r>
          </w:p>
        </w:tc>
        <w:tc>
          <w:tcPr>
            <w:tcW w:w="5528" w:type="dxa"/>
            <w:shd w:val="clear" w:color="auto" w:fill="auto"/>
          </w:tcPr>
          <w:p w:rsidR="00660E22" w:rsidRPr="00DD0F4F"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alfanumerieke tekens m.u.v. diacrieten</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materiële historie</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Ja</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formele historie</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Aanduiding gebeurtenis</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Aanduiding brondocument</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in onderzoek</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Aanduiding strijdigheid/nietigheid</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Nee</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kardinaliteit</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0-1</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Indicatie authentiek</w:t>
            </w:r>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sidRPr="00922EA9">
              <w:rPr>
                <w:rFonts w:ascii="Arial" w:eastAsia="Times New Roman" w:hAnsi="Arial" w:cs="Arial"/>
                <w:color w:val="000000"/>
                <w:sz w:val="20"/>
                <w:szCs w:val="20"/>
              </w:rPr>
              <w:t>Gemeentelijk basisgegeven</w:t>
            </w:r>
          </w:p>
        </w:tc>
      </w:tr>
      <w:tr w:rsidR="00660E22" w:rsidTr="00CB6684">
        <w:trPr>
          <w:cantSplit/>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922EA9">
              <w:rPr>
                <w:rFonts w:ascii="Arial" w:eastAsia="Times New Roman" w:hAnsi="Arial" w:cs="Arial"/>
                <w:b/>
                <w:bCs/>
                <w:color w:val="000000"/>
                <w:sz w:val="20"/>
                <w:szCs w:val="20"/>
              </w:rPr>
              <w:t>Regels attribuutsoort</w:t>
            </w:r>
          </w:p>
        </w:tc>
        <w:tc>
          <w:tcPr>
            <w:tcW w:w="5528" w:type="dxa"/>
            <w:shd w:val="clear" w:color="auto" w:fill="auto"/>
          </w:tcPr>
          <w:p w:rsidR="00660E22" w:rsidRPr="00922EA9" w:rsidRDefault="00CB6684" w:rsidP="00CB6684">
            <w:pPr>
              <w:tabs>
                <w:tab w:val="left" w:pos="284"/>
              </w:tabs>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bl>
    <w:p w:rsidR="00660E22" w:rsidRDefault="00660E22" w:rsidP="006B0CA1"/>
    <w:p w:rsidR="001E58EB" w:rsidRDefault="001E58EB" w:rsidP="001E58EB">
      <w:pPr>
        <w:pStyle w:val="Kop3"/>
        <w:rPr>
          <w:noProof/>
        </w:rPr>
      </w:pPr>
      <w:bookmarkStart w:id="1432" w:name="_Toc398014011"/>
      <w:bookmarkStart w:id="1433" w:name="_Toc404294014"/>
      <w:r>
        <w:rPr>
          <w:noProof/>
        </w:rPr>
        <w:t>Archiefnominatie, Datum archiefactie en Status</w:t>
      </w:r>
      <w:bookmarkEnd w:id="1432"/>
      <w:bookmarkEnd w:id="1433"/>
    </w:p>
    <w:p w:rsidR="001E58EB" w:rsidRPr="00DD0F4F" w:rsidRDefault="001E58EB" w:rsidP="001E58EB">
      <w:pPr>
        <w:rPr>
          <w:noProof/>
          <w:lang w:val="nl-NL"/>
        </w:rPr>
      </w:pPr>
      <w:r w:rsidRPr="00DD0F4F">
        <w:rPr>
          <w:noProof/>
          <w:lang w:val="nl-NL"/>
        </w:rPr>
        <w:t>Uit de Baseline Informatiehuishouding wordt duidelijk dat al tijdens de behandeling van een zaak informatieobjecten (v/h documenten) duurzaam bewaard (niet wijzigbaar) moeten worden. Het duurzaam bewaarbaar maken van een informatieobject is een actie die door de gebruiker en/of de applicatie uitgevoerd wordt. Om uit te kunnen wisselen in welke status van het ‘verduurzamen’ een informatieobject verkeert, voorzien we in een waardenverzameling</w:t>
      </w:r>
      <w:r w:rsidR="00B644DB" w:rsidRPr="00DD0F4F">
        <w:rPr>
          <w:noProof/>
          <w:lang w:val="nl-NL"/>
        </w:rPr>
        <w:t xml:space="preserve"> (van de uit ENKELVOUDIG INFORMATIEOBJECT overgehaald attribuutsoort Status)</w:t>
      </w:r>
      <w:r w:rsidRPr="00DD0F4F">
        <w:rPr>
          <w:noProof/>
          <w:lang w:val="nl-NL"/>
        </w:rPr>
        <w:t xml:space="preserve">. Doordat de status historie kent, is tevens te achterhalen wanneer een statuswisseling heeft plaatsgevonden. </w:t>
      </w:r>
    </w:p>
    <w:p w:rsidR="00B644DB" w:rsidRPr="00DD0F4F" w:rsidRDefault="00B644DB" w:rsidP="001E58EB">
      <w:pPr>
        <w:rPr>
          <w:noProof/>
          <w:lang w:val="nl-NL"/>
        </w:rPr>
      </w:pPr>
      <w:r w:rsidRPr="00DD0F4F">
        <w:rPr>
          <w:noProof/>
          <w:lang w:val="nl-NL"/>
        </w:rPr>
        <w:t>Archivering vindt primair plaats op zaakniveau. Het type zaak en het resultaat van de zaak bepaalt het archiefregime (bewaren en daarna vernietigen dan wel  overdragen)</w:t>
      </w:r>
      <w:r w:rsidR="00BF76B4" w:rsidRPr="00DD0F4F">
        <w:rPr>
          <w:noProof/>
          <w:lang w:val="nl-NL"/>
        </w:rPr>
        <w:t xml:space="preserve"> van het zaakdossier</w:t>
      </w:r>
      <w:r w:rsidRPr="00DD0F4F">
        <w:rPr>
          <w:noProof/>
          <w:lang w:val="nl-NL"/>
        </w:rPr>
        <w:t xml:space="preserve">. </w:t>
      </w:r>
      <w:r w:rsidR="00BF76B4" w:rsidRPr="00DD0F4F">
        <w:rPr>
          <w:noProof/>
          <w:lang w:val="nl-NL"/>
        </w:rPr>
        <w:t xml:space="preserve">Voor alle informatieobjecten bij een zaak geldt hetzelfde archiefregime. In de praktijk blijkt dit evenwel niet houdbaar. Bepalend voor het archiefregime is de zgn. Selectielijst (voor gemeenten: ‘Selectielijst voor archiefbescheiden van gemeentelijke en intergemeentelijke organen’, 2012). Deze is ingericht op documenten, niet zozeer processen, laat staan zaaktypen. Er zijn wel voornemens om deze lijst meer procesgericht of zelfs zaakgericht in te richten maar zover is het nog (lang) niet. En zelfs als </w:t>
      </w:r>
      <w:r w:rsidR="00BF76B4" w:rsidRPr="00DD0F4F">
        <w:rPr>
          <w:noProof/>
          <w:lang w:val="nl-NL"/>
        </w:rPr>
        <w:lastRenderedPageBreak/>
        <w:t>deze lijst zaakgericht is opgesteld, dan nog zullen er uitzonderingen zijn voor privacy-gevoelige informatieobjecten.  Het is derhalve noodzakelijk om het archiefregime voor een specifiek informatieobject bij een zaak te kunnen vastleggen, indien dit afwijkt van het archiefregime voor de zaak als geheel. Het gaat dus alleen om het vastleggen van de uitzonderingen. De toekomst (van de Selectielijst) moet leren of de uitzonderingen tot een minimum teruggebracht kunnen worden. Deze wijziging is tevens doorgevoerd in (het informatiemodel van) de ZTC 2.</w:t>
      </w:r>
    </w:p>
    <w:p w:rsidR="00BF76B4" w:rsidRDefault="00BF76B4" w:rsidP="00BF76B4">
      <w:pPr>
        <w:spacing w:after="0"/>
        <w:rPr>
          <w:noProof/>
        </w:rPr>
      </w:pPr>
      <w:r>
        <w:rPr>
          <w:noProof/>
        </w:rPr>
        <w:t>Consequentie hiervan is dat:</w:t>
      </w:r>
    </w:p>
    <w:p w:rsidR="00594431" w:rsidRDefault="00BF76B4" w:rsidP="00594431">
      <w:pPr>
        <w:pStyle w:val="Lijstalinea"/>
        <w:numPr>
          <w:ilvl w:val="0"/>
          <w:numId w:val="12"/>
        </w:numPr>
        <w:rPr>
          <w:noProof/>
          <w:lang w:val="nl-NL"/>
        </w:rPr>
      </w:pPr>
      <w:r w:rsidRPr="00DD0F4F">
        <w:rPr>
          <w:noProof/>
          <w:lang w:val="nl-NL"/>
        </w:rPr>
        <w:t>de waardenverzameling van de attribuutsoort Status uitgebreid wordt met ‘Vernietigd’ en ‘Overgedragen’;</w:t>
      </w:r>
    </w:p>
    <w:p w:rsidR="00594431" w:rsidRDefault="00BF76B4" w:rsidP="00594431">
      <w:pPr>
        <w:pStyle w:val="Lijstalinea"/>
        <w:numPr>
          <w:ilvl w:val="0"/>
          <w:numId w:val="12"/>
        </w:numPr>
        <w:rPr>
          <w:noProof/>
          <w:lang w:val="nl-NL"/>
        </w:rPr>
      </w:pPr>
      <w:r w:rsidRPr="00DD0F4F">
        <w:rPr>
          <w:noProof/>
          <w:lang w:val="nl-NL"/>
        </w:rPr>
        <w:t>de attribuutsoorten Archiefnominatie en Archiefactiedatum toegevoegd worden.</w:t>
      </w:r>
    </w:p>
    <w:p w:rsidR="001938EB" w:rsidRPr="001938EB" w:rsidRDefault="00B47636" w:rsidP="001938EB">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CB6684">
        <w:rPr>
          <w:b w:val="0"/>
          <w:bCs w:val="0"/>
          <w:color w:val="auto"/>
          <w:sz w:val="20"/>
          <w:szCs w:val="20"/>
          <w:shd w:val="clear" w:color="auto" w:fill="auto"/>
        </w:rPr>
        <w:instrText xml:space="preserve">MERGEFIELD </w:instrText>
      </w:r>
      <w:r w:rsidR="00CB6684">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B6684">
        <w:rPr>
          <w:rFonts w:eastAsia="Times New Roman"/>
          <w:shd w:val="clear" w:color="auto" w:fill="auto"/>
          <w:lang w:val="nl-NL"/>
        </w:rPr>
        <w:t>«Attribuutsoort»</w:t>
      </w:r>
      <w:r>
        <w:rPr>
          <w:b w:val="0"/>
          <w:bCs w:val="0"/>
          <w:color w:val="auto"/>
          <w:sz w:val="20"/>
          <w:szCs w:val="20"/>
          <w:shd w:val="clear" w:color="auto" w:fill="auto"/>
        </w:rPr>
        <w:fldChar w:fldCharType="end"/>
      </w:r>
      <w:r w:rsidR="00CB6684">
        <w:rPr>
          <w:rFonts w:eastAsia="Times New Roman"/>
          <w:shd w:val="clear" w:color="auto" w:fill="auto"/>
          <w:lang w:val="nl-NL"/>
        </w:rPr>
        <w:t xml:space="preserve"> Status</w:t>
      </w:r>
    </w:p>
    <w:tbl>
      <w:tblPr>
        <w:tblW w:w="9360" w:type="dxa"/>
        <w:tblInd w:w="60" w:type="dxa"/>
        <w:tblLayout w:type="fixed"/>
        <w:tblCellMar>
          <w:left w:w="60" w:type="dxa"/>
          <w:right w:w="60" w:type="dxa"/>
        </w:tblCellMar>
        <w:tblLook w:val="0000"/>
      </w:tblPr>
      <w:tblGrid>
        <w:gridCol w:w="3780"/>
        <w:gridCol w:w="5580"/>
      </w:tblGrid>
      <w:tr w:rsidR="001938EB" w:rsidRPr="00F64D19" w:rsidTr="00186A95">
        <w:trPr>
          <w:trHeight w:val="230"/>
        </w:trPr>
        <w:tc>
          <w:tcPr>
            <w:tcW w:w="3780" w:type="dxa"/>
            <w:tcBorders>
              <w:top w:val="single" w:sz="4" w:space="0" w:color="auto"/>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1938EB" w:rsidRPr="00F64D19" w:rsidRDefault="00B47636"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Att.Name</w:instrText>
            </w:r>
            <w:r w:rsidRPr="00F64D19">
              <w:rPr>
                <w:rFonts w:ascii="Arial" w:hAnsi="Arial" w:cs="Arial"/>
                <w:sz w:val="20"/>
                <w:szCs w:val="20"/>
                <w:lang w:val="en-AU"/>
              </w:rPr>
              <w:fldChar w:fldCharType="separate"/>
            </w:r>
            <w:r w:rsidR="001938EB">
              <w:rPr>
                <w:rFonts w:ascii="Arial" w:eastAsia="Times New Roman" w:hAnsi="Arial" w:cs="Arial"/>
                <w:color w:val="000000"/>
                <w:sz w:val="20"/>
                <w:szCs w:val="20"/>
              </w:rPr>
              <w:t>S</w:t>
            </w:r>
            <w:r w:rsidR="001938EB" w:rsidRPr="00F64D19">
              <w:rPr>
                <w:rFonts w:ascii="Arial" w:eastAsia="Times New Roman" w:hAnsi="Arial" w:cs="Arial"/>
                <w:color w:val="000000"/>
                <w:sz w:val="20"/>
                <w:szCs w:val="20"/>
              </w:rPr>
              <w:t>tatus</w:t>
            </w:r>
            <w:r w:rsidRPr="00F64D19">
              <w:rPr>
                <w:rFonts w:ascii="Arial" w:hAnsi="Arial" w:cs="Arial"/>
                <w:sz w:val="20"/>
                <w:szCs w:val="20"/>
                <w:lang w:val="en-AU"/>
              </w:rPr>
              <w:fldChar w:fldCharType="end"/>
            </w: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KING</w:t>
            </w: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1938EB" w:rsidRPr="00F64D19" w:rsidRDefault="00B47636"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Att.Alias</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status</w:t>
            </w:r>
            <w:r w:rsidRPr="00F64D19">
              <w:rPr>
                <w:rFonts w:ascii="Arial" w:hAnsi="Arial" w:cs="Arial"/>
                <w:sz w:val="20"/>
                <w:szCs w:val="20"/>
                <w:lang w:val="en-AU"/>
              </w:rPr>
              <w:fldChar w:fldCharType="end"/>
            </w: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5E066D"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1938EB" w:rsidRPr="00DD0F4F" w:rsidRDefault="00B47636" w:rsidP="001938EB">
            <w:pPr>
              <w:autoSpaceDE w:val="0"/>
              <w:autoSpaceDN w:val="0"/>
              <w:adjustRightInd w:val="0"/>
              <w:spacing w:after="0" w:line="240" w:lineRule="auto"/>
              <w:rPr>
                <w:rFonts w:ascii="Arial" w:eastAsia="Times New Roman" w:hAnsi="Arial" w:cs="Arial"/>
                <w:color w:val="000000"/>
                <w:sz w:val="20"/>
                <w:szCs w:val="20"/>
                <w:lang w:val="nl-NL"/>
              </w:rPr>
            </w:pPr>
            <w:r w:rsidRPr="00F64D19">
              <w:rPr>
                <w:rFonts w:ascii="Arial" w:hAnsi="Arial" w:cs="Arial"/>
                <w:sz w:val="20"/>
                <w:szCs w:val="20"/>
                <w:lang w:val="en-AU"/>
              </w:rPr>
              <w:fldChar w:fldCharType="begin" w:fldLock="1"/>
            </w:r>
            <w:r w:rsidR="001938EB" w:rsidRPr="00DD0F4F">
              <w:rPr>
                <w:rFonts w:ascii="Arial" w:hAnsi="Arial" w:cs="Arial"/>
                <w:sz w:val="20"/>
                <w:szCs w:val="20"/>
                <w:lang w:val="nl-NL"/>
              </w:rPr>
              <w:instrText xml:space="preserve">MERGEFIELD </w:instrText>
            </w:r>
            <w:r w:rsidR="001938EB"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1938EB" w:rsidRPr="00DD0F4F">
              <w:rPr>
                <w:rFonts w:ascii="Arial" w:eastAsia="Times New Roman" w:hAnsi="Arial" w:cs="Arial"/>
                <w:color w:val="610E6A"/>
                <w:sz w:val="20"/>
                <w:szCs w:val="20"/>
                <w:lang w:val="nl-NL"/>
              </w:rPr>
              <w:t>Aanduiding van de stand van zaken van een INFORMATIEOBJECT</w:t>
            </w:r>
          </w:p>
        </w:tc>
      </w:tr>
      <w:tr w:rsidR="001938EB" w:rsidRPr="005E066D" w:rsidTr="00186A95">
        <w:trPr>
          <w:trHeight w:val="230"/>
        </w:trPr>
        <w:tc>
          <w:tcPr>
            <w:tcW w:w="3780" w:type="dxa"/>
            <w:tcBorders>
              <w:top w:val="nil"/>
              <w:left w:val="nil"/>
              <w:bottom w:val="nil"/>
              <w:right w:val="nil"/>
            </w:tcBorders>
          </w:tcPr>
          <w:p w:rsidR="001938EB" w:rsidRPr="00DD0F4F"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 xml:space="preserve">KING </w:t>
            </w: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del w:id="1434" w:author="Arjan" w:date="2014-11-18T10:00:00Z">
              <w:r>
                <w:rPr>
                  <w:rFonts w:ascii="Arial" w:eastAsia="Times New Roman" w:hAnsi="Arial" w:cs="Arial"/>
                  <w:color w:val="000000"/>
                  <w:sz w:val="20"/>
                  <w:szCs w:val="20"/>
                </w:rPr>
                <w:delText>15-12-2013</w:delText>
              </w:r>
            </w:del>
            <w:ins w:id="1435" w:author="Arjan" w:date="2014-11-18T10:00:00Z">
              <w:r w:rsidR="004903B8">
                <w:rPr>
                  <w:rFonts w:ascii="Arial" w:eastAsia="Times New Roman" w:hAnsi="Arial" w:cs="Arial"/>
                  <w:color w:val="000000"/>
                  <w:sz w:val="20"/>
                  <w:szCs w:val="20"/>
                </w:rPr>
                <w:t>1-6-2008</w:t>
              </w:r>
            </w:ins>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5E066D"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aanduidingen zoals hieronder genoemd. Dus niet ‘afgehandeld’. Immers, zaken worden afgehandeld, informatieobjecten niet. Wel spelen informatieobjecten daarbij een rol.</w:t>
            </w:r>
          </w:p>
          <w:p w:rsidR="003C376A" w:rsidRPr="00DD0F4F" w:rsidRDefault="003C376A"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waarden ‘in bewerking’ en ‘ter vaststelling’ zijn niet van toepassing op ontvangen informatieobjecten.</w:t>
            </w:r>
          </w:p>
          <w:p w:rsidR="001938EB" w:rsidRPr="00DD0F4F" w:rsidRDefault="003C376A"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Wijziging van de Status in ‘g</w:t>
            </w:r>
            <w:r w:rsidR="001938EB" w:rsidRPr="00DD0F4F">
              <w:rPr>
                <w:rFonts w:ascii="Arial" w:eastAsia="Times New Roman" w:hAnsi="Arial" w:cs="Arial"/>
                <w:color w:val="000000"/>
                <w:sz w:val="20"/>
                <w:szCs w:val="20"/>
                <w:lang w:val="nl-NL"/>
              </w:rPr>
              <w:t>earchiveerd’ impliceert dat het informatieobject een duurzaam niet wijzigbaar Formaat dient te hebben. Aangezien er geen standaard bekend is voor dergelijke bestandsformaten, is dit niet in de ‘Regels attribuutsoort’ opgenomen maar zou hiervan wel sprake moeten zijn.</w:t>
            </w:r>
          </w:p>
          <w:p w:rsidR="00186A95" w:rsidRPr="00DD0F4F" w:rsidRDefault="003C376A"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waarden ‘vernietigd’ en ‘o</w:t>
            </w:r>
            <w:r w:rsidR="00186A95" w:rsidRPr="00DD0F4F">
              <w:rPr>
                <w:rFonts w:ascii="Arial" w:eastAsia="Times New Roman" w:hAnsi="Arial" w:cs="Arial"/>
                <w:color w:val="000000"/>
                <w:sz w:val="20"/>
                <w:szCs w:val="20"/>
                <w:lang w:val="nl-NL"/>
              </w:rPr>
              <w:t>vergedragen’ zijn alleen relevant als het archiefregime voor het informatieobject afwijkt van dat van de zaak waarin het informatieobject is ontstaan (zie attribuutsoort Archiefnominatie)..</w:t>
            </w:r>
          </w:p>
          <w:p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Nb. De attribuutsoort is in versie 2.0 verplaatst van ENKELVOUDIG INFORMATIEOBJECT naar INFORMATIEOBJECT</w:t>
            </w:r>
            <w:r w:rsidR="00186A95" w:rsidRPr="00DD0F4F">
              <w:rPr>
                <w:rFonts w:ascii="Arial" w:eastAsia="Times New Roman" w:hAnsi="Arial" w:cs="Arial"/>
                <w:color w:val="000000"/>
                <w:sz w:val="20"/>
                <w:szCs w:val="20"/>
                <w:lang w:val="nl-NL"/>
              </w:rPr>
              <w:t xml:space="preserve"> (en gewijzigd)</w:t>
            </w:r>
            <w:r w:rsidRPr="00DD0F4F">
              <w:rPr>
                <w:rFonts w:ascii="Arial" w:eastAsia="Times New Roman" w:hAnsi="Arial" w:cs="Arial"/>
                <w:color w:val="000000"/>
                <w:sz w:val="20"/>
                <w:szCs w:val="20"/>
                <w:lang w:val="nl-NL"/>
              </w:rPr>
              <w:t>.</w:t>
            </w:r>
          </w:p>
        </w:tc>
      </w:tr>
      <w:tr w:rsidR="001938EB" w:rsidRPr="005E066D" w:rsidTr="00186A95">
        <w:tc>
          <w:tcPr>
            <w:tcW w:w="3780" w:type="dxa"/>
            <w:tcBorders>
              <w:top w:val="nil"/>
              <w:left w:val="nil"/>
              <w:bottom w:val="nil"/>
              <w:right w:val="nil"/>
            </w:tcBorders>
          </w:tcPr>
          <w:p w:rsidR="001938EB" w:rsidRPr="00DD0F4F"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rsidTr="00186A95">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1938EB" w:rsidRPr="00F64D19" w:rsidRDefault="00B47636"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Att.Type</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AN20</w:t>
            </w:r>
            <w:r w:rsidRPr="00F64D19">
              <w:rPr>
                <w:rFonts w:ascii="Arial" w:hAnsi="Arial" w:cs="Arial"/>
                <w:sz w:val="20"/>
                <w:szCs w:val="20"/>
                <w:lang w:val="en-AU"/>
              </w:rPr>
              <w:fldChar w:fldCharType="end"/>
            </w: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5E066D"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1938EB" w:rsidRPr="00DD0F4F" w:rsidRDefault="001938EB" w:rsidP="00186A95">
            <w:pPr>
              <w:spacing w:after="0" w:line="240" w:lineRule="auto"/>
              <w:rPr>
                <w:noProof/>
                <w:lang w:val="nl-NL"/>
              </w:rPr>
            </w:pPr>
            <w:r w:rsidRPr="00DD0F4F">
              <w:rPr>
                <w:noProof/>
                <w:lang w:val="nl-NL"/>
              </w:rPr>
              <w:t xml:space="preserve">- </w:t>
            </w:r>
            <w:r w:rsidR="00B644DB" w:rsidRPr="00DD0F4F">
              <w:rPr>
                <w:noProof/>
                <w:lang w:val="nl-NL"/>
              </w:rPr>
              <w:t>‘</w:t>
            </w:r>
            <w:r w:rsidR="003C376A" w:rsidRPr="00DD0F4F">
              <w:rPr>
                <w:noProof/>
                <w:lang w:val="nl-NL"/>
              </w:rPr>
              <w:t>i</w:t>
            </w:r>
            <w:r w:rsidRPr="00DD0F4F">
              <w:rPr>
                <w:noProof/>
                <w:lang w:val="nl-NL"/>
              </w:rPr>
              <w:t>n bewerking</w:t>
            </w:r>
            <w:r w:rsidR="00B644DB" w:rsidRPr="00DD0F4F">
              <w:rPr>
                <w:noProof/>
                <w:lang w:val="nl-NL"/>
              </w:rPr>
              <w:t>’</w:t>
            </w:r>
            <w:r w:rsidRPr="00DD0F4F">
              <w:rPr>
                <w:noProof/>
                <w:lang w:val="nl-NL"/>
              </w:rPr>
              <w:t xml:space="preserve"> (aan het informatieobject wordt nog gewerkt)</w:t>
            </w:r>
          </w:p>
          <w:p w:rsidR="001938EB" w:rsidRPr="00DD0F4F" w:rsidRDefault="001938EB" w:rsidP="00186A95">
            <w:pPr>
              <w:spacing w:after="0" w:line="240" w:lineRule="auto"/>
              <w:rPr>
                <w:noProof/>
                <w:lang w:val="nl-NL"/>
              </w:rPr>
            </w:pPr>
            <w:r w:rsidRPr="00DD0F4F">
              <w:rPr>
                <w:noProof/>
                <w:lang w:val="nl-NL"/>
              </w:rPr>
              <w:t>- ‘</w:t>
            </w:r>
            <w:r w:rsidR="003C376A" w:rsidRPr="00DD0F4F">
              <w:rPr>
                <w:noProof/>
                <w:lang w:val="nl-NL"/>
              </w:rPr>
              <w:t>t</w:t>
            </w:r>
            <w:r w:rsidRPr="00DD0F4F">
              <w:rPr>
                <w:noProof/>
                <w:lang w:val="nl-NL"/>
              </w:rPr>
              <w:t>er vaststelling’ (informatieobject af maar moet nog vastgesteld worden)</w:t>
            </w:r>
          </w:p>
          <w:p w:rsidR="001938EB" w:rsidRPr="00DD0F4F" w:rsidRDefault="003C376A" w:rsidP="00186A95">
            <w:pPr>
              <w:spacing w:after="0" w:line="240" w:lineRule="auto"/>
              <w:rPr>
                <w:noProof/>
                <w:lang w:val="nl-NL"/>
              </w:rPr>
            </w:pPr>
            <w:r w:rsidRPr="00DD0F4F">
              <w:rPr>
                <w:noProof/>
                <w:lang w:val="nl-NL"/>
              </w:rPr>
              <w:t>- ‘d</w:t>
            </w:r>
            <w:r w:rsidR="001938EB" w:rsidRPr="00DD0F4F">
              <w:rPr>
                <w:noProof/>
                <w:lang w:val="nl-NL"/>
              </w:rPr>
              <w:t>efinitief’ (informatieobject door bevoegd iets of iemand vastgesteld</w:t>
            </w:r>
            <w:r w:rsidR="008210AD" w:rsidRPr="00DD0F4F">
              <w:rPr>
                <w:noProof/>
                <w:lang w:val="nl-NL"/>
              </w:rPr>
              <w:t xml:space="preserve"> dan wel ontvangen</w:t>
            </w:r>
            <w:r w:rsidR="001938EB" w:rsidRPr="00DD0F4F">
              <w:rPr>
                <w:noProof/>
                <w:lang w:val="nl-NL"/>
              </w:rPr>
              <w:t>)</w:t>
            </w:r>
          </w:p>
          <w:p w:rsidR="00BF76B4" w:rsidRPr="00DD0F4F" w:rsidRDefault="003C376A" w:rsidP="00186A95">
            <w:pPr>
              <w:spacing w:after="0" w:line="240" w:lineRule="auto"/>
              <w:rPr>
                <w:noProof/>
                <w:lang w:val="nl-NL"/>
              </w:rPr>
            </w:pPr>
            <w:r w:rsidRPr="00DD0F4F">
              <w:rPr>
                <w:noProof/>
                <w:lang w:val="nl-NL"/>
              </w:rPr>
              <w:lastRenderedPageBreak/>
              <w:t>- ‘g</w:t>
            </w:r>
            <w:r w:rsidR="001938EB" w:rsidRPr="00DD0F4F">
              <w:rPr>
                <w:noProof/>
                <w:lang w:val="nl-NL"/>
              </w:rPr>
              <w:t>earchiveerd’ (informatieobject duurzaam bewaarbaar gemaakt; een gearchiveerd informatie-element)</w:t>
            </w:r>
          </w:p>
          <w:p w:rsidR="00BF76B4" w:rsidRPr="00DD0F4F" w:rsidRDefault="003C376A" w:rsidP="00BF76B4">
            <w:pPr>
              <w:spacing w:after="0" w:line="240" w:lineRule="auto"/>
              <w:rPr>
                <w:noProof/>
                <w:lang w:val="nl-NL"/>
              </w:rPr>
            </w:pPr>
            <w:r w:rsidRPr="00DD0F4F">
              <w:rPr>
                <w:noProof/>
                <w:lang w:val="nl-NL"/>
              </w:rPr>
              <w:t>- ‘v</w:t>
            </w:r>
            <w:r w:rsidR="00BF76B4" w:rsidRPr="00DD0F4F">
              <w:rPr>
                <w:noProof/>
                <w:lang w:val="nl-NL"/>
              </w:rPr>
              <w:t xml:space="preserve">ernietigd’ </w:t>
            </w:r>
          </w:p>
          <w:p w:rsidR="001938EB" w:rsidRPr="00DD0F4F" w:rsidRDefault="003C376A" w:rsidP="00BF76B4">
            <w:pPr>
              <w:spacing w:after="0" w:line="240" w:lineRule="auto"/>
              <w:rPr>
                <w:noProof/>
                <w:lang w:val="nl-NL"/>
              </w:rPr>
            </w:pPr>
            <w:r w:rsidRPr="00DD0F4F">
              <w:rPr>
                <w:noProof/>
                <w:lang w:val="nl-NL"/>
              </w:rPr>
              <w:t>- ‘o</w:t>
            </w:r>
            <w:r w:rsidR="00BF76B4" w:rsidRPr="00DD0F4F">
              <w:rPr>
                <w:noProof/>
                <w:lang w:val="nl-NL"/>
              </w:rPr>
              <w:t>vergedragen’ (naar een archiefbewaarplaats)</w:t>
            </w:r>
            <w:r w:rsidR="001938EB" w:rsidRPr="00DD0F4F">
              <w:rPr>
                <w:noProof/>
                <w:lang w:val="nl-NL"/>
              </w:rPr>
              <w:t>.</w:t>
            </w:r>
          </w:p>
        </w:tc>
      </w:tr>
      <w:tr w:rsidR="001938EB" w:rsidRPr="005E066D" w:rsidTr="00186A95">
        <w:trPr>
          <w:trHeight w:val="215"/>
        </w:trPr>
        <w:tc>
          <w:tcPr>
            <w:tcW w:w="3780" w:type="dxa"/>
            <w:tcBorders>
              <w:top w:val="nil"/>
              <w:left w:val="nil"/>
              <w:bottom w:val="nil"/>
              <w:right w:val="nil"/>
            </w:tcBorders>
          </w:tcPr>
          <w:p w:rsidR="001938EB" w:rsidRPr="00DD0F4F" w:rsidRDefault="001938EB"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938EB" w:rsidRPr="00DD0F4F" w:rsidRDefault="001938EB"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938EB" w:rsidRPr="00F64D19" w:rsidTr="00186A95">
        <w:trPr>
          <w:trHeight w:val="215"/>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Ja</w:t>
            </w: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rPr>
          <w:trHeight w:val="411"/>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1938EB" w:rsidRPr="00F64D19" w:rsidTr="00186A95">
        <w:trPr>
          <w:trHeight w:val="245"/>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1938EB" w:rsidRPr="00F64D19" w:rsidRDefault="00B47636"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1938EB"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1938EB"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1938EB"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F64D19" w:rsidTr="00186A95">
        <w:trPr>
          <w:trHeight w:val="230"/>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Gemeentelijk basisgegeven</w:t>
            </w:r>
          </w:p>
        </w:tc>
      </w:tr>
      <w:tr w:rsidR="001938EB" w:rsidRPr="00F64D19" w:rsidTr="00186A95">
        <w:trPr>
          <w:trHeight w:val="230"/>
        </w:trPr>
        <w:tc>
          <w:tcPr>
            <w:tcW w:w="3780" w:type="dxa"/>
            <w:tcBorders>
              <w:top w:val="nil"/>
              <w:left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1938EB" w:rsidRPr="005E066D" w:rsidTr="00186A95">
        <w:trPr>
          <w:trHeight w:val="230"/>
        </w:trPr>
        <w:tc>
          <w:tcPr>
            <w:tcW w:w="3780" w:type="dxa"/>
            <w:tcBorders>
              <w:top w:val="nil"/>
              <w:left w:val="nil"/>
              <w:bottom w:val="single" w:sz="4" w:space="0" w:color="auto"/>
              <w:right w:val="nil"/>
            </w:tcBorders>
          </w:tcPr>
          <w:p w:rsidR="001938EB" w:rsidRPr="00F64D19" w:rsidRDefault="001938EB" w:rsidP="00186A95">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F64D19">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3C376A" w:rsidRPr="00DD0F4F" w:rsidRDefault="003C376A" w:rsidP="00186A95">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waarden ‘in bewerking’ en ‘ter vaststelling’ komen niet voor als de attribuutsoort Ontvangstdatum van een waarde is voorzien.</w:t>
            </w:r>
          </w:p>
          <w:p w:rsidR="001B6B7E" w:rsidRPr="00DD0F4F" w:rsidRDefault="00186A95" w:rsidP="003C376A">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waarden </w:t>
            </w:r>
            <w:r w:rsidR="003C376A" w:rsidRPr="00DD0F4F">
              <w:rPr>
                <w:rFonts w:ascii="Arial" w:eastAsia="Times New Roman" w:hAnsi="Arial" w:cs="Arial"/>
                <w:color w:val="000000"/>
                <w:sz w:val="20"/>
                <w:szCs w:val="20"/>
                <w:lang w:val="nl-NL"/>
              </w:rPr>
              <w:t>‘vernietigd’ en ‘o</w:t>
            </w:r>
            <w:r w:rsidRPr="00DD0F4F">
              <w:rPr>
                <w:rFonts w:ascii="Arial" w:eastAsia="Times New Roman" w:hAnsi="Arial" w:cs="Arial"/>
                <w:color w:val="000000"/>
                <w:sz w:val="20"/>
                <w:szCs w:val="20"/>
                <w:lang w:val="nl-NL"/>
              </w:rPr>
              <w:t>vergedragen’ komen niet voor als de attribuutsoort Archiefnominatie de waarde ‘</w:t>
            </w:r>
            <w:r w:rsidR="003C376A" w:rsidRPr="00DD0F4F">
              <w:rPr>
                <w:rFonts w:ascii="Arial" w:eastAsia="Times New Roman" w:hAnsi="Arial" w:cs="Arial"/>
                <w:color w:val="000000"/>
                <w:sz w:val="20"/>
                <w:szCs w:val="20"/>
                <w:lang w:val="nl-NL"/>
              </w:rPr>
              <w:t>co</w:t>
            </w:r>
            <w:r w:rsidRPr="00DD0F4F">
              <w:rPr>
                <w:rFonts w:ascii="Arial" w:eastAsia="Times New Roman" w:hAnsi="Arial" w:cs="Arial"/>
                <w:color w:val="000000"/>
                <w:sz w:val="20"/>
                <w:szCs w:val="20"/>
                <w:lang w:val="nl-NL"/>
              </w:rPr>
              <w:t>nform zaak’ heeft.</w:t>
            </w:r>
          </w:p>
        </w:tc>
      </w:tr>
    </w:tbl>
    <w:p w:rsidR="00186A95" w:rsidRPr="00524AB8" w:rsidRDefault="00186A95" w:rsidP="00186A95">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Archiefnominatie</w:t>
      </w:r>
    </w:p>
    <w:tbl>
      <w:tblPr>
        <w:tblW w:w="9360" w:type="dxa"/>
        <w:tblInd w:w="60" w:type="dxa"/>
        <w:tblLayout w:type="fixed"/>
        <w:tblCellMar>
          <w:left w:w="60" w:type="dxa"/>
          <w:right w:w="60" w:type="dxa"/>
        </w:tblCellMar>
        <w:tblLook w:val="0000"/>
      </w:tblPr>
      <w:tblGrid>
        <w:gridCol w:w="3780"/>
        <w:gridCol w:w="5580"/>
      </w:tblGrid>
      <w:tr w:rsidR="00186A95" w:rsidRPr="00954A12" w:rsidTr="00186A95">
        <w:trPr>
          <w:trHeight w:val="230"/>
        </w:trPr>
        <w:tc>
          <w:tcPr>
            <w:tcW w:w="3780" w:type="dxa"/>
            <w:tcBorders>
              <w:top w:val="single" w:sz="4" w:space="0" w:color="auto"/>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186A95" w:rsidRPr="00954A12" w:rsidRDefault="00B47636"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186A95" w:rsidRPr="00954A12">
              <w:rPr>
                <w:rFonts w:ascii="Arial" w:hAnsi="Arial" w:cs="Arial"/>
                <w:sz w:val="20"/>
                <w:szCs w:val="20"/>
                <w:lang w:val="en-AU"/>
              </w:rPr>
              <w:instrText xml:space="preserve">MERGEFIELD </w:instrText>
            </w:r>
            <w:r w:rsidR="00186A95" w:rsidRPr="00954A12">
              <w:rPr>
                <w:rFonts w:ascii="Arial" w:eastAsia="Times New Roman" w:hAnsi="Arial" w:cs="Arial"/>
                <w:color w:val="000000"/>
                <w:sz w:val="20"/>
                <w:szCs w:val="20"/>
              </w:rPr>
              <w:instrText>Att.Name</w:instrText>
            </w:r>
            <w:r w:rsidRPr="00954A12">
              <w:rPr>
                <w:rFonts w:ascii="Arial" w:hAnsi="Arial" w:cs="Arial"/>
                <w:sz w:val="20"/>
                <w:szCs w:val="20"/>
                <w:lang w:val="en-AU"/>
              </w:rPr>
              <w:fldChar w:fldCharType="separate"/>
            </w:r>
            <w:r w:rsidR="00186A95"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KING</w:t>
            </w: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186A95" w:rsidRPr="00954A12" w:rsidRDefault="00B47636"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186A95" w:rsidRPr="00954A12">
              <w:rPr>
                <w:rFonts w:ascii="Arial" w:hAnsi="Arial" w:cs="Arial"/>
                <w:sz w:val="20"/>
                <w:szCs w:val="20"/>
                <w:lang w:val="en-AU"/>
              </w:rPr>
              <w:instrText xml:space="preserve">MERGEFIELD </w:instrText>
            </w:r>
            <w:r w:rsidR="00186A95" w:rsidRPr="00954A12">
              <w:rPr>
                <w:rFonts w:ascii="Arial" w:eastAsia="Times New Roman" w:hAnsi="Arial" w:cs="Arial"/>
                <w:color w:val="000000"/>
                <w:sz w:val="20"/>
                <w:szCs w:val="20"/>
              </w:rPr>
              <w:instrText>Att.Alias</w:instrText>
            </w:r>
            <w:r w:rsidRPr="00954A12">
              <w:rPr>
                <w:rFonts w:ascii="Arial" w:hAnsi="Arial" w:cs="Arial"/>
                <w:sz w:val="20"/>
                <w:szCs w:val="20"/>
                <w:lang w:val="en-AU"/>
              </w:rPr>
              <w:fldChar w:fldCharType="separate"/>
            </w:r>
            <w:r w:rsidR="00186A95"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E066D"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186A95" w:rsidRPr="00DD0F4F" w:rsidRDefault="00B47636" w:rsidP="00186A95">
            <w:pPr>
              <w:autoSpaceDE w:val="0"/>
              <w:autoSpaceDN w:val="0"/>
              <w:adjustRightInd w:val="0"/>
              <w:spacing w:after="0" w:line="240" w:lineRule="auto"/>
              <w:rPr>
                <w:rFonts w:ascii="Arial" w:eastAsia="Times New Roman" w:hAnsi="Arial" w:cs="Arial"/>
                <w:color w:val="000000"/>
                <w:sz w:val="20"/>
                <w:szCs w:val="20"/>
                <w:lang w:val="nl-NL"/>
              </w:rPr>
            </w:pPr>
            <w:r w:rsidRPr="00954A12">
              <w:rPr>
                <w:rFonts w:ascii="Arial" w:hAnsi="Arial" w:cs="Arial"/>
                <w:sz w:val="20"/>
                <w:szCs w:val="20"/>
                <w:lang w:val="en-AU"/>
              </w:rPr>
              <w:fldChar w:fldCharType="begin" w:fldLock="1"/>
            </w:r>
            <w:r w:rsidR="00186A95" w:rsidRPr="00DD0F4F">
              <w:rPr>
                <w:rFonts w:ascii="Arial" w:hAnsi="Arial" w:cs="Arial"/>
                <w:sz w:val="20"/>
                <w:szCs w:val="20"/>
                <w:lang w:val="nl-NL"/>
              </w:rPr>
              <w:instrText xml:space="preserve">MERGEFIELD </w:instrText>
            </w:r>
            <w:r w:rsidR="00186A95" w:rsidRPr="00DD0F4F">
              <w:rPr>
                <w:rFonts w:ascii="Arial" w:eastAsia="Times New Roman" w:hAnsi="Arial" w:cs="Arial"/>
                <w:color w:val="000000"/>
                <w:sz w:val="20"/>
                <w:szCs w:val="20"/>
                <w:lang w:val="nl-NL"/>
              </w:rPr>
              <w:instrText>Att.Notes</w:instrText>
            </w:r>
            <w:r w:rsidRPr="00954A12">
              <w:rPr>
                <w:rFonts w:ascii="Arial" w:hAnsi="Arial" w:cs="Arial"/>
                <w:sz w:val="20"/>
                <w:szCs w:val="20"/>
                <w:lang w:val="en-AU"/>
              </w:rPr>
              <w:fldChar w:fldCharType="end"/>
            </w:r>
            <w:r w:rsidR="00186A95" w:rsidRPr="00DD0F4F">
              <w:rPr>
                <w:rFonts w:ascii="Arial" w:eastAsia="Times New Roman" w:hAnsi="Arial" w:cs="Arial"/>
                <w:color w:val="610E6A"/>
                <w:sz w:val="20"/>
                <w:szCs w:val="20"/>
                <w:lang w:val="nl-NL"/>
              </w:rPr>
              <w:t xml:space="preserve">Aanduiding of het informatieobject blijvend bewaard of </w:t>
            </w:r>
            <w:r w:rsidR="00186A95" w:rsidRPr="00DD0F4F">
              <w:rPr>
                <w:lang w:val="nl-NL"/>
              </w:rPr>
              <w:t>na een bepaalde termijn</w:t>
            </w:r>
            <w:r w:rsidR="00186A95" w:rsidRPr="00DD0F4F">
              <w:rPr>
                <w:rFonts w:ascii="Arial" w:eastAsia="Times New Roman" w:hAnsi="Arial" w:cs="Arial"/>
                <w:color w:val="610E6A"/>
                <w:sz w:val="20"/>
                <w:szCs w:val="20"/>
                <w:lang w:val="nl-NL"/>
              </w:rPr>
              <w:t xml:space="preserve"> </w:t>
            </w:r>
            <w:r w:rsidR="00186A95" w:rsidRPr="00DD0F4F">
              <w:rPr>
                <w:lang w:val="nl-NL"/>
              </w:rPr>
              <w:t>vernietigd moet worden.</w:t>
            </w:r>
          </w:p>
        </w:tc>
      </w:tr>
      <w:tr w:rsidR="00186A95" w:rsidRPr="005E066D" w:rsidTr="00186A95">
        <w:trPr>
          <w:trHeight w:val="230"/>
        </w:trPr>
        <w:tc>
          <w:tcPr>
            <w:tcW w:w="37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 xml:space="preserve">KING </w:t>
            </w: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9505E2" w:rsidRPr="00DD0F4F" w:rsidRDefault="009505E2"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Archivering vindt primair plaats op zaakniveau. Het type zaak en het resultaat van de zaak bepaalt het archiefregime (bewaren en daarna vernietigen dan wel  overdragen) van het zaakdossier. Uitgangspunt is dat voor alle informatieobjecten bij een zaak hetzelfde archiefregime geldt. Er komen evenwel situaties voor waarin voor een specifiek informatieobject in een zaakdossier een ander archiefregime geldt dan voor de zaak als geheel. Deze attribuutsoort maakt het mogelijk deze afwijkingen vast te leggen. </w:t>
            </w:r>
          </w:p>
          <w:p w:rsidR="00186A95" w:rsidRPr="00954A12" w:rsidRDefault="009505E2" w:rsidP="009505E2">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Zie verder de toelichting bij ZAAK . </w:t>
            </w:r>
            <w:r>
              <w:rPr>
                <w:rFonts w:ascii="Arial" w:eastAsia="Times New Roman" w:hAnsi="Arial" w:cs="Arial"/>
                <w:color w:val="000000"/>
                <w:sz w:val="20"/>
                <w:szCs w:val="20"/>
              </w:rPr>
              <w:t>Archiefnominatie.</w:t>
            </w:r>
            <w:r w:rsidR="00186A95">
              <w:rPr>
                <w:rFonts w:ascii="Arial" w:eastAsia="Times New Roman" w:hAnsi="Arial" w:cs="Arial"/>
                <w:color w:val="000000"/>
                <w:sz w:val="20"/>
                <w:szCs w:val="20"/>
              </w:rPr>
              <w:t xml:space="preserve"> </w:t>
            </w: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186A95" w:rsidRPr="00954A12" w:rsidRDefault="00B47636"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186A95" w:rsidRPr="00954A12">
              <w:rPr>
                <w:rFonts w:ascii="Arial" w:hAnsi="Arial" w:cs="Arial"/>
                <w:sz w:val="20"/>
                <w:szCs w:val="20"/>
                <w:lang w:val="en-AU"/>
              </w:rPr>
              <w:instrText xml:space="preserve">MERGEFIELD </w:instrText>
            </w:r>
            <w:r w:rsidR="00186A95" w:rsidRPr="00954A12">
              <w:rPr>
                <w:rFonts w:ascii="Arial" w:eastAsia="Times New Roman" w:hAnsi="Arial" w:cs="Arial"/>
                <w:color w:val="000000"/>
                <w:sz w:val="20"/>
                <w:szCs w:val="20"/>
              </w:rPr>
              <w:instrText>Att.Type</w:instrText>
            </w:r>
            <w:r w:rsidRPr="00954A12">
              <w:rPr>
                <w:rFonts w:ascii="Arial" w:hAnsi="Arial" w:cs="Arial"/>
                <w:sz w:val="20"/>
                <w:szCs w:val="20"/>
                <w:lang w:val="en-AU"/>
              </w:rPr>
              <w:fldChar w:fldCharType="separate"/>
            </w:r>
            <w:r w:rsidR="00186A95" w:rsidRPr="00954A12">
              <w:rPr>
                <w:rFonts w:ascii="Arial" w:eastAsia="Times New Roman" w:hAnsi="Arial" w:cs="Arial"/>
                <w:color w:val="000000"/>
                <w:sz w:val="20"/>
                <w:szCs w:val="20"/>
              </w:rPr>
              <w:t>AN1</w:t>
            </w:r>
            <w:r w:rsidRPr="00954A12">
              <w:rPr>
                <w:rFonts w:ascii="Arial" w:hAnsi="Arial" w:cs="Arial"/>
                <w:sz w:val="20"/>
                <w:szCs w:val="20"/>
                <w:lang w:val="en-AU"/>
              </w:rPr>
              <w:fldChar w:fldCharType="end"/>
            </w:r>
            <w:r w:rsidR="00186A95">
              <w:rPr>
                <w:rFonts w:ascii="Arial" w:hAnsi="Arial" w:cs="Arial"/>
                <w:sz w:val="20"/>
                <w:szCs w:val="20"/>
                <w:lang w:val="en-AU"/>
              </w:rPr>
              <w:t>6</w:t>
            </w: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E066D"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186A95" w:rsidRPr="00DD0F4F" w:rsidRDefault="006832B3"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w:t>
            </w:r>
            <w:r w:rsidR="003C376A" w:rsidRPr="00DD0F4F">
              <w:rPr>
                <w:rFonts w:ascii="Arial" w:eastAsia="Times New Roman" w:hAnsi="Arial" w:cs="Arial"/>
                <w:color w:val="000000"/>
                <w:sz w:val="20"/>
                <w:szCs w:val="20"/>
                <w:lang w:val="nl-NL"/>
              </w:rPr>
              <w:t>c</w:t>
            </w:r>
            <w:r w:rsidR="00186A95" w:rsidRPr="00DD0F4F">
              <w:rPr>
                <w:rFonts w:ascii="Arial" w:eastAsia="Times New Roman" w:hAnsi="Arial" w:cs="Arial"/>
                <w:color w:val="000000"/>
                <w:sz w:val="20"/>
                <w:szCs w:val="20"/>
                <w:lang w:val="nl-NL"/>
              </w:rPr>
              <w:t>onform zaak</w:t>
            </w:r>
            <w:r w:rsidRPr="00DD0F4F">
              <w:rPr>
                <w:rFonts w:ascii="Arial" w:eastAsia="Times New Roman" w:hAnsi="Arial" w:cs="Arial"/>
                <w:color w:val="000000"/>
                <w:sz w:val="20"/>
                <w:szCs w:val="20"/>
                <w:lang w:val="nl-NL"/>
              </w:rPr>
              <w:t>” (</w:t>
            </w:r>
            <w:r w:rsidR="00553174" w:rsidRPr="00DD0F4F">
              <w:rPr>
                <w:rFonts w:ascii="Arial" w:eastAsia="Times New Roman" w:hAnsi="Arial" w:cs="Arial"/>
                <w:color w:val="000000"/>
                <w:sz w:val="20"/>
                <w:szCs w:val="20"/>
                <w:lang w:val="nl-NL"/>
              </w:rPr>
              <w:t>de zaak bepaalt het archiefregime voor het informatieobject”)</w:t>
            </w:r>
          </w:p>
          <w:p w:rsidR="00186A95" w:rsidRPr="00DD0F4F" w:rsidRDefault="006832B3"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w:t>
            </w:r>
            <w:r w:rsidR="003C376A" w:rsidRPr="00DD0F4F">
              <w:rPr>
                <w:rFonts w:ascii="Arial" w:eastAsia="Times New Roman" w:hAnsi="Arial" w:cs="Arial"/>
                <w:color w:val="000000"/>
                <w:sz w:val="20"/>
                <w:szCs w:val="20"/>
                <w:lang w:val="nl-NL"/>
              </w:rPr>
              <w:t>v</w:t>
            </w:r>
            <w:r w:rsidR="00186A95" w:rsidRPr="00DD0F4F">
              <w:rPr>
                <w:rFonts w:ascii="Arial" w:eastAsia="Times New Roman" w:hAnsi="Arial" w:cs="Arial"/>
                <w:color w:val="000000"/>
                <w:sz w:val="20"/>
                <w:szCs w:val="20"/>
                <w:lang w:val="nl-NL"/>
              </w:rPr>
              <w:t>ernietigen</w:t>
            </w:r>
            <w:r w:rsidRPr="00DD0F4F">
              <w:rPr>
                <w:rFonts w:ascii="Arial" w:eastAsia="Times New Roman" w:hAnsi="Arial" w:cs="Arial"/>
                <w:color w:val="000000"/>
                <w:sz w:val="20"/>
                <w:szCs w:val="20"/>
                <w:lang w:val="nl-NL"/>
              </w:rPr>
              <w:t xml:space="preserve">” (het informatieobject moet </w:t>
            </w:r>
            <w:ins w:id="1436" w:author="Arjan" w:date="2014-11-18T15:53:00Z">
              <w:r w:rsidR="00CD0C04">
                <w:rPr>
                  <w:rFonts w:ascii="Arial" w:eastAsia="Times New Roman" w:hAnsi="Arial" w:cs="Arial"/>
                  <w:color w:val="000000"/>
                  <w:sz w:val="20"/>
                  <w:szCs w:val="20"/>
                  <w:lang w:val="nl-NL"/>
                </w:rPr>
                <w:t xml:space="preserve">op of </w:t>
              </w:r>
            </w:ins>
            <w:r w:rsidRPr="00DD0F4F">
              <w:rPr>
                <w:rFonts w:ascii="Arial" w:eastAsia="Times New Roman" w:hAnsi="Arial" w:cs="Arial"/>
                <w:color w:val="000000"/>
                <w:sz w:val="20"/>
                <w:szCs w:val="20"/>
                <w:lang w:val="nl-NL"/>
              </w:rPr>
              <w:t xml:space="preserve">na de </w:t>
            </w:r>
            <w:r w:rsidRPr="00DD0F4F">
              <w:rPr>
                <w:rFonts w:ascii="Arial" w:eastAsia="Times New Roman" w:hAnsi="Arial" w:cs="Arial"/>
                <w:color w:val="000000"/>
                <w:sz w:val="20"/>
                <w:szCs w:val="20"/>
                <w:lang w:val="nl-NL"/>
              </w:rPr>
              <w:lastRenderedPageBreak/>
              <w:t>Archiefactie</w:t>
            </w:r>
            <w:del w:id="1437" w:author="Arjan" w:date="2014-11-18T15:53:00Z">
              <w:r w:rsidRPr="00DD0F4F" w:rsidDel="00CD0C04">
                <w:rPr>
                  <w:rFonts w:ascii="Arial" w:eastAsia="Times New Roman" w:hAnsi="Arial" w:cs="Arial"/>
                  <w:color w:val="000000"/>
                  <w:sz w:val="20"/>
                  <w:szCs w:val="20"/>
                  <w:lang w:val="nl-NL"/>
                </w:rPr>
                <w:delText>termijn</w:delText>
              </w:r>
            </w:del>
            <w:ins w:id="1438" w:author="Arjan" w:date="2014-11-18T15:53:00Z">
              <w:r w:rsidR="00CD0C04">
                <w:rPr>
                  <w:rFonts w:ascii="Arial" w:eastAsia="Times New Roman" w:hAnsi="Arial" w:cs="Arial"/>
                  <w:color w:val="000000"/>
                  <w:sz w:val="20"/>
                  <w:szCs w:val="20"/>
                  <w:lang w:val="nl-NL"/>
                </w:rPr>
                <w:t>datum</w:t>
              </w:r>
            </w:ins>
            <w:r w:rsidRPr="00DD0F4F">
              <w:rPr>
                <w:rFonts w:ascii="Arial" w:eastAsia="Times New Roman" w:hAnsi="Arial" w:cs="Arial"/>
                <w:color w:val="000000"/>
                <w:sz w:val="20"/>
                <w:szCs w:val="20"/>
                <w:lang w:val="nl-NL"/>
              </w:rPr>
              <w:t xml:space="preserve"> vernietigd worden)</w:t>
            </w:r>
          </w:p>
          <w:p w:rsidR="00186A95" w:rsidRPr="00DD0F4F" w:rsidRDefault="006832B3" w:rsidP="00CD0C0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w:t>
            </w:r>
            <w:r w:rsidR="003C376A" w:rsidRPr="00DD0F4F">
              <w:rPr>
                <w:rFonts w:ascii="Arial" w:eastAsia="Times New Roman" w:hAnsi="Arial" w:cs="Arial"/>
                <w:color w:val="000000"/>
                <w:sz w:val="20"/>
                <w:szCs w:val="20"/>
                <w:lang w:val="nl-NL"/>
              </w:rPr>
              <w:t>b</w:t>
            </w:r>
            <w:r w:rsidR="00186A95" w:rsidRPr="00DD0F4F">
              <w:rPr>
                <w:rFonts w:ascii="Arial" w:eastAsia="Times New Roman" w:hAnsi="Arial" w:cs="Arial"/>
                <w:color w:val="000000"/>
                <w:sz w:val="20"/>
                <w:szCs w:val="20"/>
                <w:lang w:val="nl-NL"/>
              </w:rPr>
              <w:t>lijvend bewaren</w:t>
            </w:r>
            <w:r w:rsidRPr="00DD0F4F">
              <w:rPr>
                <w:rFonts w:ascii="Arial" w:eastAsia="Times New Roman" w:hAnsi="Arial" w:cs="Arial"/>
                <w:color w:val="000000"/>
                <w:sz w:val="20"/>
                <w:szCs w:val="20"/>
                <w:lang w:val="nl-NL"/>
              </w:rPr>
              <w:t xml:space="preserve">” (het informatieobject moet bewaard blijven en </w:t>
            </w:r>
            <w:del w:id="1439" w:author="Arjan" w:date="2014-11-18T15:53:00Z">
              <w:r w:rsidRPr="00DD0F4F" w:rsidDel="00CD0C04">
                <w:rPr>
                  <w:rFonts w:ascii="Arial" w:eastAsia="Times New Roman" w:hAnsi="Arial" w:cs="Arial"/>
                  <w:color w:val="000000"/>
                  <w:sz w:val="20"/>
                  <w:szCs w:val="20"/>
                  <w:lang w:val="nl-NL"/>
                </w:rPr>
                <w:delText xml:space="preserve">na </w:delText>
              </w:r>
            </w:del>
            <w:ins w:id="1440" w:author="Arjan" w:date="2014-11-18T15:53:00Z">
              <w:r w:rsidR="00CD0C04">
                <w:rPr>
                  <w:rFonts w:ascii="Arial" w:eastAsia="Times New Roman" w:hAnsi="Arial" w:cs="Arial"/>
                  <w:color w:val="000000"/>
                  <w:sz w:val="20"/>
                  <w:szCs w:val="20"/>
                  <w:lang w:val="nl-NL"/>
                </w:rPr>
                <w:t>op</w:t>
              </w:r>
              <w:r w:rsidR="00CD0C04" w:rsidRPr="00DD0F4F">
                <w:rPr>
                  <w:rFonts w:ascii="Arial" w:eastAsia="Times New Roman" w:hAnsi="Arial" w:cs="Arial"/>
                  <w:color w:val="000000"/>
                  <w:sz w:val="20"/>
                  <w:szCs w:val="20"/>
                  <w:lang w:val="nl-NL"/>
                </w:rPr>
                <w:t xml:space="preserve"> </w:t>
              </w:r>
            </w:ins>
            <w:r w:rsidRPr="00DD0F4F">
              <w:rPr>
                <w:rFonts w:ascii="Arial" w:eastAsia="Times New Roman" w:hAnsi="Arial" w:cs="Arial"/>
                <w:color w:val="000000"/>
                <w:sz w:val="20"/>
                <w:szCs w:val="20"/>
                <w:lang w:val="nl-NL"/>
              </w:rPr>
              <w:t>de Archiefactie</w:t>
            </w:r>
            <w:del w:id="1441" w:author="Arjan" w:date="2014-11-18T15:53:00Z">
              <w:r w:rsidRPr="00DD0F4F" w:rsidDel="00CD0C04">
                <w:rPr>
                  <w:rFonts w:ascii="Arial" w:eastAsia="Times New Roman" w:hAnsi="Arial" w:cs="Arial"/>
                  <w:color w:val="000000"/>
                  <w:sz w:val="20"/>
                  <w:szCs w:val="20"/>
                  <w:lang w:val="nl-NL"/>
                </w:rPr>
                <w:delText>termijn</w:delText>
              </w:r>
            </w:del>
            <w:ins w:id="1442" w:author="Arjan" w:date="2014-11-18T15:53:00Z">
              <w:r w:rsidR="00CD0C04">
                <w:rPr>
                  <w:rFonts w:ascii="Arial" w:eastAsia="Times New Roman" w:hAnsi="Arial" w:cs="Arial"/>
                  <w:color w:val="000000"/>
                  <w:sz w:val="20"/>
                  <w:szCs w:val="20"/>
                  <w:lang w:val="nl-NL"/>
                </w:rPr>
                <w:t>datum</w:t>
              </w:r>
            </w:ins>
            <w:r w:rsidRPr="00DD0F4F">
              <w:rPr>
                <w:rFonts w:ascii="Arial" w:eastAsia="Times New Roman" w:hAnsi="Arial" w:cs="Arial"/>
                <w:color w:val="000000"/>
                <w:sz w:val="20"/>
                <w:szCs w:val="20"/>
                <w:lang w:val="nl-NL"/>
              </w:rPr>
              <w:t xml:space="preserve"> overgedragen worden naar een archiefbewaarplaats)</w:t>
            </w:r>
          </w:p>
        </w:tc>
      </w:tr>
      <w:tr w:rsidR="00186A95" w:rsidRPr="005E066D" w:rsidTr="00186A95">
        <w:trPr>
          <w:trHeight w:val="215"/>
        </w:trPr>
        <w:tc>
          <w:tcPr>
            <w:tcW w:w="37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86A95" w:rsidRPr="00954A12" w:rsidTr="00186A95">
        <w:trPr>
          <w:trHeight w:val="215"/>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rPr>
          <w:trHeight w:val="411"/>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186A95" w:rsidRPr="00954A12" w:rsidTr="00186A95">
        <w:trPr>
          <w:trHeight w:val="245"/>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0 </w:t>
            </w:r>
            <w:r w:rsidRPr="00954A12">
              <w:rPr>
                <w:rFonts w:ascii="Arial" w:eastAsia="Times New Roman" w:hAnsi="Arial" w:cs="Arial"/>
                <w:color w:val="000000"/>
                <w:sz w:val="20"/>
                <w:szCs w:val="20"/>
              </w:rPr>
              <w:t xml:space="preserve">- </w:t>
            </w:r>
            <w:r w:rsidR="00B47636" w:rsidRPr="00954A12">
              <w:rPr>
                <w:rFonts w:ascii="Arial" w:eastAsia="Times New Roman" w:hAnsi="Arial" w:cs="Arial"/>
                <w:color w:val="000000"/>
                <w:sz w:val="20"/>
                <w:szCs w:val="20"/>
              </w:rPr>
              <w:fldChar w:fldCharType="begin" w:fldLock="1"/>
            </w:r>
            <w:r w:rsidRPr="00954A12">
              <w:rPr>
                <w:rFonts w:ascii="Arial" w:eastAsia="Times New Roman" w:hAnsi="Arial" w:cs="Arial"/>
                <w:color w:val="000000"/>
                <w:sz w:val="20"/>
                <w:szCs w:val="20"/>
              </w:rPr>
              <w:instrText>MERGEFIELD Att.UpperBound</w:instrText>
            </w:r>
            <w:r w:rsidR="00B47636" w:rsidRPr="00954A12">
              <w:rPr>
                <w:rFonts w:ascii="Arial" w:eastAsia="Times New Roman" w:hAnsi="Arial" w:cs="Arial"/>
                <w:color w:val="000000"/>
                <w:sz w:val="20"/>
                <w:szCs w:val="20"/>
              </w:rPr>
              <w:fldChar w:fldCharType="separate"/>
            </w:r>
            <w:r w:rsidRPr="00954A12">
              <w:rPr>
                <w:rFonts w:ascii="Arial" w:eastAsia="Times New Roman" w:hAnsi="Arial" w:cs="Arial"/>
                <w:color w:val="000000"/>
                <w:sz w:val="20"/>
                <w:szCs w:val="20"/>
              </w:rPr>
              <w:t>1</w:t>
            </w:r>
            <w:r w:rsidR="00B47636" w:rsidRPr="00954A12">
              <w:rPr>
                <w:rFonts w:ascii="Arial" w:eastAsia="Times New Roman" w:hAnsi="Arial" w:cs="Arial"/>
                <w:color w:val="000000"/>
                <w:sz w:val="20"/>
                <w:szCs w:val="20"/>
              </w:rPr>
              <w:fldChar w:fldCharType="end"/>
            </w: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954A12" w:rsidTr="00186A95">
        <w:trPr>
          <w:trHeight w:val="230"/>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Gemeentelijk basisgegeven</w:t>
            </w:r>
          </w:p>
        </w:tc>
      </w:tr>
      <w:tr w:rsidR="00186A95" w:rsidRPr="00954A12" w:rsidTr="00186A95">
        <w:trPr>
          <w:trHeight w:val="230"/>
        </w:trPr>
        <w:tc>
          <w:tcPr>
            <w:tcW w:w="3780" w:type="dxa"/>
            <w:tcBorders>
              <w:top w:val="nil"/>
              <w:left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E066D" w:rsidTr="00186A95">
        <w:trPr>
          <w:trHeight w:val="230"/>
        </w:trPr>
        <w:tc>
          <w:tcPr>
            <w:tcW w:w="3780" w:type="dxa"/>
            <w:tcBorders>
              <w:top w:val="nil"/>
              <w:left w:val="nil"/>
              <w:bottom w:val="single" w:sz="4" w:space="0" w:color="auto"/>
              <w:right w:val="nil"/>
            </w:tcBorders>
          </w:tcPr>
          <w:p w:rsidR="00186A95" w:rsidRPr="00954A12" w:rsidRDefault="00186A95" w:rsidP="00186A95">
            <w:pPr>
              <w:autoSpaceDE w:val="0"/>
              <w:autoSpaceDN w:val="0"/>
              <w:adjustRightInd w:val="0"/>
              <w:spacing w:after="0" w:line="240" w:lineRule="auto"/>
              <w:rPr>
                <w:rFonts w:ascii="Arial" w:eastAsia="Times New Roman" w:hAnsi="Arial" w:cs="Arial"/>
                <w:b/>
                <w:bCs/>
                <w:color w:val="000000"/>
                <w:sz w:val="20"/>
                <w:szCs w:val="20"/>
              </w:rPr>
            </w:pPr>
            <w:r w:rsidRPr="00954A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186A95" w:rsidRPr="00DD0F4F" w:rsidRDefault="00186A95" w:rsidP="0055317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Dit attribuutsoort moet van een waarde voorzien zijn als de attribuutsoort ‘</w:t>
            </w:r>
            <w:r w:rsidR="00553174" w:rsidRPr="00DD0F4F">
              <w:rPr>
                <w:rFonts w:ascii="Arial" w:eastAsia="Times New Roman" w:hAnsi="Arial" w:cs="Arial"/>
                <w:color w:val="000000"/>
                <w:sz w:val="20"/>
                <w:szCs w:val="20"/>
                <w:lang w:val="nl-NL"/>
              </w:rPr>
              <w:t>Status</w:t>
            </w:r>
            <w:r w:rsidRPr="00DD0F4F">
              <w:rPr>
                <w:rFonts w:ascii="Arial" w:eastAsia="Times New Roman" w:hAnsi="Arial" w:cs="Arial"/>
                <w:color w:val="000000"/>
                <w:sz w:val="20"/>
                <w:szCs w:val="20"/>
                <w:lang w:val="nl-NL"/>
              </w:rPr>
              <w:t xml:space="preserve">’ </w:t>
            </w:r>
            <w:r w:rsidR="00553174" w:rsidRPr="00DD0F4F">
              <w:rPr>
                <w:rFonts w:ascii="Arial" w:eastAsia="Times New Roman" w:hAnsi="Arial" w:cs="Arial"/>
                <w:color w:val="000000"/>
                <w:sz w:val="20"/>
                <w:szCs w:val="20"/>
                <w:lang w:val="nl-NL"/>
              </w:rPr>
              <w:t>de</w:t>
            </w:r>
            <w:r w:rsidRPr="00DD0F4F">
              <w:rPr>
                <w:rFonts w:ascii="Arial" w:eastAsia="Times New Roman" w:hAnsi="Arial" w:cs="Arial"/>
                <w:color w:val="000000"/>
                <w:sz w:val="20"/>
                <w:szCs w:val="20"/>
                <w:lang w:val="nl-NL"/>
              </w:rPr>
              <w:t xml:space="preserve"> waarde </w:t>
            </w:r>
            <w:r w:rsidR="003C376A" w:rsidRPr="00DD0F4F">
              <w:rPr>
                <w:rFonts w:ascii="Arial" w:eastAsia="Times New Roman" w:hAnsi="Arial" w:cs="Arial"/>
                <w:color w:val="000000"/>
                <w:sz w:val="20"/>
                <w:szCs w:val="20"/>
                <w:lang w:val="nl-NL"/>
              </w:rPr>
              <w:t>‘g</w:t>
            </w:r>
            <w:r w:rsidR="00553174" w:rsidRPr="00DD0F4F">
              <w:rPr>
                <w:rFonts w:ascii="Arial" w:eastAsia="Times New Roman" w:hAnsi="Arial" w:cs="Arial"/>
                <w:color w:val="000000"/>
                <w:sz w:val="20"/>
                <w:szCs w:val="20"/>
                <w:lang w:val="nl-NL"/>
              </w:rPr>
              <w:t xml:space="preserve">earchiveerd’ </w:t>
            </w:r>
            <w:r w:rsidRPr="00DD0F4F">
              <w:rPr>
                <w:rFonts w:ascii="Arial" w:eastAsia="Times New Roman" w:hAnsi="Arial" w:cs="Arial"/>
                <w:color w:val="000000"/>
                <w:sz w:val="20"/>
                <w:szCs w:val="20"/>
                <w:lang w:val="nl-NL"/>
              </w:rPr>
              <w:t xml:space="preserve">heeft.  </w:t>
            </w:r>
          </w:p>
        </w:tc>
      </w:tr>
    </w:tbl>
    <w:p w:rsidR="00186A95" w:rsidRPr="00524AB8" w:rsidRDefault="00186A95" w:rsidP="00186A95">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Archiefactiedatum</w:t>
      </w:r>
    </w:p>
    <w:tbl>
      <w:tblPr>
        <w:tblW w:w="9360" w:type="dxa"/>
        <w:tblInd w:w="60" w:type="dxa"/>
        <w:tblLayout w:type="fixed"/>
        <w:tblCellMar>
          <w:left w:w="60" w:type="dxa"/>
          <w:right w:w="60" w:type="dxa"/>
        </w:tblCellMar>
        <w:tblLook w:val="0000"/>
      </w:tblPr>
      <w:tblGrid>
        <w:gridCol w:w="3780"/>
        <w:gridCol w:w="5580"/>
      </w:tblGrid>
      <w:tr w:rsidR="00186A95" w:rsidRPr="00547E22" w:rsidTr="00186A95">
        <w:trPr>
          <w:trHeight w:val="230"/>
        </w:trPr>
        <w:tc>
          <w:tcPr>
            <w:tcW w:w="3780" w:type="dxa"/>
            <w:tcBorders>
              <w:top w:val="single" w:sz="4" w:space="0" w:color="auto"/>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Archiefactiedatum</w:t>
            </w: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KING</w:t>
            </w: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186A95" w:rsidRPr="00547E22" w:rsidRDefault="00B47636"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186A95" w:rsidRPr="00547E22">
              <w:rPr>
                <w:rFonts w:ascii="Arial" w:hAnsi="Arial" w:cs="Arial"/>
                <w:sz w:val="20"/>
                <w:szCs w:val="20"/>
                <w:lang w:val="en-AU"/>
              </w:rPr>
              <w:instrText xml:space="preserve">MERGEFIELD </w:instrText>
            </w:r>
            <w:r w:rsidR="00186A95" w:rsidRPr="00547E22">
              <w:rPr>
                <w:rFonts w:ascii="Arial" w:eastAsia="Times New Roman" w:hAnsi="Arial" w:cs="Arial"/>
                <w:color w:val="000000"/>
                <w:sz w:val="20"/>
                <w:szCs w:val="20"/>
              </w:rPr>
              <w:instrText>Att.Alias</w:instrText>
            </w:r>
            <w:r w:rsidRPr="00547E22">
              <w:rPr>
                <w:rFonts w:ascii="Arial" w:hAnsi="Arial" w:cs="Arial"/>
                <w:sz w:val="20"/>
                <w:szCs w:val="20"/>
                <w:lang w:val="en-AU"/>
              </w:rPr>
              <w:fldChar w:fldCharType="separate"/>
            </w:r>
            <w:r w:rsidR="00186A95" w:rsidRPr="00547E22">
              <w:rPr>
                <w:rFonts w:ascii="Arial" w:eastAsia="Times New Roman" w:hAnsi="Arial" w:cs="Arial"/>
                <w:color w:val="000000"/>
                <w:sz w:val="20"/>
                <w:szCs w:val="20"/>
              </w:rPr>
              <w:t>datum</w:t>
            </w:r>
            <w:r w:rsidRPr="00547E22">
              <w:rPr>
                <w:rFonts w:ascii="Arial" w:hAnsi="Arial" w:cs="Arial"/>
                <w:sz w:val="20"/>
                <w:szCs w:val="20"/>
                <w:lang w:val="en-AU"/>
              </w:rPr>
              <w:fldChar w:fldCharType="end"/>
            </w:r>
            <w:r w:rsidR="00186A95">
              <w:rPr>
                <w:rFonts w:ascii="Arial" w:hAnsi="Arial" w:cs="Arial"/>
                <w:sz w:val="20"/>
                <w:szCs w:val="20"/>
                <w:lang w:val="en-AU"/>
              </w:rPr>
              <w:t>Archiefactie</w:t>
            </w: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E066D"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186A95" w:rsidRPr="00DD0F4F" w:rsidRDefault="00B47636" w:rsidP="00553174">
            <w:pPr>
              <w:autoSpaceDE w:val="0"/>
              <w:autoSpaceDN w:val="0"/>
              <w:adjustRightInd w:val="0"/>
              <w:spacing w:after="0" w:line="240" w:lineRule="auto"/>
              <w:rPr>
                <w:rFonts w:ascii="Arial" w:eastAsia="Times New Roman" w:hAnsi="Arial" w:cs="Arial"/>
                <w:color w:val="000000"/>
                <w:sz w:val="20"/>
                <w:szCs w:val="20"/>
                <w:lang w:val="nl-NL"/>
              </w:rPr>
            </w:pPr>
            <w:r w:rsidRPr="00547E22">
              <w:rPr>
                <w:rFonts w:ascii="Arial" w:hAnsi="Arial" w:cs="Arial"/>
                <w:sz w:val="20"/>
                <w:szCs w:val="20"/>
                <w:lang w:val="en-AU"/>
              </w:rPr>
              <w:fldChar w:fldCharType="begin" w:fldLock="1"/>
            </w:r>
            <w:r w:rsidR="00186A95" w:rsidRPr="00DD0F4F">
              <w:rPr>
                <w:rFonts w:ascii="Arial" w:hAnsi="Arial" w:cs="Arial"/>
                <w:sz w:val="20"/>
                <w:szCs w:val="20"/>
                <w:lang w:val="nl-NL"/>
              </w:rPr>
              <w:instrText xml:space="preserve">MERGEFIELD </w:instrText>
            </w:r>
            <w:r w:rsidR="00186A95" w:rsidRPr="00DD0F4F">
              <w:rPr>
                <w:rFonts w:ascii="Arial" w:eastAsia="Times New Roman" w:hAnsi="Arial" w:cs="Arial"/>
                <w:color w:val="000000"/>
                <w:sz w:val="20"/>
                <w:szCs w:val="20"/>
                <w:lang w:val="nl-NL"/>
              </w:rPr>
              <w:instrText>Att.Notes</w:instrText>
            </w:r>
            <w:r w:rsidRPr="00547E22">
              <w:rPr>
                <w:rFonts w:ascii="Arial" w:hAnsi="Arial" w:cs="Arial"/>
                <w:sz w:val="20"/>
                <w:szCs w:val="20"/>
                <w:lang w:val="en-AU"/>
              </w:rPr>
              <w:fldChar w:fldCharType="end"/>
            </w:r>
            <w:r w:rsidR="00186A95" w:rsidRPr="00DD0F4F">
              <w:rPr>
                <w:rFonts w:ascii="Arial" w:eastAsia="Times New Roman" w:hAnsi="Arial" w:cs="Arial"/>
                <w:color w:val="610E6A"/>
                <w:sz w:val="20"/>
                <w:szCs w:val="20"/>
                <w:lang w:val="nl-NL"/>
              </w:rPr>
              <w:t xml:space="preserve">De datum waarop het gearchiveerde </w:t>
            </w:r>
            <w:r w:rsidR="00553174" w:rsidRPr="00DD0F4F">
              <w:rPr>
                <w:rFonts w:ascii="Arial" w:eastAsia="Times New Roman" w:hAnsi="Arial" w:cs="Arial"/>
                <w:color w:val="610E6A"/>
                <w:sz w:val="20"/>
                <w:szCs w:val="20"/>
                <w:lang w:val="nl-NL"/>
              </w:rPr>
              <w:t>informatieobject</w:t>
            </w:r>
            <w:r w:rsidR="00186A95" w:rsidRPr="00DD0F4F">
              <w:rPr>
                <w:rFonts w:ascii="Arial" w:eastAsia="Times New Roman" w:hAnsi="Arial" w:cs="Arial"/>
                <w:color w:val="610E6A"/>
                <w:sz w:val="20"/>
                <w:szCs w:val="20"/>
                <w:lang w:val="nl-NL"/>
              </w:rPr>
              <w:t xml:space="preserve">  vernietigd moet worden dan wel overgebracht moet worden naar een archiefbewaarplaats.</w:t>
            </w:r>
          </w:p>
        </w:tc>
      </w:tr>
      <w:tr w:rsidR="00186A95" w:rsidRPr="005E066D" w:rsidTr="00186A95">
        <w:trPr>
          <w:trHeight w:val="230"/>
        </w:trPr>
        <w:tc>
          <w:tcPr>
            <w:tcW w:w="37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 xml:space="preserve">KING </w:t>
            </w: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186A95" w:rsidRPr="00547E22" w:rsidRDefault="00553174" w:rsidP="00186A9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E066D"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553174" w:rsidRPr="00DD0F4F"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Voor </w:t>
            </w:r>
            <w:r w:rsidR="00553174" w:rsidRPr="00DD0F4F">
              <w:rPr>
                <w:rFonts w:ascii="Arial" w:eastAsia="Times New Roman" w:hAnsi="Arial" w:cs="Arial"/>
                <w:color w:val="000000"/>
                <w:sz w:val="20"/>
                <w:szCs w:val="20"/>
                <w:lang w:val="nl-NL"/>
              </w:rPr>
              <w:t xml:space="preserve">vrijwel </w:t>
            </w:r>
            <w:r w:rsidRPr="00DD0F4F">
              <w:rPr>
                <w:rFonts w:ascii="Arial" w:eastAsia="Times New Roman" w:hAnsi="Arial" w:cs="Arial"/>
                <w:color w:val="000000"/>
                <w:sz w:val="20"/>
                <w:szCs w:val="20"/>
                <w:lang w:val="nl-NL"/>
              </w:rPr>
              <w:t xml:space="preserve">elk </w:t>
            </w:r>
            <w:r w:rsidR="00553174"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 geldt dat dit gearchiveerd wordt en na een bepaalde termijn vernietigd of overgebracht moet worden. </w:t>
            </w:r>
            <w:r w:rsidR="00553174" w:rsidRPr="00DD0F4F">
              <w:rPr>
                <w:rFonts w:ascii="Arial" w:eastAsia="Times New Roman" w:hAnsi="Arial" w:cs="Arial"/>
                <w:color w:val="000000"/>
                <w:sz w:val="20"/>
                <w:szCs w:val="20"/>
                <w:lang w:val="nl-NL"/>
              </w:rPr>
              <w:t>Dit archiefregime wordt veelal bepaald door het type en resultaat van de zaak waartoe het informatieobject behoort. Er komen evenwel situaties voor waarin voor een specifiek informatieobject in een zaakdossier een ander archiefregime geldt dan voor de zaak als geheel. Deze attribuutsoort maakt het mogelijk deze afwijking vast te leggen.</w:t>
            </w:r>
            <w:r w:rsidR="003B0B42" w:rsidRPr="00DD0F4F">
              <w:rPr>
                <w:rFonts w:ascii="Arial" w:eastAsia="Times New Roman" w:hAnsi="Arial" w:cs="Arial"/>
                <w:color w:val="000000"/>
                <w:sz w:val="20"/>
                <w:szCs w:val="20"/>
                <w:lang w:val="nl-NL"/>
              </w:rPr>
              <w:t xml:space="preserve"> Hiervan is alleen sprake als het attribuutsoort Archiefnominatie een waarde ongelijk “Conform zaak” heeft.</w:t>
            </w:r>
          </w:p>
          <w:p w:rsidR="00186A95" w:rsidRPr="00DD0F4F"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termijn </w:t>
            </w:r>
            <w:r w:rsidR="00553174" w:rsidRPr="00DD0F4F">
              <w:rPr>
                <w:rFonts w:ascii="Arial" w:eastAsia="Times New Roman" w:hAnsi="Arial" w:cs="Arial"/>
                <w:color w:val="000000"/>
                <w:sz w:val="20"/>
                <w:szCs w:val="20"/>
                <w:lang w:val="nl-NL"/>
              </w:rPr>
              <w:t>voor vernietigen of overbrengen eindigt</w:t>
            </w:r>
            <w:r w:rsidRPr="00DD0F4F">
              <w:rPr>
                <w:rFonts w:ascii="Arial" w:eastAsia="Times New Roman" w:hAnsi="Arial" w:cs="Arial"/>
                <w:color w:val="000000"/>
                <w:sz w:val="20"/>
                <w:szCs w:val="20"/>
                <w:lang w:val="nl-NL"/>
              </w:rPr>
              <w:t xml:space="preserve"> met de Archiefactiedatum. Van welke van deze acties sprake is, blijkt uit de waarde van Archiefnominatie. De voor </w:t>
            </w:r>
            <w:r w:rsidR="003B0B42" w:rsidRPr="00DD0F4F">
              <w:rPr>
                <w:rFonts w:ascii="Arial" w:eastAsia="Times New Roman" w:hAnsi="Arial" w:cs="Arial"/>
                <w:color w:val="000000"/>
                <w:sz w:val="20"/>
                <w:szCs w:val="20"/>
                <w:lang w:val="nl-NL"/>
              </w:rPr>
              <w:t>het informatieobject</w:t>
            </w:r>
            <w:r w:rsidRPr="00DD0F4F">
              <w:rPr>
                <w:rFonts w:ascii="Arial" w:eastAsia="Times New Roman" w:hAnsi="Arial" w:cs="Arial"/>
                <w:color w:val="000000"/>
                <w:sz w:val="20"/>
                <w:szCs w:val="20"/>
                <w:lang w:val="nl-NL"/>
              </w:rPr>
              <w:t xml:space="preserve"> geldende Archiefactiedatum hangt af van het zaaktype, van het resultaat van de zaak en van de resultaten van eventuele andere gerelateerde zaken. De mogelijke bewaartermijnen zijn per resultaat gespecificeerd bij het zaaktype in de van toepassing zijnde zaaktype</w:t>
            </w:r>
            <w:r w:rsidRPr="00DD0F4F">
              <w:rPr>
                <w:rFonts w:ascii="Arial" w:eastAsia="Times New Roman" w:hAnsi="Arial" w:cs="Arial"/>
                <w:color w:val="000000"/>
                <w:sz w:val="20"/>
                <w:szCs w:val="20"/>
                <w:lang w:val="nl-NL"/>
              </w:rPr>
              <w:softHyphen/>
              <w:t>catalogus.</w:t>
            </w:r>
          </w:p>
          <w:p w:rsidR="00186A95" w:rsidRPr="00DD0F4F" w:rsidRDefault="00186A95" w:rsidP="003B0B4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Voor een niet te archiveren </w:t>
            </w:r>
            <w:r w:rsidR="003B0B42" w:rsidRPr="00DD0F4F">
              <w:rPr>
                <w:rFonts w:ascii="Arial" w:eastAsia="Times New Roman" w:hAnsi="Arial" w:cs="Arial"/>
                <w:color w:val="000000"/>
                <w:sz w:val="20"/>
                <w:szCs w:val="20"/>
                <w:lang w:val="nl-NL"/>
              </w:rPr>
              <w:t>informatieobject</w:t>
            </w:r>
            <w:r w:rsidRPr="00DD0F4F">
              <w:rPr>
                <w:rFonts w:ascii="Arial" w:eastAsia="Times New Roman" w:hAnsi="Arial" w:cs="Arial"/>
                <w:color w:val="000000"/>
                <w:sz w:val="20"/>
                <w:szCs w:val="20"/>
                <w:lang w:val="nl-NL"/>
              </w:rPr>
              <w:t xml:space="preserve"> is de termijn nul dagen en is de Archiefactiedatum gelijk aan de Einddatum </w:t>
            </w:r>
            <w:r w:rsidRPr="00DD0F4F">
              <w:rPr>
                <w:rFonts w:ascii="Arial" w:eastAsia="Times New Roman" w:hAnsi="Arial" w:cs="Arial"/>
                <w:color w:val="000000"/>
                <w:sz w:val="20"/>
                <w:szCs w:val="20"/>
                <w:lang w:val="nl-NL"/>
              </w:rPr>
              <w:lastRenderedPageBreak/>
              <w:t>van de zaak.</w:t>
            </w:r>
          </w:p>
        </w:tc>
      </w:tr>
      <w:tr w:rsidR="00186A95" w:rsidRPr="005E066D" w:rsidTr="00186A95">
        <w:tc>
          <w:tcPr>
            <w:tcW w:w="37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86A95" w:rsidRPr="00547E22" w:rsidTr="00186A95">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186A95" w:rsidRPr="00547E22" w:rsidRDefault="00B47636"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186A95" w:rsidRPr="00547E22">
              <w:rPr>
                <w:rFonts w:ascii="Arial" w:hAnsi="Arial" w:cs="Arial"/>
                <w:sz w:val="20"/>
                <w:szCs w:val="20"/>
                <w:lang w:val="en-AU"/>
              </w:rPr>
              <w:instrText xml:space="preserve">MERGEFIELD </w:instrText>
            </w:r>
            <w:r w:rsidR="00186A95" w:rsidRPr="00547E22">
              <w:rPr>
                <w:rFonts w:ascii="Arial" w:eastAsia="Times New Roman" w:hAnsi="Arial" w:cs="Arial"/>
                <w:color w:val="000000"/>
                <w:sz w:val="20"/>
                <w:szCs w:val="20"/>
              </w:rPr>
              <w:instrText>Att.Type</w:instrText>
            </w:r>
            <w:r w:rsidRPr="00547E22">
              <w:rPr>
                <w:rFonts w:ascii="Arial" w:hAnsi="Arial" w:cs="Arial"/>
                <w:sz w:val="20"/>
                <w:szCs w:val="20"/>
                <w:lang w:val="en-AU"/>
              </w:rPr>
              <w:fldChar w:fldCharType="separate"/>
            </w:r>
            <w:r w:rsidR="00186A95" w:rsidRPr="00547E22">
              <w:rPr>
                <w:rFonts w:ascii="Arial" w:eastAsia="Times New Roman" w:hAnsi="Arial" w:cs="Arial"/>
                <w:color w:val="000000"/>
                <w:sz w:val="20"/>
                <w:szCs w:val="20"/>
              </w:rPr>
              <w:t>datum (JJJJMMDD)</w:t>
            </w:r>
            <w:r w:rsidRPr="00547E22">
              <w:rPr>
                <w:rFonts w:ascii="Arial" w:hAnsi="Arial" w:cs="Arial"/>
                <w:sz w:val="20"/>
                <w:szCs w:val="20"/>
                <w:lang w:val="en-AU"/>
              </w:rPr>
              <w:fldChar w:fldCharType="end"/>
            </w: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E066D"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voor of na de huidige datum en tijd</w:t>
            </w:r>
          </w:p>
        </w:tc>
      </w:tr>
      <w:tr w:rsidR="00186A95" w:rsidRPr="005E066D" w:rsidTr="00186A95">
        <w:trPr>
          <w:trHeight w:val="215"/>
        </w:trPr>
        <w:tc>
          <w:tcPr>
            <w:tcW w:w="37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186A95" w:rsidRPr="00DD0F4F" w:rsidRDefault="00186A95" w:rsidP="00186A95">
            <w:pPr>
              <w:autoSpaceDE w:val="0"/>
              <w:autoSpaceDN w:val="0"/>
              <w:adjustRightInd w:val="0"/>
              <w:spacing w:after="0" w:line="240" w:lineRule="auto"/>
              <w:rPr>
                <w:rFonts w:ascii="Arial" w:eastAsia="Times New Roman" w:hAnsi="Arial" w:cs="Arial"/>
                <w:color w:val="000000"/>
                <w:sz w:val="20"/>
                <w:szCs w:val="20"/>
                <w:lang w:val="nl-NL"/>
              </w:rPr>
            </w:pPr>
          </w:p>
        </w:tc>
      </w:tr>
      <w:tr w:rsidR="00186A95" w:rsidRPr="00547E22" w:rsidTr="00186A95">
        <w:trPr>
          <w:trHeight w:val="215"/>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Ja</w:t>
            </w: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rPr>
          <w:trHeight w:val="411"/>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186A95" w:rsidRPr="00547E22" w:rsidTr="00186A95">
        <w:trPr>
          <w:trHeight w:val="245"/>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186A95" w:rsidRPr="00547E22" w:rsidRDefault="00B47636"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186A95" w:rsidRPr="00547E22">
              <w:rPr>
                <w:rFonts w:ascii="Arial" w:hAnsi="Arial" w:cs="Arial"/>
                <w:sz w:val="20"/>
                <w:szCs w:val="20"/>
                <w:lang w:val="en-AU"/>
              </w:rPr>
              <w:instrText xml:space="preserve">MERGEFIELD </w:instrText>
            </w:r>
            <w:r w:rsidR="00186A95" w:rsidRPr="00547E22">
              <w:rPr>
                <w:rFonts w:ascii="Arial" w:eastAsia="Times New Roman" w:hAnsi="Arial" w:cs="Arial"/>
                <w:color w:val="000000"/>
                <w:sz w:val="20"/>
                <w:szCs w:val="20"/>
              </w:rPr>
              <w:instrText>Att.LowerBound</w:instrText>
            </w:r>
            <w:r w:rsidRPr="00547E22">
              <w:rPr>
                <w:rFonts w:ascii="Arial" w:hAnsi="Arial" w:cs="Arial"/>
                <w:sz w:val="20"/>
                <w:szCs w:val="20"/>
                <w:lang w:val="en-AU"/>
              </w:rPr>
              <w:fldChar w:fldCharType="separate"/>
            </w:r>
            <w:r w:rsidR="00186A95" w:rsidRPr="00547E22">
              <w:rPr>
                <w:rFonts w:ascii="Arial" w:eastAsia="Times New Roman" w:hAnsi="Arial" w:cs="Arial"/>
                <w:color w:val="000000"/>
                <w:sz w:val="20"/>
                <w:szCs w:val="20"/>
              </w:rPr>
              <w:t>0</w:t>
            </w:r>
            <w:r w:rsidRPr="00547E22">
              <w:rPr>
                <w:rFonts w:ascii="Arial" w:hAnsi="Arial" w:cs="Arial"/>
                <w:sz w:val="20"/>
                <w:szCs w:val="20"/>
                <w:lang w:val="en-AU"/>
              </w:rPr>
              <w:fldChar w:fldCharType="end"/>
            </w:r>
            <w:r w:rsidR="00186A95" w:rsidRPr="00547E22">
              <w:rPr>
                <w:rFonts w:ascii="Arial" w:eastAsia="Times New Roman" w:hAnsi="Arial" w:cs="Arial"/>
                <w:color w:val="000000"/>
                <w:sz w:val="20"/>
                <w:szCs w:val="20"/>
              </w:rPr>
              <w:t xml:space="preserve"> - </w:t>
            </w:r>
            <w:r w:rsidRPr="00547E22">
              <w:rPr>
                <w:rFonts w:ascii="Arial" w:eastAsia="Times New Roman" w:hAnsi="Arial" w:cs="Arial"/>
                <w:color w:val="000000"/>
                <w:sz w:val="20"/>
                <w:szCs w:val="20"/>
              </w:rPr>
              <w:fldChar w:fldCharType="begin" w:fldLock="1"/>
            </w:r>
            <w:r w:rsidR="00186A95" w:rsidRPr="00547E22">
              <w:rPr>
                <w:rFonts w:ascii="Arial" w:eastAsia="Times New Roman" w:hAnsi="Arial" w:cs="Arial"/>
                <w:color w:val="000000"/>
                <w:sz w:val="20"/>
                <w:szCs w:val="20"/>
              </w:rPr>
              <w:instrText>MERGEFIELD Att.UpperBound</w:instrText>
            </w:r>
            <w:r w:rsidRPr="00547E22">
              <w:rPr>
                <w:rFonts w:ascii="Arial" w:eastAsia="Times New Roman" w:hAnsi="Arial" w:cs="Arial"/>
                <w:color w:val="000000"/>
                <w:sz w:val="20"/>
                <w:szCs w:val="20"/>
              </w:rPr>
              <w:fldChar w:fldCharType="separate"/>
            </w:r>
            <w:r w:rsidR="00186A95" w:rsidRPr="00547E22">
              <w:rPr>
                <w:rFonts w:ascii="Arial" w:eastAsia="Times New Roman" w:hAnsi="Arial" w:cs="Arial"/>
                <w:color w:val="000000"/>
                <w:sz w:val="20"/>
                <w:szCs w:val="20"/>
              </w:rPr>
              <w:t>1</w:t>
            </w:r>
            <w:r w:rsidRPr="00547E22">
              <w:rPr>
                <w:rFonts w:ascii="Arial" w:eastAsia="Times New Roman" w:hAnsi="Arial" w:cs="Arial"/>
                <w:color w:val="000000"/>
                <w:sz w:val="20"/>
                <w:szCs w:val="20"/>
              </w:rPr>
              <w:fldChar w:fldCharType="end"/>
            </w: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47E22" w:rsidTr="00186A95">
        <w:trPr>
          <w:trHeight w:val="230"/>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Gemeentelijk basisgegeven</w:t>
            </w:r>
          </w:p>
        </w:tc>
      </w:tr>
      <w:tr w:rsidR="00186A95" w:rsidRPr="00547E22" w:rsidTr="00186A95">
        <w:trPr>
          <w:trHeight w:val="230"/>
        </w:trPr>
        <w:tc>
          <w:tcPr>
            <w:tcW w:w="3780" w:type="dxa"/>
            <w:tcBorders>
              <w:top w:val="nil"/>
              <w:left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color w:val="000000"/>
                <w:sz w:val="20"/>
                <w:szCs w:val="20"/>
              </w:rPr>
            </w:pPr>
          </w:p>
        </w:tc>
      </w:tr>
      <w:tr w:rsidR="00186A95" w:rsidRPr="005E066D" w:rsidTr="00186A95">
        <w:trPr>
          <w:trHeight w:val="230"/>
        </w:trPr>
        <w:tc>
          <w:tcPr>
            <w:tcW w:w="3780" w:type="dxa"/>
            <w:tcBorders>
              <w:top w:val="nil"/>
              <w:left w:val="nil"/>
              <w:bottom w:val="single" w:sz="4" w:space="0" w:color="auto"/>
              <w:right w:val="nil"/>
            </w:tcBorders>
          </w:tcPr>
          <w:p w:rsidR="00186A95" w:rsidRPr="00547E22" w:rsidRDefault="00186A95" w:rsidP="00186A95">
            <w:pPr>
              <w:autoSpaceDE w:val="0"/>
              <w:autoSpaceDN w:val="0"/>
              <w:adjustRightInd w:val="0"/>
              <w:spacing w:after="0" w:line="240" w:lineRule="auto"/>
              <w:rPr>
                <w:rFonts w:ascii="Arial" w:eastAsia="Times New Roman" w:hAnsi="Arial" w:cs="Arial"/>
                <w:b/>
                <w:bCs/>
                <w:color w:val="000000"/>
                <w:sz w:val="20"/>
                <w:szCs w:val="20"/>
              </w:rPr>
            </w:pPr>
            <w:r w:rsidRPr="00547E2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186A95" w:rsidRPr="00DD0F4F" w:rsidRDefault="00186A95" w:rsidP="003B0B4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Dit attribuutsoort moet van een waarde voorzien zijn als de attribuutsoort ‘Archief</w:t>
            </w:r>
            <w:r w:rsidR="003B0B42" w:rsidRPr="00DD0F4F">
              <w:rPr>
                <w:rFonts w:ascii="Arial" w:eastAsia="Times New Roman" w:hAnsi="Arial" w:cs="Arial"/>
                <w:color w:val="000000"/>
                <w:sz w:val="20"/>
                <w:szCs w:val="20"/>
                <w:lang w:val="nl-NL"/>
              </w:rPr>
              <w:t>nominatie</w:t>
            </w:r>
            <w:r w:rsidRPr="00DD0F4F">
              <w:rPr>
                <w:rFonts w:ascii="Arial" w:eastAsia="Times New Roman" w:hAnsi="Arial" w:cs="Arial"/>
                <w:color w:val="000000"/>
                <w:sz w:val="20"/>
                <w:szCs w:val="20"/>
                <w:lang w:val="nl-NL"/>
              </w:rPr>
              <w:t>’ een waarde ongelijk "</w:t>
            </w:r>
            <w:r w:rsidR="003C376A" w:rsidRPr="00DD0F4F">
              <w:rPr>
                <w:rFonts w:ascii="Arial" w:eastAsia="Times New Roman" w:hAnsi="Arial" w:cs="Arial"/>
                <w:color w:val="000000"/>
                <w:sz w:val="20"/>
                <w:szCs w:val="20"/>
                <w:lang w:val="nl-NL"/>
              </w:rPr>
              <w:t>c</w:t>
            </w:r>
            <w:r w:rsidR="003B0B42" w:rsidRPr="00DD0F4F">
              <w:rPr>
                <w:rFonts w:ascii="Arial" w:eastAsia="Times New Roman" w:hAnsi="Arial" w:cs="Arial"/>
                <w:color w:val="000000"/>
                <w:sz w:val="20"/>
                <w:szCs w:val="20"/>
                <w:lang w:val="nl-NL"/>
              </w:rPr>
              <w:t>onform zaak</w:t>
            </w:r>
            <w:r w:rsidRPr="00DD0F4F">
              <w:rPr>
                <w:rFonts w:ascii="Arial" w:eastAsia="Times New Roman" w:hAnsi="Arial" w:cs="Arial"/>
                <w:color w:val="000000"/>
                <w:sz w:val="20"/>
                <w:szCs w:val="20"/>
                <w:lang w:val="nl-NL"/>
              </w:rPr>
              <w:t>" heeft.</w:t>
            </w:r>
          </w:p>
        </w:tc>
      </w:tr>
    </w:tbl>
    <w:p w:rsidR="001E58EB" w:rsidRPr="00DD0F4F" w:rsidRDefault="001E58EB" w:rsidP="001E58EB">
      <w:pPr>
        <w:rPr>
          <w:lang w:val="nl-NL"/>
        </w:rPr>
      </w:pPr>
    </w:p>
    <w:p w:rsidR="006B0CA1" w:rsidRDefault="006B0CA1" w:rsidP="006B0CA1">
      <w:pPr>
        <w:pStyle w:val="Kop3"/>
      </w:pPr>
      <w:bookmarkStart w:id="1443" w:name="_Toc398014012"/>
      <w:bookmarkStart w:id="1444" w:name="_Toc404294015"/>
      <w:r>
        <w:t>Gebruiksrechten</w:t>
      </w:r>
      <w:bookmarkEnd w:id="1443"/>
      <w:bookmarkEnd w:id="1444"/>
    </w:p>
    <w:p w:rsidR="006B0CA1" w:rsidRPr="00DD0F4F" w:rsidRDefault="006B0CA1" w:rsidP="006B0CA1">
      <w:pPr>
        <w:rPr>
          <w:lang w:val="nl-NL"/>
        </w:rPr>
      </w:pPr>
      <w:r w:rsidRPr="00DD0F4F">
        <w:rPr>
          <w:lang w:val="nl-NL"/>
        </w:rPr>
        <w:t xml:space="preserve">Dit is een element dat deel uitmaakt van het Toepassingsprofiel Lokale Overheden, het model van metadata van een (digitaal) record in verband met archiveringsdoeleinden. Om </w:t>
      </w:r>
      <w:r w:rsidR="00E45C16" w:rsidRPr="00DD0F4F">
        <w:rPr>
          <w:lang w:val="nl-NL"/>
        </w:rPr>
        <w:t xml:space="preserve">vanuit een zaak </w:t>
      </w:r>
      <w:r w:rsidRPr="00DD0F4F">
        <w:rPr>
          <w:lang w:val="nl-NL"/>
        </w:rPr>
        <w:t xml:space="preserve">records van metadata te kunnen voorzien, hebben we deze </w:t>
      </w:r>
      <w:r w:rsidR="00E45C16" w:rsidRPr="00DD0F4F">
        <w:rPr>
          <w:lang w:val="nl-NL"/>
        </w:rPr>
        <w:t>groep</w:t>
      </w:r>
      <w:r w:rsidRPr="00DD0F4F">
        <w:rPr>
          <w:lang w:val="nl-NL"/>
        </w:rPr>
        <w:t xml:space="preserve">attribuutsoort toegevoegd. </w:t>
      </w:r>
    </w:p>
    <w:p w:rsidR="006B0CA1" w:rsidRPr="006B0CA1" w:rsidRDefault="006B0CA1" w:rsidP="006B0CA1">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sidR="00E45C16">
        <w:rPr>
          <w:rFonts w:ascii="Arial" w:eastAsia="Times New Roman" w:hAnsi="Arial" w:cs="Arial"/>
          <w:b/>
          <w:color w:val="004080"/>
          <w:sz w:val="24"/>
          <w:szCs w:val="24"/>
          <w:lang w:eastAsia="nl-NL"/>
        </w:rPr>
        <w:t>Groepa</w:t>
      </w:r>
      <w:r>
        <w:rPr>
          <w:rFonts w:ascii="Arial" w:eastAsia="Times New Roman" w:hAnsi="Arial" w:cs="Arial"/>
          <w:b/>
          <w:color w:val="004080"/>
          <w:sz w:val="24"/>
          <w:szCs w:val="24"/>
          <w:lang w:eastAsia="nl-NL"/>
        </w:rPr>
        <w:t>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Gebruiksrechten</w:t>
      </w:r>
    </w:p>
    <w:tbl>
      <w:tblPr>
        <w:tblW w:w="9360" w:type="dxa"/>
        <w:tblInd w:w="60" w:type="dxa"/>
        <w:tblLayout w:type="fixed"/>
        <w:tblCellMar>
          <w:left w:w="60" w:type="dxa"/>
          <w:right w:w="60" w:type="dxa"/>
        </w:tblCellMar>
        <w:tblLook w:val="0000"/>
      </w:tblPr>
      <w:tblGrid>
        <w:gridCol w:w="3780"/>
        <w:gridCol w:w="756"/>
        <w:gridCol w:w="3261"/>
        <w:gridCol w:w="1563"/>
      </w:tblGrid>
      <w:tr w:rsidR="006B0CA1" w:rsidRPr="008F7B24" w:rsidTr="00BB0052">
        <w:trPr>
          <w:trHeight w:val="230"/>
        </w:trPr>
        <w:tc>
          <w:tcPr>
            <w:tcW w:w="3780" w:type="dxa"/>
            <w:tcBorders>
              <w:top w:val="single" w:sz="4" w:space="0" w:color="auto"/>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 xml:space="preserve">Naam </w:t>
            </w:r>
            <w:r w:rsidR="00E45C16">
              <w:rPr>
                <w:rFonts w:ascii="Arial" w:eastAsia="Times New Roman" w:hAnsi="Arial" w:cs="Arial"/>
                <w:b/>
                <w:bCs/>
                <w:color w:val="000000"/>
                <w:sz w:val="20"/>
                <w:szCs w:val="20"/>
              </w:rPr>
              <w:t>groep</w:t>
            </w:r>
            <w:r w:rsidRPr="008F7B24">
              <w:rPr>
                <w:rFonts w:ascii="Arial" w:eastAsia="Times New Roman" w:hAnsi="Arial" w:cs="Arial"/>
                <w:b/>
                <w:bCs/>
                <w:color w:val="000000"/>
                <w:sz w:val="20"/>
                <w:szCs w:val="20"/>
              </w:rPr>
              <w:t>attribuutsoort</w:t>
            </w:r>
          </w:p>
        </w:tc>
        <w:tc>
          <w:tcPr>
            <w:tcW w:w="5580" w:type="dxa"/>
            <w:gridSpan w:val="3"/>
            <w:tcBorders>
              <w:top w:val="single" w:sz="4" w:space="0" w:color="auto"/>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Gebruiksrechten</w:t>
            </w: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gridSpan w:val="3"/>
            <w:tcBorders>
              <w:top w:val="nil"/>
              <w:left w:val="nil"/>
              <w:bottom w:val="nil"/>
              <w:right w:val="nil"/>
            </w:tcBorders>
          </w:tcPr>
          <w:p w:rsidR="006B0CA1" w:rsidRPr="008F7B24" w:rsidRDefault="006B0CA1" w:rsidP="00BB005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Richtlijn </w:t>
            </w:r>
            <w:r w:rsidR="00BB0052">
              <w:rPr>
                <w:rFonts w:ascii="Arial" w:eastAsia="Times New Roman" w:hAnsi="Arial" w:cs="Arial"/>
                <w:color w:val="000000"/>
                <w:sz w:val="20"/>
                <w:szCs w:val="20"/>
              </w:rPr>
              <w:t>M</w:t>
            </w:r>
            <w:r>
              <w:rPr>
                <w:rFonts w:ascii="Arial" w:eastAsia="Times New Roman" w:hAnsi="Arial" w:cs="Arial"/>
                <w:color w:val="000000"/>
                <w:sz w:val="20"/>
                <w:szCs w:val="20"/>
              </w:rPr>
              <w:t>eta</w:t>
            </w:r>
            <w:r w:rsidR="00BB0052">
              <w:rPr>
                <w:rFonts w:ascii="Arial" w:eastAsia="Times New Roman" w:hAnsi="Arial" w:cs="Arial"/>
                <w:color w:val="000000"/>
                <w:sz w:val="20"/>
                <w:szCs w:val="20"/>
              </w:rPr>
              <w:t>gegevens</w:t>
            </w:r>
            <w:r>
              <w:rPr>
                <w:rFonts w:ascii="Arial" w:eastAsia="Times New Roman" w:hAnsi="Arial" w:cs="Arial"/>
                <w:color w:val="000000"/>
                <w:sz w:val="20"/>
                <w:szCs w:val="20"/>
              </w:rPr>
              <w:t xml:space="preserve"> </w:t>
            </w:r>
            <w:r w:rsidR="00BB0052">
              <w:rPr>
                <w:rFonts w:ascii="Arial" w:eastAsia="Times New Roman" w:hAnsi="Arial" w:cs="Arial"/>
                <w:color w:val="000000"/>
                <w:sz w:val="20"/>
                <w:szCs w:val="20"/>
              </w:rPr>
              <w:t>O</w:t>
            </w:r>
            <w:r>
              <w:rPr>
                <w:rFonts w:ascii="Arial" w:eastAsia="Times New Roman" w:hAnsi="Arial" w:cs="Arial"/>
                <w:color w:val="000000"/>
                <w:sz w:val="20"/>
                <w:szCs w:val="20"/>
              </w:rPr>
              <w:t>verheidsinformatie</w:t>
            </w: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gebruiksrechten</w:t>
            </w: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5E066D"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gridSpan w:val="3"/>
            <w:tcBorders>
              <w:top w:val="nil"/>
              <w:left w:val="nil"/>
              <w:bottom w:val="nil"/>
              <w:right w:val="nil"/>
            </w:tcBorders>
          </w:tcPr>
          <w:p w:rsidR="006B0CA1" w:rsidRPr="00DD0F4F" w:rsidRDefault="00BB0052" w:rsidP="00BB005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Voorwaarden verbonden aan het gebruik van het informatieobject anders dan raadpleging</w:t>
            </w:r>
          </w:p>
        </w:tc>
      </w:tr>
      <w:tr w:rsidR="006B0CA1" w:rsidRPr="005E066D" w:rsidTr="00BB0052">
        <w:trPr>
          <w:trHeight w:val="230"/>
        </w:trPr>
        <w:tc>
          <w:tcPr>
            <w:tcW w:w="3780" w:type="dxa"/>
            <w:tcBorders>
              <w:top w:val="nil"/>
              <w:left w:val="nil"/>
              <w:bottom w:val="nil"/>
              <w:right w:val="nil"/>
            </w:tcBorders>
          </w:tcPr>
          <w:p w:rsidR="006B0CA1" w:rsidRPr="00DD0F4F" w:rsidRDefault="006B0CA1"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rsidR="006B0CA1" w:rsidRPr="00DD0F4F" w:rsidRDefault="006B0CA1"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6B0CA1" w:rsidRPr="005E066D" w:rsidTr="00BB0052">
        <w:trPr>
          <w:trHeight w:val="230"/>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gridSpan w:val="3"/>
            <w:tcBorders>
              <w:top w:val="nil"/>
              <w:left w:val="nil"/>
              <w:bottom w:val="nil"/>
              <w:right w:val="nil"/>
            </w:tcBorders>
          </w:tcPr>
          <w:p w:rsidR="006B0CA1" w:rsidRPr="00DD0F4F" w:rsidRDefault="00BB0052" w:rsidP="006B0CA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o.b.v. Richtlijn Metagegevens Overheidsinformatie</w:t>
            </w:r>
          </w:p>
        </w:tc>
      </w:tr>
      <w:tr w:rsidR="006B0CA1" w:rsidRPr="005E066D" w:rsidTr="00BB0052">
        <w:tc>
          <w:tcPr>
            <w:tcW w:w="3780" w:type="dxa"/>
            <w:tcBorders>
              <w:top w:val="nil"/>
              <w:left w:val="nil"/>
              <w:bottom w:val="nil"/>
              <w:right w:val="nil"/>
            </w:tcBorders>
          </w:tcPr>
          <w:p w:rsidR="006B0CA1" w:rsidRPr="00DD0F4F" w:rsidRDefault="006B0CA1"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rsidR="006B0CA1" w:rsidRPr="00DD0F4F" w:rsidRDefault="006B0CA1"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gridSpan w:val="3"/>
            <w:tcBorders>
              <w:top w:val="nil"/>
              <w:left w:val="nil"/>
              <w:bottom w:val="nil"/>
              <w:right w:val="nil"/>
            </w:tcBorders>
          </w:tcPr>
          <w:p w:rsidR="006B0CA1" w:rsidRPr="008F7B24" w:rsidRDefault="00BB0052"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6B0CA1" w:rsidRPr="008F7B24"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p>
        </w:tc>
      </w:tr>
      <w:tr w:rsidR="006B0CA1" w:rsidRPr="005E066D" w:rsidTr="00BB0052">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gridSpan w:val="3"/>
            <w:tcBorders>
              <w:top w:val="nil"/>
              <w:left w:val="nil"/>
              <w:bottom w:val="nil"/>
              <w:right w:val="nil"/>
            </w:tcBorders>
          </w:tcPr>
          <w:p w:rsidR="005D07DB" w:rsidRPr="00DD0F4F" w:rsidRDefault="00BB0052" w:rsidP="005D07D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auteurswet geeft de creator/eigenaar van informatie bepaalde bevoegdheden om beperkingen of voorwaarden te stellen aan (her)gebruik van informatie. Met deze attribuutsoort worden de gebruiksrechten vastgelegd, inclusief de periode waarin deze gebruiksrechten gelden.</w:t>
            </w:r>
            <w:r w:rsidR="005D07DB" w:rsidRPr="00DD0F4F">
              <w:rPr>
                <w:rFonts w:ascii="Arial" w:eastAsia="Times New Roman" w:hAnsi="Arial" w:cs="Arial"/>
                <w:color w:val="000000"/>
                <w:sz w:val="20"/>
                <w:szCs w:val="20"/>
                <w:lang w:val="nl-NL"/>
              </w:rPr>
              <w:t xml:space="preserve"> Het gaat bijvoorbeeld om auteursrechtelijke beperkingen en voorschriften voor het citeren van en verwijzen naar het record.</w:t>
            </w:r>
          </w:p>
        </w:tc>
      </w:tr>
      <w:tr w:rsidR="006B0CA1" w:rsidRPr="005E066D" w:rsidTr="00BB0052">
        <w:tc>
          <w:tcPr>
            <w:tcW w:w="3780" w:type="dxa"/>
            <w:tcBorders>
              <w:top w:val="nil"/>
              <w:left w:val="nil"/>
              <w:bottom w:val="nil"/>
              <w:right w:val="nil"/>
            </w:tcBorders>
          </w:tcPr>
          <w:p w:rsidR="006B0CA1" w:rsidRPr="00DD0F4F" w:rsidRDefault="006B0CA1" w:rsidP="006B0CA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gridSpan w:val="3"/>
            <w:tcBorders>
              <w:top w:val="nil"/>
              <w:left w:val="nil"/>
              <w:bottom w:val="nil"/>
              <w:right w:val="nil"/>
            </w:tcBorders>
          </w:tcPr>
          <w:p w:rsidR="006B0CA1" w:rsidRPr="00DD0F4F" w:rsidRDefault="006B0CA1" w:rsidP="006B0CA1">
            <w:pPr>
              <w:autoSpaceDE w:val="0"/>
              <w:autoSpaceDN w:val="0"/>
              <w:adjustRightInd w:val="0"/>
              <w:spacing w:after="0" w:line="240" w:lineRule="auto"/>
              <w:rPr>
                <w:rFonts w:ascii="Arial" w:eastAsia="Times New Roman" w:hAnsi="Arial" w:cs="Arial"/>
                <w:color w:val="000000"/>
                <w:sz w:val="20"/>
                <w:szCs w:val="20"/>
                <w:lang w:val="nl-NL"/>
              </w:rPr>
            </w:pPr>
          </w:p>
        </w:tc>
      </w:tr>
      <w:tr w:rsidR="00BB0052" w:rsidRPr="008F7B24" w:rsidTr="00BB0052">
        <w:tc>
          <w:tcPr>
            <w:tcW w:w="3780" w:type="dxa"/>
            <w:tcBorders>
              <w:top w:val="nil"/>
              <w:left w:val="nil"/>
              <w:bottom w:val="nil"/>
              <w:right w:val="nil"/>
            </w:tcBorders>
          </w:tcPr>
          <w:p w:rsidR="00BB0052" w:rsidRDefault="00BB0052" w:rsidP="006B0CA1">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Overzicht attributen</w:t>
            </w:r>
          </w:p>
        </w:tc>
        <w:tc>
          <w:tcPr>
            <w:tcW w:w="756" w:type="dxa"/>
            <w:tcBorders>
              <w:top w:val="nil"/>
              <w:left w:val="nil"/>
              <w:bottom w:val="nil"/>
              <w:right w:val="nil"/>
            </w:tcBorders>
          </w:tcPr>
          <w:p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r w:rsidRPr="00F2006F">
              <w:rPr>
                <w:rFonts w:ascii="Arial" w:eastAsia="Times New Roman" w:hAnsi="Arial" w:cs="Arial"/>
                <w:i/>
                <w:iCs/>
                <w:color w:val="000000"/>
                <w:sz w:val="20"/>
                <w:szCs w:val="20"/>
              </w:rPr>
              <w:t>Code</w:t>
            </w:r>
          </w:p>
        </w:tc>
        <w:tc>
          <w:tcPr>
            <w:tcW w:w="3261" w:type="dxa"/>
            <w:tcBorders>
              <w:top w:val="nil"/>
              <w:left w:val="nil"/>
              <w:bottom w:val="nil"/>
              <w:right w:val="nil"/>
            </w:tcBorders>
          </w:tcPr>
          <w:p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r w:rsidRPr="00F2006F">
              <w:rPr>
                <w:rFonts w:ascii="Arial" w:eastAsia="Times New Roman" w:hAnsi="Arial" w:cs="Arial"/>
                <w:i/>
                <w:iCs/>
                <w:color w:val="000000"/>
                <w:sz w:val="20"/>
                <w:szCs w:val="20"/>
              </w:rPr>
              <w:t>Gegevensnaam</w:t>
            </w:r>
          </w:p>
        </w:tc>
        <w:tc>
          <w:tcPr>
            <w:tcW w:w="1563" w:type="dxa"/>
            <w:tcBorders>
              <w:top w:val="nil"/>
              <w:left w:val="nil"/>
              <w:bottom w:val="nil"/>
              <w:right w:val="nil"/>
            </w:tcBorders>
          </w:tcPr>
          <w:p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r w:rsidRPr="00F2006F">
              <w:rPr>
                <w:rFonts w:ascii="Arial" w:eastAsia="Times New Roman" w:hAnsi="Arial" w:cs="Arial"/>
                <w:i/>
                <w:iCs/>
                <w:color w:val="000000"/>
                <w:sz w:val="20"/>
                <w:szCs w:val="20"/>
              </w:rPr>
              <w:t>Herkomst</w:t>
            </w:r>
          </w:p>
        </w:tc>
      </w:tr>
      <w:tr w:rsidR="00BB0052" w:rsidRPr="008F7B24" w:rsidTr="00BB0052">
        <w:tc>
          <w:tcPr>
            <w:tcW w:w="3780" w:type="dxa"/>
            <w:tcBorders>
              <w:top w:val="nil"/>
              <w:left w:val="nil"/>
              <w:bottom w:val="nil"/>
              <w:right w:val="nil"/>
            </w:tcBorders>
          </w:tcPr>
          <w:p w:rsidR="00BB0052" w:rsidRDefault="00BB0052" w:rsidP="006B0CA1">
            <w:pPr>
              <w:autoSpaceDE w:val="0"/>
              <w:autoSpaceDN w:val="0"/>
              <w:adjustRightInd w:val="0"/>
              <w:spacing w:after="0" w:line="240" w:lineRule="auto"/>
              <w:rPr>
                <w:rFonts w:ascii="Arial" w:eastAsia="Times New Roman" w:hAnsi="Arial" w:cs="Arial"/>
                <w:b/>
                <w:bCs/>
                <w:color w:val="000000"/>
                <w:sz w:val="20"/>
                <w:szCs w:val="20"/>
              </w:rPr>
            </w:pPr>
          </w:p>
        </w:tc>
        <w:tc>
          <w:tcPr>
            <w:tcW w:w="756" w:type="dxa"/>
            <w:tcBorders>
              <w:top w:val="nil"/>
              <w:left w:val="nil"/>
              <w:bottom w:val="nil"/>
              <w:right w:val="nil"/>
            </w:tcBorders>
          </w:tcPr>
          <w:p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p>
        </w:tc>
        <w:tc>
          <w:tcPr>
            <w:tcW w:w="3261" w:type="dxa"/>
            <w:tcBorders>
              <w:top w:val="nil"/>
              <w:left w:val="nil"/>
              <w:bottom w:val="nil"/>
              <w:right w:val="nil"/>
            </w:tcBorders>
          </w:tcPr>
          <w:p w:rsidR="00BB0052" w:rsidRPr="00E45C16" w:rsidRDefault="00E45C16" w:rsidP="006B0CA1">
            <w:pPr>
              <w:autoSpaceDE w:val="0"/>
              <w:autoSpaceDN w:val="0"/>
              <w:adjustRightInd w:val="0"/>
              <w:spacing w:after="0" w:line="240" w:lineRule="auto"/>
              <w:rPr>
                <w:rFonts w:ascii="Arial" w:eastAsia="Times New Roman" w:hAnsi="Arial" w:cs="Arial"/>
                <w:iCs/>
                <w:color w:val="000000"/>
                <w:sz w:val="20"/>
                <w:szCs w:val="20"/>
              </w:rPr>
            </w:pPr>
            <w:r w:rsidRPr="00E45C16">
              <w:rPr>
                <w:rFonts w:ascii="Arial" w:eastAsia="Times New Roman" w:hAnsi="Arial" w:cs="Arial"/>
                <w:iCs/>
                <w:color w:val="000000"/>
                <w:sz w:val="20"/>
                <w:szCs w:val="20"/>
              </w:rPr>
              <w:t>Omschrijving voorwaarden</w:t>
            </w:r>
          </w:p>
        </w:tc>
        <w:tc>
          <w:tcPr>
            <w:tcW w:w="1563" w:type="dxa"/>
            <w:tcBorders>
              <w:top w:val="nil"/>
              <w:left w:val="nil"/>
              <w:bottom w:val="nil"/>
              <w:right w:val="nil"/>
            </w:tcBorders>
          </w:tcPr>
          <w:p w:rsidR="00BB0052" w:rsidRPr="00E45C16" w:rsidRDefault="00E45C16" w:rsidP="006B0CA1">
            <w:pPr>
              <w:autoSpaceDE w:val="0"/>
              <w:autoSpaceDN w:val="0"/>
              <w:adjustRightInd w:val="0"/>
              <w:spacing w:after="0" w:line="240" w:lineRule="auto"/>
              <w:rPr>
                <w:rFonts w:ascii="Arial" w:eastAsia="Times New Roman" w:hAnsi="Arial" w:cs="Arial"/>
                <w:iCs/>
                <w:color w:val="000000"/>
                <w:sz w:val="20"/>
                <w:szCs w:val="20"/>
              </w:rPr>
            </w:pPr>
            <w:r w:rsidRPr="00E45C16">
              <w:rPr>
                <w:rFonts w:ascii="Arial" w:eastAsia="Times New Roman" w:hAnsi="Arial" w:cs="Arial"/>
                <w:iCs/>
                <w:color w:val="000000"/>
                <w:sz w:val="20"/>
                <w:szCs w:val="20"/>
              </w:rPr>
              <w:t>Rl Mg Oi</w:t>
            </w:r>
          </w:p>
        </w:tc>
      </w:tr>
      <w:tr w:rsidR="00BB0052" w:rsidRPr="008F7B24" w:rsidTr="00BB0052">
        <w:tc>
          <w:tcPr>
            <w:tcW w:w="3780" w:type="dxa"/>
            <w:tcBorders>
              <w:top w:val="nil"/>
              <w:left w:val="nil"/>
              <w:bottom w:val="nil"/>
              <w:right w:val="nil"/>
            </w:tcBorders>
          </w:tcPr>
          <w:p w:rsidR="00BB0052" w:rsidRDefault="00BB0052" w:rsidP="006B0CA1">
            <w:pPr>
              <w:autoSpaceDE w:val="0"/>
              <w:autoSpaceDN w:val="0"/>
              <w:adjustRightInd w:val="0"/>
              <w:spacing w:after="0" w:line="240" w:lineRule="auto"/>
              <w:rPr>
                <w:rFonts w:ascii="Arial" w:eastAsia="Times New Roman" w:hAnsi="Arial" w:cs="Arial"/>
                <w:b/>
                <w:bCs/>
                <w:color w:val="000000"/>
                <w:sz w:val="20"/>
                <w:szCs w:val="20"/>
              </w:rPr>
            </w:pPr>
          </w:p>
        </w:tc>
        <w:tc>
          <w:tcPr>
            <w:tcW w:w="756" w:type="dxa"/>
            <w:tcBorders>
              <w:top w:val="nil"/>
              <w:left w:val="nil"/>
              <w:bottom w:val="nil"/>
              <w:right w:val="nil"/>
            </w:tcBorders>
          </w:tcPr>
          <w:p w:rsidR="00BB0052" w:rsidRPr="00F2006F" w:rsidRDefault="00BB0052" w:rsidP="006B0CA1">
            <w:pPr>
              <w:autoSpaceDE w:val="0"/>
              <w:autoSpaceDN w:val="0"/>
              <w:adjustRightInd w:val="0"/>
              <w:spacing w:after="0" w:line="240" w:lineRule="auto"/>
              <w:rPr>
                <w:rFonts w:ascii="Arial" w:eastAsia="Times New Roman" w:hAnsi="Arial" w:cs="Arial"/>
                <w:i/>
                <w:iCs/>
                <w:color w:val="000000"/>
                <w:sz w:val="20"/>
                <w:szCs w:val="20"/>
              </w:rPr>
            </w:pPr>
          </w:p>
        </w:tc>
        <w:tc>
          <w:tcPr>
            <w:tcW w:w="3261" w:type="dxa"/>
            <w:tcBorders>
              <w:top w:val="nil"/>
              <w:left w:val="nil"/>
              <w:bottom w:val="nil"/>
              <w:right w:val="nil"/>
            </w:tcBorders>
          </w:tcPr>
          <w:p w:rsidR="00BB0052" w:rsidRPr="00E45C16" w:rsidRDefault="009B7235" w:rsidP="009B7235">
            <w:pPr>
              <w:autoSpaceDE w:val="0"/>
              <w:autoSpaceDN w:val="0"/>
              <w:adjustRightInd w:val="0"/>
              <w:spacing w:after="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t xml:space="preserve">Startdatum </w:t>
            </w:r>
            <w:r w:rsidR="00E45C16" w:rsidRPr="00E45C16">
              <w:rPr>
                <w:rFonts w:ascii="Arial" w:eastAsia="Times New Roman" w:hAnsi="Arial" w:cs="Arial"/>
                <w:iCs/>
                <w:color w:val="000000"/>
                <w:sz w:val="20"/>
                <w:szCs w:val="20"/>
              </w:rPr>
              <w:t>gebruiksrechten</w:t>
            </w:r>
          </w:p>
        </w:tc>
        <w:tc>
          <w:tcPr>
            <w:tcW w:w="1563" w:type="dxa"/>
            <w:tcBorders>
              <w:top w:val="nil"/>
              <w:left w:val="nil"/>
              <w:bottom w:val="nil"/>
              <w:right w:val="nil"/>
            </w:tcBorders>
          </w:tcPr>
          <w:p w:rsidR="00BB0052" w:rsidRPr="00E45C16" w:rsidRDefault="00E45C16" w:rsidP="006B0CA1">
            <w:pPr>
              <w:autoSpaceDE w:val="0"/>
              <w:autoSpaceDN w:val="0"/>
              <w:adjustRightInd w:val="0"/>
              <w:spacing w:after="0" w:line="240" w:lineRule="auto"/>
              <w:rPr>
                <w:rFonts w:ascii="Arial" w:eastAsia="Times New Roman" w:hAnsi="Arial" w:cs="Arial"/>
                <w:iCs/>
                <w:color w:val="000000"/>
                <w:sz w:val="20"/>
                <w:szCs w:val="20"/>
              </w:rPr>
            </w:pPr>
            <w:r w:rsidRPr="00E45C16">
              <w:rPr>
                <w:rFonts w:ascii="Arial" w:eastAsia="Times New Roman" w:hAnsi="Arial" w:cs="Arial"/>
                <w:iCs/>
                <w:color w:val="000000"/>
                <w:sz w:val="20"/>
                <w:szCs w:val="20"/>
              </w:rPr>
              <w:t>Rl Mg Oi</w:t>
            </w:r>
          </w:p>
        </w:tc>
      </w:tr>
      <w:tr w:rsidR="009B7235" w:rsidRPr="008F7B24" w:rsidTr="00BB0052">
        <w:tc>
          <w:tcPr>
            <w:tcW w:w="3780" w:type="dxa"/>
            <w:tcBorders>
              <w:top w:val="nil"/>
              <w:left w:val="nil"/>
              <w:bottom w:val="nil"/>
              <w:right w:val="nil"/>
            </w:tcBorders>
          </w:tcPr>
          <w:p w:rsidR="009B7235"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756" w:type="dxa"/>
            <w:tcBorders>
              <w:top w:val="nil"/>
              <w:left w:val="nil"/>
              <w:bottom w:val="nil"/>
              <w:right w:val="nil"/>
            </w:tcBorders>
          </w:tcPr>
          <w:p w:rsidR="009B7235" w:rsidRPr="00F2006F" w:rsidRDefault="009B7235" w:rsidP="006B0CA1">
            <w:pPr>
              <w:autoSpaceDE w:val="0"/>
              <w:autoSpaceDN w:val="0"/>
              <w:adjustRightInd w:val="0"/>
              <w:spacing w:after="0" w:line="240" w:lineRule="auto"/>
              <w:rPr>
                <w:rFonts w:ascii="Arial" w:eastAsia="Times New Roman" w:hAnsi="Arial" w:cs="Arial"/>
                <w:i/>
                <w:iCs/>
                <w:color w:val="000000"/>
                <w:sz w:val="20"/>
                <w:szCs w:val="20"/>
              </w:rPr>
            </w:pPr>
          </w:p>
        </w:tc>
        <w:tc>
          <w:tcPr>
            <w:tcW w:w="3261" w:type="dxa"/>
            <w:tcBorders>
              <w:top w:val="nil"/>
              <w:left w:val="nil"/>
              <w:bottom w:val="nil"/>
              <w:right w:val="nil"/>
            </w:tcBorders>
          </w:tcPr>
          <w:p w:rsidR="009B7235" w:rsidRDefault="009B7235" w:rsidP="009B7235">
            <w:pPr>
              <w:autoSpaceDE w:val="0"/>
              <w:autoSpaceDN w:val="0"/>
              <w:adjustRightInd w:val="0"/>
              <w:spacing w:after="0" w:line="240" w:lineRule="auto"/>
              <w:rPr>
                <w:rFonts w:ascii="Arial" w:eastAsia="Times New Roman" w:hAnsi="Arial" w:cs="Arial"/>
                <w:iCs/>
                <w:color w:val="000000"/>
                <w:sz w:val="20"/>
                <w:szCs w:val="20"/>
              </w:rPr>
            </w:pPr>
            <w:r>
              <w:rPr>
                <w:rFonts w:ascii="Arial" w:eastAsia="Times New Roman" w:hAnsi="Arial" w:cs="Arial"/>
                <w:iCs/>
                <w:color w:val="000000"/>
                <w:sz w:val="20"/>
                <w:szCs w:val="20"/>
              </w:rPr>
              <w:t xml:space="preserve">Einddatum </w:t>
            </w:r>
            <w:r w:rsidRPr="00E45C16">
              <w:rPr>
                <w:rFonts w:ascii="Arial" w:eastAsia="Times New Roman" w:hAnsi="Arial" w:cs="Arial"/>
                <w:iCs/>
                <w:color w:val="000000"/>
                <w:sz w:val="20"/>
                <w:szCs w:val="20"/>
              </w:rPr>
              <w:t>gebruiksrechten</w:t>
            </w:r>
          </w:p>
        </w:tc>
        <w:tc>
          <w:tcPr>
            <w:tcW w:w="1563" w:type="dxa"/>
            <w:tcBorders>
              <w:top w:val="nil"/>
              <w:left w:val="nil"/>
              <w:bottom w:val="nil"/>
              <w:right w:val="nil"/>
            </w:tcBorders>
          </w:tcPr>
          <w:p w:rsidR="009B7235" w:rsidRPr="00E45C16" w:rsidRDefault="009B7235" w:rsidP="006B0CA1">
            <w:pPr>
              <w:autoSpaceDE w:val="0"/>
              <w:autoSpaceDN w:val="0"/>
              <w:adjustRightInd w:val="0"/>
              <w:spacing w:after="0" w:line="240" w:lineRule="auto"/>
              <w:rPr>
                <w:rFonts w:ascii="Arial" w:eastAsia="Times New Roman" w:hAnsi="Arial" w:cs="Arial"/>
                <w:iCs/>
                <w:color w:val="000000"/>
                <w:sz w:val="20"/>
                <w:szCs w:val="20"/>
              </w:rPr>
            </w:pPr>
            <w:r w:rsidRPr="00E45C16">
              <w:rPr>
                <w:rFonts w:ascii="Arial" w:eastAsia="Times New Roman" w:hAnsi="Arial" w:cs="Arial"/>
                <w:iCs/>
                <w:color w:val="000000"/>
                <w:sz w:val="20"/>
                <w:szCs w:val="20"/>
              </w:rPr>
              <w:t>Rl Mg Oi</w:t>
            </w: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215"/>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Ja</w:t>
            </w: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411"/>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9B7235" w:rsidRPr="008F7B24" w:rsidTr="00BB0052">
        <w:trPr>
          <w:trHeight w:val="245"/>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0 - 1</w:t>
            </w: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230"/>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Gemeentelijk basisgegeven</w:t>
            </w:r>
          </w:p>
        </w:tc>
      </w:tr>
      <w:tr w:rsidR="009B7235" w:rsidRPr="008F7B24" w:rsidTr="00BB0052">
        <w:trPr>
          <w:trHeight w:val="230"/>
        </w:trPr>
        <w:tc>
          <w:tcPr>
            <w:tcW w:w="3780" w:type="dxa"/>
            <w:tcBorders>
              <w:top w:val="nil"/>
              <w:left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p>
        </w:tc>
        <w:tc>
          <w:tcPr>
            <w:tcW w:w="5580" w:type="dxa"/>
            <w:gridSpan w:val="3"/>
            <w:tcBorders>
              <w:top w:val="nil"/>
              <w:left w:val="nil"/>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p>
        </w:tc>
      </w:tr>
      <w:tr w:rsidR="009B7235" w:rsidRPr="008F7B24" w:rsidTr="00BB0052">
        <w:trPr>
          <w:trHeight w:val="230"/>
        </w:trPr>
        <w:tc>
          <w:tcPr>
            <w:tcW w:w="3780" w:type="dxa"/>
            <w:tcBorders>
              <w:top w:val="nil"/>
              <w:left w:val="nil"/>
              <w:bottom w:val="single" w:sz="4" w:space="0" w:color="auto"/>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gridSpan w:val="3"/>
            <w:tcBorders>
              <w:top w:val="nil"/>
              <w:left w:val="nil"/>
              <w:bottom w:val="single" w:sz="4" w:space="0" w:color="auto"/>
              <w:right w:val="nil"/>
            </w:tcBorders>
          </w:tcPr>
          <w:p w:rsidR="009B7235" w:rsidRPr="008F7B24" w:rsidRDefault="009B7235" w:rsidP="006B0CA1">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De groepattribuutsoort moet van waarden voorzien zijn bij beëindiging van de zaak waaraan het informatieobject is gerelateerd d.w.z. indien het attribuutsoort ZAAK . </w:t>
            </w:r>
            <w:r>
              <w:rPr>
                <w:rFonts w:ascii="Arial" w:eastAsia="Times New Roman" w:hAnsi="Arial" w:cs="Arial"/>
                <w:color w:val="000000"/>
                <w:sz w:val="20"/>
                <w:szCs w:val="20"/>
              </w:rPr>
              <w:t>Einddatum van een waarde is voorzien.</w:t>
            </w:r>
          </w:p>
        </w:tc>
      </w:tr>
    </w:tbl>
    <w:p w:rsidR="008F7B24" w:rsidRDefault="006B0CA1" w:rsidP="006B0CA1">
      <w:r>
        <w:t xml:space="preserve"> </w:t>
      </w:r>
    </w:p>
    <w:p w:rsidR="00E45C16" w:rsidRPr="006B0CA1" w:rsidRDefault="00E45C16" w:rsidP="00E45C16">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sidR="009B7235">
        <w:rPr>
          <w:rFonts w:ascii="Arial" w:eastAsia="Times New Roman" w:hAnsi="Arial" w:cs="Arial"/>
          <w:b/>
          <w:color w:val="004080"/>
          <w:sz w:val="24"/>
          <w:szCs w:val="24"/>
          <w:lang w:eastAsia="nl-NL"/>
        </w:rPr>
        <w:t>Suba</w:t>
      </w:r>
      <w:r>
        <w:rPr>
          <w:rFonts w:ascii="Arial" w:eastAsia="Times New Roman" w:hAnsi="Arial" w:cs="Arial"/>
          <w:b/>
          <w:color w:val="004080"/>
          <w:sz w:val="24"/>
          <w:szCs w:val="24"/>
          <w:lang w:eastAsia="nl-NL"/>
        </w:rPr>
        <w:t>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E45C16">
        <w:rPr>
          <w:rFonts w:ascii="Arial" w:eastAsia="Times New Roman" w:hAnsi="Arial" w:cs="Arial"/>
          <w:b/>
          <w:color w:val="004080"/>
          <w:sz w:val="24"/>
          <w:szCs w:val="24"/>
          <w:lang w:eastAsia="nl-NL"/>
        </w:rPr>
        <w:t>Omschrijving voorwaarden</w:t>
      </w:r>
    </w:p>
    <w:tbl>
      <w:tblPr>
        <w:tblW w:w="9360" w:type="dxa"/>
        <w:tblInd w:w="60" w:type="dxa"/>
        <w:tblLayout w:type="fixed"/>
        <w:tblCellMar>
          <w:left w:w="60" w:type="dxa"/>
          <w:right w:w="60" w:type="dxa"/>
        </w:tblCellMar>
        <w:tblLook w:val="0000"/>
      </w:tblPr>
      <w:tblGrid>
        <w:gridCol w:w="3780"/>
        <w:gridCol w:w="5580"/>
      </w:tblGrid>
      <w:tr w:rsidR="00E45C16" w:rsidRPr="008F7B24" w:rsidTr="00B914EC">
        <w:trPr>
          <w:trHeight w:val="230"/>
        </w:trPr>
        <w:tc>
          <w:tcPr>
            <w:tcW w:w="3780" w:type="dxa"/>
            <w:tcBorders>
              <w:top w:val="single" w:sz="4" w:space="0" w:color="auto"/>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E45C16"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5D07DB">
              <w:rPr>
                <w:rFonts w:ascii="Arial" w:eastAsia="Times New Roman" w:hAnsi="Arial" w:cs="Arial"/>
                <w:color w:val="000000"/>
                <w:sz w:val="20"/>
                <w:szCs w:val="20"/>
              </w:rPr>
              <w:t>Omschrijving voorwaarden</w:t>
            </w: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E45C16"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Richtlijn Metagegevens Overheidsinformatie</w:t>
            </w: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E45C16"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omschrijving</w:t>
            </w: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5E066D"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E45C16" w:rsidRPr="00DD0F4F" w:rsidRDefault="005D07DB" w:rsidP="005D07D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Omschrijving van de van  toepassing zijnde voorwaarden aan het gebruik anders dan raadpleging</w:t>
            </w:r>
          </w:p>
        </w:tc>
      </w:tr>
      <w:tr w:rsidR="00E45C16" w:rsidRPr="005E066D" w:rsidTr="00B914EC">
        <w:trPr>
          <w:trHeight w:val="230"/>
        </w:trPr>
        <w:tc>
          <w:tcPr>
            <w:tcW w:w="3780" w:type="dxa"/>
            <w:tcBorders>
              <w:top w:val="nil"/>
              <w:left w:val="nil"/>
              <w:bottom w:val="nil"/>
              <w:right w:val="nil"/>
            </w:tcBorders>
          </w:tcPr>
          <w:p w:rsidR="00E45C16" w:rsidRPr="00DD0F4F" w:rsidRDefault="00E45C16"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45C16" w:rsidRPr="00DD0F4F" w:rsidRDefault="00E45C16"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E45C16" w:rsidRPr="005E066D"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E45C16" w:rsidRPr="00DD0F4F"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o.b.v. Richtlijn Metagegevens Overheidsinformatie</w:t>
            </w:r>
          </w:p>
        </w:tc>
      </w:tr>
      <w:tr w:rsidR="00E45C16" w:rsidRPr="005E066D" w:rsidTr="00B914EC">
        <w:tc>
          <w:tcPr>
            <w:tcW w:w="3780" w:type="dxa"/>
            <w:tcBorders>
              <w:top w:val="nil"/>
              <w:left w:val="nil"/>
              <w:bottom w:val="nil"/>
              <w:right w:val="nil"/>
            </w:tcBorders>
          </w:tcPr>
          <w:p w:rsidR="00E45C16" w:rsidRPr="00DD0F4F" w:rsidRDefault="00E45C16"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45C16" w:rsidRPr="00DD0F4F" w:rsidRDefault="00E45C16"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E45C16"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E45C16"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AN30</w:t>
            </w: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5E066D"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E45C16" w:rsidRPr="00DD0F4F" w:rsidRDefault="005D07DB" w:rsidP="005D07DB">
            <w:pPr>
              <w:autoSpaceDE w:val="0"/>
              <w:autoSpaceDN w:val="0"/>
              <w:adjustRightInd w:val="0"/>
              <w:spacing w:after="0" w:line="240" w:lineRule="auto"/>
              <w:rPr>
                <w:lang w:val="nl-NL"/>
              </w:rPr>
            </w:pPr>
            <w:r w:rsidRPr="00DD0F4F">
              <w:rPr>
                <w:lang w:val="nl-NL"/>
              </w:rPr>
              <w:t>- “Geen gebruiksrechten” (default waarde; er zijn geen voorwaarden aan het gebruik anders dan raadpleging)</w:t>
            </w:r>
          </w:p>
          <w:p w:rsidR="005D07DB" w:rsidRPr="00DD0F4F" w:rsidRDefault="005D07DB" w:rsidP="005D07DB">
            <w:pPr>
              <w:autoSpaceDE w:val="0"/>
              <w:autoSpaceDN w:val="0"/>
              <w:adjustRightInd w:val="0"/>
              <w:spacing w:after="0" w:line="240" w:lineRule="auto"/>
              <w:rPr>
                <w:lang w:val="nl-NL"/>
              </w:rPr>
            </w:pPr>
            <w:r w:rsidRPr="00DD0F4F">
              <w:rPr>
                <w:lang w:val="nl-NL"/>
              </w:rPr>
              <w:t>- “Hergebruik onder voorwaarden</w:t>
            </w:r>
            <w:r w:rsidR="009B7235" w:rsidRPr="00DD0F4F">
              <w:rPr>
                <w:lang w:val="nl-NL"/>
              </w:rPr>
              <w:t>” (voor het gebruik anders dan raadpleging gelden voorwaarden conform de auteurswet)</w:t>
            </w:r>
          </w:p>
          <w:p w:rsidR="009B7235" w:rsidRPr="00DD0F4F" w:rsidRDefault="009B7235" w:rsidP="005D07DB">
            <w:pPr>
              <w:autoSpaceDE w:val="0"/>
              <w:autoSpaceDN w:val="0"/>
              <w:adjustRightInd w:val="0"/>
              <w:spacing w:after="0" w:line="240" w:lineRule="auto"/>
              <w:rPr>
                <w:lang w:val="nl-NL"/>
              </w:rPr>
            </w:pPr>
            <w:r w:rsidRPr="00DD0F4F">
              <w:rPr>
                <w:lang w:val="nl-NL"/>
              </w:rPr>
              <w:t>- “Verbod op hergebruik” (gebruik anders dan raadpleging is niet toegestaan)</w:t>
            </w:r>
          </w:p>
        </w:tc>
      </w:tr>
      <w:tr w:rsidR="00E45C16" w:rsidRPr="005E066D" w:rsidTr="00B914EC">
        <w:trPr>
          <w:trHeight w:val="215"/>
        </w:trPr>
        <w:tc>
          <w:tcPr>
            <w:tcW w:w="3780" w:type="dxa"/>
            <w:tcBorders>
              <w:top w:val="nil"/>
              <w:left w:val="nil"/>
              <w:bottom w:val="nil"/>
              <w:right w:val="nil"/>
            </w:tcBorders>
          </w:tcPr>
          <w:p w:rsidR="00E45C16" w:rsidRPr="00DD0F4F" w:rsidRDefault="00E45C16"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45C16" w:rsidRPr="00DD0F4F" w:rsidRDefault="00E45C16"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E45C16" w:rsidRPr="008F7B24" w:rsidTr="00B914EC">
        <w:trPr>
          <w:trHeight w:val="215"/>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E45C16"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E45C16"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rPr>
          <w:trHeight w:val="411"/>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E45C16" w:rsidRPr="008F7B24" w:rsidTr="00B914EC">
        <w:trPr>
          <w:trHeight w:val="245"/>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E45C16" w:rsidRPr="008F7B24" w:rsidRDefault="00B4763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E45C16" w:rsidRPr="008F7B24">
              <w:rPr>
                <w:rFonts w:ascii="Arial" w:hAnsi="Arial" w:cs="Arial"/>
                <w:sz w:val="20"/>
                <w:szCs w:val="20"/>
                <w:lang w:val="en-AU"/>
              </w:rPr>
              <w:instrText xml:space="preserve">MERGEFIELD </w:instrText>
            </w:r>
            <w:r w:rsidR="00E45C16"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E45C16"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E45C16"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E45C16"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E45C16"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rPr>
          <w:trHeight w:val="230"/>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E45C16" w:rsidRPr="008F7B24" w:rsidTr="00B914EC">
        <w:trPr>
          <w:trHeight w:val="230"/>
        </w:trPr>
        <w:tc>
          <w:tcPr>
            <w:tcW w:w="3780" w:type="dxa"/>
            <w:tcBorders>
              <w:top w:val="nil"/>
              <w:left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p>
        </w:tc>
      </w:tr>
      <w:tr w:rsidR="00E45C16" w:rsidRPr="008F7B24" w:rsidTr="00B914EC">
        <w:trPr>
          <w:trHeight w:val="230"/>
        </w:trPr>
        <w:tc>
          <w:tcPr>
            <w:tcW w:w="3780" w:type="dxa"/>
            <w:tcBorders>
              <w:top w:val="nil"/>
              <w:left w:val="nil"/>
              <w:bottom w:val="single" w:sz="4" w:space="0" w:color="auto"/>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E45C16" w:rsidRPr="008F7B24" w:rsidRDefault="00E45C16"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rsidR="00E45C16" w:rsidRDefault="00E45C16" w:rsidP="00E45C16"/>
    <w:p w:rsidR="005D07DB" w:rsidRPr="006B0CA1" w:rsidRDefault="005D07DB" w:rsidP="005D07DB">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sidR="009B7235">
        <w:rPr>
          <w:rFonts w:ascii="Arial" w:eastAsia="Times New Roman" w:hAnsi="Arial" w:cs="Arial"/>
          <w:b/>
          <w:color w:val="004080"/>
          <w:sz w:val="24"/>
          <w:szCs w:val="24"/>
          <w:lang w:eastAsia="nl-NL"/>
        </w:rPr>
        <w:t>Suba</w:t>
      </w:r>
      <w:r>
        <w:rPr>
          <w:rFonts w:ascii="Arial" w:eastAsia="Times New Roman" w:hAnsi="Arial" w:cs="Arial"/>
          <w:b/>
          <w:color w:val="004080"/>
          <w:sz w:val="24"/>
          <w:szCs w:val="24"/>
          <w:lang w:eastAsia="nl-NL"/>
        </w:rPr>
        <w:t>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9B7235">
        <w:rPr>
          <w:rFonts w:ascii="Arial" w:eastAsia="Times New Roman" w:hAnsi="Arial" w:cs="Arial"/>
          <w:b/>
          <w:color w:val="004080"/>
          <w:sz w:val="24"/>
          <w:szCs w:val="24"/>
          <w:lang w:eastAsia="nl-NL"/>
        </w:rPr>
        <w:t>Startdatum</w:t>
      </w:r>
      <w:r w:rsidRPr="005D07DB">
        <w:rPr>
          <w:rFonts w:ascii="Arial" w:eastAsia="Times New Roman" w:hAnsi="Arial" w:cs="Arial"/>
          <w:b/>
          <w:color w:val="004080"/>
          <w:sz w:val="24"/>
          <w:szCs w:val="24"/>
          <w:lang w:eastAsia="nl-NL"/>
        </w:rPr>
        <w:t xml:space="preserve"> gebruiksrechten</w:t>
      </w:r>
    </w:p>
    <w:tbl>
      <w:tblPr>
        <w:tblW w:w="9360" w:type="dxa"/>
        <w:tblInd w:w="60" w:type="dxa"/>
        <w:tblLayout w:type="fixed"/>
        <w:tblCellMar>
          <w:left w:w="60" w:type="dxa"/>
          <w:right w:w="60" w:type="dxa"/>
        </w:tblCellMar>
        <w:tblLook w:val="0000"/>
      </w:tblPr>
      <w:tblGrid>
        <w:gridCol w:w="3780"/>
        <w:gridCol w:w="5580"/>
      </w:tblGrid>
      <w:tr w:rsidR="005D07DB" w:rsidRPr="008F7B24" w:rsidTr="00B914EC">
        <w:trPr>
          <w:trHeight w:val="230"/>
        </w:trPr>
        <w:tc>
          <w:tcPr>
            <w:tcW w:w="3780" w:type="dxa"/>
            <w:tcBorders>
              <w:top w:val="single" w:sz="4" w:space="0" w:color="auto"/>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5D07DB"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Startdatum</w:t>
            </w:r>
            <w:r w:rsidR="005D07DB" w:rsidRPr="005D07DB">
              <w:rPr>
                <w:rFonts w:ascii="Arial" w:eastAsia="Times New Roman" w:hAnsi="Arial" w:cs="Arial"/>
                <w:color w:val="000000"/>
                <w:sz w:val="20"/>
                <w:szCs w:val="20"/>
              </w:rPr>
              <w:t xml:space="preserve"> gebruiksrechten</w:t>
            </w: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5E066D"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5D07DB" w:rsidRPr="00DD0F4F" w:rsidRDefault="009B7235"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o.b.v. </w:t>
            </w:r>
            <w:r w:rsidR="005D07DB" w:rsidRPr="00DD0F4F">
              <w:rPr>
                <w:rFonts w:ascii="Arial" w:eastAsia="Times New Roman" w:hAnsi="Arial" w:cs="Arial"/>
                <w:color w:val="000000"/>
                <w:sz w:val="20"/>
                <w:szCs w:val="20"/>
                <w:lang w:val="nl-NL"/>
              </w:rPr>
              <w:t>Richtlijn Metagegevens Overheidsinformatie</w:t>
            </w:r>
          </w:p>
        </w:tc>
      </w:tr>
      <w:tr w:rsidR="005D07DB" w:rsidRPr="005E066D" w:rsidTr="00B914EC">
        <w:tc>
          <w:tcPr>
            <w:tcW w:w="37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startdatum</w:t>
            </w: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5E066D"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5D07DB" w:rsidRPr="00DD0F4F" w:rsidRDefault="009B7235"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Begindatum van de periode waarin de gebruiksrechtvoorwaarden van toepassing zijn</w:t>
            </w:r>
          </w:p>
        </w:tc>
      </w:tr>
      <w:tr w:rsidR="005D07DB" w:rsidRPr="005E066D" w:rsidTr="00B914EC">
        <w:trPr>
          <w:trHeight w:val="230"/>
        </w:trPr>
        <w:tc>
          <w:tcPr>
            <w:tcW w:w="37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5D07DB" w:rsidRPr="005E066D"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5D07DB" w:rsidRPr="00DD0F4F" w:rsidRDefault="009B7235"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o.b.v. </w:t>
            </w:r>
            <w:r w:rsidR="005D07DB" w:rsidRPr="00DD0F4F">
              <w:rPr>
                <w:rFonts w:ascii="Arial" w:eastAsia="Times New Roman" w:hAnsi="Arial" w:cs="Arial"/>
                <w:color w:val="000000"/>
                <w:sz w:val="20"/>
                <w:szCs w:val="20"/>
                <w:lang w:val="nl-NL"/>
              </w:rPr>
              <w:t>Richtlijn Metagegevens Overheidsinformatie</w:t>
            </w:r>
          </w:p>
        </w:tc>
      </w:tr>
      <w:tr w:rsidR="005D07DB" w:rsidRPr="005E066D" w:rsidTr="00B914EC">
        <w:tc>
          <w:tcPr>
            <w:tcW w:w="37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5D07DB"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5E066D"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5D07DB" w:rsidRPr="00DD0F4F" w:rsidRDefault="009B7235"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Doorgaans is de datum van creatie van het informatieobject de startdatum</w:t>
            </w:r>
          </w:p>
        </w:tc>
      </w:tr>
      <w:tr w:rsidR="005D07DB" w:rsidRPr="005E066D" w:rsidTr="00B914EC">
        <w:tc>
          <w:tcPr>
            <w:tcW w:w="37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D07DB" w:rsidRPr="00DD0F4F" w:rsidRDefault="005D07D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5D07DB" w:rsidRPr="008F7B24" w:rsidTr="00B914EC">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5D07DB" w:rsidRPr="008F7B24" w:rsidRDefault="009B7235"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Datum (jjjjmmdd)</w:t>
            </w: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Alle geldige datums</w:t>
            </w:r>
          </w:p>
        </w:tc>
      </w:tr>
      <w:tr w:rsidR="005D07DB" w:rsidRPr="008F7B24" w:rsidTr="00B914EC">
        <w:trPr>
          <w:trHeight w:val="215"/>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15"/>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411"/>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5D07DB" w:rsidRPr="008F7B24" w:rsidTr="00B914EC">
        <w:trPr>
          <w:trHeight w:val="245"/>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1</w:t>
            </w:r>
            <w:r w:rsidR="005D07DB" w:rsidRPr="008F7B24">
              <w:rPr>
                <w:rFonts w:ascii="Arial" w:eastAsia="Times New Roman" w:hAnsi="Arial" w:cs="Arial"/>
                <w:color w:val="000000"/>
                <w:sz w:val="20"/>
                <w:szCs w:val="20"/>
              </w:rPr>
              <w:t xml:space="preserve"> - </w:t>
            </w:r>
            <w:r w:rsidR="00B47636" w:rsidRPr="008F7B24">
              <w:rPr>
                <w:rFonts w:ascii="Arial" w:eastAsia="Times New Roman" w:hAnsi="Arial" w:cs="Arial"/>
                <w:color w:val="000000"/>
                <w:sz w:val="20"/>
                <w:szCs w:val="20"/>
              </w:rPr>
              <w:fldChar w:fldCharType="begin" w:fldLock="1"/>
            </w:r>
            <w:r w:rsidR="005D07DB" w:rsidRPr="008F7B24">
              <w:rPr>
                <w:rFonts w:ascii="Arial" w:eastAsia="Times New Roman" w:hAnsi="Arial" w:cs="Arial"/>
                <w:color w:val="000000"/>
                <w:sz w:val="20"/>
                <w:szCs w:val="20"/>
              </w:rPr>
              <w:instrText>MERGEFIELD Att.UpperBound</w:instrText>
            </w:r>
            <w:r w:rsidR="00B47636" w:rsidRPr="008F7B24">
              <w:rPr>
                <w:rFonts w:ascii="Arial" w:eastAsia="Times New Roman" w:hAnsi="Arial" w:cs="Arial"/>
                <w:color w:val="000000"/>
                <w:sz w:val="20"/>
                <w:szCs w:val="20"/>
              </w:rPr>
              <w:fldChar w:fldCharType="separate"/>
            </w:r>
            <w:r w:rsidR="005D07DB" w:rsidRPr="008F7B24">
              <w:rPr>
                <w:rFonts w:ascii="Arial" w:eastAsia="Times New Roman" w:hAnsi="Arial" w:cs="Arial"/>
                <w:color w:val="000000"/>
                <w:sz w:val="20"/>
                <w:szCs w:val="20"/>
              </w:rPr>
              <w:t>1</w:t>
            </w:r>
            <w:r w:rsidR="00B47636" w:rsidRPr="008F7B24">
              <w:rPr>
                <w:rFonts w:ascii="Arial" w:eastAsia="Times New Roman" w:hAnsi="Arial" w:cs="Arial"/>
                <w:color w:val="000000"/>
                <w:sz w:val="20"/>
                <w:szCs w:val="20"/>
              </w:rPr>
              <w:fldChar w:fldCharType="end"/>
            </w: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30"/>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5D07DB" w:rsidRPr="008F7B24" w:rsidTr="00B914EC">
        <w:trPr>
          <w:trHeight w:val="230"/>
        </w:trPr>
        <w:tc>
          <w:tcPr>
            <w:tcW w:w="3780" w:type="dxa"/>
            <w:tcBorders>
              <w:top w:val="nil"/>
              <w:left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p>
        </w:tc>
      </w:tr>
      <w:tr w:rsidR="005D07DB" w:rsidRPr="008F7B24" w:rsidTr="00B914EC">
        <w:trPr>
          <w:trHeight w:val="230"/>
        </w:trPr>
        <w:tc>
          <w:tcPr>
            <w:tcW w:w="3780" w:type="dxa"/>
            <w:tcBorders>
              <w:top w:val="nil"/>
              <w:left w:val="nil"/>
              <w:bottom w:val="single" w:sz="4" w:space="0" w:color="auto"/>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5D07DB" w:rsidRPr="008F7B24" w:rsidRDefault="005D07D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rsidR="00E45C16" w:rsidRDefault="00E45C16" w:rsidP="006B0CA1"/>
    <w:p w:rsidR="00765D6B" w:rsidRPr="006B0CA1" w:rsidRDefault="00765D6B" w:rsidP="00765D6B">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Einddatum</w:t>
      </w:r>
      <w:r w:rsidRPr="005D07DB">
        <w:rPr>
          <w:rFonts w:ascii="Arial" w:eastAsia="Times New Roman" w:hAnsi="Arial" w:cs="Arial"/>
          <w:b/>
          <w:color w:val="004080"/>
          <w:sz w:val="24"/>
          <w:szCs w:val="24"/>
          <w:lang w:eastAsia="nl-NL"/>
        </w:rPr>
        <w:t xml:space="preserve"> gebruiksrechten</w:t>
      </w:r>
    </w:p>
    <w:tbl>
      <w:tblPr>
        <w:tblW w:w="9360" w:type="dxa"/>
        <w:tblInd w:w="60" w:type="dxa"/>
        <w:tblLayout w:type="fixed"/>
        <w:tblCellMar>
          <w:left w:w="60" w:type="dxa"/>
          <w:right w:w="60" w:type="dxa"/>
        </w:tblCellMar>
        <w:tblLook w:val="0000"/>
      </w:tblPr>
      <w:tblGrid>
        <w:gridCol w:w="3780"/>
        <w:gridCol w:w="5580"/>
      </w:tblGrid>
      <w:tr w:rsidR="00765D6B" w:rsidRPr="008F7B24" w:rsidTr="00B914EC">
        <w:trPr>
          <w:trHeight w:val="230"/>
        </w:trPr>
        <w:tc>
          <w:tcPr>
            <w:tcW w:w="3780" w:type="dxa"/>
            <w:tcBorders>
              <w:top w:val="single" w:sz="4" w:space="0" w:color="auto"/>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Einddatum</w:t>
            </w:r>
            <w:r w:rsidRPr="005D07DB">
              <w:rPr>
                <w:rFonts w:ascii="Arial" w:eastAsia="Times New Roman" w:hAnsi="Arial" w:cs="Arial"/>
                <w:color w:val="000000"/>
                <w:sz w:val="20"/>
                <w:szCs w:val="20"/>
              </w:rPr>
              <w:t xml:space="preserve"> gebruiksrechten</w:t>
            </w: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5E066D"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o.b.v. Richtlijn Metagegevens Overheidsinformatie</w:t>
            </w:r>
          </w:p>
        </w:tc>
      </w:tr>
      <w:tr w:rsidR="00765D6B" w:rsidRPr="005E066D" w:rsidTr="00B914EC">
        <w:tc>
          <w:tcPr>
            <w:tcW w:w="37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lastRenderedPageBreak/>
              <w:t>Code attribuutsoort</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einddatum</w:t>
            </w: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5E066D"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Einddatum van de periode waarin de gebruiksrechtvoorwaarden van toepassing zijn</w:t>
            </w:r>
          </w:p>
        </w:tc>
      </w:tr>
      <w:tr w:rsidR="00765D6B" w:rsidRPr="005E066D" w:rsidTr="00B914EC">
        <w:trPr>
          <w:trHeight w:val="230"/>
        </w:trPr>
        <w:tc>
          <w:tcPr>
            <w:tcW w:w="37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765D6B" w:rsidRPr="005E066D"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o.b.v. Richtlijn Metagegevens Overheidsinformatie</w:t>
            </w:r>
          </w:p>
        </w:tc>
      </w:tr>
      <w:tr w:rsidR="00765D6B" w:rsidRPr="005E066D" w:rsidTr="00B914EC">
        <w:tc>
          <w:tcPr>
            <w:tcW w:w="37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15-12-2013</w:t>
            </w: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5E066D"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einddatum wordt alleen van een waarde voorzien indien deze bekend is.</w:t>
            </w:r>
          </w:p>
        </w:tc>
      </w:tr>
      <w:tr w:rsidR="00765D6B" w:rsidRPr="005E066D" w:rsidTr="00B914EC">
        <w:tc>
          <w:tcPr>
            <w:tcW w:w="37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765D6B" w:rsidRPr="00DD0F4F" w:rsidRDefault="00765D6B" w:rsidP="00B914EC">
            <w:pPr>
              <w:autoSpaceDE w:val="0"/>
              <w:autoSpaceDN w:val="0"/>
              <w:adjustRightInd w:val="0"/>
              <w:spacing w:after="0" w:line="240" w:lineRule="auto"/>
              <w:rPr>
                <w:rFonts w:ascii="Arial" w:eastAsia="Times New Roman" w:hAnsi="Arial" w:cs="Arial"/>
                <w:color w:val="000000"/>
                <w:sz w:val="20"/>
                <w:szCs w:val="20"/>
                <w:lang w:val="nl-NL"/>
              </w:rPr>
            </w:pPr>
          </w:p>
        </w:tc>
      </w:tr>
      <w:tr w:rsidR="00765D6B" w:rsidRPr="008F7B24" w:rsidTr="00B914EC">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Datum (jjjjmmdd)</w:t>
            </w: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Alle geldige datums</w:t>
            </w:r>
          </w:p>
        </w:tc>
      </w:tr>
      <w:tr w:rsidR="00765D6B" w:rsidRPr="008F7B24" w:rsidTr="00B914EC">
        <w:trPr>
          <w:trHeight w:val="215"/>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15"/>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411"/>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765D6B" w:rsidRPr="008F7B24" w:rsidTr="00B914EC">
        <w:trPr>
          <w:trHeight w:val="245"/>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w:t>
            </w:r>
            <w:r w:rsidRPr="008F7B24">
              <w:rPr>
                <w:rFonts w:ascii="Arial" w:eastAsia="Times New Roman" w:hAnsi="Arial" w:cs="Arial"/>
                <w:color w:val="000000"/>
                <w:sz w:val="20"/>
                <w:szCs w:val="20"/>
              </w:rPr>
              <w:t xml:space="preserve"> - </w:t>
            </w:r>
            <w:r w:rsidR="00B47636"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B47636"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B47636" w:rsidRPr="008F7B24">
              <w:rPr>
                <w:rFonts w:ascii="Arial" w:eastAsia="Times New Roman" w:hAnsi="Arial" w:cs="Arial"/>
                <w:color w:val="000000"/>
                <w:sz w:val="20"/>
                <w:szCs w:val="20"/>
              </w:rPr>
              <w:fldChar w:fldCharType="end"/>
            </w: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30"/>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765D6B" w:rsidRPr="008F7B24" w:rsidTr="00B914EC">
        <w:trPr>
          <w:trHeight w:val="230"/>
        </w:trPr>
        <w:tc>
          <w:tcPr>
            <w:tcW w:w="3780" w:type="dxa"/>
            <w:tcBorders>
              <w:top w:val="nil"/>
              <w:left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p>
        </w:tc>
      </w:tr>
      <w:tr w:rsidR="00765D6B" w:rsidRPr="008F7B24" w:rsidTr="00B914EC">
        <w:trPr>
          <w:trHeight w:val="230"/>
        </w:trPr>
        <w:tc>
          <w:tcPr>
            <w:tcW w:w="3780" w:type="dxa"/>
            <w:tcBorders>
              <w:top w:val="nil"/>
              <w:left w:val="nil"/>
              <w:bottom w:val="single" w:sz="4" w:space="0" w:color="auto"/>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765D6B" w:rsidRPr="008F7B24" w:rsidRDefault="00765D6B" w:rsidP="00B914EC">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rsidR="00806380" w:rsidRDefault="00806380" w:rsidP="001B6B7E">
      <w:pPr>
        <w:pStyle w:val="Kop3"/>
      </w:pPr>
      <w:bookmarkStart w:id="1445" w:name="_Toc404033852"/>
      <w:bookmarkStart w:id="1446" w:name="_Toc398014013"/>
      <w:bookmarkStart w:id="1447" w:name="_Toc404294016"/>
      <w:bookmarkEnd w:id="1445"/>
      <w:r>
        <w:t>Ondertekening</w:t>
      </w:r>
      <w:bookmarkEnd w:id="1446"/>
      <w:bookmarkEnd w:id="1447"/>
    </w:p>
    <w:p w:rsidR="003C376A" w:rsidRPr="00DD0F4F" w:rsidRDefault="003C376A" w:rsidP="00AC6547">
      <w:pPr>
        <w:rPr>
          <w:lang w:val="nl-NL"/>
        </w:rPr>
      </w:pPr>
      <w:r w:rsidRPr="00DD0F4F">
        <w:rPr>
          <w:lang w:val="nl-NL"/>
        </w:rPr>
        <w:t xml:space="preserve">Steeds meer worden documenten digitaal ondertekend. </w:t>
      </w:r>
      <w:r w:rsidR="00057627" w:rsidRPr="00DD0F4F">
        <w:rPr>
          <w:lang w:val="nl-NL"/>
        </w:rPr>
        <w:t>Het is</w:t>
      </w:r>
      <w:r w:rsidRPr="00DD0F4F">
        <w:rPr>
          <w:lang w:val="nl-NL"/>
        </w:rPr>
        <w:t xml:space="preserve"> dan niet meer </w:t>
      </w:r>
      <w:r w:rsidR="00057627" w:rsidRPr="00DD0F4F">
        <w:rPr>
          <w:lang w:val="nl-NL"/>
        </w:rPr>
        <w:t>nodig het</w:t>
      </w:r>
      <w:r w:rsidRPr="00DD0F4F">
        <w:rPr>
          <w:lang w:val="nl-NL"/>
        </w:rPr>
        <w:t xml:space="preserve"> document af te drukken en te waarmerken om duidelijk te maken dat het om een echte kopie gaat van het ondertekende document.</w:t>
      </w:r>
      <w:r w:rsidR="00057627" w:rsidRPr="00DD0F4F">
        <w:rPr>
          <w:lang w:val="nl-NL"/>
        </w:rPr>
        <w:t xml:space="preserve"> Duidelijk moet wel zijn of een document (digitaal) ondertekend is. En zo ja, dan is het van belang hoe dit (digitaal) ondertekend is. Om deze duidelijkheid te verkrijgen, voegen we twee attributen aan het INFORMATIEOBJECT toe.</w:t>
      </w:r>
    </w:p>
    <w:p w:rsidR="00057627" w:rsidRPr="001938EB" w:rsidRDefault="00B47636" w:rsidP="00057627">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057627">
        <w:rPr>
          <w:b w:val="0"/>
          <w:bCs w:val="0"/>
          <w:color w:val="auto"/>
          <w:sz w:val="20"/>
          <w:szCs w:val="20"/>
          <w:shd w:val="clear" w:color="auto" w:fill="auto"/>
        </w:rPr>
        <w:instrText xml:space="preserve">MERGEFIELD </w:instrText>
      </w:r>
      <w:r w:rsidR="00057627">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057627">
        <w:rPr>
          <w:rFonts w:eastAsia="Times New Roman"/>
          <w:shd w:val="clear" w:color="auto" w:fill="auto"/>
          <w:lang w:val="nl-NL"/>
        </w:rPr>
        <w:t>«Attribuutsoort»</w:t>
      </w:r>
      <w:r>
        <w:rPr>
          <w:b w:val="0"/>
          <w:bCs w:val="0"/>
          <w:color w:val="auto"/>
          <w:sz w:val="20"/>
          <w:szCs w:val="20"/>
          <w:shd w:val="clear" w:color="auto" w:fill="auto"/>
        </w:rPr>
        <w:fldChar w:fldCharType="end"/>
      </w:r>
      <w:r w:rsidR="00057627">
        <w:rPr>
          <w:rFonts w:eastAsia="Times New Roman"/>
          <w:shd w:val="clear" w:color="auto" w:fill="auto"/>
          <w:lang w:val="nl-NL"/>
        </w:rPr>
        <w:t xml:space="preserve"> Ondertekeningsoort</w:t>
      </w:r>
    </w:p>
    <w:tbl>
      <w:tblPr>
        <w:tblW w:w="9360" w:type="dxa"/>
        <w:tblInd w:w="60" w:type="dxa"/>
        <w:tblLayout w:type="fixed"/>
        <w:tblCellMar>
          <w:left w:w="60" w:type="dxa"/>
          <w:right w:w="60" w:type="dxa"/>
        </w:tblCellMar>
        <w:tblLook w:val="0000"/>
      </w:tblPr>
      <w:tblGrid>
        <w:gridCol w:w="3780"/>
        <w:gridCol w:w="5580"/>
      </w:tblGrid>
      <w:tr w:rsidR="00057627" w:rsidRPr="00F64D19" w:rsidTr="00367B3C">
        <w:trPr>
          <w:trHeight w:val="230"/>
        </w:trPr>
        <w:tc>
          <w:tcPr>
            <w:tcW w:w="3780" w:type="dxa"/>
            <w:tcBorders>
              <w:top w:val="single" w:sz="4" w:space="0" w:color="auto"/>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Ondertekeningsoort</w:t>
            </w:r>
          </w:p>
        </w:tc>
      </w:tr>
      <w:tr w:rsidR="00057627" w:rsidRPr="00F64D19" w:rsidTr="00367B3C">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rsidTr="00367B3C">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KING</w:t>
            </w:r>
          </w:p>
        </w:tc>
      </w:tr>
      <w:tr w:rsidR="00057627" w:rsidRPr="00F64D19" w:rsidTr="00367B3C">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rsidTr="00367B3C">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rsidTr="00367B3C">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rsidTr="00367B3C">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057627" w:rsidRPr="00F64D19" w:rsidRDefault="00057627" w:rsidP="00057627">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ondertekeningsoort</w:t>
            </w:r>
          </w:p>
        </w:tc>
      </w:tr>
      <w:tr w:rsidR="00057627" w:rsidRPr="00F64D19" w:rsidTr="00367B3C">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5E066D" w:rsidTr="00367B3C">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057627" w:rsidRPr="00DD0F4F" w:rsidRDefault="00B47636" w:rsidP="006A6C7F">
            <w:pPr>
              <w:autoSpaceDE w:val="0"/>
              <w:autoSpaceDN w:val="0"/>
              <w:adjustRightInd w:val="0"/>
              <w:spacing w:after="0" w:line="240" w:lineRule="auto"/>
              <w:rPr>
                <w:rFonts w:ascii="Arial" w:eastAsia="Times New Roman" w:hAnsi="Arial" w:cs="Arial"/>
                <w:color w:val="000000"/>
                <w:sz w:val="20"/>
                <w:szCs w:val="20"/>
                <w:lang w:val="nl-NL"/>
              </w:rPr>
            </w:pPr>
            <w:r w:rsidRPr="00F64D19">
              <w:rPr>
                <w:rFonts w:ascii="Arial" w:hAnsi="Arial" w:cs="Arial"/>
                <w:sz w:val="20"/>
                <w:szCs w:val="20"/>
                <w:lang w:val="en-AU"/>
              </w:rPr>
              <w:fldChar w:fldCharType="begin" w:fldLock="1"/>
            </w:r>
            <w:r w:rsidR="00057627" w:rsidRPr="00DD0F4F">
              <w:rPr>
                <w:rFonts w:ascii="Arial" w:hAnsi="Arial" w:cs="Arial"/>
                <w:sz w:val="20"/>
                <w:szCs w:val="20"/>
                <w:lang w:val="nl-NL"/>
              </w:rPr>
              <w:instrText xml:space="preserve">MERGEFIELD </w:instrText>
            </w:r>
            <w:r w:rsidR="00057627"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057627" w:rsidRPr="00DD0F4F">
              <w:rPr>
                <w:rFonts w:ascii="Arial" w:eastAsia="Times New Roman" w:hAnsi="Arial" w:cs="Arial"/>
                <w:color w:val="610E6A"/>
                <w:sz w:val="20"/>
                <w:szCs w:val="20"/>
                <w:lang w:val="nl-NL"/>
              </w:rPr>
              <w:t xml:space="preserve">Aanduiding van de wijze van ondertekening van </w:t>
            </w:r>
            <w:r w:rsidR="006A6C7F" w:rsidRPr="00DD0F4F">
              <w:rPr>
                <w:rFonts w:ascii="Arial" w:eastAsia="Times New Roman" w:hAnsi="Arial" w:cs="Arial"/>
                <w:color w:val="610E6A"/>
                <w:sz w:val="20"/>
                <w:szCs w:val="20"/>
                <w:lang w:val="nl-NL"/>
              </w:rPr>
              <w:t>het</w:t>
            </w:r>
            <w:r w:rsidR="00057627" w:rsidRPr="00DD0F4F">
              <w:rPr>
                <w:rFonts w:ascii="Arial" w:eastAsia="Times New Roman" w:hAnsi="Arial" w:cs="Arial"/>
                <w:color w:val="610E6A"/>
                <w:sz w:val="20"/>
                <w:szCs w:val="20"/>
                <w:lang w:val="nl-NL"/>
              </w:rPr>
              <w:t xml:space="preserve"> INFORMATIEOBJECT</w:t>
            </w:r>
          </w:p>
        </w:tc>
      </w:tr>
      <w:tr w:rsidR="00057627" w:rsidRPr="005E066D" w:rsidTr="00367B3C">
        <w:trPr>
          <w:trHeight w:val="230"/>
        </w:trPr>
        <w:tc>
          <w:tcPr>
            <w:tcW w:w="3780" w:type="dxa"/>
            <w:tcBorders>
              <w:top w:val="nil"/>
              <w:left w:val="nil"/>
              <w:bottom w:val="nil"/>
              <w:right w:val="nil"/>
            </w:tcBorders>
          </w:tcPr>
          <w:p w:rsidR="00057627" w:rsidRPr="00DD0F4F" w:rsidRDefault="00057627" w:rsidP="00367B3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057627" w:rsidRPr="00DD0F4F" w:rsidRDefault="00057627" w:rsidP="00367B3C">
            <w:pPr>
              <w:autoSpaceDE w:val="0"/>
              <w:autoSpaceDN w:val="0"/>
              <w:adjustRightInd w:val="0"/>
              <w:spacing w:after="0" w:line="240" w:lineRule="auto"/>
              <w:rPr>
                <w:rFonts w:ascii="Arial" w:eastAsia="Times New Roman" w:hAnsi="Arial" w:cs="Arial"/>
                <w:color w:val="000000"/>
                <w:sz w:val="20"/>
                <w:szCs w:val="20"/>
                <w:lang w:val="nl-NL"/>
              </w:rPr>
            </w:pPr>
          </w:p>
        </w:tc>
      </w:tr>
      <w:tr w:rsidR="00057627" w:rsidRPr="00F64D19" w:rsidTr="00367B3C">
        <w:trPr>
          <w:trHeight w:val="230"/>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 xml:space="preserve">KING </w:t>
            </w:r>
          </w:p>
        </w:tc>
      </w:tr>
      <w:tr w:rsidR="00057627" w:rsidRPr="00F64D19" w:rsidTr="00367B3C">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rsidTr="00367B3C">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 september 2014</w:t>
            </w:r>
          </w:p>
        </w:tc>
      </w:tr>
      <w:tr w:rsidR="00057627" w:rsidRPr="00F64D19" w:rsidTr="00367B3C">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5E066D" w:rsidTr="00367B3C">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lastRenderedPageBreak/>
              <w:t>Toelichting attribuutsoort</w:t>
            </w:r>
          </w:p>
        </w:tc>
        <w:tc>
          <w:tcPr>
            <w:tcW w:w="5580" w:type="dxa"/>
            <w:tcBorders>
              <w:top w:val="nil"/>
              <w:left w:val="nil"/>
              <w:bottom w:val="nil"/>
              <w:right w:val="nil"/>
            </w:tcBorders>
          </w:tcPr>
          <w:p w:rsidR="00057627" w:rsidRPr="00DD0F4F" w:rsidRDefault="00057627" w:rsidP="006A6C7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Teneinde gebruik te kunnen maken van de rechtskracht van documenten cq. informatieobjecten is het van belang te weten </w:t>
            </w:r>
            <w:r w:rsidR="006A6C7F" w:rsidRPr="00DD0F4F">
              <w:rPr>
                <w:rFonts w:ascii="Arial" w:eastAsia="Times New Roman" w:hAnsi="Arial" w:cs="Arial"/>
                <w:color w:val="000000"/>
                <w:sz w:val="20"/>
                <w:szCs w:val="20"/>
                <w:lang w:val="nl-NL"/>
              </w:rPr>
              <w:t>wanneer het</w:t>
            </w:r>
            <w:r w:rsidRPr="00DD0F4F">
              <w:rPr>
                <w:rFonts w:ascii="Arial" w:eastAsia="Times New Roman" w:hAnsi="Arial" w:cs="Arial"/>
                <w:color w:val="000000"/>
                <w:sz w:val="20"/>
                <w:szCs w:val="20"/>
                <w:lang w:val="nl-NL"/>
              </w:rPr>
              <w:t xml:space="preserve"> document </w:t>
            </w:r>
            <w:r w:rsidR="006A6C7F" w:rsidRPr="00DD0F4F">
              <w:rPr>
                <w:rFonts w:ascii="Arial" w:eastAsia="Times New Roman" w:hAnsi="Arial" w:cs="Arial"/>
                <w:color w:val="000000"/>
                <w:sz w:val="20"/>
                <w:szCs w:val="20"/>
                <w:lang w:val="nl-NL"/>
              </w:rPr>
              <w:t>ondertekend is</w:t>
            </w:r>
            <w:r w:rsidRPr="00DD0F4F">
              <w:rPr>
                <w:rFonts w:ascii="Arial" w:eastAsia="Times New Roman" w:hAnsi="Arial" w:cs="Arial"/>
                <w:color w:val="000000"/>
                <w:sz w:val="20"/>
                <w:szCs w:val="20"/>
                <w:lang w:val="nl-NL"/>
              </w:rPr>
              <w:t xml:space="preserve">. </w:t>
            </w:r>
            <w:r w:rsidR="006A6C7F" w:rsidRPr="00DD0F4F">
              <w:rPr>
                <w:rFonts w:ascii="Arial" w:eastAsia="Times New Roman" w:hAnsi="Arial" w:cs="Arial"/>
                <w:color w:val="000000"/>
                <w:sz w:val="20"/>
                <w:szCs w:val="20"/>
                <w:lang w:val="nl-NL"/>
              </w:rPr>
              <w:t xml:space="preserve">In combinatie met de attribuutsoort Ondertekeningsoort verschaft dit rechtskracht aan het document. </w:t>
            </w:r>
          </w:p>
        </w:tc>
      </w:tr>
      <w:tr w:rsidR="00057627" w:rsidRPr="005E066D" w:rsidTr="00367B3C">
        <w:tc>
          <w:tcPr>
            <w:tcW w:w="3780" w:type="dxa"/>
            <w:tcBorders>
              <w:top w:val="nil"/>
              <w:left w:val="nil"/>
              <w:bottom w:val="nil"/>
              <w:right w:val="nil"/>
            </w:tcBorders>
          </w:tcPr>
          <w:p w:rsidR="00057627" w:rsidRPr="00DD0F4F" w:rsidRDefault="00057627" w:rsidP="00367B3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057627" w:rsidRPr="00DD0F4F" w:rsidRDefault="00057627" w:rsidP="00367B3C">
            <w:pPr>
              <w:autoSpaceDE w:val="0"/>
              <w:autoSpaceDN w:val="0"/>
              <w:adjustRightInd w:val="0"/>
              <w:spacing w:after="0" w:line="240" w:lineRule="auto"/>
              <w:rPr>
                <w:rFonts w:ascii="Arial" w:eastAsia="Times New Roman" w:hAnsi="Arial" w:cs="Arial"/>
                <w:color w:val="000000"/>
                <w:sz w:val="20"/>
                <w:szCs w:val="20"/>
                <w:lang w:val="nl-NL"/>
              </w:rPr>
            </w:pPr>
          </w:p>
        </w:tc>
      </w:tr>
      <w:tr w:rsidR="00057627" w:rsidRPr="00F64D19" w:rsidTr="00367B3C">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057627" w:rsidRPr="00F64D19" w:rsidRDefault="00B47636" w:rsidP="00057627">
            <w:pPr>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057627" w:rsidRPr="00F64D19">
              <w:rPr>
                <w:rFonts w:ascii="Arial" w:hAnsi="Arial" w:cs="Arial"/>
                <w:sz w:val="20"/>
                <w:szCs w:val="20"/>
                <w:lang w:val="en-AU"/>
              </w:rPr>
              <w:instrText xml:space="preserve">MERGEFIELD </w:instrText>
            </w:r>
            <w:r w:rsidR="00057627" w:rsidRPr="00F64D19">
              <w:rPr>
                <w:rFonts w:ascii="Arial" w:eastAsia="Times New Roman" w:hAnsi="Arial" w:cs="Arial"/>
                <w:color w:val="000000"/>
                <w:sz w:val="20"/>
                <w:szCs w:val="20"/>
              </w:rPr>
              <w:instrText>Att.Type</w:instrText>
            </w:r>
            <w:r w:rsidRPr="00F64D19">
              <w:rPr>
                <w:rFonts w:ascii="Arial" w:hAnsi="Arial" w:cs="Arial"/>
                <w:sz w:val="20"/>
                <w:szCs w:val="20"/>
                <w:lang w:val="en-AU"/>
              </w:rPr>
              <w:fldChar w:fldCharType="separate"/>
            </w:r>
            <w:r w:rsidR="00057627" w:rsidRPr="00F64D19">
              <w:rPr>
                <w:rFonts w:ascii="Arial" w:eastAsia="Times New Roman" w:hAnsi="Arial" w:cs="Arial"/>
                <w:color w:val="000000"/>
                <w:sz w:val="20"/>
                <w:szCs w:val="20"/>
              </w:rPr>
              <w:t>AN</w:t>
            </w:r>
            <w:r w:rsidR="00057627">
              <w:rPr>
                <w:rFonts w:ascii="Arial" w:eastAsia="Times New Roman" w:hAnsi="Arial" w:cs="Arial"/>
                <w:color w:val="000000"/>
                <w:sz w:val="20"/>
                <w:szCs w:val="20"/>
              </w:rPr>
              <w:t>1</w:t>
            </w:r>
            <w:r w:rsidR="00057627"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p>
        </w:tc>
      </w:tr>
      <w:tr w:rsidR="00057627" w:rsidRPr="00F64D19" w:rsidTr="00367B3C">
        <w:trPr>
          <w:trHeight w:val="230"/>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5E066D" w:rsidTr="00367B3C">
        <w:trPr>
          <w:trHeight w:val="230"/>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057627" w:rsidRPr="00DD0F4F" w:rsidRDefault="00057627" w:rsidP="00367B3C">
            <w:pPr>
              <w:spacing w:after="0" w:line="240" w:lineRule="auto"/>
              <w:rPr>
                <w:noProof/>
                <w:lang w:val="nl-NL"/>
              </w:rPr>
            </w:pPr>
            <w:r w:rsidRPr="00DD0F4F">
              <w:rPr>
                <w:noProof/>
                <w:lang w:val="nl-NL"/>
              </w:rPr>
              <w:t>Aanduidingen van rechtsgeldige wijzen van ondertekening</w:t>
            </w:r>
          </w:p>
        </w:tc>
      </w:tr>
      <w:tr w:rsidR="00057627" w:rsidRPr="005E066D" w:rsidTr="00367B3C">
        <w:trPr>
          <w:trHeight w:val="215"/>
        </w:trPr>
        <w:tc>
          <w:tcPr>
            <w:tcW w:w="3780" w:type="dxa"/>
            <w:tcBorders>
              <w:top w:val="nil"/>
              <w:left w:val="nil"/>
              <w:bottom w:val="nil"/>
              <w:right w:val="nil"/>
            </w:tcBorders>
          </w:tcPr>
          <w:p w:rsidR="00057627" w:rsidRPr="00DD0F4F" w:rsidRDefault="00057627" w:rsidP="00367B3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057627" w:rsidRPr="00DD0F4F" w:rsidRDefault="00057627" w:rsidP="00367B3C">
            <w:pPr>
              <w:autoSpaceDE w:val="0"/>
              <w:autoSpaceDN w:val="0"/>
              <w:adjustRightInd w:val="0"/>
              <w:spacing w:after="0" w:line="240" w:lineRule="auto"/>
              <w:rPr>
                <w:rFonts w:ascii="Arial" w:eastAsia="Times New Roman" w:hAnsi="Arial" w:cs="Arial"/>
                <w:color w:val="000000"/>
                <w:sz w:val="20"/>
                <w:szCs w:val="20"/>
                <w:lang w:val="nl-NL"/>
              </w:rPr>
            </w:pPr>
          </w:p>
        </w:tc>
      </w:tr>
      <w:tr w:rsidR="00057627" w:rsidRPr="00F64D19" w:rsidTr="00367B3C">
        <w:trPr>
          <w:trHeight w:val="215"/>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057627" w:rsidRPr="00F64D19" w:rsidTr="00367B3C">
        <w:trPr>
          <w:trHeight w:val="230"/>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rsidTr="00367B3C">
        <w:trPr>
          <w:trHeight w:val="230"/>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057627" w:rsidRPr="00F64D19" w:rsidTr="00367B3C">
        <w:trPr>
          <w:trHeight w:val="230"/>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rsidTr="00367B3C">
        <w:trPr>
          <w:trHeight w:val="230"/>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057627" w:rsidRPr="00F64D19" w:rsidTr="00367B3C">
        <w:trPr>
          <w:trHeight w:val="230"/>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p>
        </w:tc>
      </w:tr>
      <w:tr w:rsidR="00057627" w:rsidRPr="00F64D19" w:rsidTr="00367B3C">
        <w:trPr>
          <w:trHeight w:val="230"/>
        </w:trPr>
        <w:tc>
          <w:tcPr>
            <w:tcW w:w="37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057627" w:rsidRPr="00F64D19" w:rsidRDefault="00057627"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057627" w:rsidRPr="00F64D19" w:rsidTr="00367B3C">
        <w:trPr>
          <w:trHeight w:val="230"/>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057627" w:rsidRPr="00F64D19" w:rsidTr="00367B3C">
        <w:trPr>
          <w:trHeight w:val="411"/>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057627" w:rsidRPr="00F64D19" w:rsidTr="00367B3C">
        <w:trPr>
          <w:trHeight w:val="245"/>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057627" w:rsidRPr="00F64D19" w:rsidTr="00367B3C">
        <w:trPr>
          <w:trHeight w:val="230"/>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057627" w:rsidRPr="00F64D19" w:rsidRDefault="00B47636"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057627" w:rsidRPr="00F64D19">
              <w:rPr>
                <w:rFonts w:ascii="Arial" w:hAnsi="Arial" w:cs="Arial"/>
                <w:sz w:val="20"/>
                <w:szCs w:val="20"/>
                <w:lang w:val="en-AU"/>
              </w:rPr>
              <w:instrText xml:space="preserve">MERGEFIELD </w:instrText>
            </w:r>
            <w:r w:rsidR="00057627"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057627"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057627"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057627"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057627"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p>
        </w:tc>
      </w:tr>
      <w:tr w:rsidR="00057627" w:rsidRPr="00F64D19" w:rsidTr="00367B3C">
        <w:trPr>
          <w:trHeight w:val="230"/>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057627" w:rsidRPr="00F64D19" w:rsidTr="00367B3C">
        <w:trPr>
          <w:trHeight w:val="230"/>
        </w:trPr>
        <w:tc>
          <w:tcPr>
            <w:tcW w:w="37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Gemeentelijk basisgegeven</w:t>
            </w:r>
          </w:p>
        </w:tc>
      </w:tr>
      <w:tr w:rsidR="00057627" w:rsidRPr="00F64D19" w:rsidTr="00367B3C">
        <w:trPr>
          <w:trHeight w:val="230"/>
        </w:trPr>
        <w:tc>
          <w:tcPr>
            <w:tcW w:w="3780" w:type="dxa"/>
            <w:tcBorders>
              <w:top w:val="nil"/>
              <w:left w:val="nil"/>
              <w:right w:val="nil"/>
            </w:tcBorders>
          </w:tcPr>
          <w:p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057627" w:rsidRPr="005E066D" w:rsidTr="00367B3C">
        <w:trPr>
          <w:trHeight w:val="230"/>
        </w:trPr>
        <w:tc>
          <w:tcPr>
            <w:tcW w:w="3780" w:type="dxa"/>
            <w:tcBorders>
              <w:top w:val="nil"/>
              <w:left w:val="nil"/>
              <w:bottom w:val="single" w:sz="4" w:space="0" w:color="auto"/>
              <w:right w:val="nil"/>
            </w:tcBorders>
          </w:tcPr>
          <w:p w:rsidR="00057627" w:rsidRPr="00F64D19" w:rsidRDefault="00057627"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F64D19">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057627" w:rsidRPr="00DD0F4F" w:rsidRDefault="006A6C7F" w:rsidP="006A6C7F">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attribuutsoort mag niet van een waarde zijn voorzien als de attribuutsoort ‘Status’ de </w:t>
            </w:r>
            <w:r w:rsidR="00057627" w:rsidRPr="00DD0F4F">
              <w:rPr>
                <w:rFonts w:ascii="Arial" w:eastAsia="Times New Roman" w:hAnsi="Arial" w:cs="Arial"/>
                <w:color w:val="000000"/>
                <w:sz w:val="20"/>
                <w:szCs w:val="20"/>
                <w:lang w:val="nl-NL"/>
              </w:rPr>
              <w:t xml:space="preserve">waarde ‘in bewerking’ </w:t>
            </w:r>
            <w:r w:rsidRPr="00DD0F4F">
              <w:rPr>
                <w:rFonts w:ascii="Arial" w:eastAsia="Times New Roman" w:hAnsi="Arial" w:cs="Arial"/>
                <w:color w:val="000000"/>
                <w:sz w:val="20"/>
                <w:szCs w:val="20"/>
                <w:lang w:val="nl-NL"/>
              </w:rPr>
              <w:t>of</w:t>
            </w:r>
            <w:r w:rsidR="00057627" w:rsidRPr="00DD0F4F">
              <w:rPr>
                <w:rFonts w:ascii="Arial" w:eastAsia="Times New Roman" w:hAnsi="Arial" w:cs="Arial"/>
                <w:color w:val="000000"/>
                <w:sz w:val="20"/>
                <w:szCs w:val="20"/>
                <w:lang w:val="nl-NL"/>
              </w:rPr>
              <w:t xml:space="preserve"> ‘ter vaststelling’ heeft.</w:t>
            </w:r>
          </w:p>
        </w:tc>
      </w:tr>
    </w:tbl>
    <w:p w:rsidR="003C376A" w:rsidRPr="00DD0F4F" w:rsidRDefault="003C376A" w:rsidP="00AC6547">
      <w:pPr>
        <w:rPr>
          <w:lang w:val="nl-NL"/>
        </w:rPr>
      </w:pPr>
    </w:p>
    <w:p w:rsidR="006A6C7F" w:rsidRPr="001938EB" w:rsidRDefault="00B47636" w:rsidP="006A6C7F">
      <w:pPr>
        <w:pStyle w:val="Kop41"/>
        <w:rPr>
          <w:rFonts w:eastAsia="Times New Roman"/>
          <w:shd w:val="clear" w:color="auto" w:fill="auto"/>
          <w:lang w:val="nl-NL"/>
        </w:rPr>
      </w:pPr>
      <w:r>
        <w:rPr>
          <w:b w:val="0"/>
          <w:bCs w:val="0"/>
          <w:color w:val="auto"/>
          <w:sz w:val="20"/>
          <w:szCs w:val="20"/>
          <w:shd w:val="clear" w:color="auto" w:fill="auto"/>
        </w:rPr>
        <w:fldChar w:fldCharType="begin" w:fldLock="1"/>
      </w:r>
      <w:r w:rsidR="006A6C7F">
        <w:rPr>
          <w:b w:val="0"/>
          <w:bCs w:val="0"/>
          <w:color w:val="auto"/>
          <w:sz w:val="20"/>
          <w:szCs w:val="20"/>
          <w:shd w:val="clear" w:color="auto" w:fill="auto"/>
        </w:rPr>
        <w:instrText xml:space="preserve">MERGEFIELD </w:instrText>
      </w:r>
      <w:r w:rsidR="006A6C7F">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A6C7F">
        <w:rPr>
          <w:rFonts w:eastAsia="Times New Roman"/>
          <w:shd w:val="clear" w:color="auto" w:fill="auto"/>
          <w:lang w:val="nl-NL"/>
        </w:rPr>
        <w:t>«Attribuutsoort»</w:t>
      </w:r>
      <w:r>
        <w:rPr>
          <w:b w:val="0"/>
          <w:bCs w:val="0"/>
          <w:color w:val="auto"/>
          <w:sz w:val="20"/>
          <w:szCs w:val="20"/>
          <w:shd w:val="clear" w:color="auto" w:fill="auto"/>
        </w:rPr>
        <w:fldChar w:fldCharType="end"/>
      </w:r>
      <w:r w:rsidR="006A6C7F">
        <w:rPr>
          <w:rFonts w:eastAsia="Times New Roman"/>
          <w:shd w:val="clear" w:color="auto" w:fill="auto"/>
          <w:lang w:val="nl-NL"/>
        </w:rPr>
        <w:t xml:space="preserve"> Ondertekeningdatum</w:t>
      </w:r>
    </w:p>
    <w:tbl>
      <w:tblPr>
        <w:tblW w:w="9360" w:type="dxa"/>
        <w:tblInd w:w="60" w:type="dxa"/>
        <w:tblLayout w:type="fixed"/>
        <w:tblCellMar>
          <w:left w:w="60" w:type="dxa"/>
          <w:right w:w="60" w:type="dxa"/>
        </w:tblCellMar>
        <w:tblLook w:val="0000"/>
      </w:tblPr>
      <w:tblGrid>
        <w:gridCol w:w="3780"/>
        <w:gridCol w:w="5580"/>
      </w:tblGrid>
      <w:tr w:rsidR="006A6C7F" w:rsidRPr="00F64D19" w:rsidTr="00367B3C">
        <w:trPr>
          <w:trHeight w:val="230"/>
        </w:trPr>
        <w:tc>
          <w:tcPr>
            <w:tcW w:w="3780" w:type="dxa"/>
            <w:tcBorders>
              <w:top w:val="single" w:sz="4" w:space="0" w:color="auto"/>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Ondertekeningdatum</w:t>
            </w:r>
          </w:p>
        </w:tc>
      </w:tr>
      <w:tr w:rsidR="006A6C7F" w:rsidRPr="00F64D19" w:rsidTr="00367B3C">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rsidTr="00367B3C">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KING</w:t>
            </w:r>
          </w:p>
        </w:tc>
      </w:tr>
      <w:tr w:rsidR="006A6C7F" w:rsidRPr="00F64D19" w:rsidTr="00367B3C">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rsidTr="00367B3C">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rsidTr="00367B3C">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rsidTr="00367B3C">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ondertekeningdatum</w:t>
            </w:r>
          </w:p>
        </w:tc>
      </w:tr>
      <w:tr w:rsidR="006A6C7F" w:rsidRPr="00F64D19" w:rsidTr="00367B3C">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5E066D" w:rsidTr="00367B3C">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6A6C7F" w:rsidRPr="00DD0F4F" w:rsidRDefault="00B47636" w:rsidP="006A6C7F">
            <w:pPr>
              <w:autoSpaceDE w:val="0"/>
              <w:autoSpaceDN w:val="0"/>
              <w:adjustRightInd w:val="0"/>
              <w:spacing w:after="0" w:line="240" w:lineRule="auto"/>
              <w:rPr>
                <w:rFonts w:ascii="Arial" w:eastAsia="Times New Roman" w:hAnsi="Arial" w:cs="Arial"/>
                <w:color w:val="000000"/>
                <w:sz w:val="20"/>
                <w:szCs w:val="20"/>
                <w:lang w:val="nl-NL"/>
              </w:rPr>
            </w:pPr>
            <w:r w:rsidRPr="00F64D19">
              <w:rPr>
                <w:rFonts w:ascii="Arial" w:hAnsi="Arial" w:cs="Arial"/>
                <w:sz w:val="20"/>
                <w:szCs w:val="20"/>
                <w:lang w:val="en-AU"/>
              </w:rPr>
              <w:fldChar w:fldCharType="begin" w:fldLock="1"/>
            </w:r>
            <w:r w:rsidR="006A6C7F" w:rsidRPr="00DD0F4F">
              <w:rPr>
                <w:rFonts w:ascii="Arial" w:hAnsi="Arial" w:cs="Arial"/>
                <w:sz w:val="20"/>
                <w:szCs w:val="20"/>
                <w:lang w:val="nl-NL"/>
              </w:rPr>
              <w:instrText xml:space="preserve">MERGEFIELD </w:instrText>
            </w:r>
            <w:r w:rsidR="006A6C7F"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6A6C7F" w:rsidRPr="00DD0F4F">
              <w:rPr>
                <w:rFonts w:ascii="Arial" w:eastAsia="Times New Roman" w:hAnsi="Arial" w:cs="Arial"/>
                <w:color w:val="610E6A"/>
                <w:sz w:val="20"/>
                <w:szCs w:val="20"/>
                <w:lang w:val="nl-NL"/>
              </w:rPr>
              <w:t>De datum waarop de ondertekening van het INFORMATIEOBJECT heeft plaatsgevonden</w:t>
            </w:r>
          </w:p>
        </w:tc>
      </w:tr>
      <w:tr w:rsidR="006A6C7F" w:rsidRPr="005E066D" w:rsidTr="00367B3C">
        <w:trPr>
          <w:trHeight w:val="230"/>
        </w:trPr>
        <w:tc>
          <w:tcPr>
            <w:tcW w:w="3780" w:type="dxa"/>
            <w:tcBorders>
              <w:top w:val="nil"/>
              <w:left w:val="nil"/>
              <w:bottom w:val="nil"/>
              <w:right w:val="nil"/>
            </w:tcBorders>
          </w:tcPr>
          <w:p w:rsidR="006A6C7F" w:rsidRPr="00DD0F4F" w:rsidRDefault="006A6C7F" w:rsidP="00367B3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6A6C7F" w:rsidRPr="00DD0F4F" w:rsidRDefault="006A6C7F" w:rsidP="00367B3C">
            <w:pPr>
              <w:autoSpaceDE w:val="0"/>
              <w:autoSpaceDN w:val="0"/>
              <w:adjustRightInd w:val="0"/>
              <w:spacing w:after="0" w:line="240" w:lineRule="auto"/>
              <w:rPr>
                <w:rFonts w:ascii="Arial" w:eastAsia="Times New Roman" w:hAnsi="Arial" w:cs="Arial"/>
                <w:color w:val="000000"/>
                <w:sz w:val="20"/>
                <w:szCs w:val="20"/>
                <w:lang w:val="nl-NL"/>
              </w:rPr>
            </w:pPr>
          </w:p>
        </w:tc>
      </w:tr>
      <w:tr w:rsidR="006A6C7F" w:rsidRPr="00F64D19" w:rsidTr="00367B3C">
        <w:trPr>
          <w:trHeight w:val="230"/>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 xml:space="preserve">KING </w:t>
            </w:r>
          </w:p>
        </w:tc>
      </w:tr>
      <w:tr w:rsidR="006A6C7F" w:rsidRPr="00F64D19" w:rsidTr="00367B3C">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rsidTr="00367B3C">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 september 2014</w:t>
            </w:r>
          </w:p>
        </w:tc>
      </w:tr>
      <w:tr w:rsidR="006A6C7F" w:rsidRPr="00F64D19" w:rsidTr="00367B3C">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5E066D" w:rsidTr="00367B3C">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6A6C7F" w:rsidRPr="00DD0F4F" w:rsidRDefault="006A6C7F" w:rsidP="00367B3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Teneinde gebruik te kunnen maken van de rechtskracht van documenten cq. informatieobjecten is het van belang te weten of het een rechtsgeldig ondertekend document betreft. Met dit attribuutsoort wordt de wijze van ondertekening vastgelegd, zoals ‘analoog’, ‘digitaal’, ‘PKI’ e.d.</w:t>
            </w:r>
          </w:p>
        </w:tc>
      </w:tr>
      <w:tr w:rsidR="006A6C7F" w:rsidRPr="005E066D" w:rsidTr="00367B3C">
        <w:tc>
          <w:tcPr>
            <w:tcW w:w="3780" w:type="dxa"/>
            <w:tcBorders>
              <w:top w:val="nil"/>
              <w:left w:val="nil"/>
              <w:bottom w:val="nil"/>
              <w:right w:val="nil"/>
            </w:tcBorders>
          </w:tcPr>
          <w:p w:rsidR="006A6C7F" w:rsidRPr="00DD0F4F" w:rsidRDefault="006A6C7F" w:rsidP="00367B3C">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6A6C7F" w:rsidRPr="00DD0F4F" w:rsidRDefault="006A6C7F" w:rsidP="00367B3C">
            <w:pPr>
              <w:autoSpaceDE w:val="0"/>
              <w:autoSpaceDN w:val="0"/>
              <w:adjustRightInd w:val="0"/>
              <w:spacing w:after="0" w:line="240" w:lineRule="auto"/>
              <w:rPr>
                <w:rFonts w:ascii="Arial" w:eastAsia="Times New Roman" w:hAnsi="Arial" w:cs="Arial"/>
                <w:color w:val="000000"/>
                <w:sz w:val="20"/>
                <w:szCs w:val="20"/>
                <w:lang w:val="nl-NL"/>
              </w:rPr>
            </w:pPr>
          </w:p>
        </w:tc>
      </w:tr>
      <w:tr w:rsidR="006A6C7F" w:rsidRPr="00F64D19" w:rsidTr="00367B3C">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Datum (jjjjmmdd)</w:t>
            </w:r>
          </w:p>
        </w:tc>
      </w:tr>
      <w:tr w:rsidR="006A6C7F" w:rsidRPr="00F64D19" w:rsidTr="00367B3C">
        <w:trPr>
          <w:trHeight w:val="230"/>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rsidTr="00367B3C">
        <w:trPr>
          <w:trHeight w:val="230"/>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6A6C7F" w:rsidRPr="005D189E" w:rsidRDefault="006A6C7F" w:rsidP="00367B3C">
            <w:pPr>
              <w:spacing w:after="0" w:line="240" w:lineRule="auto"/>
              <w:rPr>
                <w:noProof/>
              </w:rPr>
            </w:pPr>
            <w:r>
              <w:rPr>
                <w:noProof/>
              </w:rPr>
              <w:t>Alle geldige datums</w:t>
            </w:r>
          </w:p>
        </w:tc>
      </w:tr>
      <w:tr w:rsidR="006A6C7F" w:rsidRPr="00F64D19" w:rsidTr="00367B3C">
        <w:trPr>
          <w:trHeight w:val="215"/>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rsidTr="00367B3C">
        <w:trPr>
          <w:trHeight w:val="215"/>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6A6C7F" w:rsidRPr="00F64D19" w:rsidTr="00367B3C">
        <w:trPr>
          <w:trHeight w:val="230"/>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rsidTr="00367B3C">
        <w:trPr>
          <w:trHeight w:val="230"/>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6A6C7F" w:rsidRPr="00F64D19" w:rsidTr="00367B3C">
        <w:trPr>
          <w:trHeight w:val="230"/>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rsidTr="00367B3C">
        <w:trPr>
          <w:trHeight w:val="230"/>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6A6C7F" w:rsidRPr="00F64D19" w:rsidTr="00367B3C">
        <w:trPr>
          <w:trHeight w:val="230"/>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p>
        </w:tc>
      </w:tr>
      <w:tr w:rsidR="006A6C7F" w:rsidRPr="00F64D19" w:rsidTr="00367B3C">
        <w:trPr>
          <w:trHeight w:val="230"/>
        </w:trPr>
        <w:tc>
          <w:tcPr>
            <w:tcW w:w="37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6A6C7F" w:rsidRPr="00F64D19" w:rsidRDefault="006A6C7F" w:rsidP="00367B3C">
            <w:pPr>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6A6C7F" w:rsidRPr="00F64D19" w:rsidTr="00367B3C">
        <w:trPr>
          <w:trHeight w:val="230"/>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6A6C7F" w:rsidRPr="00F64D19" w:rsidTr="00367B3C">
        <w:trPr>
          <w:trHeight w:val="411"/>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Nee</w:t>
            </w:r>
          </w:p>
        </w:tc>
      </w:tr>
      <w:tr w:rsidR="006A6C7F" w:rsidRPr="00F64D19" w:rsidTr="00367B3C">
        <w:trPr>
          <w:trHeight w:val="245"/>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6A6C7F" w:rsidRPr="00F64D19" w:rsidTr="00367B3C">
        <w:trPr>
          <w:trHeight w:val="230"/>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6A6C7F" w:rsidRPr="00F64D19" w:rsidRDefault="00B47636"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hAnsi="Arial" w:cs="Arial"/>
                <w:sz w:val="20"/>
                <w:szCs w:val="20"/>
                <w:lang w:val="en-AU"/>
              </w:rPr>
              <w:fldChar w:fldCharType="begin" w:fldLock="1"/>
            </w:r>
            <w:r w:rsidR="006A6C7F" w:rsidRPr="00F64D19">
              <w:rPr>
                <w:rFonts w:ascii="Arial" w:hAnsi="Arial" w:cs="Arial"/>
                <w:sz w:val="20"/>
                <w:szCs w:val="20"/>
                <w:lang w:val="en-AU"/>
              </w:rPr>
              <w:instrText xml:space="preserve">MERGEFIELD </w:instrText>
            </w:r>
            <w:r w:rsidR="006A6C7F"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6A6C7F"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6A6C7F"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6A6C7F"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6A6C7F"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p>
        </w:tc>
      </w:tr>
      <w:tr w:rsidR="006A6C7F" w:rsidRPr="00F64D19" w:rsidTr="00367B3C">
        <w:trPr>
          <w:trHeight w:val="230"/>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6A6C7F" w:rsidRPr="00F64D19" w:rsidTr="00367B3C">
        <w:trPr>
          <w:trHeight w:val="230"/>
        </w:trPr>
        <w:tc>
          <w:tcPr>
            <w:tcW w:w="37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r w:rsidRPr="00F64D19">
              <w:rPr>
                <w:rFonts w:ascii="Arial" w:eastAsia="Times New Roman" w:hAnsi="Arial" w:cs="Arial"/>
                <w:color w:val="000000"/>
                <w:sz w:val="20"/>
                <w:szCs w:val="20"/>
              </w:rPr>
              <w:t>Gemeentelijk basisgegeven</w:t>
            </w:r>
          </w:p>
        </w:tc>
      </w:tr>
      <w:tr w:rsidR="006A6C7F" w:rsidRPr="00F64D19" w:rsidTr="00367B3C">
        <w:trPr>
          <w:trHeight w:val="230"/>
        </w:trPr>
        <w:tc>
          <w:tcPr>
            <w:tcW w:w="3780" w:type="dxa"/>
            <w:tcBorders>
              <w:top w:val="nil"/>
              <w:left w:val="nil"/>
              <w:right w:val="nil"/>
            </w:tcBorders>
          </w:tcPr>
          <w:p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color w:val="000000"/>
                <w:sz w:val="20"/>
                <w:szCs w:val="20"/>
              </w:rPr>
            </w:pPr>
          </w:p>
        </w:tc>
      </w:tr>
      <w:tr w:rsidR="006A6C7F" w:rsidRPr="005E066D" w:rsidTr="00367B3C">
        <w:trPr>
          <w:trHeight w:val="230"/>
        </w:trPr>
        <w:tc>
          <w:tcPr>
            <w:tcW w:w="3780" w:type="dxa"/>
            <w:tcBorders>
              <w:top w:val="nil"/>
              <w:left w:val="nil"/>
              <w:bottom w:val="single" w:sz="4" w:space="0" w:color="auto"/>
              <w:right w:val="nil"/>
            </w:tcBorders>
          </w:tcPr>
          <w:p w:rsidR="006A6C7F" w:rsidRPr="00F64D19" w:rsidRDefault="006A6C7F" w:rsidP="00367B3C">
            <w:pPr>
              <w:tabs>
                <w:tab w:val="left" w:pos="284"/>
              </w:tabs>
              <w:autoSpaceDE w:val="0"/>
              <w:autoSpaceDN w:val="0"/>
              <w:adjustRightInd w:val="0"/>
              <w:spacing w:after="0" w:line="240" w:lineRule="auto"/>
              <w:rPr>
                <w:rFonts w:ascii="Arial" w:eastAsia="Times New Roman" w:hAnsi="Arial" w:cs="Arial"/>
                <w:b/>
                <w:bCs/>
                <w:color w:val="000000"/>
                <w:sz w:val="20"/>
                <w:szCs w:val="20"/>
              </w:rPr>
            </w:pPr>
            <w:r w:rsidRPr="00F64D19">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6A6C7F" w:rsidRPr="00DD0F4F" w:rsidRDefault="006A6C7F" w:rsidP="006A6C7F">
            <w:pPr>
              <w:tabs>
                <w:tab w:val="left" w:pos="284"/>
              </w:tabs>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attribuutsoort mag alleen van een waarde zijn voorzien als de attribuutsoort ‘Ondertekeningsoort’ van een waarde is voorzien.</w:t>
            </w:r>
          </w:p>
        </w:tc>
      </w:tr>
    </w:tbl>
    <w:p w:rsidR="00A02015" w:rsidRDefault="00A02015" w:rsidP="00A02015">
      <w:pPr>
        <w:pStyle w:val="Kop3"/>
        <w:rPr>
          <w:ins w:id="1448" w:author="Arjan" w:date="2014-11-18T10:00:00Z"/>
        </w:rPr>
      </w:pPr>
      <w:bookmarkStart w:id="1449" w:name="_Toc404294017"/>
      <w:ins w:id="1450" w:author="Arjan" w:date="2014-11-18T10:00:00Z">
        <w:r>
          <w:t>Verschijningsvorm</w:t>
        </w:r>
        <w:bookmarkEnd w:id="1449"/>
      </w:ins>
    </w:p>
    <w:p w:rsidR="00A02015" w:rsidRPr="00DD0F4F" w:rsidRDefault="00A02015" w:rsidP="00A02015">
      <w:pPr>
        <w:rPr>
          <w:ins w:id="1451" w:author="Arjan" w:date="2014-11-18T10:00:00Z"/>
          <w:lang w:val="nl-NL"/>
        </w:rPr>
      </w:pPr>
      <w:ins w:id="1452" w:author="Arjan" w:date="2014-11-18T10:00:00Z">
        <w:r>
          <w:rPr>
            <w:lang w:val="nl-NL"/>
          </w:rPr>
          <w:t>Dit is één van de metagevens die deel uit maken van het Toepassingsprofiel Metadatering Lokale Overheden</w:t>
        </w:r>
        <w:r w:rsidRPr="00DD0F4F">
          <w:rPr>
            <w:lang w:val="nl-NL"/>
          </w:rPr>
          <w:t>.</w:t>
        </w:r>
        <w:r>
          <w:rPr>
            <w:lang w:val="nl-NL"/>
          </w:rPr>
          <w:t xml:space="preserve"> Dit vormt de reden om dit gegeven op te nemen in het RGBZ.</w:t>
        </w:r>
      </w:ins>
    </w:p>
    <w:p w:rsidR="00A02015" w:rsidRPr="001938EB" w:rsidRDefault="00B47636" w:rsidP="00A02015">
      <w:pPr>
        <w:pStyle w:val="Kop41"/>
        <w:rPr>
          <w:ins w:id="1453" w:author="Arjan" w:date="2014-11-18T10:00:00Z"/>
          <w:rFonts w:eastAsia="Times New Roman"/>
          <w:shd w:val="clear" w:color="auto" w:fill="auto"/>
          <w:lang w:val="nl-NL"/>
        </w:rPr>
      </w:pPr>
      <w:ins w:id="1454" w:author="Arjan" w:date="2014-11-18T10:00:00Z">
        <w:r>
          <w:rPr>
            <w:b w:val="0"/>
            <w:bCs w:val="0"/>
            <w:color w:val="auto"/>
            <w:sz w:val="20"/>
            <w:szCs w:val="20"/>
            <w:shd w:val="clear" w:color="auto" w:fill="auto"/>
          </w:rPr>
          <w:fldChar w:fldCharType="begin" w:fldLock="1"/>
        </w:r>
        <w:r w:rsidR="00A02015">
          <w:rPr>
            <w:b w:val="0"/>
            <w:bCs w:val="0"/>
            <w:color w:val="auto"/>
            <w:sz w:val="20"/>
            <w:szCs w:val="20"/>
            <w:shd w:val="clear" w:color="auto" w:fill="auto"/>
          </w:rPr>
          <w:instrText xml:space="preserve">MERGEFIELD </w:instrText>
        </w:r>
        <w:r w:rsidR="00A02015">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A02015">
          <w:rPr>
            <w:rFonts w:eastAsia="Times New Roman"/>
            <w:shd w:val="clear" w:color="auto" w:fill="auto"/>
            <w:lang w:val="nl-NL"/>
          </w:rPr>
          <w:t>«Attribuutsoort»</w:t>
        </w:r>
        <w:r>
          <w:rPr>
            <w:b w:val="0"/>
            <w:bCs w:val="0"/>
            <w:color w:val="auto"/>
            <w:sz w:val="20"/>
            <w:szCs w:val="20"/>
            <w:shd w:val="clear" w:color="auto" w:fill="auto"/>
          </w:rPr>
          <w:fldChar w:fldCharType="end"/>
        </w:r>
        <w:r w:rsidR="00A02015">
          <w:rPr>
            <w:rFonts w:eastAsia="Times New Roman"/>
            <w:shd w:val="clear" w:color="auto" w:fill="auto"/>
            <w:lang w:val="nl-NL"/>
          </w:rPr>
          <w:t xml:space="preserve"> Verschijningsvorm</w:t>
        </w:r>
      </w:ins>
    </w:p>
    <w:tbl>
      <w:tblPr>
        <w:tblW w:w="9360" w:type="dxa"/>
        <w:tblInd w:w="60" w:type="dxa"/>
        <w:tblLayout w:type="fixed"/>
        <w:tblCellMar>
          <w:left w:w="60" w:type="dxa"/>
          <w:right w:w="60" w:type="dxa"/>
        </w:tblCellMar>
        <w:tblLook w:val="0000"/>
      </w:tblPr>
      <w:tblGrid>
        <w:gridCol w:w="3780"/>
        <w:gridCol w:w="5580"/>
      </w:tblGrid>
      <w:tr w:rsidR="00A02015" w:rsidRPr="00F64D19" w:rsidTr="00A02015">
        <w:trPr>
          <w:trHeight w:val="230"/>
          <w:ins w:id="1455" w:author="Arjan" w:date="2014-11-18T10:00:00Z"/>
        </w:trPr>
        <w:tc>
          <w:tcPr>
            <w:tcW w:w="3780" w:type="dxa"/>
            <w:tcBorders>
              <w:top w:val="single" w:sz="4" w:space="0" w:color="auto"/>
              <w:left w:val="nil"/>
              <w:bottom w:val="nil"/>
              <w:right w:val="nil"/>
            </w:tcBorders>
          </w:tcPr>
          <w:p w:rsidR="00A02015" w:rsidRPr="00F64D19" w:rsidRDefault="00A02015" w:rsidP="00A02015">
            <w:pPr>
              <w:autoSpaceDE w:val="0"/>
              <w:autoSpaceDN w:val="0"/>
              <w:adjustRightInd w:val="0"/>
              <w:spacing w:after="0" w:line="240" w:lineRule="auto"/>
              <w:rPr>
                <w:ins w:id="1456" w:author="Arjan" w:date="2014-11-18T10:00:00Z"/>
                <w:rFonts w:ascii="Arial" w:eastAsia="Times New Roman" w:hAnsi="Arial" w:cs="Arial"/>
                <w:color w:val="000000"/>
                <w:sz w:val="20"/>
                <w:szCs w:val="20"/>
              </w:rPr>
            </w:pPr>
            <w:ins w:id="1457" w:author="Arjan" w:date="2014-11-18T10:00:00Z">
              <w:r w:rsidRPr="00F64D19">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A02015" w:rsidRPr="00F64D19" w:rsidRDefault="00A02015" w:rsidP="00A02015">
            <w:pPr>
              <w:autoSpaceDE w:val="0"/>
              <w:autoSpaceDN w:val="0"/>
              <w:adjustRightInd w:val="0"/>
              <w:spacing w:after="0" w:line="240" w:lineRule="auto"/>
              <w:rPr>
                <w:ins w:id="1458" w:author="Arjan" w:date="2014-11-18T10:00:00Z"/>
                <w:rFonts w:ascii="Arial" w:eastAsia="Times New Roman" w:hAnsi="Arial" w:cs="Arial"/>
                <w:color w:val="000000"/>
                <w:sz w:val="20"/>
                <w:szCs w:val="20"/>
              </w:rPr>
            </w:pPr>
            <w:ins w:id="1459" w:author="Arjan" w:date="2014-11-18T10:00:00Z">
              <w:r>
                <w:rPr>
                  <w:rFonts w:ascii="Arial" w:hAnsi="Arial" w:cs="Arial"/>
                  <w:sz w:val="20"/>
                  <w:szCs w:val="20"/>
                  <w:lang w:val="en-AU"/>
                </w:rPr>
                <w:t>Verschijningsvorm</w:t>
              </w:r>
            </w:ins>
          </w:p>
        </w:tc>
      </w:tr>
      <w:tr w:rsidR="00A02015" w:rsidRPr="00F64D19" w:rsidTr="00A02015">
        <w:trPr>
          <w:ins w:id="1460"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6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62" w:author="Arjan" w:date="2014-11-18T10:00:00Z"/>
                <w:rFonts w:ascii="Arial" w:eastAsia="Times New Roman" w:hAnsi="Arial" w:cs="Arial"/>
                <w:color w:val="000000"/>
                <w:sz w:val="20"/>
                <w:szCs w:val="20"/>
              </w:rPr>
            </w:pPr>
          </w:p>
        </w:tc>
      </w:tr>
      <w:tr w:rsidR="00A02015" w:rsidRPr="00F64D19" w:rsidTr="00A02015">
        <w:trPr>
          <w:ins w:id="1463"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64" w:author="Arjan" w:date="2014-11-18T10:00:00Z"/>
                <w:rFonts w:ascii="Arial" w:eastAsia="Times New Roman" w:hAnsi="Arial" w:cs="Arial"/>
                <w:color w:val="000000"/>
                <w:sz w:val="20"/>
                <w:szCs w:val="20"/>
              </w:rPr>
            </w:pPr>
            <w:ins w:id="1465" w:author="Arjan" w:date="2014-11-18T10:00:00Z">
              <w:r w:rsidRPr="00F64D19">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A02015" w:rsidRPr="00F64D19" w:rsidRDefault="00F50BEB" w:rsidP="00A02015">
            <w:pPr>
              <w:autoSpaceDE w:val="0"/>
              <w:autoSpaceDN w:val="0"/>
              <w:adjustRightInd w:val="0"/>
              <w:spacing w:after="0" w:line="240" w:lineRule="auto"/>
              <w:rPr>
                <w:ins w:id="1466" w:author="Arjan" w:date="2014-11-18T10:00:00Z"/>
                <w:rFonts w:ascii="Arial" w:eastAsia="Times New Roman" w:hAnsi="Arial" w:cs="Arial"/>
                <w:color w:val="000000"/>
                <w:sz w:val="20"/>
                <w:szCs w:val="20"/>
              </w:rPr>
            </w:pPr>
            <w:ins w:id="1467" w:author="Arjan" w:date="2014-11-18T10:00:00Z">
              <w:r w:rsidRPr="00DD0F4F">
                <w:rPr>
                  <w:rFonts w:ascii="Arial" w:eastAsia="Times New Roman" w:hAnsi="Arial" w:cs="Arial"/>
                  <w:color w:val="000000"/>
                  <w:sz w:val="20"/>
                  <w:szCs w:val="20"/>
                  <w:lang w:val="nl-NL"/>
                </w:rPr>
                <w:t>Richtlijn Metagegevens Overheidsinformatie</w:t>
              </w:r>
            </w:ins>
          </w:p>
        </w:tc>
      </w:tr>
      <w:tr w:rsidR="00A02015" w:rsidRPr="00F64D19" w:rsidTr="00A02015">
        <w:trPr>
          <w:ins w:id="1468"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6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70" w:author="Arjan" w:date="2014-11-18T10:00:00Z"/>
                <w:rFonts w:ascii="Arial" w:eastAsia="Times New Roman" w:hAnsi="Arial" w:cs="Arial"/>
                <w:color w:val="000000"/>
                <w:sz w:val="20"/>
                <w:szCs w:val="20"/>
              </w:rPr>
            </w:pPr>
          </w:p>
        </w:tc>
      </w:tr>
      <w:tr w:rsidR="00A02015" w:rsidRPr="00F64D19" w:rsidTr="00A02015">
        <w:trPr>
          <w:ins w:id="1471"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72" w:author="Arjan" w:date="2014-11-18T10:00:00Z"/>
                <w:rFonts w:ascii="Arial" w:eastAsia="Times New Roman" w:hAnsi="Arial" w:cs="Arial"/>
                <w:color w:val="000000"/>
                <w:sz w:val="20"/>
                <w:szCs w:val="20"/>
              </w:rPr>
            </w:pPr>
            <w:ins w:id="1473" w:author="Arjan" w:date="2014-11-18T10:00:00Z">
              <w:r w:rsidRPr="00F64D19">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74" w:author="Arjan" w:date="2014-11-18T10:00:00Z"/>
                <w:rFonts w:ascii="Arial" w:eastAsia="Times New Roman" w:hAnsi="Arial" w:cs="Arial"/>
                <w:color w:val="000000"/>
                <w:sz w:val="20"/>
                <w:szCs w:val="20"/>
              </w:rPr>
            </w:pPr>
          </w:p>
        </w:tc>
      </w:tr>
      <w:tr w:rsidR="00A02015" w:rsidRPr="00F64D19" w:rsidTr="00A02015">
        <w:trPr>
          <w:ins w:id="1475"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7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77" w:author="Arjan" w:date="2014-11-18T10:00:00Z"/>
                <w:rFonts w:ascii="Arial" w:eastAsia="Times New Roman" w:hAnsi="Arial" w:cs="Arial"/>
                <w:color w:val="000000"/>
                <w:sz w:val="20"/>
                <w:szCs w:val="20"/>
              </w:rPr>
            </w:pPr>
          </w:p>
        </w:tc>
      </w:tr>
      <w:tr w:rsidR="00A02015" w:rsidRPr="00F64D19" w:rsidTr="00A02015">
        <w:trPr>
          <w:ins w:id="1478"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79" w:author="Arjan" w:date="2014-11-18T10:00:00Z"/>
                <w:rFonts w:ascii="Arial" w:eastAsia="Times New Roman" w:hAnsi="Arial" w:cs="Arial"/>
                <w:color w:val="000000"/>
                <w:sz w:val="20"/>
                <w:szCs w:val="20"/>
              </w:rPr>
            </w:pPr>
            <w:ins w:id="1480" w:author="Arjan" w:date="2014-11-18T10:00:00Z">
              <w:r w:rsidRPr="00F64D19">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81" w:author="Arjan" w:date="2014-11-18T10:00:00Z"/>
                <w:rFonts w:ascii="Arial" w:eastAsia="Times New Roman" w:hAnsi="Arial" w:cs="Arial"/>
                <w:color w:val="000000"/>
                <w:sz w:val="20"/>
                <w:szCs w:val="20"/>
              </w:rPr>
            </w:pPr>
            <w:ins w:id="1482" w:author="Arjan" w:date="2014-11-18T10:00:00Z">
              <w:r>
                <w:rPr>
                  <w:rFonts w:ascii="Arial" w:hAnsi="Arial" w:cs="Arial"/>
                  <w:sz w:val="20"/>
                  <w:szCs w:val="20"/>
                  <w:lang w:val="en-AU"/>
                </w:rPr>
                <w:t>verschijningsvorm</w:t>
              </w:r>
            </w:ins>
          </w:p>
        </w:tc>
      </w:tr>
      <w:tr w:rsidR="00A02015" w:rsidRPr="00F64D19" w:rsidTr="00A02015">
        <w:trPr>
          <w:ins w:id="1483"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8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85" w:author="Arjan" w:date="2014-11-18T10:00:00Z"/>
                <w:rFonts w:ascii="Arial" w:eastAsia="Times New Roman" w:hAnsi="Arial" w:cs="Arial"/>
                <w:color w:val="000000"/>
                <w:sz w:val="20"/>
                <w:szCs w:val="20"/>
              </w:rPr>
            </w:pPr>
          </w:p>
        </w:tc>
      </w:tr>
      <w:tr w:rsidR="00A02015" w:rsidRPr="005E066D" w:rsidTr="00A02015">
        <w:trPr>
          <w:ins w:id="1486"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87" w:author="Arjan" w:date="2014-11-18T10:00:00Z"/>
                <w:rFonts w:ascii="Arial" w:eastAsia="Times New Roman" w:hAnsi="Arial" w:cs="Arial"/>
                <w:color w:val="000000"/>
                <w:sz w:val="20"/>
                <w:szCs w:val="20"/>
              </w:rPr>
            </w:pPr>
            <w:ins w:id="1488" w:author="Arjan" w:date="2014-11-18T10:00:00Z">
              <w:r w:rsidRPr="00F64D19">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A02015" w:rsidRPr="00DD0F4F" w:rsidRDefault="00B47636" w:rsidP="00F50BEB">
            <w:pPr>
              <w:autoSpaceDE w:val="0"/>
              <w:autoSpaceDN w:val="0"/>
              <w:adjustRightInd w:val="0"/>
              <w:spacing w:after="0" w:line="240" w:lineRule="auto"/>
              <w:rPr>
                <w:ins w:id="1489" w:author="Arjan" w:date="2014-11-18T10:00:00Z"/>
                <w:rFonts w:ascii="Arial" w:eastAsia="Times New Roman" w:hAnsi="Arial" w:cs="Arial"/>
                <w:color w:val="000000"/>
                <w:sz w:val="20"/>
                <w:szCs w:val="20"/>
                <w:lang w:val="nl-NL"/>
              </w:rPr>
            </w:pPr>
            <w:ins w:id="1490" w:author="Arjan" w:date="2014-11-18T10:00:00Z">
              <w:r w:rsidRPr="00F64D19">
                <w:rPr>
                  <w:rFonts w:ascii="Arial" w:hAnsi="Arial" w:cs="Arial"/>
                  <w:sz w:val="20"/>
                  <w:szCs w:val="20"/>
                  <w:lang w:val="en-AU"/>
                </w:rPr>
                <w:fldChar w:fldCharType="begin" w:fldLock="1"/>
              </w:r>
              <w:r w:rsidR="00A02015" w:rsidRPr="00DD0F4F">
                <w:rPr>
                  <w:rFonts w:ascii="Arial" w:hAnsi="Arial" w:cs="Arial"/>
                  <w:sz w:val="20"/>
                  <w:szCs w:val="20"/>
                  <w:lang w:val="nl-NL"/>
                </w:rPr>
                <w:instrText xml:space="preserve">MERGEFIELD </w:instrText>
              </w:r>
              <w:r w:rsidR="00A02015" w:rsidRPr="00DD0F4F">
                <w:rPr>
                  <w:rFonts w:ascii="Arial" w:eastAsia="Times New Roman" w:hAnsi="Arial" w:cs="Arial"/>
                  <w:color w:val="000000"/>
                  <w:sz w:val="20"/>
                  <w:szCs w:val="20"/>
                  <w:lang w:val="nl-NL"/>
                </w:rPr>
                <w:instrText>Att.Notes</w:instrText>
              </w:r>
              <w:r w:rsidRPr="00F64D19">
                <w:rPr>
                  <w:rFonts w:ascii="Arial" w:hAnsi="Arial" w:cs="Arial"/>
                  <w:sz w:val="20"/>
                  <w:szCs w:val="20"/>
                  <w:lang w:val="en-AU"/>
                </w:rPr>
                <w:fldChar w:fldCharType="end"/>
              </w:r>
              <w:r w:rsidR="00A02015" w:rsidRPr="00DD0F4F">
                <w:rPr>
                  <w:rFonts w:ascii="Arial" w:eastAsia="Times New Roman" w:hAnsi="Arial" w:cs="Arial"/>
                  <w:color w:val="610E6A"/>
                  <w:sz w:val="20"/>
                  <w:szCs w:val="20"/>
                  <w:lang w:val="nl-NL"/>
                </w:rPr>
                <w:t xml:space="preserve">De </w:t>
              </w:r>
              <w:r w:rsidR="00F50BEB">
                <w:rPr>
                  <w:rFonts w:ascii="Arial" w:eastAsia="Times New Roman" w:hAnsi="Arial" w:cs="Arial"/>
                  <w:color w:val="610E6A"/>
                  <w:sz w:val="20"/>
                  <w:szCs w:val="20"/>
                  <w:lang w:val="nl-NL"/>
                </w:rPr>
                <w:t>essentiële opmaakaspecten van een</w:t>
              </w:r>
              <w:r w:rsidR="00A02015" w:rsidRPr="00DD0F4F">
                <w:rPr>
                  <w:rFonts w:ascii="Arial" w:eastAsia="Times New Roman" w:hAnsi="Arial" w:cs="Arial"/>
                  <w:color w:val="610E6A"/>
                  <w:sz w:val="20"/>
                  <w:szCs w:val="20"/>
                  <w:lang w:val="nl-NL"/>
                </w:rPr>
                <w:t xml:space="preserve"> INFORMATIEOBJECT</w:t>
              </w:r>
              <w:r w:rsidR="00F50BEB">
                <w:rPr>
                  <w:rFonts w:ascii="Arial" w:eastAsia="Times New Roman" w:hAnsi="Arial" w:cs="Arial"/>
                  <w:color w:val="610E6A"/>
                  <w:sz w:val="20"/>
                  <w:szCs w:val="20"/>
                  <w:lang w:val="nl-NL"/>
                </w:rPr>
                <w:t>.</w:t>
              </w:r>
            </w:ins>
          </w:p>
        </w:tc>
      </w:tr>
      <w:tr w:rsidR="00A02015" w:rsidRPr="005E066D" w:rsidTr="00A02015">
        <w:trPr>
          <w:trHeight w:val="230"/>
          <w:ins w:id="1491" w:author="Arjan" w:date="2014-11-18T10:00:00Z"/>
        </w:trPr>
        <w:tc>
          <w:tcPr>
            <w:tcW w:w="3780" w:type="dxa"/>
            <w:tcBorders>
              <w:top w:val="nil"/>
              <w:left w:val="nil"/>
              <w:bottom w:val="nil"/>
              <w:right w:val="nil"/>
            </w:tcBorders>
          </w:tcPr>
          <w:p w:rsidR="00A02015" w:rsidRPr="00DD0F4F" w:rsidRDefault="00A02015" w:rsidP="00A02015">
            <w:pPr>
              <w:autoSpaceDE w:val="0"/>
              <w:autoSpaceDN w:val="0"/>
              <w:adjustRightInd w:val="0"/>
              <w:spacing w:after="0" w:line="240" w:lineRule="auto"/>
              <w:rPr>
                <w:ins w:id="1492"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2015" w:rsidRPr="00DD0F4F" w:rsidRDefault="00A02015" w:rsidP="00A02015">
            <w:pPr>
              <w:autoSpaceDE w:val="0"/>
              <w:autoSpaceDN w:val="0"/>
              <w:adjustRightInd w:val="0"/>
              <w:spacing w:after="0" w:line="240" w:lineRule="auto"/>
              <w:rPr>
                <w:ins w:id="1493" w:author="Arjan" w:date="2014-11-18T10:00:00Z"/>
                <w:rFonts w:ascii="Arial" w:eastAsia="Times New Roman" w:hAnsi="Arial" w:cs="Arial"/>
                <w:color w:val="000000"/>
                <w:sz w:val="20"/>
                <w:szCs w:val="20"/>
                <w:lang w:val="nl-NL"/>
              </w:rPr>
            </w:pPr>
          </w:p>
        </w:tc>
      </w:tr>
      <w:tr w:rsidR="00A02015" w:rsidRPr="00F64D19" w:rsidTr="00A02015">
        <w:trPr>
          <w:trHeight w:val="230"/>
          <w:ins w:id="1494"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95" w:author="Arjan" w:date="2014-11-18T10:00:00Z"/>
                <w:rFonts w:ascii="Arial" w:eastAsia="Times New Roman" w:hAnsi="Arial" w:cs="Arial"/>
                <w:color w:val="000000"/>
                <w:sz w:val="20"/>
                <w:szCs w:val="20"/>
              </w:rPr>
            </w:pPr>
            <w:ins w:id="1496" w:author="Arjan" w:date="2014-11-18T10:00:00Z">
              <w:r w:rsidRPr="00F64D19">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497" w:author="Arjan" w:date="2014-11-18T10:00:00Z"/>
                <w:rFonts w:ascii="Arial" w:eastAsia="Times New Roman" w:hAnsi="Arial" w:cs="Arial"/>
                <w:color w:val="000000"/>
                <w:sz w:val="20"/>
                <w:szCs w:val="20"/>
              </w:rPr>
            </w:pPr>
            <w:ins w:id="1498" w:author="Arjan" w:date="2014-11-18T10:00:00Z">
              <w:r w:rsidRPr="00DD0F4F">
                <w:rPr>
                  <w:rFonts w:ascii="Arial" w:eastAsia="Times New Roman" w:hAnsi="Arial" w:cs="Arial"/>
                  <w:color w:val="000000"/>
                  <w:sz w:val="20"/>
                  <w:szCs w:val="20"/>
                  <w:lang w:val="nl-NL"/>
                </w:rPr>
                <w:t>KING o.b.v. Richtlijn Metagegevens Overheidsinformatie</w:t>
              </w:r>
              <w:r w:rsidRPr="00F64D19">
                <w:rPr>
                  <w:rFonts w:ascii="Arial" w:eastAsia="Times New Roman" w:hAnsi="Arial" w:cs="Arial"/>
                  <w:color w:val="000000"/>
                  <w:sz w:val="20"/>
                  <w:szCs w:val="20"/>
                </w:rPr>
                <w:t xml:space="preserve"> </w:t>
              </w:r>
            </w:ins>
          </w:p>
        </w:tc>
      </w:tr>
      <w:tr w:rsidR="00A02015" w:rsidRPr="00F64D19" w:rsidTr="00A02015">
        <w:trPr>
          <w:ins w:id="1499"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0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01" w:author="Arjan" w:date="2014-11-18T10:00:00Z"/>
                <w:rFonts w:ascii="Arial" w:eastAsia="Times New Roman" w:hAnsi="Arial" w:cs="Arial"/>
                <w:color w:val="000000"/>
                <w:sz w:val="20"/>
                <w:szCs w:val="20"/>
              </w:rPr>
            </w:pPr>
          </w:p>
        </w:tc>
      </w:tr>
      <w:tr w:rsidR="00A02015" w:rsidRPr="00F64D19" w:rsidTr="00A02015">
        <w:trPr>
          <w:ins w:id="1502"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03" w:author="Arjan" w:date="2014-11-18T10:00:00Z"/>
                <w:rFonts w:ascii="Arial" w:eastAsia="Times New Roman" w:hAnsi="Arial" w:cs="Arial"/>
                <w:color w:val="000000"/>
                <w:sz w:val="20"/>
                <w:szCs w:val="20"/>
              </w:rPr>
            </w:pPr>
            <w:ins w:id="1504" w:author="Arjan" w:date="2014-11-18T10:00:00Z">
              <w:r w:rsidRPr="00F64D19">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A02015" w:rsidRPr="00F64D19" w:rsidRDefault="00A02015" w:rsidP="00F50BEB">
            <w:pPr>
              <w:autoSpaceDE w:val="0"/>
              <w:autoSpaceDN w:val="0"/>
              <w:adjustRightInd w:val="0"/>
              <w:spacing w:after="0" w:line="240" w:lineRule="auto"/>
              <w:rPr>
                <w:ins w:id="1505" w:author="Arjan" w:date="2014-11-18T10:00:00Z"/>
                <w:rFonts w:ascii="Arial" w:eastAsia="Times New Roman" w:hAnsi="Arial" w:cs="Arial"/>
                <w:color w:val="000000"/>
                <w:sz w:val="20"/>
                <w:szCs w:val="20"/>
              </w:rPr>
            </w:pPr>
            <w:ins w:id="1506" w:author="Arjan" w:date="2014-11-18T10:00:00Z">
              <w:r>
                <w:rPr>
                  <w:rFonts w:ascii="Arial" w:eastAsia="Times New Roman" w:hAnsi="Arial" w:cs="Arial"/>
                  <w:color w:val="000000"/>
                  <w:sz w:val="20"/>
                  <w:szCs w:val="20"/>
                </w:rPr>
                <w:t xml:space="preserve">1 </w:t>
              </w:r>
              <w:r w:rsidR="00F50BEB">
                <w:rPr>
                  <w:rFonts w:ascii="Arial" w:eastAsia="Times New Roman" w:hAnsi="Arial" w:cs="Arial"/>
                  <w:color w:val="000000"/>
                  <w:sz w:val="20"/>
                  <w:szCs w:val="20"/>
                </w:rPr>
                <w:t>nov</w:t>
              </w:r>
              <w:r>
                <w:rPr>
                  <w:rFonts w:ascii="Arial" w:eastAsia="Times New Roman" w:hAnsi="Arial" w:cs="Arial"/>
                  <w:color w:val="000000"/>
                  <w:sz w:val="20"/>
                  <w:szCs w:val="20"/>
                </w:rPr>
                <w:t>ember 2014</w:t>
              </w:r>
            </w:ins>
          </w:p>
        </w:tc>
      </w:tr>
      <w:tr w:rsidR="00A02015" w:rsidRPr="00F64D19" w:rsidTr="00A02015">
        <w:trPr>
          <w:ins w:id="1507"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0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09" w:author="Arjan" w:date="2014-11-18T10:00:00Z"/>
                <w:rFonts w:ascii="Arial" w:eastAsia="Times New Roman" w:hAnsi="Arial" w:cs="Arial"/>
                <w:color w:val="000000"/>
                <w:sz w:val="20"/>
                <w:szCs w:val="20"/>
              </w:rPr>
            </w:pPr>
          </w:p>
        </w:tc>
      </w:tr>
      <w:tr w:rsidR="00A02015" w:rsidRPr="005E066D" w:rsidTr="00A02015">
        <w:trPr>
          <w:ins w:id="1510"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11" w:author="Arjan" w:date="2014-11-18T10:00:00Z"/>
                <w:rFonts w:ascii="Arial" w:eastAsia="Times New Roman" w:hAnsi="Arial" w:cs="Arial"/>
                <w:color w:val="000000"/>
                <w:sz w:val="20"/>
                <w:szCs w:val="20"/>
              </w:rPr>
            </w:pPr>
            <w:ins w:id="1512" w:author="Arjan" w:date="2014-11-18T10:00:00Z">
              <w:r w:rsidRPr="00F64D19">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F50BEB" w:rsidRPr="00F50BEB" w:rsidRDefault="00F50BEB" w:rsidP="00F50BEB">
            <w:pPr>
              <w:autoSpaceDE w:val="0"/>
              <w:autoSpaceDN w:val="0"/>
              <w:adjustRightInd w:val="0"/>
              <w:spacing w:after="0" w:line="240" w:lineRule="auto"/>
              <w:rPr>
                <w:ins w:id="1513" w:author="Arjan" w:date="2014-11-18T10:00:00Z"/>
                <w:rFonts w:ascii="Arial" w:eastAsia="Times New Roman" w:hAnsi="Arial" w:cs="Arial"/>
                <w:color w:val="000000"/>
                <w:sz w:val="20"/>
                <w:szCs w:val="20"/>
              </w:rPr>
            </w:pPr>
            <w:ins w:id="1514" w:author="Arjan" w:date="2014-11-18T10:00:00Z">
              <w:r w:rsidRPr="00F50BEB">
                <w:rPr>
                  <w:rFonts w:ascii="Arial" w:eastAsia="Times New Roman" w:hAnsi="Arial" w:cs="Arial"/>
                  <w:color w:val="000000"/>
                  <w:sz w:val="20"/>
                  <w:szCs w:val="20"/>
                </w:rPr>
                <w:t xml:space="preserve">De essentiële opmaakaspecten (zoals lay-out,  kleurgebruik bij kaarten, etc) dienen te worden vastgelegd als het kennis hebben van de opmaakaspecten van belang is voor het juist kunnen interpreteren van de inhoud van het </w:t>
              </w:r>
              <w:r w:rsidR="006C6C52">
                <w:rPr>
                  <w:rFonts w:ascii="Arial" w:eastAsia="Times New Roman" w:hAnsi="Arial" w:cs="Arial"/>
                  <w:color w:val="000000"/>
                  <w:sz w:val="20"/>
                  <w:szCs w:val="20"/>
                </w:rPr>
                <w:t>informatieobject</w:t>
              </w:r>
              <w:r w:rsidRPr="00F50BEB">
                <w:rPr>
                  <w:rFonts w:ascii="Arial" w:eastAsia="Times New Roman" w:hAnsi="Arial" w:cs="Arial"/>
                  <w:color w:val="000000"/>
                  <w:sz w:val="20"/>
                  <w:szCs w:val="20"/>
                </w:rPr>
                <w:t>. Deze opmaakaspecten worden bijvoorbeeld in sjablonen en stylesheets bepaald. Ook kan het gaan om de legenda bij een kaart.</w:t>
              </w:r>
            </w:ins>
          </w:p>
          <w:p w:rsidR="00A02015" w:rsidRPr="00DD0F4F" w:rsidRDefault="00F50BEB" w:rsidP="00F50BEB">
            <w:pPr>
              <w:autoSpaceDE w:val="0"/>
              <w:autoSpaceDN w:val="0"/>
              <w:adjustRightInd w:val="0"/>
              <w:spacing w:after="0" w:line="240" w:lineRule="auto"/>
              <w:rPr>
                <w:ins w:id="1515" w:author="Arjan" w:date="2014-11-18T10:00:00Z"/>
                <w:rFonts w:ascii="Arial" w:eastAsia="Times New Roman" w:hAnsi="Arial" w:cs="Arial"/>
                <w:color w:val="000000"/>
                <w:sz w:val="20"/>
                <w:szCs w:val="20"/>
                <w:lang w:val="nl-NL"/>
              </w:rPr>
            </w:pPr>
            <w:ins w:id="1516" w:author="Arjan" w:date="2014-11-18T10:00:00Z">
              <w:r w:rsidRPr="00F50BEB">
                <w:rPr>
                  <w:rFonts w:ascii="Arial" w:eastAsia="Times New Roman" w:hAnsi="Arial" w:cs="Arial"/>
                  <w:color w:val="000000"/>
                  <w:sz w:val="20"/>
                  <w:szCs w:val="20"/>
                </w:rPr>
                <w:t>Vermeld worden bijvoorbeeld de naam van de handreiking waarin het kleurgebruik van bepaalde kaarten wordt voorgeschreven, de naam van een sjabloon of stylesheet, de verwijzing naar het International Color Consortium (ICC) voor de gehanteerde kleuren of het aantal dpi (dots per inch) waarin de afbeelding tot stand is gekomen.</w:t>
              </w:r>
            </w:ins>
          </w:p>
        </w:tc>
      </w:tr>
      <w:tr w:rsidR="00A02015" w:rsidRPr="005E066D" w:rsidTr="00A02015">
        <w:trPr>
          <w:ins w:id="1517" w:author="Arjan" w:date="2014-11-18T10:00:00Z"/>
        </w:trPr>
        <w:tc>
          <w:tcPr>
            <w:tcW w:w="3780" w:type="dxa"/>
            <w:tcBorders>
              <w:top w:val="nil"/>
              <w:left w:val="nil"/>
              <w:bottom w:val="nil"/>
              <w:right w:val="nil"/>
            </w:tcBorders>
          </w:tcPr>
          <w:p w:rsidR="00A02015" w:rsidRPr="00DD0F4F" w:rsidRDefault="00A02015" w:rsidP="00A02015">
            <w:pPr>
              <w:autoSpaceDE w:val="0"/>
              <w:autoSpaceDN w:val="0"/>
              <w:adjustRightInd w:val="0"/>
              <w:spacing w:after="0" w:line="240" w:lineRule="auto"/>
              <w:rPr>
                <w:ins w:id="1518"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2015" w:rsidRPr="00DD0F4F" w:rsidRDefault="00A02015" w:rsidP="00A02015">
            <w:pPr>
              <w:autoSpaceDE w:val="0"/>
              <w:autoSpaceDN w:val="0"/>
              <w:adjustRightInd w:val="0"/>
              <w:spacing w:after="0" w:line="240" w:lineRule="auto"/>
              <w:rPr>
                <w:ins w:id="1519" w:author="Arjan" w:date="2014-11-18T10:00:00Z"/>
                <w:rFonts w:ascii="Arial" w:eastAsia="Times New Roman" w:hAnsi="Arial" w:cs="Arial"/>
                <w:color w:val="000000"/>
                <w:sz w:val="20"/>
                <w:szCs w:val="20"/>
                <w:lang w:val="nl-NL"/>
              </w:rPr>
            </w:pPr>
          </w:p>
        </w:tc>
      </w:tr>
      <w:tr w:rsidR="00A02015" w:rsidRPr="00F64D19" w:rsidTr="00A02015">
        <w:trPr>
          <w:ins w:id="1520"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21" w:author="Arjan" w:date="2014-11-18T10:00:00Z"/>
                <w:rFonts w:ascii="Arial" w:eastAsia="Times New Roman" w:hAnsi="Arial" w:cs="Arial"/>
                <w:color w:val="000000"/>
                <w:sz w:val="20"/>
                <w:szCs w:val="20"/>
              </w:rPr>
            </w:pPr>
            <w:ins w:id="1522" w:author="Arjan" w:date="2014-11-18T10:00:00Z">
              <w:r w:rsidRPr="00F64D19">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A02015" w:rsidRPr="00F64D19" w:rsidRDefault="00F50BEB" w:rsidP="00A02015">
            <w:pPr>
              <w:autoSpaceDE w:val="0"/>
              <w:autoSpaceDN w:val="0"/>
              <w:adjustRightInd w:val="0"/>
              <w:spacing w:after="0" w:line="240" w:lineRule="auto"/>
              <w:rPr>
                <w:ins w:id="1523" w:author="Arjan" w:date="2014-11-18T10:00:00Z"/>
                <w:rFonts w:ascii="Arial" w:eastAsia="Times New Roman" w:hAnsi="Arial" w:cs="Arial"/>
                <w:color w:val="000000"/>
                <w:sz w:val="20"/>
                <w:szCs w:val="20"/>
              </w:rPr>
            </w:pPr>
            <w:ins w:id="1524" w:author="Arjan" w:date="2014-11-18T10:00:00Z">
              <w:r>
                <w:rPr>
                  <w:rFonts w:ascii="Arial" w:hAnsi="Arial" w:cs="Arial"/>
                  <w:sz w:val="20"/>
                  <w:szCs w:val="20"/>
                  <w:lang w:val="en-AU"/>
                </w:rPr>
                <w:t>String</w:t>
              </w:r>
            </w:ins>
          </w:p>
        </w:tc>
      </w:tr>
      <w:tr w:rsidR="00A02015" w:rsidRPr="00F64D19" w:rsidTr="00A02015">
        <w:trPr>
          <w:trHeight w:val="230"/>
          <w:ins w:id="1525"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2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27" w:author="Arjan" w:date="2014-11-18T10:00:00Z"/>
                <w:rFonts w:ascii="Arial" w:eastAsia="Times New Roman" w:hAnsi="Arial" w:cs="Arial"/>
                <w:color w:val="000000"/>
                <w:sz w:val="20"/>
                <w:szCs w:val="20"/>
              </w:rPr>
            </w:pPr>
          </w:p>
        </w:tc>
      </w:tr>
      <w:tr w:rsidR="00A02015" w:rsidRPr="00F64D19" w:rsidTr="00A02015">
        <w:trPr>
          <w:trHeight w:val="230"/>
          <w:ins w:id="1528"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29" w:author="Arjan" w:date="2014-11-18T10:00:00Z"/>
                <w:rFonts w:ascii="Arial" w:eastAsia="Times New Roman" w:hAnsi="Arial" w:cs="Arial"/>
                <w:color w:val="000000"/>
                <w:sz w:val="20"/>
                <w:szCs w:val="20"/>
              </w:rPr>
            </w:pPr>
            <w:ins w:id="1530" w:author="Arjan" w:date="2014-11-18T10:00:00Z">
              <w:r w:rsidRPr="00F64D19">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A02015" w:rsidRPr="005D189E" w:rsidRDefault="00F50BEB" w:rsidP="00A02015">
            <w:pPr>
              <w:spacing w:after="0" w:line="240" w:lineRule="auto"/>
              <w:rPr>
                <w:ins w:id="1531" w:author="Arjan" w:date="2014-11-18T10:00:00Z"/>
                <w:noProof/>
              </w:rPr>
            </w:pPr>
            <w:ins w:id="1532" w:author="Arjan" w:date="2014-11-18T10:00:00Z">
              <w:r>
                <w:rPr>
                  <w:noProof/>
                </w:rPr>
                <w:t>-</w:t>
              </w:r>
            </w:ins>
          </w:p>
        </w:tc>
      </w:tr>
      <w:tr w:rsidR="00A02015" w:rsidRPr="00F64D19" w:rsidTr="00A02015">
        <w:trPr>
          <w:trHeight w:val="215"/>
          <w:ins w:id="1533"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3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35" w:author="Arjan" w:date="2014-11-18T10:00:00Z"/>
                <w:rFonts w:ascii="Arial" w:eastAsia="Times New Roman" w:hAnsi="Arial" w:cs="Arial"/>
                <w:color w:val="000000"/>
                <w:sz w:val="20"/>
                <w:szCs w:val="20"/>
              </w:rPr>
            </w:pPr>
          </w:p>
        </w:tc>
      </w:tr>
      <w:tr w:rsidR="00A02015" w:rsidRPr="00F64D19" w:rsidTr="00A02015">
        <w:trPr>
          <w:trHeight w:val="215"/>
          <w:ins w:id="1536"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37" w:author="Arjan" w:date="2014-11-18T10:00:00Z"/>
                <w:rFonts w:ascii="Arial" w:eastAsia="Times New Roman" w:hAnsi="Arial" w:cs="Arial"/>
                <w:color w:val="000000"/>
                <w:sz w:val="20"/>
                <w:szCs w:val="20"/>
              </w:rPr>
            </w:pPr>
            <w:ins w:id="1538" w:author="Arjan" w:date="2014-11-18T10:00:00Z">
              <w:r w:rsidRPr="00F64D19">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39" w:author="Arjan" w:date="2014-11-18T10:00:00Z"/>
                <w:rFonts w:ascii="Arial" w:eastAsia="Times New Roman" w:hAnsi="Arial" w:cs="Arial"/>
                <w:color w:val="000000"/>
                <w:sz w:val="20"/>
                <w:szCs w:val="20"/>
              </w:rPr>
            </w:pPr>
            <w:ins w:id="1540" w:author="Arjan" w:date="2014-11-18T10:00:00Z">
              <w:r>
                <w:rPr>
                  <w:rFonts w:ascii="Arial" w:eastAsia="Times New Roman" w:hAnsi="Arial" w:cs="Arial"/>
                  <w:color w:val="000000"/>
                  <w:sz w:val="20"/>
                  <w:szCs w:val="20"/>
                </w:rPr>
                <w:t>Nee</w:t>
              </w:r>
            </w:ins>
          </w:p>
        </w:tc>
      </w:tr>
      <w:tr w:rsidR="00A02015" w:rsidRPr="00F64D19" w:rsidTr="00A02015">
        <w:trPr>
          <w:trHeight w:val="230"/>
          <w:ins w:id="1541"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42"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43" w:author="Arjan" w:date="2014-11-18T10:00:00Z"/>
                <w:rFonts w:ascii="Arial" w:eastAsia="Times New Roman" w:hAnsi="Arial" w:cs="Arial"/>
                <w:color w:val="000000"/>
                <w:sz w:val="20"/>
                <w:szCs w:val="20"/>
              </w:rPr>
            </w:pPr>
          </w:p>
        </w:tc>
      </w:tr>
      <w:tr w:rsidR="00A02015" w:rsidRPr="00F64D19" w:rsidTr="00A02015">
        <w:trPr>
          <w:trHeight w:val="230"/>
          <w:ins w:id="1544"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45" w:author="Arjan" w:date="2014-11-18T10:00:00Z"/>
                <w:rFonts w:ascii="Arial" w:eastAsia="Times New Roman" w:hAnsi="Arial" w:cs="Arial"/>
                <w:color w:val="000000"/>
                <w:sz w:val="20"/>
                <w:szCs w:val="20"/>
              </w:rPr>
            </w:pPr>
            <w:ins w:id="1546" w:author="Arjan" w:date="2014-11-18T10:00:00Z">
              <w:r w:rsidRPr="00F64D19">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47" w:author="Arjan" w:date="2014-11-18T10:00:00Z"/>
                <w:rFonts w:ascii="Arial" w:eastAsia="Times New Roman" w:hAnsi="Arial" w:cs="Arial"/>
                <w:color w:val="000000"/>
                <w:sz w:val="20"/>
                <w:szCs w:val="20"/>
              </w:rPr>
            </w:pPr>
            <w:ins w:id="1548" w:author="Arjan" w:date="2014-11-18T10:00:00Z">
              <w:r w:rsidRPr="00F64D19">
                <w:rPr>
                  <w:rFonts w:ascii="Arial" w:eastAsia="Times New Roman" w:hAnsi="Arial" w:cs="Arial"/>
                  <w:color w:val="000000"/>
                  <w:sz w:val="20"/>
                  <w:szCs w:val="20"/>
                </w:rPr>
                <w:t>Nee</w:t>
              </w:r>
            </w:ins>
          </w:p>
        </w:tc>
      </w:tr>
      <w:tr w:rsidR="00A02015" w:rsidRPr="00F64D19" w:rsidTr="00A02015">
        <w:trPr>
          <w:trHeight w:val="230"/>
          <w:ins w:id="1549"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5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51" w:author="Arjan" w:date="2014-11-18T10:00:00Z"/>
                <w:rFonts w:ascii="Arial" w:eastAsia="Times New Roman" w:hAnsi="Arial" w:cs="Arial"/>
                <w:color w:val="000000"/>
                <w:sz w:val="20"/>
                <w:szCs w:val="20"/>
              </w:rPr>
            </w:pPr>
          </w:p>
        </w:tc>
      </w:tr>
      <w:tr w:rsidR="00A02015" w:rsidRPr="00F64D19" w:rsidTr="00A02015">
        <w:trPr>
          <w:trHeight w:val="230"/>
          <w:ins w:id="1552"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53" w:author="Arjan" w:date="2014-11-18T10:00:00Z"/>
                <w:rFonts w:ascii="Arial" w:eastAsia="Times New Roman" w:hAnsi="Arial" w:cs="Arial"/>
                <w:color w:val="000000"/>
                <w:sz w:val="20"/>
                <w:szCs w:val="20"/>
              </w:rPr>
            </w:pPr>
            <w:ins w:id="1554" w:author="Arjan" w:date="2014-11-18T10:00:00Z">
              <w:r w:rsidRPr="00F64D19">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55" w:author="Arjan" w:date="2014-11-18T10:00:00Z"/>
                <w:rFonts w:ascii="Arial" w:eastAsia="Times New Roman" w:hAnsi="Arial" w:cs="Arial"/>
                <w:color w:val="000000"/>
                <w:sz w:val="20"/>
                <w:szCs w:val="20"/>
              </w:rPr>
            </w:pPr>
            <w:ins w:id="1556" w:author="Arjan" w:date="2014-11-18T10:00:00Z">
              <w:r>
                <w:rPr>
                  <w:rFonts w:ascii="Arial" w:eastAsia="Times New Roman" w:hAnsi="Arial" w:cs="Arial"/>
                  <w:color w:val="000000"/>
                  <w:sz w:val="20"/>
                  <w:szCs w:val="20"/>
                </w:rPr>
                <w:t>Nee</w:t>
              </w:r>
            </w:ins>
          </w:p>
        </w:tc>
      </w:tr>
      <w:tr w:rsidR="00A02015" w:rsidRPr="00F64D19" w:rsidTr="00A02015">
        <w:trPr>
          <w:trHeight w:val="230"/>
          <w:ins w:id="1557"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5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59" w:author="Arjan" w:date="2014-11-18T10:00:00Z"/>
                <w:rFonts w:ascii="Arial" w:eastAsia="Times New Roman" w:hAnsi="Arial" w:cs="Arial"/>
                <w:color w:val="000000"/>
                <w:sz w:val="20"/>
                <w:szCs w:val="20"/>
              </w:rPr>
            </w:pPr>
          </w:p>
        </w:tc>
      </w:tr>
      <w:tr w:rsidR="00A02015" w:rsidRPr="00F64D19" w:rsidTr="00A02015">
        <w:trPr>
          <w:trHeight w:val="230"/>
          <w:ins w:id="1560" w:author="Arjan" w:date="2014-11-18T10:00:00Z"/>
        </w:trPr>
        <w:tc>
          <w:tcPr>
            <w:tcW w:w="37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61" w:author="Arjan" w:date="2014-11-18T10:00:00Z"/>
                <w:rFonts w:ascii="Arial" w:eastAsia="Times New Roman" w:hAnsi="Arial" w:cs="Arial"/>
                <w:color w:val="000000"/>
                <w:sz w:val="20"/>
                <w:szCs w:val="20"/>
              </w:rPr>
            </w:pPr>
            <w:ins w:id="1562" w:author="Arjan" w:date="2014-11-18T10:00:00Z">
              <w:r w:rsidRPr="00F64D19">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A02015" w:rsidRPr="00F64D19" w:rsidRDefault="00A02015" w:rsidP="00A02015">
            <w:pPr>
              <w:autoSpaceDE w:val="0"/>
              <w:autoSpaceDN w:val="0"/>
              <w:adjustRightInd w:val="0"/>
              <w:spacing w:after="0" w:line="240" w:lineRule="auto"/>
              <w:rPr>
                <w:ins w:id="1563" w:author="Arjan" w:date="2014-11-18T10:00:00Z"/>
                <w:rFonts w:ascii="Arial" w:eastAsia="Times New Roman" w:hAnsi="Arial" w:cs="Arial"/>
                <w:color w:val="000000"/>
                <w:sz w:val="20"/>
                <w:szCs w:val="20"/>
              </w:rPr>
            </w:pPr>
            <w:ins w:id="1564" w:author="Arjan" w:date="2014-11-18T10:00:00Z">
              <w:r w:rsidRPr="00F64D19">
                <w:rPr>
                  <w:rFonts w:ascii="Arial" w:eastAsia="Times New Roman" w:hAnsi="Arial" w:cs="Arial"/>
                  <w:color w:val="000000"/>
                  <w:sz w:val="20"/>
                  <w:szCs w:val="20"/>
                </w:rPr>
                <w:t>Nee</w:t>
              </w:r>
            </w:ins>
          </w:p>
        </w:tc>
      </w:tr>
      <w:tr w:rsidR="00A02015" w:rsidRPr="00F64D19" w:rsidTr="00A02015">
        <w:trPr>
          <w:trHeight w:val="230"/>
          <w:ins w:id="1565" w:author="Arjan" w:date="2014-11-18T10:00:00Z"/>
        </w:trPr>
        <w:tc>
          <w:tcPr>
            <w:tcW w:w="3780" w:type="dxa"/>
            <w:tcBorders>
              <w:top w:val="nil"/>
              <w:left w:val="nil"/>
              <w:bottom w:val="nil"/>
              <w:right w:val="nil"/>
            </w:tcBorders>
          </w:tcPr>
          <w:p w:rsidR="00A02015" w:rsidRPr="00F64D19" w:rsidRDefault="00A02015" w:rsidP="00A02015">
            <w:pPr>
              <w:tabs>
                <w:tab w:val="left" w:pos="284"/>
              </w:tabs>
              <w:autoSpaceDE w:val="0"/>
              <w:autoSpaceDN w:val="0"/>
              <w:adjustRightInd w:val="0"/>
              <w:spacing w:after="0" w:line="240" w:lineRule="auto"/>
              <w:rPr>
                <w:ins w:id="156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2015" w:rsidRPr="00F64D19" w:rsidRDefault="00A02015" w:rsidP="00A02015">
            <w:pPr>
              <w:tabs>
                <w:tab w:val="left" w:pos="284"/>
              </w:tabs>
              <w:autoSpaceDE w:val="0"/>
              <w:autoSpaceDN w:val="0"/>
              <w:adjustRightInd w:val="0"/>
              <w:spacing w:after="0" w:line="240" w:lineRule="auto"/>
              <w:rPr>
                <w:ins w:id="1567" w:author="Arjan" w:date="2014-11-18T10:00:00Z"/>
                <w:rFonts w:ascii="Arial" w:eastAsia="Times New Roman" w:hAnsi="Arial" w:cs="Arial"/>
                <w:color w:val="000000"/>
                <w:sz w:val="20"/>
                <w:szCs w:val="20"/>
              </w:rPr>
            </w:pPr>
          </w:p>
        </w:tc>
      </w:tr>
      <w:tr w:rsidR="00A02015" w:rsidRPr="00F64D19" w:rsidTr="00A02015">
        <w:trPr>
          <w:trHeight w:val="411"/>
          <w:ins w:id="1568" w:author="Arjan" w:date="2014-11-18T10:00:00Z"/>
        </w:trPr>
        <w:tc>
          <w:tcPr>
            <w:tcW w:w="3780" w:type="dxa"/>
            <w:tcBorders>
              <w:top w:val="nil"/>
              <w:left w:val="nil"/>
              <w:bottom w:val="nil"/>
              <w:right w:val="nil"/>
            </w:tcBorders>
          </w:tcPr>
          <w:p w:rsidR="00A02015" w:rsidRPr="00F64D19" w:rsidRDefault="00A02015" w:rsidP="00A02015">
            <w:pPr>
              <w:tabs>
                <w:tab w:val="left" w:pos="284"/>
              </w:tabs>
              <w:autoSpaceDE w:val="0"/>
              <w:autoSpaceDN w:val="0"/>
              <w:adjustRightInd w:val="0"/>
              <w:spacing w:after="0" w:line="240" w:lineRule="auto"/>
              <w:rPr>
                <w:ins w:id="1569" w:author="Arjan" w:date="2014-11-18T10:00:00Z"/>
                <w:rFonts w:ascii="Arial" w:eastAsia="Times New Roman" w:hAnsi="Arial" w:cs="Arial"/>
                <w:color w:val="000000"/>
                <w:sz w:val="20"/>
                <w:szCs w:val="20"/>
              </w:rPr>
            </w:pPr>
            <w:ins w:id="1570" w:author="Arjan" w:date="2014-11-18T10:00:00Z">
              <w:r w:rsidRPr="00F64D19">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A02015" w:rsidRPr="00F64D19" w:rsidRDefault="00A02015" w:rsidP="00A02015">
            <w:pPr>
              <w:tabs>
                <w:tab w:val="left" w:pos="284"/>
              </w:tabs>
              <w:autoSpaceDE w:val="0"/>
              <w:autoSpaceDN w:val="0"/>
              <w:adjustRightInd w:val="0"/>
              <w:spacing w:after="0" w:line="240" w:lineRule="auto"/>
              <w:rPr>
                <w:ins w:id="1571" w:author="Arjan" w:date="2014-11-18T10:00:00Z"/>
                <w:rFonts w:ascii="Arial" w:eastAsia="Times New Roman" w:hAnsi="Arial" w:cs="Arial"/>
                <w:color w:val="000000"/>
                <w:sz w:val="20"/>
                <w:szCs w:val="20"/>
              </w:rPr>
            </w:pPr>
            <w:ins w:id="1572" w:author="Arjan" w:date="2014-11-18T10:00:00Z">
              <w:r w:rsidRPr="00F64D19">
                <w:rPr>
                  <w:rFonts w:ascii="Arial" w:eastAsia="Times New Roman" w:hAnsi="Arial" w:cs="Arial"/>
                  <w:color w:val="000000"/>
                  <w:sz w:val="20"/>
                  <w:szCs w:val="20"/>
                </w:rPr>
                <w:t>Nee</w:t>
              </w:r>
            </w:ins>
          </w:p>
        </w:tc>
      </w:tr>
      <w:tr w:rsidR="00A02015" w:rsidRPr="00F64D19" w:rsidTr="00A02015">
        <w:trPr>
          <w:trHeight w:val="245"/>
          <w:ins w:id="1573" w:author="Arjan" w:date="2014-11-18T10:00:00Z"/>
        </w:trPr>
        <w:tc>
          <w:tcPr>
            <w:tcW w:w="3780" w:type="dxa"/>
            <w:tcBorders>
              <w:top w:val="nil"/>
              <w:left w:val="nil"/>
              <w:bottom w:val="nil"/>
              <w:right w:val="nil"/>
            </w:tcBorders>
          </w:tcPr>
          <w:p w:rsidR="00A02015" w:rsidRPr="00F64D19" w:rsidRDefault="00A02015" w:rsidP="00A02015">
            <w:pPr>
              <w:tabs>
                <w:tab w:val="left" w:pos="284"/>
              </w:tabs>
              <w:autoSpaceDE w:val="0"/>
              <w:autoSpaceDN w:val="0"/>
              <w:adjustRightInd w:val="0"/>
              <w:spacing w:after="0" w:line="240" w:lineRule="auto"/>
              <w:rPr>
                <w:ins w:id="157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2015" w:rsidRPr="00F64D19" w:rsidRDefault="00A02015" w:rsidP="00A02015">
            <w:pPr>
              <w:tabs>
                <w:tab w:val="left" w:pos="284"/>
              </w:tabs>
              <w:autoSpaceDE w:val="0"/>
              <w:autoSpaceDN w:val="0"/>
              <w:adjustRightInd w:val="0"/>
              <w:spacing w:after="0" w:line="240" w:lineRule="auto"/>
              <w:rPr>
                <w:ins w:id="1575" w:author="Arjan" w:date="2014-11-18T10:00:00Z"/>
                <w:rFonts w:ascii="Arial" w:eastAsia="Times New Roman" w:hAnsi="Arial" w:cs="Arial"/>
                <w:color w:val="000000"/>
                <w:sz w:val="20"/>
                <w:szCs w:val="20"/>
              </w:rPr>
            </w:pPr>
          </w:p>
        </w:tc>
      </w:tr>
      <w:tr w:rsidR="00A02015" w:rsidRPr="00F64D19" w:rsidTr="00A02015">
        <w:trPr>
          <w:trHeight w:val="230"/>
          <w:ins w:id="1576" w:author="Arjan" w:date="2014-11-18T10:00:00Z"/>
        </w:trPr>
        <w:tc>
          <w:tcPr>
            <w:tcW w:w="3780" w:type="dxa"/>
            <w:tcBorders>
              <w:top w:val="nil"/>
              <w:left w:val="nil"/>
              <w:bottom w:val="nil"/>
              <w:right w:val="nil"/>
            </w:tcBorders>
          </w:tcPr>
          <w:p w:rsidR="00A02015" w:rsidRPr="00F64D19" w:rsidRDefault="00A02015" w:rsidP="00A02015">
            <w:pPr>
              <w:tabs>
                <w:tab w:val="left" w:pos="284"/>
              </w:tabs>
              <w:autoSpaceDE w:val="0"/>
              <w:autoSpaceDN w:val="0"/>
              <w:adjustRightInd w:val="0"/>
              <w:spacing w:after="0" w:line="240" w:lineRule="auto"/>
              <w:rPr>
                <w:ins w:id="1577" w:author="Arjan" w:date="2014-11-18T10:00:00Z"/>
                <w:rFonts w:ascii="Arial" w:eastAsia="Times New Roman" w:hAnsi="Arial" w:cs="Arial"/>
                <w:color w:val="000000"/>
                <w:sz w:val="20"/>
                <w:szCs w:val="20"/>
              </w:rPr>
            </w:pPr>
            <w:ins w:id="1578" w:author="Arjan" w:date="2014-11-18T10:00:00Z">
              <w:r w:rsidRPr="00F64D19">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A02015" w:rsidRPr="00F64D19" w:rsidRDefault="00B47636" w:rsidP="00A02015">
            <w:pPr>
              <w:tabs>
                <w:tab w:val="left" w:pos="284"/>
              </w:tabs>
              <w:autoSpaceDE w:val="0"/>
              <w:autoSpaceDN w:val="0"/>
              <w:adjustRightInd w:val="0"/>
              <w:spacing w:after="0" w:line="240" w:lineRule="auto"/>
              <w:rPr>
                <w:ins w:id="1579" w:author="Arjan" w:date="2014-11-18T10:00:00Z"/>
                <w:rFonts w:ascii="Arial" w:eastAsia="Times New Roman" w:hAnsi="Arial" w:cs="Arial"/>
                <w:color w:val="000000"/>
                <w:sz w:val="20"/>
                <w:szCs w:val="20"/>
              </w:rPr>
            </w:pPr>
            <w:ins w:id="1580" w:author="Arjan" w:date="2014-11-18T10:00:00Z">
              <w:r w:rsidRPr="00F64D19">
                <w:rPr>
                  <w:rFonts w:ascii="Arial" w:hAnsi="Arial" w:cs="Arial"/>
                  <w:sz w:val="20"/>
                  <w:szCs w:val="20"/>
                  <w:lang w:val="en-AU"/>
                </w:rPr>
                <w:fldChar w:fldCharType="begin" w:fldLock="1"/>
              </w:r>
              <w:r w:rsidR="00A02015" w:rsidRPr="00F64D19">
                <w:rPr>
                  <w:rFonts w:ascii="Arial" w:hAnsi="Arial" w:cs="Arial"/>
                  <w:sz w:val="20"/>
                  <w:szCs w:val="20"/>
                  <w:lang w:val="en-AU"/>
                </w:rPr>
                <w:instrText xml:space="preserve">MERGEFIELD </w:instrText>
              </w:r>
              <w:r w:rsidR="00A02015"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A02015"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A02015"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A02015"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A02015"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ins>
          </w:p>
        </w:tc>
      </w:tr>
      <w:tr w:rsidR="00A02015" w:rsidRPr="00F64D19" w:rsidTr="00A02015">
        <w:trPr>
          <w:trHeight w:val="230"/>
          <w:ins w:id="1581" w:author="Arjan" w:date="2014-11-18T10:00:00Z"/>
        </w:trPr>
        <w:tc>
          <w:tcPr>
            <w:tcW w:w="3780" w:type="dxa"/>
            <w:tcBorders>
              <w:top w:val="nil"/>
              <w:left w:val="nil"/>
              <w:bottom w:val="nil"/>
              <w:right w:val="nil"/>
            </w:tcBorders>
          </w:tcPr>
          <w:p w:rsidR="00A02015" w:rsidRPr="00F64D19" w:rsidRDefault="00A02015" w:rsidP="00A02015">
            <w:pPr>
              <w:tabs>
                <w:tab w:val="left" w:pos="284"/>
              </w:tabs>
              <w:autoSpaceDE w:val="0"/>
              <w:autoSpaceDN w:val="0"/>
              <w:adjustRightInd w:val="0"/>
              <w:spacing w:after="0" w:line="240" w:lineRule="auto"/>
              <w:rPr>
                <w:ins w:id="1582"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2015" w:rsidRPr="00F64D19" w:rsidRDefault="00A02015" w:rsidP="00A02015">
            <w:pPr>
              <w:tabs>
                <w:tab w:val="left" w:pos="284"/>
              </w:tabs>
              <w:autoSpaceDE w:val="0"/>
              <w:autoSpaceDN w:val="0"/>
              <w:adjustRightInd w:val="0"/>
              <w:spacing w:after="0" w:line="240" w:lineRule="auto"/>
              <w:rPr>
                <w:ins w:id="1583" w:author="Arjan" w:date="2014-11-18T10:00:00Z"/>
                <w:rFonts w:ascii="Arial" w:eastAsia="Times New Roman" w:hAnsi="Arial" w:cs="Arial"/>
                <w:color w:val="000000"/>
                <w:sz w:val="20"/>
                <w:szCs w:val="20"/>
              </w:rPr>
            </w:pPr>
          </w:p>
        </w:tc>
      </w:tr>
      <w:tr w:rsidR="00A02015" w:rsidRPr="00F64D19" w:rsidTr="00A02015">
        <w:trPr>
          <w:trHeight w:val="80"/>
          <w:ins w:id="1584" w:author="Arjan" w:date="2014-11-18T10:00:00Z"/>
        </w:trPr>
        <w:tc>
          <w:tcPr>
            <w:tcW w:w="3780" w:type="dxa"/>
            <w:tcBorders>
              <w:top w:val="nil"/>
              <w:left w:val="nil"/>
              <w:bottom w:val="nil"/>
              <w:right w:val="nil"/>
            </w:tcBorders>
          </w:tcPr>
          <w:p w:rsidR="00A02015" w:rsidRPr="00F64D19" w:rsidRDefault="00A02015" w:rsidP="00A02015">
            <w:pPr>
              <w:tabs>
                <w:tab w:val="left" w:pos="284"/>
              </w:tabs>
              <w:autoSpaceDE w:val="0"/>
              <w:autoSpaceDN w:val="0"/>
              <w:adjustRightInd w:val="0"/>
              <w:spacing w:after="0" w:line="240" w:lineRule="auto"/>
              <w:rPr>
                <w:ins w:id="1585" w:author="Arjan" w:date="2014-11-18T10:00:00Z"/>
                <w:rFonts w:ascii="Arial" w:eastAsia="Times New Roman" w:hAnsi="Arial" w:cs="Arial"/>
                <w:color w:val="000000"/>
                <w:sz w:val="20"/>
                <w:szCs w:val="20"/>
              </w:rPr>
            </w:pPr>
            <w:ins w:id="1586" w:author="Arjan" w:date="2014-11-18T10:00:00Z">
              <w:r w:rsidRPr="00F64D19">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A02015" w:rsidRPr="00F64D19" w:rsidRDefault="00A02015" w:rsidP="00A02015">
            <w:pPr>
              <w:tabs>
                <w:tab w:val="left" w:pos="284"/>
              </w:tabs>
              <w:autoSpaceDE w:val="0"/>
              <w:autoSpaceDN w:val="0"/>
              <w:adjustRightInd w:val="0"/>
              <w:spacing w:after="0" w:line="240" w:lineRule="auto"/>
              <w:rPr>
                <w:ins w:id="1587" w:author="Arjan" w:date="2014-11-18T10:00:00Z"/>
                <w:rFonts w:ascii="Arial" w:eastAsia="Times New Roman" w:hAnsi="Arial" w:cs="Arial"/>
                <w:color w:val="000000"/>
                <w:sz w:val="20"/>
                <w:szCs w:val="20"/>
              </w:rPr>
            </w:pPr>
            <w:ins w:id="1588" w:author="Arjan" w:date="2014-11-18T10:00:00Z">
              <w:r w:rsidRPr="00F64D19">
                <w:rPr>
                  <w:rFonts w:ascii="Arial" w:eastAsia="Times New Roman" w:hAnsi="Arial" w:cs="Arial"/>
                  <w:color w:val="000000"/>
                  <w:sz w:val="20"/>
                  <w:szCs w:val="20"/>
                </w:rPr>
                <w:t>Gemeentelijk basisgegeven</w:t>
              </w:r>
            </w:ins>
          </w:p>
        </w:tc>
      </w:tr>
      <w:tr w:rsidR="00A02015" w:rsidRPr="00F64D19" w:rsidTr="00A02015">
        <w:trPr>
          <w:trHeight w:val="230"/>
          <w:ins w:id="1589" w:author="Arjan" w:date="2014-11-18T10:00:00Z"/>
        </w:trPr>
        <w:tc>
          <w:tcPr>
            <w:tcW w:w="3780" w:type="dxa"/>
            <w:tcBorders>
              <w:top w:val="nil"/>
              <w:left w:val="nil"/>
              <w:right w:val="nil"/>
            </w:tcBorders>
          </w:tcPr>
          <w:p w:rsidR="00A02015" w:rsidRPr="00F64D19" w:rsidRDefault="00A02015" w:rsidP="00A02015">
            <w:pPr>
              <w:tabs>
                <w:tab w:val="left" w:pos="284"/>
              </w:tabs>
              <w:autoSpaceDE w:val="0"/>
              <w:autoSpaceDN w:val="0"/>
              <w:adjustRightInd w:val="0"/>
              <w:spacing w:after="0" w:line="240" w:lineRule="auto"/>
              <w:rPr>
                <w:ins w:id="1590" w:author="Arjan" w:date="2014-11-18T10:00:00Z"/>
                <w:rFonts w:ascii="Arial" w:eastAsia="Times New Roman" w:hAnsi="Arial" w:cs="Arial"/>
                <w:b/>
                <w:bCs/>
                <w:color w:val="000000"/>
                <w:sz w:val="20"/>
                <w:szCs w:val="20"/>
              </w:rPr>
            </w:pPr>
          </w:p>
        </w:tc>
        <w:tc>
          <w:tcPr>
            <w:tcW w:w="5580" w:type="dxa"/>
            <w:tcBorders>
              <w:top w:val="nil"/>
              <w:left w:val="nil"/>
              <w:right w:val="nil"/>
            </w:tcBorders>
          </w:tcPr>
          <w:p w:rsidR="00A02015" w:rsidRPr="00F64D19" w:rsidRDefault="00A02015" w:rsidP="00A02015">
            <w:pPr>
              <w:tabs>
                <w:tab w:val="left" w:pos="284"/>
              </w:tabs>
              <w:autoSpaceDE w:val="0"/>
              <w:autoSpaceDN w:val="0"/>
              <w:adjustRightInd w:val="0"/>
              <w:spacing w:after="0" w:line="240" w:lineRule="auto"/>
              <w:rPr>
                <w:ins w:id="1591" w:author="Arjan" w:date="2014-11-18T10:00:00Z"/>
                <w:rFonts w:ascii="Arial" w:eastAsia="Times New Roman" w:hAnsi="Arial" w:cs="Arial"/>
                <w:color w:val="000000"/>
                <w:sz w:val="20"/>
                <w:szCs w:val="20"/>
              </w:rPr>
            </w:pPr>
          </w:p>
        </w:tc>
      </w:tr>
      <w:tr w:rsidR="00A02015" w:rsidRPr="005E066D" w:rsidTr="00A02015">
        <w:trPr>
          <w:trHeight w:val="230"/>
          <w:ins w:id="1592" w:author="Arjan" w:date="2014-11-18T10:00:00Z"/>
        </w:trPr>
        <w:tc>
          <w:tcPr>
            <w:tcW w:w="3780" w:type="dxa"/>
            <w:tcBorders>
              <w:top w:val="nil"/>
              <w:left w:val="nil"/>
              <w:bottom w:val="single" w:sz="4" w:space="0" w:color="auto"/>
              <w:right w:val="nil"/>
            </w:tcBorders>
          </w:tcPr>
          <w:p w:rsidR="00A02015" w:rsidRPr="00F64D19" w:rsidRDefault="00A02015" w:rsidP="00A02015">
            <w:pPr>
              <w:tabs>
                <w:tab w:val="left" w:pos="284"/>
              </w:tabs>
              <w:autoSpaceDE w:val="0"/>
              <w:autoSpaceDN w:val="0"/>
              <w:adjustRightInd w:val="0"/>
              <w:spacing w:after="0" w:line="240" w:lineRule="auto"/>
              <w:rPr>
                <w:ins w:id="1593" w:author="Arjan" w:date="2014-11-18T10:00:00Z"/>
                <w:rFonts w:ascii="Arial" w:eastAsia="Times New Roman" w:hAnsi="Arial" w:cs="Arial"/>
                <w:b/>
                <w:bCs/>
                <w:color w:val="000000"/>
                <w:sz w:val="20"/>
                <w:szCs w:val="20"/>
              </w:rPr>
            </w:pPr>
            <w:ins w:id="1594" w:author="Arjan" w:date="2014-11-18T10:00:00Z">
              <w:r w:rsidRPr="00F64D19">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A02015" w:rsidRPr="00DD0F4F" w:rsidRDefault="00F50BEB" w:rsidP="00A02015">
            <w:pPr>
              <w:tabs>
                <w:tab w:val="left" w:pos="284"/>
              </w:tabs>
              <w:autoSpaceDE w:val="0"/>
              <w:autoSpaceDN w:val="0"/>
              <w:adjustRightInd w:val="0"/>
              <w:spacing w:after="0" w:line="240" w:lineRule="auto"/>
              <w:rPr>
                <w:ins w:id="1595" w:author="Arjan" w:date="2014-11-18T10:00:00Z"/>
                <w:rFonts w:ascii="Arial" w:eastAsia="Times New Roman" w:hAnsi="Arial" w:cs="Arial"/>
                <w:color w:val="000000"/>
                <w:sz w:val="20"/>
                <w:szCs w:val="20"/>
                <w:lang w:val="nl-NL"/>
              </w:rPr>
            </w:pPr>
            <w:ins w:id="1596" w:author="Arjan" w:date="2014-11-18T10:00:00Z">
              <w:r>
                <w:rPr>
                  <w:rFonts w:ascii="Arial" w:eastAsia="Times New Roman" w:hAnsi="Arial" w:cs="Arial"/>
                  <w:color w:val="000000"/>
                  <w:sz w:val="20"/>
                  <w:szCs w:val="20"/>
                  <w:lang w:val="nl-NL"/>
                </w:rPr>
                <w:t>-</w:t>
              </w:r>
            </w:ins>
          </w:p>
        </w:tc>
      </w:tr>
    </w:tbl>
    <w:p w:rsidR="006A6C7F" w:rsidRPr="00DD0F4F" w:rsidRDefault="006A6C7F" w:rsidP="006A6C7F">
      <w:pPr>
        <w:rPr>
          <w:lang w:val="nl-NL"/>
        </w:rPr>
      </w:pPr>
    </w:p>
    <w:p w:rsidR="00490410" w:rsidRDefault="00E958E4" w:rsidP="00490410">
      <w:pPr>
        <w:pStyle w:val="Kop2"/>
      </w:pPr>
      <w:bookmarkStart w:id="1597" w:name="_Toc398014014"/>
      <w:bookmarkStart w:id="1598" w:name="_Toc404294018"/>
      <w:r>
        <w:t>INFORMATIE</w:t>
      </w:r>
      <w:r w:rsidR="00490410">
        <w:t>OBJECTTYPE</w:t>
      </w:r>
      <w:bookmarkEnd w:id="1597"/>
      <w:bookmarkEnd w:id="1598"/>
    </w:p>
    <w:p w:rsidR="00490410" w:rsidRPr="00DD0F4F" w:rsidRDefault="00490410" w:rsidP="00490410">
      <w:pPr>
        <w:rPr>
          <w:lang w:val="nl-NL"/>
        </w:rPr>
      </w:pPr>
      <w:r w:rsidRPr="00DD0F4F">
        <w:rPr>
          <w:lang w:val="nl-NL"/>
        </w:rPr>
        <w:t>Dit is de nieuwe naam voor het huidige objecttype DOCUMENTTYPE. Zie verde</w:t>
      </w:r>
      <w:r w:rsidR="00C34301" w:rsidRPr="00DD0F4F">
        <w:rPr>
          <w:lang w:val="nl-NL"/>
        </w:rPr>
        <w:t>r de toelichting bij INFORMATIE</w:t>
      </w:r>
      <w:r w:rsidRPr="00DD0F4F">
        <w:rPr>
          <w:lang w:val="nl-NL"/>
        </w:rPr>
        <w:t xml:space="preserve">OBJECT. </w:t>
      </w:r>
    </w:p>
    <w:tbl>
      <w:tblPr>
        <w:tblW w:w="9360" w:type="dxa"/>
        <w:tblInd w:w="60" w:type="dxa"/>
        <w:tblLayout w:type="fixed"/>
        <w:tblCellMar>
          <w:left w:w="60" w:type="dxa"/>
          <w:right w:w="60" w:type="dxa"/>
        </w:tblCellMar>
        <w:tblLook w:val="0000"/>
      </w:tblPr>
      <w:tblGrid>
        <w:gridCol w:w="3600"/>
        <w:gridCol w:w="1080"/>
        <w:gridCol w:w="3330"/>
        <w:gridCol w:w="1350"/>
      </w:tblGrid>
      <w:tr w:rsidR="00AB019F" w:rsidRPr="00AB019F" w:rsidTr="006B0975">
        <w:tc>
          <w:tcPr>
            <w:tcW w:w="3600" w:type="dxa"/>
            <w:tcBorders>
              <w:top w:val="single" w:sz="4" w:space="0" w:color="auto"/>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AB019F" w:rsidRPr="00AB019F" w:rsidRDefault="00B4763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Element.Name</w:instrText>
            </w:r>
            <w:r w:rsidRPr="00AB019F">
              <w:rPr>
                <w:rFonts w:ascii="Arial" w:hAnsi="Arial" w:cs="Arial"/>
                <w:sz w:val="20"/>
                <w:szCs w:val="20"/>
                <w:lang w:val="en-AU"/>
              </w:rPr>
              <w:fldChar w:fldCharType="separate"/>
            </w:r>
            <w:r w:rsidR="00C34301">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r>
      <w:tr w:rsidR="00AB019F" w:rsidRPr="00AB019F" w:rsidTr="006B0975">
        <w:trPr>
          <w:trHeight w:val="26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5E066D"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AB019F" w:rsidRPr="00DD0F4F" w:rsidRDefault="00AB019F" w:rsidP="00AB019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de typering van informatieobjecten naar hun aard zoals gehanteerd door de zaakbehandelende organisatie. Elk informatieobjecttype komt overeen met of valt binnen de generieke typering van informatieobjecten zoals landelijk gehanteerd, de Informatieobjecttype-omschrijving generiek . Het informatieobjecttype stelt </w:t>
            </w:r>
            <w:r w:rsidR="00A75642" w:rsidRPr="00DD0F4F">
              <w:rPr>
                <w:rFonts w:ascii="Arial" w:eastAsia="Times New Roman" w:hAnsi="Arial" w:cs="Arial"/>
                <w:color w:val="000000"/>
                <w:sz w:val="20"/>
                <w:szCs w:val="20"/>
                <w:lang w:val="nl-NL"/>
              </w:rPr>
              <w:t xml:space="preserve">een </w:t>
            </w:r>
            <w:r w:rsidRPr="00DD0F4F">
              <w:rPr>
                <w:rFonts w:ascii="Arial" w:eastAsia="Times New Roman" w:hAnsi="Arial" w:cs="Arial"/>
                <w:color w:val="000000"/>
                <w:sz w:val="20"/>
                <w:szCs w:val="20"/>
                <w:lang w:val="nl-NL"/>
              </w:rPr>
              <w:t>organisatie in staat hun eigen typering aan te houden en, d.m.v. de relatie naar informatieobjecttype-omschrijving generiek, toch aan te kunnen sluiten op de landelijk gehanteerde typering generiek.</w:t>
            </w:r>
          </w:p>
        </w:tc>
      </w:tr>
      <w:tr w:rsidR="00AB019F" w:rsidRPr="005E066D" w:rsidTr="006B0975">
        <w:tc>
          <w:tcPr>
            <w:tcW w:w="3600" w:type="dxa"/>
            <w:tcBorders>
              <w:top w:val="nil"/>
              <w:left w:val="nil"/>
              <w:bottom w:val="nil"/>
              <w:right w:val="nil"/>
            </w:tcBorders>
          </w:tcPr>
          <w:p w:rsidR="00AB019F" w:rsidRPr="005E066D" w:rsidRDefault="00AB019F" w:rsidP="00AB019F">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AB019F" w:rsidRPr="005E066D" w:rsidRDefault="00AB019F" w:rsidP="00AB019F">
            <w:pPr>
              <w:autoSpaceDE w:val="0"/>
              <w:autoSpaceDN w:val="0"/>
              <w:adjustRightInd w:val="0"/>
              <w:spacing w:after="0" w:line="240" w:lineRule="auto"/>
              <w:rPr>
                <w:rFonts w:ascii="Arial" w:eastAsia="Times New Roman" w:hAnsi="Arial" w:cs="Arial"/>
                <w:b/>
                <w:bCs/>
                <w:color w:val="000000"/>
                <w:sz w:val="20"/>
                <w:szCs w:val="20"/>
                <w:lang w:val="nl-NL"/>
              </w:rPr>
            </w:pP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599" w:name="BKM_F76EB624_0E5B_48dd_A1D0_FBB1CE3B3D89"/>
            <w:bookmarkEnd w:id="1599"/>
            <w:r w:rsidRPr="00AB019F">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Code</w:t>
            </w:r>
          </w:p>
        </w:tc>
        <w:tc>
          <w:tcPr>
            <w:tcW w:w="333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Herkomst</w:t>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B4763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type-omschrijving</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6B0975" w:rsidRPr="00AB019F" w:rsidTr="006B0975">
        <w:tc>
          <w:tcPr>
            <w:tcW w:w="360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Domein</w:t>
            </w:r>
          </w:p>
        </w:tc>
        <w:tc>
          <w:tcPr>
            <w:tcW w:w="135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6B0975" w:rsidRPr="00AB019F" w:rsidTr="006B0975">
        <w:tc>
          <w:tcPr>
            <w:tcW w:w="360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RSIN</w:t>
            </w:r>
          </w:p>
        </w:tc>
        <w:tc>
          <w:tcPr>
            <w:tcW w:w="135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600" w:name="BKM_7BC04198_B6DB_4124_BE49_62F586E940F4"/>
            <w:bookmarkEnd w:id="1600"/>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B4763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type-omschrijving generiek</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601" w:name="BKM_08AF4B30_8122_4256_B996_F3D23E7F3CE6"/>
            <w:bookmarkEnd w:id="1601"/>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B4763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categorie</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602" w:name="BKM_25D6500A_29BE_4be5_8732_E75DEBA124A3"/>
            <w:bookmarkEnd w:id="1602"/>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B4763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typetrefwoord</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B019F" w:rsidRPr="00AB019F" w:rsidTr="006B0975">
        <w:tc>
          <w:tcPr>
            <w:tcW w:w="3600" w:type="dxa"/>
            <w:tcBorders>
              <w:top w:val="nil"/>
              <w:left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603" w:name="BKM_4B14CA84_1C6E_4419_B23B_B87F4B425C0B"/>
            <w:bookmarkEnd w:id="1603"/>
          </w:p>
        </w:tc>
        <w:tc>
          <w:tcPr>
            <w:tcW w:w="1080" w:type="dxa"/>
            <w:tcBorders>
              <w:top w:val="nil"/>
              <w:left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right w:val="nil"/>
            </w:tcBorders>
          </w:tcPr>
          <w:p w:rsidR="00AB019F" w:rsidRPr="00AB019F" w:rsidRDefault="00B4763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begin geldigheid </w:t>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right w:val="nil"/>
            </w:tcBorders>
          </w:tcPr>
          <w:p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AB019F" w:rsidRPr="00AB019F" w:rsidTr="006B0975">
        <w:tc>
          <w:tcPr>
            <w:tcW w:w="3600" w:type="dxa"/>
            <w:tcBorders>
              <w:top w:val="nil"/>
              <w:left w:val="nil"/>
              <w:bottom w:val="single" w:sz="4" w:space="0" w:color="auto"/>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1604" w:name="BKM_EDBAF1CD_6F90_4451_A74C_4E33FA12C9AC"/>
            <w:bookmarkEnd w:id="1604"/>
          </w:p>
        </w:tc>
        <w:tc>
          <w:tcPr>
            <w:tcW w:w="1080" w:type="dxa"/>
            <w:tcBorders>
              <w:top w:val="nil"/>
              <w:left w:val="nil"/>
              <w:bottom w:val="single" w:sz="4" w:space="0" w:color="auto"/>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single" w:sz="4" w:space="0" w:color="auto"/>
              <w:right w:val="nil"/>
            </w:tcBorders>
          </w:tcPr>
          <w:p w:rsidR="00AB019F" w:rsidRPr="00AB019F" w:rsidRDefault="00B4763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einde geldigheid </w:t>
            </w:r>
            <w:r w:rsidR="00AB019F">
              <w:rPr>
                <w:rFonts w:ascii="Arial" w:eastAsia="Times New Roman" w:hAnsi="Arial" w:cs="Arial"/>
                <w:color w:val="000000"/>
                <w:sz w:val="20"/>
                <w:szCs w:val="20"/>
              </w:rPr>
              <w:t>informatieobject</w:t>
            </w:r>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bottom w:val="single" w:sz="4" w:space="0" w:color="auto"/>
              <w:right w:val="nil"/>
            </w:tcBorders>
          </w:tcPr>
          <w:p w:rsidR="00AB019F"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bl>
    <w:p w:rsidR="00490410" w:rsidRDefault="00490410" w:rsidP="0044638F"/>
    <w:p w:rsidR="00415031" w:rsidRPr="00415031" w:rsidRDefault="00415031" w:rsidP="0044638F">
      <w:pPr>
        <w:rPr>
          <w:ins w:id="1605" w:author="Arjan" w:date="2014-11-18T10:00:00Z"/>
          <w:lang w:val="nl-NL"/>
        </w:rPr>
      </w:pPr>
      <w:ins w:id="1606" w:author="Arjan" w:date="2014-11-18T10:00:00Z">
        <w:r w:rsidRPr="00415031">
          <w:rPr>
            <w:lang w:val="nl-NL"/>
          </w:rPr>
          <w:t xml:space="preserve">Zie de ZTC voor beschrijving van </w:t>
        </w:r>
        <w:r>
          <w:rPr>
            <w:lang w:val="nl-NL"/>
          </w:rPr>
          <w:t xml:space="preserve">het object en </w:t>
        </w:r>
        <w:r w:rsidRPr="00415031">
          <w:rPr>
            <w:lang w:val="nl-NL"/>
          </w:rPr>
          <w:t>de attributen.</w:t>
        </w:r>
      </w:ins>
    </w:p>
    <w:p w:rsidR="005D4C64" w:rsidRDefault="005D4C64" w:rsidP="005D4C64">
      <w:pPr>
        <w:pStyle w:val="Kop3"/>
      </w:pPr>
      <w:bookmarkStart w:id="1607" w:name="_Toc398014015"/>
      <w:bookmarkStart w:id="1608" w:name="_Toc404294019"/>
      <w:r>
        <w:t>Unieke aanduiding</w:t>
      </w:r>
      <w:bookmarkEnd w:id="1607"/>
      <w:bookmarkEnd w:id="1608"/>
    </w:p>
    <w:p w:rsidR="005D4C64" w:rsidRPr="00DD0F4F" w:rsidRDefault="005D4C64" w:rsidP="005D4C64">
      <w:pPr>
        <w:rPr>
          <w:lang w:val="nl-NL"/>
        </w:rPr>
      </w:pPr>
      <w:r w:rsidRPr="00DD0F4F">
        <w:rPr>
          <w:lang w:val="nl-NL"/>
        </w:rPr>
        <w:t xml:space="preserve">De unieke aanduiding van een INFORMATIEOBJECTTYPE wordt nu gevormd door de Informatieobjecttype-omschrijving.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informatieobjecttypen. </w:t>
      </w:r>
    </w:p>
    <w:p w:rsidR="005D4C64" w:rsidRPr="00DD0F4F" w:rsidRDefault="005D4C64" w:rsidP="005D4C64">
      <w:pPr>
        <w:rPr>
          <w:lang w:val="nl-NL"/>
        </w:rPr>
      </w:pPr>
      <w:r w:rsidRPr="00DD0F4F">
        <w:rPr>
          <w:lang w:val="nl-NL"/>
        </w:rPr>
        <w:t xml:space="preserve">In de ZTC 2.0 wordt de unieke aanduiding van een INFORMATIEOBJECTTYPE gevormd door de unieke aanduiding van de CATALOGUS waartoe het INFORMATIEOBJECTTYPE behoort in combinatie met de </w:t>
      </w:r>
      <w:r w:rsidRPr="00DD0F4F">
        <w:rPr>
          <w:lang w:val="nl-NL"/>
        </w:rPr>
        <w:lastRenderedPageBreak/>
        <w:t>Informatieobjecttype-omschrijving. De unieke aanduiding van CATALOGUS is opgebouwd uit Domein (een afkorting waarmee wordt aangegeven voor welk domein in de CATALOGUS INFORMATIEOBJECTTYPEn zijn uitgewerkt) en RSIN (het door een kamer toegekend uniek nummer voor de INGESCHREVEN NIET-NATUURLIJK PERSOON die de eigenaar is van de CATALOGUS).</w:t>
      </w:r>
    </w:p>
    <w:p w:rsidR="005D4C64" w:rsidRPr="00DD0F4F" w:rsidRDefault="005D4C64" w:rsidP="005D4C64">
      <w:pPr>
        <w:rPr>
          <w:lang w:val="nl-NL"/>
        </w:rPr>
      </w:pPr>
      <w:r w:rsidRPr="00DD0F4F">
        <w:rPr>
          <w:lang w:val="nl-NL"/>
        </w:rPr>
        <w:t>Aangezien het RGBZ de ZTC volgt modelleren we de unieke aanduiding van INFORMATIEOBJECTTYPE conform de ZTC 2.0. Daarmee voorzien we tevens in landelijk unieke aanduidingen van informatieobjecttypen.</w:t>
      </w:r>
    </w:p>
    <w:p w:rsidR="006B0975" w:rsidRPr="00C13AFC" w:rsidRDefault="00542973" w:rsidP="006B0975">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sidR="006B0975">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006B0975" w:rsidRPr="00C13AFC">
        <w:rPr>
          <w:rFonts w:ascii="Arial" w:eastAsia="Times New Roman" w:hAnsi="Arial" w:cs="Arial"/>
          <w:b/>
          <w:color w:val="004080"/>
          <w:sz w:val="24"/>
          <w:szCs w:val="24"/>
          <w:lang w:eastAsia="nl-NL"/>
        </w:rPr>
        <w:t xml:space="preserve"> </w:t>
      </w:r>
      <w:r w:rsidR="00B47636" w:rsidRPr="00C13AFC">
        <w:rPr>
          <w:rFonts w:ascii="Arial" w:eastAsia="Times New Roman" w:hAnsi="Arial" w:cs="Arial"/>
          <w:b/>
          <w:color w:val="004080"/>
          <w:sz w:val="24"/>
          <w:szCs w:val="24"/>
          <w:lang w:eastAsia="nl-NL"/>
        </w:rPr>
        <w:fldChar w:fldCharType="begin" w:fldLock="1"/>
      </w:r>
      <w:r w:rsidR="006B0975" w:rsidRPr="00C13AFC">
        <w:rPr>
          <w:rFonts w:ascii="Arial" w:eastAsia="Times New Roman" w:hAnsi="Arial" w:cs="Arial"/>
          <w:b/>
          <w:color w:val="004080"/>
          <w:sz w:val="24"/>
          <w:szCs w:val="24"/>
          <w:lang w:eastAsia="nl-NL"/>
        </w:rPr>
        <w:instrText>MERGEFIELD Att.Name</w:instrText>
      </w:r>
      <w:r w:rsidR="00B47636" w:rsidRPr="00C13AFC">
        <w:rPr>
          <w:rFonts w:ascii="Arial" w:eastAsia="Times New Roman" w:hAnsi="Arial" w:cs="Arial"/>
          <w:b/>
          <w:color w:val="004080"/>
          <w:sz w:val="24"/>
          <w:szCs w:val="24"/>
          <w:lang w:eastAsia="nl-NL"/>
        </w:rPr>
        <w:fldChar w:fldCharType="separate"/>
      </w:r>
      <w:r w:rsidR="006B0975" w:rsidRPr="00C13AFC">
        <w:rPr>
          <w:rFonts w:ascii="Arial" w:eastAsia="Times New Roman" w:hAnsi="Arial" w:cs="Arial"/>
          <w:b/>
          <w:color w:val="004080"/>
          <w:sz w:val="24"/>
          <w:szCs w:val="24"/>
          <w:lang w:eastAsia="nl-NL"/>
        </w:rPr>
        <w:t>Domein</w:t>
      </w:r>
      <w:r w:rsidR="00B47636" w:rsidRPr="00C13AFC">
        <w:rPr>
          <w:rFonts w:ascii="Arial" w:eastAsia="Times New Roman" w:hAnsi="Arial" w:cs="Arial"/>
          <w:b/>
          <w:color w:val="004080"/>
          <w:sz w:val="24"/>
          <w:szCs w:val="24"/>
          <w:lang w:eastAsia="nl-NL"/>
        </w:rPr>
        <w:fldChar w:fldCharType="end"/>
      </w:r>
    </w:p>
    <w:tbl>
      <w:tblPr>
        <w:tblW w:w="9360" w:type="dxa"/>
        <w:tblInd w:w="60" w:type="dxa"/>
        <w:tblLayout w:type="fixed"/>
        <w:tblCellMar>
          <w:left w:w="60" w:type="dxa"/>
          <w:right w:w="60" w:type="dxa"/>
        </w:tblCellMar>
        <w:tblLook w:val="0000"/>
      </w:tblPr>
      <w:tblGrid>
        <w:gridCol w:w="450"/>
        <w:gridCol w:w="2880"/>
        <w:gridCol w:w="6030"/>
      </w:tblGrid>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Naam </w:t>
            </w:r>
          </w:p>
        </w:tc>
        <w:tc>
          <w:tcPr>
            <w:tcW w:w="6030" w:type="dxa"/>
            <w:tcBorders>
              <w:top w:val="nil"/>
              <w:left w:val="nil"/>
              <w:bottom w:val="nil"/>
              <w:right w:val="nil"/>
            </w:tcBorders>
          </w:tcPr>
          <w:p w:rsidR="006B0975" w:rsidRPr="00C13AFC" w:rsidRDefault="00B47636"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Att.Name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Domein</w:t>
            </w:r>
            <w:r w:rsidRPr="00C13AFC">
              <w:rPr>
                <w:rFonts w:ascii="Arial" w:hAnsi="Arial" w:cs="Arial"/>
                <w:sz w:val="20"/>
                <w:szCs w:val="24"/>
                <w:lang w:val="en-AU" w:eastAsia="nl-NL"/>
              </w:rPr>
              <w:fldChar w:fldCharType="end"/>
            </w:r>
          </w:p>
        </w:tc>
      </w:tr>
      <w:tr w:rsidR="006B0975" w:rsidRPr="00C13AFC" w:rsidTr="00542973">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Herkomst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ZTC</w:t>
            </w:r>
          </w:p>
        </w:tc>
      </w:tr>
      <w:tr w:rsidR="006B0975" w:rsidRPr="00C13AFC" w:rsidTr="00542973">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Code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rsidTr="00542973">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XML-tag </w:t>
            </w:r>
          </w:p>
        </w:tc>
        <w:tc>
          <w:tcPr>
            <w:tcW w:w="6030" w:type="dxa"/>
            <w:tcBorders>
              <w:top w:val="nil"/>
              <w:left w:val="nil"/>
              <w:bottom w:val="nil"/>
              <w:right w:val="nil"/>
            </w:tcBorders>
          </w:tcPr>
          <w:p w:rsidR="006B0975" w:rsidRPr="00C13AFC" w:rsidRDefault="00B47636"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Att.Alias</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domein</w:t>
            </w:r>
            <w:r w:rsidRPr="00C13AFC">
              <w:rPr>
                <w:rFonts w:ascii="Arial" w:hAnsi="Arial" w:cs="Arial"/>
                <w:sz w:val="20"/>
                <w:szCs w:val="24"/>
                <w:lang w:val="en-AU" w:eastAsia="nl-NL"/>
              </w:rPr>
              <w:fldChar w:fldCharType="end"/>
            </w:r>
          </w:p>
        </w:tc>
      </w:tr>
      <w:tr w:rsidR="006B0975" w:rsidRPr="005E066D" w:rsidTr="00542973">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Definitie </w:t>
            </w:r>
          </w:p>
        </w:tc>
        <w:tc>
          <w:tcPr>
            <w:tcW w:w="6030" w:type="dxa"/>
            <w:tcBorders>
              <w:top w:val="nil"/>
              <w:left w:val="nil"/>
              <w:bottom w:val="nil"/>
              <w:right w:val="nil"/>
            </w:tcBorders>
          </w:tcPr>
          <w:p w:rsidR="006B0975" w:rsidRPr="00DD0F4F" w:rsidRDefault="00B47636" w:rsidP="003616C8">
            <w:pPr>
              <w:widowControl w:val="0"/>
              <w:autoSpaceDE w:val="0"/>
              <w:autoSpaceDN w:val="0"/>
              <w:adjustRightInd w:val="0"/>
              <w:spacing w:after="0" w:line="240" w:lineRule="auto"/>
              <w:rPr>
                <w:rFonts w:eastAsia="Times New Roman" w:cs="Arial"/>
                <w:color w:val="0F0F0F"/>
                <w:szCs w:val="24"/>
                <w:lang w:val="nl-NL" w:eastAsia="nl-NL"/>
              </w:rPr>
            </w:pPr>
            <w:r w:rsidRPr="00C13AFC">
              <w:rPr>
                <w:rFonts w:ascii="Arial" w:hAnsi="Arial" w:cs="Arial"/>
                <w:sz w:val="20"/>
                <w:szCs w:val="24"/>
                <w:lang w:val="en-AU" w:eastAsia="nl-NL"/>
              </w:rPr>
              <w:fldChar w:fldCharType="begin" w:fldLock="1"/>
            </w:r>
            <w:r w:rsidR="006B0975" w:rsidRPr="00DD0F4F">
              <w:rPr>
                <w:rFonts w:ascii="Arial" w:hAnsi="Arial" w:cs="Arial"/>
                <w:sz w:val="20"/>
                <w:szCs w:val="24"/>
                <w:lang w:val="nl-NL" w:eastAsia="nl-NL"/>
              </w:rPr>
              <w:instrText xml:space="preserve">MERGEFIELD </w:instrText>
            </w:r>
            <w:r w:rsidR="006B0975" w:rsidRPr="00DD0F4F">
              <w:rPr>
                <w:rFonts w:eastAsia="Times New Roman" w:cs="Arial"/>
                <w:color w:val="0F0F0F"/>
                <w:szCs w:val="24"/>
                <w:lang w:val="nl-NL" w:eastAsia="nl-NL"/>
              </w:rPr>
              <w:instrText>Att.Notes</w:instrText>
            </w:r>
            <w:r w:rsidRPr="00C13AFC">
              <w:rPr>
                <w:rFonts w:ascii="Arial" w:hAnsi="Arial" w:cs="Arial"/>
                <w:sz w:val="20"/>
                <w:szCs w:val="24"/>
                <w:lang w:val="en-AU" w:eastAsia="nl-NL"/>
              </w:rPr>
              <w:fldChar w:fldCharType="separate"/>
            </w:r>
            <w:r w:rsidR="006B0975" w:rsidRPr="00DD0F4F">
              <w:rPr>
                <w:rFonts w:eastAsia="Times New Roman" w:cs="Arial"/>
                <w:color w:val="0F0F0F"/>
                <w:szCs w:val="24"/>
                <w:lang w:val="nl-NL" w:eastAsia="nl-NL"/>
              </w:rPr>
              <w:t>Een afkorting waarmee wordt aangegeven voor welk domein in de CATALOGUS ZAAKTYPEn zijn uitgewerkt.</w:t>
            </w:r>
            <w:r w:rsidRPr="00C13AFC">
              <w:rPr>
                <w:rFonts w:ascii="Arial" w:hAnsi="Arial" w:cs="Arial"/>
                <w:sz w:val="20"/>
                <w:szCs w:val="24"/>
                <w:lang w:val="en-AU" w:eastAsia="nl-NL"/>
              </w:rPr>
              <w:fldChar w:fldCharType="end"/>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Herkomst definitie </w:t>
            </w:r>
          </w:p>
        </w:tc>
        <w:tc>
          <w:tcPr>
            <w:tcW w:w="6030" w:type="dxa"/>
            <w:tcBorders>
              <w:top w:val="nil"/>
              <w:left w:val="nil"/>
              <w:bottom w:val="nil"/>
              <w:right w:val="nil"/>
            </w:tcBorders>
          </w:tcPr>
          <w:p w:rsidR="006B0975" w:rsidRPr="00C13AFC" w:rsidRDefault="003A012F"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ZTC</w:t>
            </w:r>
          </w:p>
        </w:tc>
      </w:tr>
      <w:tr w:rsidR="006B0975" w:rsidRPr="00C13AFC" w:rsidTr="00542973">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Datum opname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 xml:space="preserve">1 </w:t>
            </w:r>
            <w:r>
              <w:rPr>
                <w:rFonts w:eastAsia="Times New Roman" w:cs="Arial"/>
                <w:color w:val="0F0F0F"/>
                <w:szCs w:val="24"/>
                <w:lang w:eastAsia="nl-NL"/>
              </w:rPr>
              <w:t>me</w:t>
            </w:r>
            <w:r w:rsidRPr="00C13AFC">
              <w:rPr>
                <w:rFonts w:eastAsia="Times New Roman" w:cs="Arial"/>
                <w:color w:val="0F0F0F"/>
                <w:szCs w:val="24"/>
                <w:lang w:eastAsia="nl-NL"/>
              </w:rPr>
              <w:t>i 201</w:t>
            </w:r>
            <w:r>
              <w:rPr>
                <w:rFonts w:eastAsia="Times New Roman" w:cs="Arial"/>
                <w:color w:val="0F0F0F"/>
                <w:szCs w:val="24"/>
                <w:lang w:eastAsia="nl-NL"/>
              </w:rPr>
              <w:t>3</w:t>
            </w:r>
          </w:p>
        </w:tc>
      </w:tr>
      <w:tr w:rsidR="006B0975" w:rsidRPr="00C13AFC" w:rsidTr="00542973">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Formaat </w:t>
            </w:r>
          </w:p>
        </w:tc>
        <w:tc>
          <w:tcPr>
            <w:tcW w:w="6030" w:type="dxa"/>
            <w:tcBorders>
              <w:top w:val="nil"/>
              <w:left w:val="nil"/>
              <w:bottom w:val="nil"/>
              <w:right w:val="nil"/>
            </w:tcBorders>
          </w:tcPr>
          <w:p w:rsidR="006B0975" w:rsidRPr="00C13AFC" w:rsidRDefault="00B47636"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Att.Type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AN</w:t>
            </w:r>
            <w:r w:rsidR="006B0975">
              <w:rPr>
                <w:rFonts w:eastAsia="Times New Roman" w:cs="Arial"/>
                <w:color w:val="0F0F0F"/>
                <w:szCs w:val="24"/>
                <w:lang w:eastAsia="nl-NL"/>
              </w:rPr>
              <w:t>5</w:t>
            </w:r>
            <w:r w:rsidRPr="00C13AFC">
              <w:rPr>
                <w:rFonts w:ascii="Arial" w:hAnsi="Arial" w:cs="Arial"/>
                <w:sz w:val="20"/>
                <w:szCs w:val="24"/>
                <w:lang w:val="en-AU" w:eastAsia="nl-NL"/>
              </w:rPr>
              <w:fldChar w:fldCharType="end"/>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Waardenverzameling</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H</w:t>
            </w:r>
            <w:r w:rsidRPr="00C13AFC">
              <w:rPr>
                <w:rFonts w:eastAsia="Times New Roman" w:cs="Arial"/>
                <w:color w:val="0F0F0F"/>
                <w:szCs w:val="24"/>
                <w:lang w:eastAsia="nl-NL"/>
              </w:rPr>
              <w:t>oofdletters</w:t>
            </w:r>
          </w:p>
        </w:tc>
      </w:tr>
      <w:tr w:rsidR="006B0975" w:rsidRPr="00C13AFC" w:rsidTr="00542973">
        <w:trPr>
          <w:trHeight w:val="215"/>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materiële historie</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formele historie</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b/>
                <w:color w:val="000000"/>
                <w:szCs w:val="24"/>
                <w:lang w:eastAsia="nl-NL"/>
              </w:rPr>
            </w:pPr>
            <w:r w:rsidRPr="00C13AFC">
              <w:rPr>
                <w:rFonts w:eastAsia="Times New Roman" w:cs="Arial"/>
                <w:b/>
                <w:color w:val="000000"/>
                <w:szCs w:val="24"/>
                <w:lang w:eastAsia="nl-NL"/>
              </w:rPr>
              <w:t>Aanduiding gebeurtenis</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Aanduiding brondocument</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in onderzoek</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rsidTr="00542973">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Aanduiding strijdigheid/nietigheid</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kardinaliteit</w:t>
            </w:r>
          </w:p>
        </w:tc>
        <w:tc>
          <w:tcPr>
            <w:tcW w:w="6030" w:type="dxa"/>
            <w:tcBorders>
              <w:top w:val="nil"/>
              <w:left w:val="nil"/>
              <w:bottom w:val="nil"/>
              <w:right w:val="nil"/>
            </w:tcBorders>
          </w:tcPr>
          <w:p w:rsidR="006B0975" w:rsidRPr="00C13AFC" w:rsidRDefault="00B47636"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Att.LowerBound</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1</w:t>
            </w:r>
            <w:r w:rsidRPr="00C13AFC">
              <w:rPr>
                <w:rFonts w:ascii="Arial" w:hAnsi="Arial" w:cs="Arial"/>
                <w:sz w:val="20"/>
                <w:szCs w:val="24"/>
                <w:lang w:val="en-AU" w:eastAsia="nl-NL"/>
              </w:rPr>
              <w:fldChar w:fldCharType="end"/>
            </w:r>
            <w:r w:rsidR="006B0975"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6B0975"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6B0975"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authentiek</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Nee</w:t>
            </w:r>
          </w:p>
        </w:tc>
      </w:tr>
      <w:tr w:rsidR="006B0975" w:rsidRPr="00C13AFC" w:rsidTr="00542973">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b/>
                <w:color w:val="000000"/>
                <w:szCs w:val="24"/>
                <w:lang w:eastAsia="nl-NL"/>
              </w:rPr>
            </w:pPr>
            <w:r w:rsidRPr="00C13AFC">
              <w:rPr>
                <w:rFonts w:eastAsia="Times New Roman" w:cs="Arial"/>
                <w:b/>
                <w:color w:val="000000"/>
                <w:szCs w:val="24"/>
                <w:lang w:eastAsia="nl-NL"/>
              </w:rPr>
              <w:t xml:space="preserve">Regels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w:t>
            </w:r>
          </w:p>
        </w:tc>
      </w:tr>
      <w:tr w:rsidR="006B0975" w:rsidRPr="00C13AFC" w:rsidTr="00542973">
        <w:tc>
          <w:tcPr>
            <w:tcW w:w="9360" w:type="dxa"/>
            <w:gridSpan w:val="3"/>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b/>
                <w:color w:val="0F0F0F"/>
                <w:szCs w:val="24"/>
                <w:lang w:eastAsia="nl-NL"/>
              </w:rPr>
              <w:t>Toelichting</w:t>
            </w:r>
          </w:p>
        </w:tc>
      </w:tr>
      <w:tr w:rsidR="006B0975" w:rsidRPr="005E066D" w:rsidTr="00542973">
        <w:tc>
          <w:tcPr>
            <w:tcW w:w="45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b/>
                <w:color w:val="0F0F0F"/>
                <w:szCs w:val="24"/>
                <w:lang w:eastAsia="nl-NL"/>
              </w:rPr>
            </w:pPr>
          </w:p>
        </w:tc>
        <w:tc>
          <w:tcPr>
            <w:tcW w:w="8910" w:type="dxa"/>
            <w:gridSpan w:val="2"/>
            <w:tcBorders>
              <w:top w:val="nil"/>
              <w:left w:val="nil"/>
              <w:bottom w:val="nil"/>
              <w:right w:val="nil"/>
            </w:tcBorders>
          </w:tcPr>
          <w:p w:rsidR="006B0975" w:rsidRPr="00DD0F4F" w:rsidRDefault="006B0975" w:rsidP="003616C8">
            <w:pPr>
              <w:widowControl w:val="0"/>
              <w:autoSpaceDE w:val="0"/>
              <w:autoSpaceDN w:val="0"/>
              <w:adjustRightInd w:val="0"/>
              <w:spacing w:after="0" w:line="240" w:lineRule="auto"/>
              <w:rPr>
                <w:rFonts w:eastAsia="Times New Roman" w:cs="Arial"/>
                <w:color w:val="0F0F0F"/>
                <w:szCs w:val="24"/>
                <w:lang w:val="nl-NL" w:eastAsia="nl-NL"/>
              </w:rPr>
            </w:pPr>
            <w:r w:rsidRPr="00DD0F4F">
              <w:rPr>
                <w:rFonts w:eastAsia="Times New Roman" w:cs="Arial"/>
                <w:color w:val="0F0F0F"/>
                <w:szCs w:val="24"/>
                <w:lang w:val="nl-NL" w:eastAsia="nl-NL"/>
              </w:rPr>
              <w:t xml:space="preserve">Het betreft hier de catalogus conform de ZTC waarvan het informatieobjecttype deel uit maakt. </w:t>
            </w:r>
          </w:p>
          <w:p w:rsidR="006B0975" w:rsidRPr="00DD0F4F" w:rsidRDefault="006B0975" w:rsidP="003616C8">
            <w:pPr>
              <w:widowControl w:val="0"/>
              <w:autoSpaceDE w:val="0"/>
              <w:autoSpaceDN w:val="0"/>
              <w:adjustRightInd w:val="0"/>
              <w:spacing w:after="0" w:line="240" w:lineRule="auto"/>
              <w:rPr>
                <w:rFonts w:eastAsia="Times New Roman" w:cs="Arial"/>
                <w:color w:val="0F0F0F"/>
                <w:szCs w:val="24"/>
                <w:lang w:val="nl-NL" w:eastAsia="nl-NL"/>
              </w:rPr>
            </w:pPr>
            <w:r w:rsidRPr="00DD0F4F">
              <w:rPr>
                <w:rFonts w:eastAsia="Times New Roman" w:cs="Arial"/>
                <w:color w:val="0F0F0F"/>
                <w:szCs w:val="24"/>
                <w:lang w:val="nl-NL" w:eastAsia="nl-NL"/>
              </w:rPr>
              <w:t>Voor de waardenverzameling wordt door KING een waardenlijst beheerd waarin wordt bijgehouden welke afkorting welk domein betreft.</w:t>
            </w:r>
          </w:p>
        </w:tc>
      </w:tr>
    </w:tbl>
    <w:p w:rsidR="006B0975" w:rsidRPr="00C13AFC" w:rsidRDefault="00542973" w:rsidP="006B0975">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sidR="006B0975">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006B0975" w:rsidRPr="00C13AFC">
        <w:rPr>
          <w:rFonts w:ascii="Arial" w:eastAsia="Times New Roman" w:hAnsi="Arial" w:cs="Arial"/>
          <w:b/>
          <w:color w:val="004080"/>
          <w:sz w:val="24"/>
          <w:szCs w:val="24"/>
          <w:lang w:eastAsia="nl-NL"/>
        </w:rPr>
        <w:t xml:space="preserve"> </w:t>
      </w:r>
      <w:r w:rsidR="00B47636" w:rsidRPr="00C13AFC">
        <w:rPr>
          <w:rFonts w:ascii="Arial" w:eastAsia="Times New Roman" w:hAnsi="Arial" w:cs="Arial"/>
          <w:b/>
          <w:color w:val="004080"/>
          <w:sz w:val="24"/>
          <w:szCs w:val="24"/>
          <w:lang w:eastAsia="nl-NL"/>
        </w:rPr>
        <w:fldChar w:fldCharType="begin" w:fldLock="1"/>
      </w:r>
      <w:r w:rsidR="006B0975" w:rsidRPr="00C13AFC">
        <w:rPr>
          <w:rFonts w:ascii="Arial" w:eastAsia="Times New Roman" w:hAnsi="Arial" w:cs="Arial"/>
          <w:b/>
          <w:color w:val="004080"/>
          <w:sz w:val="24"/>
          <w:szCs w:val="24"/>
          <w:lang w:eastAsia="nl-NL"/>
        </w:rPr>
        <w:instrText>MERGEFIELD Att.Name</w:instrText>
      </w:r>
      <w:r w:rsidR="00B47636" w:rsidRPr="00C13AFC">
        <w:rPr>
          <w:rFonts w:ascii="Arial" w:eastAsia="Times New Roman" w:hAnsi="Arial" w:cs="Arial"/>
          <w:b/>
          <w:color w:val="004080"/>
          <w:sz w:val="24"/>
          <w:szCs w:val="24"/>
          <w:lang w:eastAsia="nl-NL"/>
        </w:rPr>
        <w:fldChar w:fldCharType="separate"/>
      </w:r>
      <w:r w:rsidR="006B0975" w:rsidRPr="00C13AFC">
        <w:rPr>
          <w:rFonts w:ascii="Arial" w:eastAsia="Times New Roman" w:hAnsi="Arial" w:cs="Arial"/>
          <w:b/>
          <w:color w:val="004080"/>
          <w:sz w:val="24"/>
          <w:szCs w:val="24"/>
          <w:lang w:eastAsia="nl-NL"/>
        </w:rPr>
        <w:t>RSIN</w:t>
      </w:r>
      <w:r w:rsidR="00B47636" w:rsidRPr="00C13AFC">
        <w:rPr>
          <w:rFonts w:ascii="Arial" w:eastAsia="Times New Roman" w:hAnsi="Arial" w:cs="Arial"/>
          <w:b/>
          <w:color w:val="004080"/>
          <w:sz w:val="24"/>
          <w:szCs w:val="24"/>
          <w:lang w:eastAsia="nl-NL"/>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Naam </w:t>
            </w:r>
          </w:p>
        </w:tc>
        <w:tc>
          <w:tcPr>
            <w:tcW w:w="6030" w:type="dxa"/>
            <w:tcBorders>
              <w:top w:val="nil"/>
              <w:left w:val="nil"/>
              <w:bottom w:val="nil"/>
              <w:right w:val="nil"/>
            </w:tcBorders>
          </w:tcPr>
          <w:p w:rsidR="006B0975" w:rsidRPr="00C13AFC" w:rsidRDefault="00B47636"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Att.Name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RSIN</w:t>
            </w:r>
            <w:r w:rsidRPr="00C13AFC">
              <w:rPr>
                <w:rFonts w:ascii="Arial" w:hAnsi="Arial" w:cs="Arial"/>
                <w:sz w:val="20"/>
                <w:szCs w:val="24"/>
                <w:lang w:val="en-AU" w:eastAsia="nl-NL"/>
              </w:rPr>
              <w:fldChar w:fldCharType="end"/>
            </w:r>
          </w:p>
        </w:tc>
      </w:tr>
      <w:tr w:rsidR="006B0975" w:rsidRPr="00C13AFC" w:rsidTr="003616C8">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Herkomst </w:t>
            </w:r>
          </w:p>
        </w:tc>
        <w:tc>
          <w:tcPr>
            <w:tcW w:w="6030" w:type="dxa"/>
            <w:tcBorders>
              <w:top w:val="nil"/>
              <w:left w:val="nil"/>
              <w:bottom w:val="nil"/>
              <w:right w:val="nil"/>
            </w:tcBorders>
          </w:tcPr>
          <w:p w:rsidR="006B0975" w:rsidRPr="00C13AFC" w:rsidRDefault="003A012F"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ZTC</w:t>
            </w:r>
          </w:p>
        </w:tc>
      </w:tr>
      <w:tr w:rsidR="006B0975" w:rsidRPr="00C13AFC" w:rsidTr="003616C8">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Code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rsidTr="003616C8">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XML-tag </w:t>
            </w:r>
          </w:p>
        </w:tc>
        <w:tc>
          <w:tcPr>
            <w:tcW w:w="6030" w:type="dxa"/>
            <w:tcBorders>
              <w:top w:val="nil"/>
              <w:left w:val="nil"/>
              <w:bottom w:val="nil"/>
              <w:right w:val="nil"/>
            </w:tcBorders>
          </w:tcPr>
          <w:p w:rsidR="006B0975" w:rsidRPr="00C13AFC" w:rsidRDefault="00B47636"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Att.Alias</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rsin</w:t>
            </w:r>
            <w:r w:rsidRPr="00C13AFC">
              <w:rPr>
                <w:rFonts w:ascii="Arial" w:hAnsi="Arial" w:cs="Arial"/>
                <w:sz w:val="20"/>
                <w:szCs w:val="24"/>
                <w:lang w:val="en-AU" w:eastAsia="nl-NL"/>
              </w:rPr>
              <w:fldChar w:fldCharType="end"/>
            </w:r>
          </w:p>
        </w:tc>
      </w:tr>
      <w:tr w:rsidR="006B0975" w:rsidRPr="005E066D" w:rsidTr="003616C8">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Definitie </w:t>
            </w:r>
          </w:p>
        </w:tc>
        <w:tc>
          <w:tcPr>
            <w:tcW w:w="6030" w:type="dxa"/>
            <w:tcBorders>
              <w:top w:val="nil"/>
              <w:left w:val="nil"/>
              <w:bottom w:val="nil"/>
              <w:right w:val="nil"/>
            </w:tcBorders>
          </w:tcPr>
          <w:p w:rsidR="006B0975" w:rsidRPr="00DD0F4F" w:rsidRDefault="00B47636" w:rsidP="003616C8">
            <w:pPr>
              <w:widowControl w:val="0"/>
              <w:autoSpaceDE w:val="0"/>
              <w:autoSpaceDN w:val="0"/>
              <w:adjustRightInd w:val="0"/>
              <w:spacing w:after="0" w:line="240" w:lineRule="auto"/>
              <w:rPr>
                <w:rFonts w:eastAsia="Times New Roman" w:cs="Arial"/>
                <w:color w:val="0F0F0F"/>
                <w:szCs w:val="24"/>
                <w:lang w:val="nl-NL" w:eastAsia="nl-NL"/>
              </w:rPr>
            </w:pPr>
            <w:r w:rsidRPr="00C13AFC">
              <w:rPr>
                <w:rFonts w:ascii="Arial" w:hAnsi="Arial" w:cs="Arial"/>
                <w:sz w:val="20"/>
                <w:szCs w:val="24"/>
                <w:lang w:val="en-AU" w:eastAsia="nl-NL"/>
              </w:rPr>
              <w:fldChar w:fldCharType="begin" w:fldLock="1"/>
            </w:r>
            <w:r w:rsidR="006B0975" w:rsidRPr="00DD0F4F">
              <w:rPr>
                <w:rFonts w:ascii="Arial" w:hAnsi="Arial" w:cs="Arial"/>
                <w:sz w:val="20"/>
                <w:szCs w:val="24"/>
                <w:lang w:val="nl-NL" w:eastAsia="nl-NL"/>
              </w:rPr>
              <w:instrText xml:space="preserve">MERGEFIELD </w:instrText>
            </w:r>
            <w:r w:rsidR="006B0975" w:rsidRPr="00DD0F4F">
              <w:rPr>
                <w:rFonts w:eastAsia="Times New Roman" w:cs="Arial"/>
                <w:color w:val="0F0F0F"/>
                <w:szCs w:val="24"/>
                <w:lang w:val="nl-NL" w:eastAsia="nl-NL"/>
              </w:rPr>
              <w:instrText>Att.Notes</w:instrText>
            </w:r>
            <w:r w:rsidRPr="00C13AFC">
              <w:rPr>
                <w:rFonts w:ascii="Arial" w:hAnsi="Arial" w:cs="Arial"/>
                <w:sz w:val="20"/>
                <w:szCs w:val="24"/>
                <w:lang w:val="en-AU" w:eastAsia="nl-NL"/>
              </w:rPr>
              <w:fldChar w:fldCharType="separate"/>
            </w:r>
            <w:r w:rsidR="006B0975" w:rsidRPr="00DD0F4F">
              <w:rPr>
                <w:rFonts w:eastAsia="Times New Roman" w:cs="Arial"/>
                <w:color w:val="0F0F0F"/>
                <w:szCs w:val="24"/>
                <w:lang w:val="nl-NL" w:eastAsia="nl-NL"/>
              </w:rPr>
              <w:t>Het door een kamer toegekend uniek nummer voor de INGESCHREVEN NIET-NATUURLIJK PERSOON</w:t>
            </w:r>
            <w:r w:rsidRPr="00C13AFC">
              <w:rPr>
                <w:rFonts w:ascii="Arial" w:hAnsi="Arial" w:cs="Arial"/>
                <w:sz w:val="20"/>
                <w:szCs w:val="24"/>
                <w:lang w:val="en-AU" w:eastAsia="nl-NL"/>
              </w:rPr>
              <w:fldChar w:fldCharType="end"/>
            </w:r>
            <w:r w:rsidR="006B0975" w:rsidRPr="00DD0F4F">
              <w:rPr>
                <w:rFonts w:ascii="Arial" w:hAnsi="Arial" w:cs="Arial"/>
                <w:sz w:val="20"/>
                <w:szCs w:val="24"/>
                <w:lang w:val="nl-NL" w:eastAsia="nl-NL"/>
              </w:rPr>
              <w:t xml:space="preserve"> die de eigenaar is van de CATALOGUS</w:t>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Herkomst definitie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ZTC</w:t>
            </w:r>
          </w:p>
        </w:tc>
      </w:tr>
      <w:tr w:rsidR="006B0975" w:rsidRPr="00C13AFC" w:rsidTr="003616C8">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Datum opname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Pr>
                <w:rFonts w:eastAsia="Times New Roman" w:cs="Arial"/>
                <w:color w:val="0F0F0F"/>
                <w:szCs w:val="24"/>
                <w:lang w:eastAsia="nl-NL"/>
              </w:rPr>
              <w:t>1 mei 2013</w:t>
            </w:r>
          </w:p>
        </w:tc>
      </w:tr>
      <w:tr w:rsidR="006B0975" w:rsidRPr="00C13AFC" w:rsidTr="003616C8">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 xml:space="preserve">Formaat </w:t>
            </w:r>
          </w:p>
        </w:tc>
        <w:tc>
          <w:tcPr>
            <w:tcW w:w="6030" w:type="dxa"/>
            <w:tcBorders>
              <w:top w:val="nil"/>
              <w:left w:val="nil"/>
              <w:bottom w:val="nil"/>
              <w:right w:val="nil"/>
            </w:tcBorders>
          </w:tcPr>
          <w:p w:rsidR="006B0975" w:rsidRPr="00C13AFC" w:rsidRDefault="00B47636"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Att.Type</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N9</w:t>
            </w:r>
            <w:r w:rsidRPr="00C13AFC">
              <w:rPr>
                <w:rFonts w:ascii="Arial" w:hAnsi="Arial" w:cs="Arial"/>
                <w:sz w:val="20"/>
                <w:szCs w:val="24"/>
                <w:lang w:val="en-AU" w:eastAsia="nl-NL"/>
              </w:rPr>
              <w:fldChar w:fldCharType="end"/>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Waardenverzameling</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rsidTr="003616C8">
        <w:trPr>
          <w:trHeight w:val="215"/>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materiële historie</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Ja</w:t>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formele historie</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Ja</w:t>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b/>
                <w:color w:val="000000"/>
                <w:szCs w:val="24"/>
                <w:lang w:eastAsia="nl-NL"/>
              </w:rPr>
            </w:pPr>
            <w:r w:rsidRPr="00C13AFC">
              <w:rPr>
                <w:rFonts w:eastAsia="Times New Roman" w:cs="Arial"/>
                <w:b/>
                <w:color w:val="000000"/>
                <w:szCs w:val="24"/>
                <w:lang w:eastAsia="nl-NL"/>
              </w:rPr>
              <w:t>Aanduiding gebeurtenis</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Aanduiding brondocument</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in onderzoek</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Ja</w:t>
            </w:r>
          </w:p>
        </w:tc>
      </w:tr>
      <w:tr w:rsidR="006B0975" w:rsidRPr="00C13AFC" w:rsidTr="003616C8">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lastRenderedPageBreak/>
              <w:t>Aanduiding strijdigheid/nietigheid</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Nee</w:t>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kardinaliteit</w:t>
            </w:r>
          </w:p>
        </w:tc>
        <w:tc>
          <w:tcPr>
            <w:tcW w:w="6030" w:type="dxa"/>
            <w:tcBorders>
              <w:top w:val="nil"/>
              <w:left w:val="nil"/>
              <w:bottom w:val="nil"/>
              <w:right w:val="nil"/>
            </w:tcBorders>
          </w:tcPr>
          <w:p w:rsidR="006B0975" w:rsidRPr="00C13AFC" w:rsidRDefault="00B47636"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ascii="Arial" w:hAnsi="Arial" w:cs="Arial"/>
                <w:sz w:val="20"/>
                <w:szCs w:val="24"/>
                <w:lang w:val="en-AU" w:eastAsia="nl-NL"/>
              </w:rPr>
              <w:fldChar w:fldCharType="begin" w:fldLock="1"/>
            </w:r>
            <w:r w:rsidR="006B0975" w:rsidRPr="00C13AFC">
              <w:rPr>
                <w:rFonts w:ascii="Arial"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Att.LowerBound</w:instrText>
            </w:r>
            <w:r w:rsidRPr="00C13AFC">
              <w:rPr>
                <w:rFonts w:ascii="Arial" w:hAnsi="Arial" w:cs="Arial"/>
                <w:sz w:val="20"/>
                <w:szCs w:val="24"/>
                <w:lang w:val="en-AU" w:eastAsia="nl-NL"/>
              </w:rPr>
              <w:fldChar w:fldCharType="separate"/>
            </w:r>
            <w:r w:rsidR="006B0975" w:rsidRPr="00C13AFC">
              <w:rPr>
                <w:rFonts w:eastAsia="Times New Roman" w:cs="Arial"/>
                <w:color w:val="0F0F0F"/>
                <w:szCs w:val="24"/>
                <w:lang w:eastAsia="nl-NL"/>
              </w:rPr>
              <w:t>1</w:t>
            </w:r>
            <w:r w:rsidRPr="00C13AFC">
              <w:rPr>
                <w:rFonts w:ascii="Arial" w:hAnsi="Arial" w:cs="Arial"/>
                <w:sz w:val="20"/>
                <w:szCs w:val="24"/>
                <w:lang w:val="en-AU" w:eastAsia="nl-NL"/>
              </w:rPr>
              <w:fldChar w:fldCharType="end"/>
            </w:r>
            <w:r w:rsidR="006B0975"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6B0975"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6B0975"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00000"/>
                <w:szCs w:val="24"/>
                <w:lang w:eastAsia="nl-NL"/>
              </w:rPr>
            </w:pPr>
            <w:r w:rsidRPr="00C13AFC">
              <w:rPr>
                <w:rFonts w:eastAsia="Times New Roman" w:cs="Arial"/>
                <w:b/>
                <w:color w:val="000000"/>
                <w:szCs w:val="24"/>
                <w:lang w:eastAsia="nl-NL"/>
              </w:rPr>
              <w:t>Indicatie authentiek</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p>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Authentiek gegeven</w:t>
            </w:r>
          </w:p>
        </w:tc>
      </w:tr>
      <w:tr w:rsidR="006B0975" w:rsidRPr="00C13AFC" w:rsidTr="003616C8">
        <w:trPr>
          <w:trHeight w:val="230"/>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b/>
                <w:color w:val="000000"/>
                <w:szCs w:val="24"/>
                <w:lang w:eastAsia="nl-NL"/>
              </w:rPr>
            </w:pPr>
            <w:r w:rsidRPr="00C13AFC">
              <w:rPr>
                <w:rFonts w:eastAsia="Times New Roman" w:cs="Arial"/>
                <w:b/>
                <w:color w:val="000000"/>
                <w:szCs w:val="24"/>
                <w:lang w:eastAsia="nl-NL"/>
              </w:rPr>
              <w:t xml:space="preserve">Regels </w:t>
            </w:r>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color w:val="0F0F0F"/>
                <w:szCs w:val="24"/>
                <w:lang w:eastAsia="nl-NL"/>
              </w:rPr>
              <w:t>-</w:t>
            </w:r>
          </w:p>
        </w:tc>
      </w:tr>
      <w:tr w:rsidR="006B0975" w:rsidRPr="00C13AFC" w:rsidTr="003616C8">
        <w:tc>
          <w:tcPr>
            <w:tcW w:w="9360" w:type="dxa"/>
            <w:gridSpan w:val="3"/>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color w:val="0F0F0F"/>
                <w:szCs w:val="24"/>
                <w:lang w:eastAsia="nl-NL"/>
              </w:rPr>
            </w:pPr>
            <w:r w:rsidRPr="00C13AFC">
              <w:rPr>
                <w:rFonts w:eastAsia="Times New Roman" w:cs="Arial"/>
                <w:b/>
                <w:color w:val="0F0F0F"/>
                <w:szCs w:val="24"/>
                <w:lang w:eastAsia="nl-NL"/>
              </w:rPr>
              <w:t>Toelichting</w:t>
            </w:r>
          </w:p>
        </w:tc>
      </w:tr>
      <w:tr w:rsidR="006B0975" w:rsidRPr="005E066D" w:rsidTr="003616C8">
        <w:tc>
          <w:tcPr>
            <w:tcW w:w="45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rFonts w:eastAsia="Times New Roman" w:cs="Arial"/>
                <w:b/>
                <w:color w:val="0F0F0F"/>
                <w:szCs w:val="24"/>
                <w:lang w:eastAsia="nl-NL"/>
              </w:rPr>
            </w:pPr>
          </w:p>
        </w:tc>
        <w:tc>
          <w:tcPr>
            <w:tcW w:w="8910" w:type="dxa"/>
            <w:gridSpan w:val="2"/>
            <w:tcBorders>
              <w:top w:val="nil"/>
              <w:left w:val="nil"/>
              <w:bottom w:val="nil"/>
              <w:right w:val="nil"/>
            </w:tcBorders>
          </w:tcPr>
          <w:p w:rsidR="006B0975" w:rsidRPr="00DD0F4F" w:rsidRDefault="006B0975" w:rsidP="006B0975">
            <w:pPr>
              <w:widowControl w:val="0"/>
              <w:autoSpaceDE w:val="0"/>
              <w:autoSpaceDN w:val="0"/>
              <w:adjustRightInd w:val="0"/>
              <w:spacing w:after="0" w:line="240" w:lineRule="auto"/>
              <w:rPr>
                <w:rFonts w:eastAsia="Times New Roman" w:cs="Arial"/>
                <w:color w:val="0F0F0F"/>
                <w:szCs w:val="24"/>
                <w:lang w:val="nl-NL" w:eastAsia="nl-NL"/>
              </w:rPr>
            </w:pPr>
            <w:r w:rsidRPr="00DD0F4F">
              <w:rPr>
                <w:rFonts w:eastAsia="Times New Roman" w:cs="Arial"/>
                <w:color w:val="0F0F0F"/>
                <w:szCs w:val="24"/>
                <w:lang w:val="nl-NL" w:eastAsia="nl-NL"/>
              </w:rPr>
              <w:t xml:space="preserve">Het betreft hier de eigenaar van de catalogus conform de ZTC waarvan het informatieobjecttype deel uit maakt. </w:t>
            </w:r>
          </w:p>
        </w:tc>
      </w:tr>
    </w:tbl>
    <w:p w:rsidR="005D4C64" w:rsidRPr="00DD0F4F" w:rsidRDefault="005D4C64" w:rsidP="0044638F">
      <w:pPr>
        <w:rPr>
          <w:lang w:val="nl-NL"/>
        </w:rPr>
      </w:pPr>
    </w:p>
    <w:p w:rsidR="00B16C6E" w:rsidRDefault="00C34301" w:rsidP="00B16C6E">
      <w:pPr>
        <w:pStyle w:val="Kop3"/>
      </w:pPr>
      <w:bookmarkStart w:id="1609" w:name="_Toc398014016"/>
      <w:bookmarkStart w:id="1610" w:name="_Toc404294020"/>
      <w:r>
        <w:t>I</w:t>
      </w:r>
      <w:r w:rsidR="00910CBE">
        <w:t>nformatieobjecttype-omschrijving generiek</w:t>
      </w:r>
      <w:bookmarkEnd w:id="1609"/>
      <w:bookmarkEnd w:id="1610"/>
    </w:p>
    <w:p w:rsidR="00B16C6E" w:rsidRPr="00DD0F4F" w:rsidRDefault="00B16C6E" w:rsidP="0044638F">
      <w:pPr>
        <w:rPr>
          <w:lang w:val="nl-NL"/>
        </w:rPr>
      </w:pPr>
      <w:r w:rsidRPr="00DD0F4F">
        <w:rPr>
          <w:lang w:val="nl-NL"/>
        </w:rPr>
        <w:t>De waarden die deze attribuutsoort kan hebben zijn vastgelegd in een waardenlijst. Deze hebben we geëvalueerd op evenwichtigheid, abstractieniveau, volledigheid e.d. Basis daarvoor vormen de documenttypen die opgenomen zijn in de recentelijk vastgestelde NEN-norm 2084. De daarin onderscheiden documenttypen hebben we overgenomen. Dit betreft een waardenset aan documenttypen</w:t>
      </w:r>
      <w:r w:rsidR="00934EE7" w:rsidRPr="00DD0F4F">
        <w:rPr>
          <w:lang w:val="nl-NL"/>
        </w:rPr>
        <w:t xml:space="preserve"> die</w:t>
      </w:r>
      <w:r w:rsidRPr="00DD0F4F">
        <w:rPr>
          <w:lang w:val="nl-NL"/>
        </w:rPr>
        <w:t xml:space="preserve"> </w:t>
      </w:r>
      <w:r w:rsidR="00B65857" w:rsidRPr="00DD0F4F">
        <w:rPr>
          <w:lang w:val="nl-NL"/>
        </w:rPr>
        <w:t xml:space="preserve">domeinoverstijgend </w:t>
      </w:r>
      <w:r w:rsidR="005B3891" w:rsidRPr="00DD0F4F">
        <w:rPr>
          <w:lang w:val="nl-NL"/>
        </w:rPr>
        <w:t xml:space="preserve">en </w:t>
      </w:r>
      <w:r w:rsidRPr="00DD0F4F">
        <w:rPr>
          <w:lang w:val="nl-NL"/>
        </w:rPr>
        <w:t>op landelijk niveau</w:t>
      </w:r>
      <w:r w:rsidR="005B3891" w:rsidRPr="00DD0F4F">
        <w:rPr>
          <w:lang w:val="nl-NL"/>
        </w:rPr>
        <w:t xml:space="preserve"> van toepassing</w:t>
      </w:r>
      <w:r w:rsidR="00934EE7" w:rsidRPr="00DD0F4F">
        <w:rPr>
          <w:lang w:val="nl-NL"/>
        </w:rPr>
        <w:t xml:space="preserve"> zijn</w:t>
      </w:r>
      <w:r w:rsidRPr="00DD0F4F">
        <w:rPr>
          <w:lang w:val="nl-NL"/>
        </w:rPr>
        <w:t xml:space="preserve">. Deze hebben we waar zinvol aangevuld met documenttypen die landelijk voor </w:t>
      </w:r>
      <w:r w:rsidR="00B65857" w:rsidRPr="00DD0F4F">
        <w:rPr>
          <w:lang w:val="nl-NL"/>
        </w:rPr>
        <w:t>het domein</w:t>
      </w:r>
      <w:r w:rsidRPr="00DD0F4F">
        <w:rPr>
          <w:lang w:val="nl-NL"/>
        </w:rPr>
        <w:t xml:space="preserve"> overheid relevant zijn. </w:t>
      </w:r>
      <w:r w:rsidR="00934EE7" w:rsidRPr="00DD0F4F">
        <w:rPr>
          <w:lang w:val="nl-NL"/>
        </w:rPr>
        <w:t>Documenttypen voor speci</w:t>
      </w:r>
      <w:r w:rsidRPr="00DD0F4F">
        <w:rPr>
          <w:lang w:val="nl-NL"/>
        </w:rPr>
        <w:t>fieke</w:t>
      </w:r>
      <w:r w:rsidR="00B65857" w:rsidRPr="00DD0F4F">
        <w:rPr>
          <w:lang w:val="nl-NL"/>
        </w:rPr>
        <w:t>re</w:t>
      </w:r>
      <w:r w:rsidRPr="00DD0F4F">
        <w:rPr>
          <w:lang w:val="nl-NL"/>
        </w:rPr>
        <w:t xml:space="preserve"> </w:t>
      </w:r>
      <w:r w:rsidR="00934EE7" w:rsidRPr="00DD0F4F">
        <w:rPr>
          <w:lang w:val="nl-NL"/>
        </w:rPr>
        <w:t xml:space="preserve">domeinen en voor specifieke </w:t>
      </w:r>
      <w:r w:rsidRPr="00DD0F4F">
        <w:rPr>
          <w:lang w:val="nl-NL"/>
        </w:rPr>
        <w:t>organisaties maken hiervan dus geen deel uit. De nieuwe waardenlijst</w:t>
      </w:r>
      <w:r w:rsidR="00934EE7" w:rsidRPr="00DD0F4F">
        <w:rPr>
          <w:lang w:val="nl-NL"/>
        </w:rPr>
        <w:t xml:space="preserve"> </w:t>
      </w:r>
      <w:r w:rsidR="00574446" w:rsidRPr="00DD0F4F">
        <w:rPr>
          <w:lang w:val="nl-NL"/>
        </w:rPr>
        <w:t>is</w:t>
      </w:r>
      <w:r w:rsidR="00934EE7" w:rsidRPr="00DD0F4F">
        <w:rPr>
          <w:lang w:val="nl-NL"/>
        </w:rPr>
        <w:t xml:space="preserve"> gemodelleerd als een zgn. referentielijst</w:t>
      </w:r>
      <w:r w:rsidR="00574446" w:rsidRPr="00DD0F4F">
        <w:rPr>
          <w:lang w:val="nl-NL"/>
        </w:rPr>
        <w:t xml:space="preserve"> en opgenomen in het informatiemodel van de ZTC 2</w:t>
      </w:r>
      <w:r w:rsidR="00934EE7" w:rsidRPr="00DD0F4F">
        <w:rPr>
          <w:lang w:val="nl-NL"/>
        </w:rPr>
        <w:t>. De waarden in deze waardenlijst vermelden we in bijlage 1</w:t>
      </w:r>
      <w:r w:rsidRPr="00DD0F4F">
        <w:rPr>
          <w:lang w:val="nl-NL"/>
        </w:rPr>
        <w:t>, inclusief de wijzigingen ten opzicht</w:t>
      </w:r>
      <w:r w:rsidR="00934EE7" w:rsidRPr="00DD0F4F">
        <w:rPr>
          <w:lang w:val="nl-NL"/>
        </w:rPr>
        <w:t>e van de bestaande waardenlijst.</w:t>
      </w:r>
    </w:p>
    <w:p w:rsidR="00932A2F" w:rsidRPr="00932A2F" w:rsidRDefault="00B47636" w:rsidP="00932A2F">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b/>
          <w:bCs/>
          <w:color w:val="004080"/>
          <w:sz w:val="24"/>
          <w:szCs w:val="24"/>
        </w:rPr>
        <w:instrText>Att.Stereotype</w:instrText>
      </w:r>
      <w:r w:rsidRPr="00932A2F">
        <w:rPr>
          <w:rFonts w:ascii="Arial" w:hAnsi="Arial" w:cs="Arial"/>
          <w:sz w:val="20"/>
          <w:szCs w:val="20"/>
          <w:lang w:val="en-AU"/>
        </w:rPr>
        <w:fldChar w:fldCharType="separate"/>
      </w:r>
      <w:r w:rsidR="00932A2F" w:rsidRPr="00932A2F">
        <w:rPr>
          <w:rFonts w:ascii="Arial" w:eastAsia="Times New Roman" w:hAnsi="Arial" w:cs="Arial"/>
          <w:b/>
          <w:bCs/>
          <w:color w:val="004080"/>
          <w:sz w:val="24"/>
          <w:szCs w:val="24"/>
        </w:rPr>
        <w:t>«Attribuutsoort»</w:t>
      </w:r>
      <w:r w:rsidRPr="00932A2F">
        <w:rPr>
          <w:rFonts w:ascii="Arial" w:hAnsi="Arial" w:cs="Arial"/>
          <w:sz w:val="20"/>
          <w:szCs w:val="20"/>
          <w:lang w:val="en-AU"/>
        </w:rPr>
        <w:fldChar w:fldCharType="end"/>
      </w:r>
      <w:r w:rsidR="00932A2F" w:rsidRPr="00932A2F">
        <w:rPr>
          <w:rFonts w:ascii="Arial" w:eastAsia="Times New Roman" w:hAnsi="Arial" w:cs="Arial"/>
          <w:b/>
          <w:bCs/>
          <w:color w:val="004080"/>
          <w:sz w:val="24"/>
          <w:szCs w:val="24"/>
        </w:rPr>
        <w:t xml:space="preserve"> </w:t>
      </w:r>
      <w:r w:rsidRPr="00932A2F">
        <w:rPr>
          <w:rFonts w:ascii="Arial" w:eastAsia="Times New Roman" w:hAnsi="Arial" w:cs="Arial"/>
          <w:b/>
          <w:bCs/>
          <w:color w:val="004080"/>
          <w:sz w:val="24"/>
          <w:szCs w:val="24"/>
        </w:rPr>
        <w:fldChar w:fldCharType="begin" w:fldLock="1"/>
      </w:r>
      <w:r w:rsidR="00932A2F" w:rsidRPr="00932A2F">
        <w:rPr>
          <w:rFonts w:ascii="Arial" w:eastAsia="Times New Roman" w:hAnsi="Arial" w:cs="Arial"/>
          <w:b/>
          <w:bCs/>
          <w:color w:val="004080"/>
          <w:sz w:val="24"/>
          <w:szCs w:val="24"/>
        </w:rPr>
        <w:instrText>MERGEFIELD Att.Name</w:instrText>
      </w:r>
      <w:r w:rsidRPr="00932A2F">
        <w:rPr>
          <w:rFonts w:ascii="Arial" w:eastAsia="Times New Roman" w:hAnsi="Arial" w:cs="Arial"/>
          <w:b/>
          <w:bCs/>
          <w:color w:val="004080"/>
          <w:sz w:val="24"/>
          <w:szCs w:val="24"/>
        </w:rPr>
        <w:fldChar w:fldCharType="separate"/>
      </w:r>
      <w:r w:rsidR="00932A2F">
        <w:rPr>
          <w:rFonts w:ascii="Arial" w:eastAsia="Times New Roman" w:hAnsi="Arial" w:cs="Arial"/>
          <w:b/>
          <w:bCs/>
          <w:color w:val="004080"/>
          <w:sz w:val="24"/>
          <w:szCs w:val="24"/>
        </w:rPr>
        <w:t>Informatieobject</w:t>
      </w:r>
      <w:r w:rsidR="00932A2F" w:rsidRPr="00932A2F">
        <w:rPr>
          <w:rFonts w:ascii="Arial" w:eastAsia="Times New Roman" w:hAnsi="Arial" w:cs="Arial"/>
          <w:b/>
          <w:bCs/>
          <w:color w:val="004080"/>
          <w:sz w:val="24"/>
          <w:szCs w:val="24"/>
        </w:rPr>
        <w:t>type-omschrijving generiek</w:t>
      </w:r>
      <w:r w:rsidRPr="00932A2F">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780"/>
        <w:gridCol w:w="5580"/>
      </w:tblGrid>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932A2F" w:rsidRPr="00932A2F" w:rsidRDefault="00B47636"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Att.Name</w:instrText>
            </w:r>
            <w:r w:rsidRPr="00932A2F">
              <w:rPr>
                <w:rFonts w:ascii="Arial" w:hAnsi="Arial" w:cs="Arial"/>
                <w:sz w:val="20"/>
                <w:szCs w:val="20"/>
                <w:lang w:val="en-AU"/>
              </w:rPr>
              <w:fldChar w:fldCharType="separate"/>
            </w:r>
            <w:r w:rsidR="00932A2F">
              <w:rPr>
                <w:rFonts w:ascii="Arial" w:eastAsia="Times New Roman" w:hAnsi="Arial" w:cs="Arial"/>
                <w:color w:val="000000"/>
                <w:sz w:val="20"/>
                <w:szCs w:val="20"/>
              </w:rPr>
              <w:t>Informatieobject</w:t>
            </w:r>
            <w:r w:rsidR="00932A2F" w:rsidRPr="00932A2F">
              <w:rPr>
                <w:rFonts w:ascii="Arial" w:eastAsia="Times New Roman" w:hAnsi="Arial" w:cs="Arial"/>
                <w:color w:val="000000"/>
                <w:sz w:val="20"/>
                <w:szCs w:val="20"/>
              </w:rPr>
              <w:t>type-omschrijving generiek</w:t>
            </w:r>
            <w:r w:rsidRPr="00932A2F">
              <w:rPr>
                <w:rFonts w:ascii="Arial" w:hAnsi="Arial" w:cs="Arial"/>
                <w:sz w:val="20"/>
                <w:szCs w:val="20"/>
                <w:lang w:val="en-AU"/>
              </w:rPr>
              <w:fldChar w:fldCharType="end"/>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KING</w:t>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932A2F" w:rsidRPr="00932A2F" w:rsidRDefault="00B47636"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Att.Alias</w:instrText>
            </w:r>
            <w:r w:rsidRPr="00932A2F">
              <w:rPr>
                <w:rFonts w:ascii="Arial" w:hAnsi="Arial" w:cs="Arial"/>
                <w:sz w:val="20"/>
                <w:szCs w:val="20"/>
                <w:lang w:val="en-AU"/>
              </w:rPr>
              <w:fldChar w:fldCharType="separate"/>
            </w:r>
            <w:r w:rsidR="00932A2F" w:rsidRPr="00932A2F">
              <w:rPr>
                <w:rFonts w:ascii="Arial" w:eastAsia="Times New Roman" w:hAnsi="Arial" w:cs="Arial"/>
                <w:color w:val="000000"/>
                <w:sz w:val="20"/>
                <w:szCs w:val="20"/>
              </w:rPr>
              <w:t>omschrijvingGeneriek</w:t>
            </w:r>
            <w:r w:rsidRPr="00932A2F">
              <w:rPr>
                <w:rFonts w:ascii="Arial" w:hAnsi="Arial" w:cs="Arial"/>
                <w:sz w:val="20"/>
                <w:szCs w:val="20"/>
                <w:lang w:val="en-AU"/>
              </w:rPr>
              <w:fldChar w:fldCharType="end"/>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5E066D">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932A2F" w:rsidRPr="00DD0F4F" w:rsidRDefault="00B47636" w:rsidP="00932A2F">
            <w:pPr>
              <w:autoSpaceDE w:val="0"/>
              <w:autoSpaceDN w:val="0"/>
              <w:adjustRightInd w:val="0"/>
              <w:spacing w:after="0" w:line="240" w:lineRule="auto"/>
              <w:rPr>
                <w:rFonts w:ascii="Arial" w:eastAsia="Times New Roman" w:hAnsi="Arial" w:cs="Arial"/>
                <w:color w:val="000000"/>
                <w:sz w:val="20"/>
                <w:szCs w:val="20"/>
                <w:lang w:val="nl-NL"/>
              </w:rPr>
            </w:pPr>
            <w:r w:rsidRPr="00932A2F">
              <w:rPr>
                <w:rFonts w:ascii="Arial" w:hAnsi="Arial" w:cs="Arial"/>
                <w:sz w:val="20"/>
                <w:szCs w:val="20"/>
                <w:lang w:val="en-AU"/>
              </w:rPr>
              <w:fldChar w:fldCharType="begin" w:fldLock="1"/>
            </w:r>
            <w:r w:rsidR="00932A2F" w:rsidRPr="00DD0F4F">
              <w:rPr>
                <w:rFonts w:ascii="Arial" w:hAnsi="Arial" w:cs="Arial"/>
                <w:sz w:val="20"/>
                <w:szCs w:val="20"/>
                <w:lang w:val="nl-NL"/>
              </w:rPr>
              <w:instrText xml:space="preserve">MERGEFIELD </w:instrText>
            </w:r>
            <w:r w:rsidR="00932A2F" w:rsidRPr="00DD0F4F">
              <w:rPr>
                <w:rFonts w:ascii="Arial" w:eastAsia="Times New Roman" w:hAnsi="Arial" w:cs="Arial"/>
                <w:color w:val="000000"/>
                <w:sz w:val="20"/>
                <w:szCs w:val="20"/>
                <w:lang w:val="nl-NL"/>
              </w:rPr>
              <w:instrText>Att.Notes</w:instrText>
            </w:r>
            <w:r w:rsidRPr="00932A2F">
              <w:rPr>
                <w:rFonts w:ascii="Arial" w:hAnsi="Arial" w:cs="Arial"/>
                <w:sz w:val="20"/>
                <w:szCs w:val="20"/>
                <w:lang w:val="en-AU"/>
              </w:rPr>
              <w:fldChar w:fldCharType="end"/>
            </w:r>
            <w:r w:rsidR="00932A2F" w:rsidRPr="00DD0F4F">
              <w:rPr>
                <w:rFonts w:ascii="Arial" w:eastAsia="Times New Roman" w:hAnsi="Arial" w:cs="Arial"/>
                <w:color w:val="610E6A"/>
                <w:sz w:val="20"/>
                <w:szCs w:val="20"/>
                <w:lang w:val="nl-NL"/>
              </w:rPr>
              <w:t>Algemeen gehanteerde omschrijving van het INFORMATIEOBJECTTYPE</w:t>
            </w:r>
          </w:p>
        </w:tc>
      </w:tr>
      <w:tr w:rsidR="00932A2F" w:rsidRPr="005E066D">
        <w:trPr>
          <w:trHeight w:val="230"/>
        </w:trPr>
        <w:tc>
          <w:tcPr>
            <w:tcW w:w="3780" w:type="dxa"/>
            <w:tcBorders>
              <w:top w:val="nil"/>
              <w:left w:val="nil"/>
              <w:bottom w:val="nil"/>
              <w:right w:val="nil"/>
            </w:tcBorders>
          </w:tcPr>
          <w:p w:rsidR="00932A2F" w:rsidRPr="00DD0F4F" w:rsidRDefault="00932A2F" w:rsidP="00932A2F">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932A2F" w:rsidRPr="00DD0F4F" w:rsidRDefault="00932A2F" w:rsidP="00932A2F">
            <w:pPr>
              <w:autoSpaceDE w:val="0"/>
              <w:autoSpaceDN w:val="0"/>
              <w:adjustRightInd w:val="0"/>
              <w:spacing w:after="0" w:line="240" w:lineRule="auto"/>
              <w:rPr>
                <w:rFonts w:ascii="Arial" w:eastAsia="Times New Roman" w:hAnsi="Arial" w:cs="Arial"/>
                <w:color w:val="000000"/>
                <w:sz w:val="20"/>
                <w:szCs w:val="20"/>
                <w:lang w:val="nl-NL"/>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 xml:space="preserve">KING </w:t>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1 juni 2008</w:t>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5E066D">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932A2F" w:rsidRPr="00DD0F4F" w:rsidRDefault="00932A2F" w:rsidP="000E349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een korte omschrijving van de typering van INFORMATIEOBJECTen naar hun aard, ook wel documentsoort genoemd, zoals deze landelijk wordt toegepast. Deze kan afwijken van de door de zaakbehandelende organisatie(s) gehanteerde soort, de Informatieobjecttype-omschrijving. De domeinwaarden zijn opgenomen in een</w:t>
            </w:r>
            <w:r w:rsidR="000E349E" w:rsidRPr="00DD0F4F">
              <w:rPr>
                <w:rFonts w:ascii="Arial" w:eastAsia="Times New Roman" w:hAnsi="Arial" w:cs="Arial"/>
                <w:color w:val="000000"/>
                <w:sz w:val="20"/>
                <w:szCs w:val="20"/>
                <w:lang w:val="nl-NL"/>
              </w:rPr>
              <w:t>zgn. referentielijst (zie Waardenverzameling)</w:t>
            </w:r>
            <w:r w:rsidR="00574446" w:rsidRPr="00DD0F4F">
              <w:rPr>
                <w:rFonts w:ascii="Arial" w:eastAsia="Times New Roman" w:hAnsi="Arial" w:cs="Arial"/>
                <w:color w:val="000000"/>
                <w:sz w:val="20"/>
                <w:szCs w:val="20"/>
                <w:lang w:val="nl-NL"/>
              </w:rPr>
              <w:t xml:space="preserve"> als onderdeel van het informatiemodel van de ZTC 2</w:t>
            </w:r>
            <w:r w:rsidRPr="00DD0F4F">
              <w:rPr>
                <w:rFonts w:ascii="Arial" w:eastAsia="Times New Roman" w:hAnsi="Arial" w:cs="Arial"/>
                <w:color w:val="000000"/>
                <w:sz w:val="20"/>
                <w:szCs w:val="20"/>
                <w:lang w:val="nl-NL"/>
              </w:rPr>
              <w:t>.</w:t>
            </w:r>
          </w:p>
        </w:tc>
      </w:tr>
      <w:tr w:rsidR="00932A2F" w:rsidRPr="005E066D">
        <w:tc>
          <w:tcPr>
            <w:tcW w:w="3780" w:type="dxa"/>
            <w:tcBorders>
              <w:top w:val="nil"/>
              <w:left w:val="nil"/>
              <w:bottom w:val="nil"/>
              <w:right w:val="nil"/>
            </w:tcBorders>
          </w:tcPr>
          <w:p w:rsidR="00932A2F" w:rsidRPr="00DD0F4F" w:rsidRDefault="00932A2F" w:rsidP="00932A2F">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932A2F" w:rsidRPr="00DD0F4F" w:rsidRDefault="00932A2F" w:rsidP="00932A2F">
            <w:pPr>
              <w:autoSpaceDE w:val="0"/>
              <w:autoSpaceDN w:val="0"/>
              <w:adjustRightInd w:val="0"/>
              <w:spacing w:after="0" w:line="240" w:lineRule="auto"/>
              <w:rPr>
                <w:rFonts w:ascii="Arial" w:eastAsia="Times New Roman" w:hAnsi="Arial" w:cs="Arial"/>
                <w:color w:val="000000"/>
                <w:sz w:val="20"/>
                <w:szCs w:val="20"/>
                <w:lang w:val="nl-NL"/>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Formaat:</w:t>
            </w:r>
            <w:r w:rsidRPr="00932A2F">
              <w:rPr>
                <w:rFonts w:ascii="Arial" w:eastAsia="Times New Roman" w:hAnsi="Arial" w:cs="Arial"/>
                <w:color w:val="000000"/>
                <w:sz w:val="20"/>
                <w:szCs w:val="20"/>
              </w:rPr>
              <w:tab/>
              <w:t>AN80</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932A2F" w:rsidRPr="00932A2F" w:rsidRDefault="00574446" w:rsidP="00932A2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 .</w:t>
            </w:r>
            <w:r w:rsidR="00932A2F" w:rsidRPr="009C615C">
              <w:rPr>
                <w:rFonts w:ascii="Arial" w:hAnsi="Arial" w:cs="Arial"/>
                <w:sz w:val="20"/>
                <w:szCs w:val="20"/>
                <w:lang w:val="en-AU"/>
              </w:rPr>
              <w:t xml:space="preserve"> </w:t>
            </w:r>
            <w:r w:rsidR="00B47636" w:rsidRPr="009C615C">
              <w:rPr>
                <w:rFonts w:ascii="Arial" w:hAnsi="Arial" w:cs="Arial"/>
                <w:sz w:val="20"/>
                <w:szCs w:val="20"/>
                <w:lang w:val="en-AU"/>
              </w:rPr>
              <w:fldChar w:fldCharType="begin" w:fldLock="1"/>
            </w:r>
            <w:r w:rsidR="00932A2F" w:rsidRPr="009C615C">
              <w:rPr>
                <w:rFonts w:ascii="Arial" w:hAnsi="Arial" w:cs="Arial"/>
                <w:sz w:val="20"/>
                <w:szCs w:val="20"/>
                <w:lang w:val="en-AU"/>
              </w:rPr>
              <w:instrText xml:space="preserve">MERGEFIELD </w:instrText>
            </w:r>
            <w:r w:rsidR="00932A2F" w:rsidRPr="009C615C">
              <w:rPr>
                <w:rFonts w:ascii="Arial" w:eastAsia="Times New Roman" w:hAnsi="Arial" w:cs="Arial"/>
                <w:color w:val="000000"/>
                <w:sz w:val="20"/>
                <w:szCs w:val="20"/>
              </w:rPr>
              <w:instrText>Att.Type</w:instrText>
            </w:r>
            <w:r w:rsidR="00B47636" w:rsidRPr="009C615C">
              <w:rPr>
                <w:rFonts w:ascii="Arial" w:hAnsi="Arial" w:cs="Arial"/>
                <w:sz w:val="20"/>
                <w:szCs w:val="20"/>
                <w:lang w:val="en-AU"/>
              </w:rPr>
              <w:fldChar w:fldCharType="separate"/>
            </w:r>
            <w:r w:rsidR="00932A2F" w:rsidRPr="009C615C">
              <w:rPr>
                <w:rFonts w:ascii="Arial" w:eastAsia="Times New Roman" w:hAnsi="Arial" w:cs="Arial"/>
                <w:color w:val="000000"/>
                <w:sz w:val="20"/>
                <w:szCs w:val="20"/>
              </w:rPr>
              <w:t>INFORMATIEOBJECTTYPE-OMSCHRIJVING GENERIEK</w:t>
            </w:r>
            <w:r w:rsidR="00B47636" w:rsidRPr="009C615C">
              <w:rPr>
                <w:rFonts w:ascii="Arial" w:hAnsi="Arial" w:cs="Arial"/>
                <w:sz w:val="20"/>
                <w:szCs w:val="20"/>
                <w:lang w:val="en-AU"/>
              </w:rPr>
              <w:fldChar w:fldCharType="end"/>
            </w:r>
          </w:p>
        </w:tc>
      </w:tr>
      <w:tr w:rsidR="00932A2F" w:rsidRPr="00932A2F">
        <w:trPr>
          <w:trHeight w:val="215"/>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15"/>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lastRenderedPageBreak/>
              <w:t>Indicatie formele historie</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411"/>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45"/>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932A2F" w:rsidRPr="00932A2F" w:rsidRDefault="00B47636"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Att.LowerBound</w:instrText>
            </w:r>
            <w:r w:rsidRPr="00932A2F">
              <w:rPr>
                <w:rFonts w:ascii="Arial" w:hAnsi="Arial" w:cs="Arial"/>
                <w:sz w:val="20"/>
                <w:szCs w:val="20"/>
                <w:lang w:val="en-AU"/>
              </w:rPr>
              <w:fldChar w:fldCharType="separate"/>
            </w:r>
            <w:r w:rsidR="00932A2F" w:rsidRPr="00932A2F">
              <w:rPr>
                <w:rFonts w:ascii="Arial" w:eastAsia="Times New Roman" w:hAnsi="Arial" w:cs="Arial"/>
                <w:color w:val="000000"/>
                <w:sz w:val="20"/>
                <w:szCs w:val="20"/>
              </w:rPr>
              <w:t>0</w:t>
            </w:r>
            <w:r w:rsidRPr="00932A2F">
              <w:rPr>
                <w:rFonts w:ascii="Arial" w:hAnsi="Arial" w:cs="Arial"/>
                <w:sz w:val="20"/>
                <w:szCs w:val="20"/>
                <w:lang w:val="en-AU"/>
              </w:rPr>
              <w:fldChar w:fldCharType="end"/>
            </w:r>
            <w:r w:rsidR="00932A2F" w:rsidRPr="00932A2F">
              <w:rPr>
                <w:rFonts w:ascii="Arial" w:eastAsia="Times New Roman" w:hAnsi="Arial" w:cs="Arial"/>
                <w:color w:val="000000"/>
                <w:sz w:val="20"/>
                <w:szCs w:val="20"/>
              </w:rPr>
              <w:t xml:space="preserve"> - </w:t>
            </w:r>
            <w:r w:rsidRPr="00932A2F">
              <w:rPr>
                <w:rFonts w:ascii="Arial" w:eastAsia="Times New Roman" w:hAnsi="Arial" w:cs="Arial"/>
                <w:color w:val="000000"/>
                <w:sz w:val="20"/>
                <w:szCs w:val="20"/>
              </w:rPr>
              <w:fldChar w:fldCharType="begin" w:fldLock="1"/>
            </w:r>
            <w:r w:rsidR="00932A2F" w:rsidRPr="00932A2F">
              <w:rPr>
                <w:rFonts w:ascii="Arial" w:eastAsia="Times New Roman" w:hAnsi="Arial" w:cs="Arial"/>
                <w:color w:val="000000"/>
                <w:sz w:val="20"/>
                <w:szCs w:val="20"/>
              </w:rPr>
              <w:instrText>MERGEFIELD Att.UpperBound</w:instrText>
            </w:r>
            <w:r w:rsidRPr="00932A2F">
              <w:rPr>
                <w:rFonts w:ascii="Arial" w:eastAsia="Times New Roman" w:hAnsi="Arial" w:cs="Arial"/>
                <w:color w:val="000000"/>
                <w:sz w:val="20"/>
                <w:szCs w:val="20"/>
              </w:rPr>
              <w:fldChar w:fldCharType="separate"/>
            </w:r>
            <w:r w:rsidR="00932A2F" w:rsidRPr="00932A2F">
              <w:rPr>
                <w:rFonts w:ascii="Arial" w:eastAsia="Times New Roman" w:hAnsi="Arial" w:cs="Arial"/>
                <w:color w:val="000000"/>
                <w:sz w:val="20"/>
                <w:szCs w:val="20"/>
              </w:rPr>
              <w:t>1</w:t>
            </w:r>
            <w:r w:rsidRPr="00932A2F">
              <w:rPr>
                <w:rFonts w:ascii="Arial" w:eastAsia="Times New Roman" w:hAnsi="Arial" w:cs="Arial"/>
                <w:color w:val="000000"/>
                <w:sz w:val="20"/>
                <w:szCs w:val="20"/>
              </w:rPr>
              <w:fldChar w:fldCharType="end"/>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Gemeentelijk basisgegeven</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r w:rsidRPr="00932A2F">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w:t>
            </w:r>
          </w:p>
        </w:tc>
      </w:tr>
    </w:tbl>
    <w:p w:rsidR="0033587D" w:rsidRDefault="0033587D" w:rsidP="0044638F">
      <w:bookmarkStart w:id="1611" w:name="BKM_3200C800_4D22_4bff_801D_072E19BEF0A3"/>
      <w:bookmarkStart w:id="1612" w:name="BKM_0F0EBB17_F02F_4fdc_A837_EBC7F3E2405C"/>
      <w:bookmarkStart w:id="1613" w:name="BKM_B3DFD7ED_A582_49bb_8ABA_10D0464AF4B5"/>
      <w:bookmarkStart w:id="1614" w:name="BKM_B445845F_64E5_456f_92CB_CA3D69479344"/>
      <w:bookmarkStart w:id="1615" w:name="BKM_4A68E511_4C6A_4034_91AA_D12B7EBF999D"/>
      <w:bookmarkStart w:id="1616" w:name="BKM_4FAFDB08_6EC9_41c8_9129_1DD3D1EC78CF"/>
      <w:bookmarkStart w:id="1617" w:name="BKM_07910E1A_491E_4f09_B516_8DE46C2B6364"/>
      <w:bookmarkEnd w:id="1611"/>
      <w:bookmarkEnd w:id="1612"/>
      <w:bookmarkEnd w:id="1613"/>
      <w:bookmarkEnd w:id="1614"/>
      <w:bookmarkEnd w:id="1615"/>
      <w:bookmarkEnd w:id="1616"/>
      <w:bookmarkEnd w:id="1617"/>
    </w:p>
    <w:p w:rsidR="00772000" w:rsidRDefault="00772000" w:rsidP="00772000">
      <w:pPr>
        <w:pStyle w:val="Kop2"/>
      </w:pPr>
      <w:bookmarkStart w:id="1618" w:name="_Ref361131713"/>
      <w:bookmarkStart w:id="1619" w:name="_Toc398014017"/>
      <w:bookmarkStart w:id="1620" w:name="_Toc404294021"/>
      <w:r>
        <w:t>KLANTCONTACT</w:t>
      </w:r>
      <w:bookmarkEnd w:id="1618"/>
      <w:bookmarkEnd w:id="1619"/>
      <w:bookmarkEnd w:id="1620"/>
    </w:p>
    <w:p w:rsidR="00772000" w:rsidRDefault="00C07477" w:rsidP="00772000">
      <w:pPr>
        <w:spacing w:after="0"/>
      </w:pPr>
      <w:ins w:id="1621" w:author="Arjan" w:date="2014-11-18T10:00:00Z">
        <w:r>
          <w:rPr>
            <w:noProof/>
            <w:lang w:val="nl-NL" w:eastAsia="nl-NL"/>
          </w:rPr>
          <w:drawing>
            <wp:anchor distT="0" distB="0" distL="114300" distR="114300" simplePos="0" relativeHeight="251667456" behindDoc="0" locked="0" layoutInCell="1" allowOverlap="1">
              <wp:simplePos x="0" y="0"/>
              <wp:positionH relativeFrom="column">
                <wp:posOffset>2517775</wp:posOffset>
              </wp:positionH>
              <wp:positionV relativeFrom="paragraph">
                <wp:posOffset>-237490</wp:posOffset>
              </wp:positionV>
              <wp:extent cx="3737610" cy="1203960"/>
              <wp:effectExtent l="19050" t="0" r="0" b="0"/>
              <wp:wrapSquare wrapText="bothSides"/>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3733800" cy="1200150"/>
                      </a:xfrm>
                      <a:prstGeom prst="rect">
                        <a:avLst/>
                      </a:prstGeom>
                      <a:noFill/>
                      <a:ln w="9525">
                        <a:noFill/>
                        <a:miter lim="800000"/>
                        <a:headEnd/>
                        <a:tailEnd/>
                      </a:ln>
                    </pic:spPr>
                  </pic:pic>
                </a:graphicData>
              </a:graphic>
            </wp:anchor>
          </w:drawing>
        </w:r>
      </w:ins>
      <w:r w:rsidR="00772000" w:rsidRPr="00DD0F4F">
        <w:rPr>
          <w:lang w:val="nl-NL"/>
        </w:rPr>
        <w:t xml:space="preserve">De behoefte is geuit om ook contacten met klanten met betrekking tot zaken te modelleren in het RGBZ. Klantcontacten kunnen onderscheiden worden in zes groepen zoals gevisualiseerd in nevenstaande figuur. </w:t>
      </w:r>
      <w:r w:rsidR="00772000">
        <w:t>Dit betreft vier soorten contacten:</w:t>
      </w:r>
    </w:p>
    <w:p w:rsidR="00594431" w:rsidRDefault="00772000" w:rsidP="00594431">
      <w:pPr>
        <w:pStyle w:val="Lijstalinea"/>
        <w:numPr>
          <w:ilvl w:val="0"/>
          <w:numId w:val="5"/>
        </w:numPr>
        <w:spacing w:after="0"/>
        <w:ind w:left="426"/>
        <w:rPr>
          <w:lang w:val="nl-NL"/>
        </w:rPr>
      </w:pPr>
      <w:r w:rsidRPr="00DD0F4F">
        <w:rPr>
          <w:lang w:val="nl-NL"/>
        </w:rPr>
        <w:t>Persoonlijk contact: een gebeurtenis van een aaneengesloten tijdsspanne waarbij interactief informatie wordt uitgewisseld, tussen minimaal 2 partijen, waarvan tenminste 1 medewerker van een gemeente en tenminste 1 natuurlijk persoon, eventueel in de rol van medewerker van een niet-natuurlijk persoon of een vestiging.</w:t>
      </w:r>
    </w:p>
    <w:p w:rsidR="00594431" w:rsidRDefault="00772000" w:rsidP="00594431">
      <w:pPr>
        <w:pStyle w:val="Lijstalinea"/>
        <w:numPr>
          <w:ilvl w:val="0"/>
          <w:numId w:val="5"/>
        </w:numPr>
        <w:spacing w:after="0"/>
        <w:ind w:left="426"/>
        <w:rPr>
          <w:lang w:val="nl-NL"/>
        </w:rPr>
      </w:pPr>
      <w:r w:rsidRPr="00DD0F4F">
        <w:rPr>
          <w:lang w:val="nl-NL"/>
        </w:rPr>
        <w:t>Anoniem klantcontact: een gebeurtenis van een aaneengesloten tijdsspanne waarbij interactief informatie wordt uitgewisseld tussen minimaal 2 partijen waarvan tenminste 1 medewerker van een gemeente en 1 of meer natuurlijke personen die niet zijn geïdentificeerd.</w:t>
      </w:r>
    </w:p>
    <w:p w:rsidR="00594431" w:rsidRDefault="00772000" w:rsidP="00594431">
      <w:pPr>
        <w:pStyle w:val="Lijstalinea"/>
        <w:numPr>
          <w:ilvl w:val="0"/>
          <w:numId w:val="5"/>
        </w:numPr>
        <w:spacing w:after="0"/>
        <w:ind w:left="426"/>
        <w:rPr>
          <w:lang w:val="nl-NL"/>
        </w:rPr>
      </w:pPr>
      <w:r w:rsidRPr="00DD0F4F">
        <w:rPr>
          <w:lang w:val="nl-NL"/>
        </w:rPr>
        <w:t>Informatie-ontvangst: Een gebeurtenis waarbij op een bepaald moment voor de gemeente bestemde informatie wordt ontvangen door de Gemeente (</w:t>
      </w:r>
      <w:r w:rsidR="00F53FB3" w:rsidRPr="00DD0F4F">
        <w:rPr>
          <w:lang w:val="nl-NL"/>
        </w:rPr>
        <w:t xml:space="preserve">ook </w:t>
      </w:r>
      <w:r w:rsidR="007F03EA" w:rsidRPr="00DD0F4F">
        <w:rPr>
          <w:lang w:val="nl-NL"/>
        </w:rPr>
        <w:t xml:space="preserve">al </w:t>
      </w:r>
      <w:r w:rsidR="00F53FB3" w:rsidRPr="00DD0F4F">
        <w:rPr>
          <w:lang w:val="nl-NL"/>
        </w:rPr>
        <w:t xml:space="preserve">is de afzender bekend, </w:t>
      </w:r>
      <w:r w:rsidRPr="00DD0F4F">
        <w:rPr>
          <w:lang w:val="nl-NL"/>
        </w:rPr>
        <w:t>bij de</w:t>
      </w:r>
      <w:r w:rsidR="00F53FB3" w:rsidRPr="00DD0F4F">
        <w:rPr>
          <w:lang w:val="nl-NL"/>
        </w:rPr>
        <w:t xml:space="preserve"> gebeurtenis </w:t>
      </w:r>
      <w:r w:rsidRPr="00DD0F4F">
        <w:rPr>
          <w:lang w:val="nl-NL"/>
        </w:rPr>
        <w:t xml:space="preserve">is de </w:t>
      </w:r>
      <w:r w:rsidR="00F53FB3" w:rsidRPr="00DD0F4F">
        <w:rPr>
          <w:lang w:val="nl-NL"/>
        </w:rPr>
        <w:t>af</w:t>
      </w:r>
      <w:r w:rsidRPr="00DD0F4F">
        <w:rPr>
          <w:lang w:val="nl-NL"/>
        </w:rPr>
        <w:t xml:space="preserve">zender niet </w:t>
      </w:r>
      <w:r w:rsidR="00F53FB3" w:rsidRPr="00DD0F4F">
        <w:rPr>
          <w:lang w:val="nl-NL"/>
        </w:rPr>
        <w:t xml:space="preserve">actief </w:t>
      </w:r>
      <w:r w:rsidRPr="00DD0F4F">
        <w:rPr>
          <w:lang w:val="nl-NL"/>
        </w:rPr>
        <w:t>betrokken).</w:t>
      </w:r>
    </w:p>
    <w:p w:rsidR="00594431" w:rsidRDefault="00772000" w:rsidP="00594431">
      <w:pPr>
        <w:pStyle w:val="Lijstalinea"/>
        <w:numPr>
          <w:ilvl w:val="0"/>
          <w:numId w:val="5"/>
        </w:numPr>
        <w:ind w:left="426"/>
        <w:rPr>
          <w:lang w:val="nl-NL"/>
        </w:rPr>
      </w:pPr>
      <w:r w:rsidRPr="00DD0F4F">
        <w:rPr>
          <w:lang w:val="nl-NL"/>
        </w:rPr>
        <w:t>Informatie-verzending: Een gebeurtenis waarbij op een bepaald moment voor een burger of bedrijf bestemde informatie wordt verzonden door de Gemeente (</w:t>
      </w:r>
      <w:r w:rsidR="007F03EA" w:rsidRPr="00DD0F4F">
        <w:rPr>
          <w:lang w:val="nl-NL"/>
        </w:rPr>
        <w:t xml:space="preserve">ook al is de geadresseerde bekend, </w:t>
      </w:r>
      <w:r w:rsidRPr="00DD0F4F">
        <w:rPr>
          <w:lang w:val="nl-NL"/>
        </w:rPr>
        <w:t xml:space="preserve">bij de gebeurtenis is de geadresseerde niet </w:t>
      </w:r>
      <w:r w:rsidR="007F03EA" w:rsidRPr="00DD0F4F">
        <w:rPr>
          <w:lang w:val="nl-NL"/>
        </w:rPr>
        <w:t xml:space="preserve">actief </w:t>
      </w:r>
      <w:r w:rsidRPr="00DD0F4F">
        <w:rPr>
          <w:lang w:val="nl-NL"/>
        </w:rPr>
        <w:t>betrokken).</w:t>
      </w:r>
    </w:p>
    <w:p w:rsidR="00CF1DA2" w:rsidRPr="00DD0F4F" w:rsidRDefault="00772000" w:rsidP="0044638F">
      <w:pPr>
        <w:rPr>
          <w:lang w:val="nl-NL"/>
        </w:rPr>
      </w:pPr>
      <w:r w:rsidRPr="00DD0F4F">
        <w:rPr>
          <w:lang w:val="nl-NL"/>
        </w:rPr>
        <w:t xml:space="preserve">We hebben besloten om alleen de zaakgerelateerde persoonlijke klantcontacten te ondersteunen met het RGBZ. De modellering </w:t>
      </w:r>
      <w:del w:id="1622" w:author="Arjan" w:date="2014-11-21T00:27:00Z">
        <w:r w:rsidRPr="00DD0F4F" w:rsidDel="00E92549">
          <w:rPr>
            <w:lang w:val="nl-NL"/>
          </w:rPr>
          <w:delText xml:space="preserve">visualiseren we in onderstaand schema.  </w:delText>
        </w:r>
        <w:r w:rsidR="00CF1DA2" w:rsidRPr="00DD0F4F" w:rsidDel="00E92549">
          <w:rPr>
            <w:lang w:val="nl-NL"/>
          </w:rPr>
          <w:delText xml:space="preserve">Daaronder </w:delText>
        </w:r>
      </w:del>
      <w:ins w:id="1623" w:author="Arjan" w:date="2014-11-21T00:27:00Z">
        <w:r w:rsidR="00E92549">
          <w:rPr>
            <w:lang w:val="nl-NL"/>
          </w:rPr>
          <w:t>is gevisualiseerd in het diagram aan het begin van hoofdstuk 2</w:t>
        </w:r>
        <w:r w:rsidR="00E92549" w:rsidRPr="00DD0F4F">
          <w:rPr>
            <w:lang w:val="nl-NL"/>
          </w:rPr>
          <w:t xml:space="preserve">.  </w:t>
        </w:r>
        <w:r w:rsidR="00E92549">
          <w:rPr>
            <w:lang w:val="nl-NL"/>
          </w:rPr>
          <w:t>Hier</w:t>
        </w:r>
        <w:r w:rsidR="00E92549" w:rsidRPr="00DD0F4F">
          <w:rPr>
            <w:lang w:val="nl-NL"/>
          </w:rPr>
          <w:t xml:space="preserve">onder </w:t>
        </w:r>
      </w:ins>
      <w:r w:rsidR="00CF1DA2" w:rsidRPr="00DD0F4F">
        <w:rPr>
          <w:lang w:val="nl-NL"/>
        </w:rPr>
        <w:t xml:space="preserve">volgen de specificaties van objecttype, attribuut- en relatiesoorten en relatieklasse. </w:t>
      </w:r>
      <w:r w:rsidR="00CF1DA2" w:rsidRPr="00DD0F4F">
        <w:rPr>
          <w:lang w:val="nl-NL"/>
        </w:rPr>
        <w:br/>
        <w:t xml:space="preserve">Aan het RGBZ zijn toegevoegd het objecttype KLANTCONTACT, de relaties van KLANTCONTACT met ZAAK, </w:t>
      </w:r>
      <w:del w:id="1624" w:author="Arjan" w:date="2014-11-18T10:00:00Z">
        <w:r w:rsidR="00CF1DA2">
          <w:delText>DOCUMENT</w:delText>
        </w:r>
      </w:del>
      <w:ins w:id="1625" w:author="Arjan" w:date="2014-11-18T10:00:00Z">
        <w:r w:rsidR="000703E2">
          <w:rPr>
            <w:lang w:val="nl-NL"/>
          </w:rPr>
          <w:t>INFORMATIEOBJECT</w:t>
        </w:r>
      </w:ins>
      <w:r w:rsidR="00CF1DA2" w:rsidRPr="00DD0F4F">
        <w:rPr>
          <w:lang w:val="nl-NL"/>
        </w:rPr>
        <w:t>, NATUURLIJK PERSOON, VESTIGING en MEDEWERKER en de relatieklasse KLANT-CONTACTPERSOON. Deze relatieklassen bevat de gegevens van de medewerker va n een vestiging van een onderneming waarmee een klantcontact plaats vond.</w:t>
      </w:r>
    </w:p>
    <w:p w:rsidR="00772000" w:rsidRPr="00DD0F4F" w:rsidRDefault="007F03EA" w:rsidP="0044638F">
      <w:pPr>
        <w:rPr>
          <w:lang w:val="nl-NL"/>
        </w:rPr>
      </w:pPr>
      <w:r w:rsidRPr="00DD0F4F">
        <w:rPr>
          <w:lang w:val="nl-NL"/>
        </w:rPr>
        <w:t xml:space="preserve">Een punt van discussie was het al dan niet relateren van een klantcontact aan de status van een zaak in plaats van rechtstreeks aan die zaak (zoals het nu gemodelleerd is). Gebleken is dat dit alleen gebruikt wordt voor het overzichtelijk kunnen presenteren van klantcontacten. Het op deze wijze registreren van een klantcontact is niet anders dan een tijdstip-relatie. Er wordt niet inhoudelijk </w:t>
      </w:r>
      <w:r w:rsidRPr="00DD0F4F">
        <w:rPr>
          <w:lang w:val="nl-NL"/>
        </w:rPr>
        <w:lastRenderedPageBreak/>
        <w:t>bepaald op welke status een klantcontact betrekking heeft. De beoogde relatie kan dan ook afgeleid worden van de ‘datum-tijd-stempels’ van klantcontact en status. Dientengevolge is afgezien van het relateren van klantcontact aan status.</w:t>
      </w:r>
    </w:p>
    <w:tbl>
      <w:tblPr>
        <w:tblW w:w="9360" w:type="dxa"/>
        <w:tblInd w:w="60" w:type="dxa"/>
        <w:tblLayout w:type="fixed"/>
        <w:tblCellMar>
          <w:left w:w="60" w:type="dxa"/>
          <w:right w:w="60" w:type="dxa"/>
        </w:tblCellMar>
        <w:tblLook w:val="0000"/>
      </w:tblPr>
      <w:tblGrid>
        <w:gridCol w:w="3600"/>
        <w:gridCol w:w="1080"/>
        <w:gridCol w:w="3330"/>
        <w:gridCol w:w="1350"/>
      </w:tblGrid>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bookmarkStart w:id="1626" w:name="BKM_627E6CE3_8797_4b96_A5C9_8864389023C1"/>
            <w:bookmarkStart w:id="1627" w:name="BKM_C6239CFC_5A25_42db_9BD4_E9472DD58A72"/>
            <w:bookmarkStart w:id="1628" w:name="BKM_E0980E81_E6E7_456b_8D8C_1F66987EF551"/>
            <w:bookmarkStart w:id="1629" w:name="BKM_ADBDE3EA_3310_4dd7_BB46_32306A597D7D"/>
            <w:bookmarkStart w:id="1630" w:name="BKM_F8D8880B_1F87_4c8b_BE83_C92AAF747619"/>
            <w:bookmarkStart w:id="1631" w:name="BKM_76EB1F01_9FFF_4f0b_A1E2_685D821C0846"/>
            <w:bookmarkEnd w:id="1626"/>
            <w:bookmarkEnd w:id="1627"/>
            <w:bookmarkEnd w:id="1628"/>
            <w:bookmarkEnd w:id="1629"/>
            <w:bookmarkEnd w:id="1630"/>
            <w:bookmarkEnd w:id="1631"/>
            <w:r w:rsidRPr="00CF1DA2">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KLANTCONTACT</w:t>
            </w:r>
            <w:r w:rsidRPr="00CF1DA2">
              <w:rPr>
                <w:rFonts w:ascii="Arial" w:hAnsi="Arial" w:cs="Arial"/>
                <w:sz w:val="20"/>
                <w:szCs w:val="20"/>
                <w:lang w:val="en-AU"/>
              </w:rPr>
              <w:fldChar w:fldCharType="end"/>
            </w: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KCT</w:t>
            </w:r>
            <w:r w:rsidRPr="00CF1DA2">
              <w:rPr>
                <w:rFonts w:ascii="Arial" w:hAnsi="Arial" w:cs="Arial"/>
                <w:sz w:val="20"/>
                <w:szCs w:val="20"/>
                <w:lang w:val="en-AU"/>
              </w:rPr>
              <w:fldChar w:fldCharType="end"/>
            </w: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rsidTr="00E92549">
        <w:trPr>
          <w:trHeight w:val="230"/>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rsidTr="00E92549">
        <w:trPr>
          <w:trHeight w:val="230"/>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rsidTr="00E92549">
        <w:trPr>
          <w:trHeight w:val="230"/>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rsidTr="00E92549">
        <w:trPr>
          <w:trHeight w:val="230"/>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CF1DA2" w:rsidRPr="00DD0F4F" w:rsidRDefault="00B47636"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Element.Notes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Een uniek en persoonlijk contact van een burger of bedrijfsmedewerker met een medewerker van de zaakbehandelende organisatie over een onderhanden of afgesloten zaak </w:t>
            </w:r>
            <w:r w:rsidRPr="00CF1DA2">
              <w:rPr>
                <w:rFonts w:ascii="Arial" w:hAnsi="Arial" w:cs="Arial"/>
                <w:sz w:val="20"/>
                <w:szCs w:val="20"/>
                <w:lang w:val="en-AU"/>
              </w:rPr>
              <w:fldChar w:fldCharType="end"/>
            </w:r>
          </w:p>
        </w:tc>
      </w:tr>
      <w:tr w:rsidR="00CF1DA2" w:rsidRPr="005E066D" w:rsidTr="00E92549">
        <w:tc>
          <w:tcPr>
            <w:tcW w:w="360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rsidTr="00E92549">
        <w:trPr>
          <w:trHeight w:val="230"/>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rsidTr="00E92549">
        <w:trPr>
          <w:trHeight w:val="260"/>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een persoonlijk contact over een lopende of afgeronde zaak. Met een persoonlijk contact wordt bedoeld een gebeurtenis van een aaneengesloten tijdsspanne waarbij interactief informatie wordt uitgewisseld, tussen minimaal twee partijen, waarvan tenminste een medewerker van de zaakbehandelende organisatie en tenminste een natuurlijk persoon, eventueel in de rol van medewerker van een niet-natuurlijk persoon of een vestiging. Voorbeelden hiervan zijn een baliebezoek en een telefonisch contact over een onderhanden zijnde zaak.</w:t>
            </w:r>
          </w:p>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anoniem klantcontact en de ontvangst en de verzending van een informatieobject vallen hier niet onder. Voorbeelden hiervan zijn de ontvangst van een ingevuld webformulier en de verzending van een brief. </w:t>
            </w:r>
          </w:p>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'grensgeval' is het persoonlijk contact dat leidt tot een nieuwe zaak. Indien die zaak gecreeerd wordt gedurende het persoonlijke contact, dan kan dit contact als klantcontact bij die nieuwe, inmiddels lopende, zaak gevoegd worden.</w:t>
            </w:r>
          </w:p>
        </w:tc>
      </w:tr>
      <w:tr w:rsidR="00CF1DA2" w:rsidRPr="005E066D" w:rsidTr="00E92549">
        <w:tc>
          <w:tcPr>
            <w:tcW w:w="360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5E066D"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CF1DA2" w:rsidRPr="00DD0F4F" w:rsidRDefault="00034211"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Combinatie van ZAAK.Verantwoordelijke_organisatie (van de zaak waarop het klantcontact betrekking heeft) met </w:t>
            </w:r>
            <w:r w:rsidR="00CF1DA2" w:rsidRPr="00DD0F4F">
              <w:rPr>
                <w:rFonts w:ascii="Arial" w:eastAsia="Times New Roman" w:hAnsi="Arial" w:cs="Arial"/>
                <w:color w:val="000000"/>
                <w:sz w:val="20"/>
                <w:szCs w:val="20"/>
                <w:lang w:val="nl-NL"/>
              </w:rPr>
              <w:t>Identificatie</w:t>
            </w:r>
          </w:p>
        </w:tc>
      </w:tr>
      <w:tr w:rsidR="00CF1DA2" w:rsidRPr="005E066D" w:rsidTr="00E92549">
        <w:tc>
          <w:tcPr>
            <w:tcW w:w="360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5E066D"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met burgers en bedrijfsmedewerkers gevoerde contacten over onderhanden en afgesloten zaken ongeacht het kanaal.</w:t>
            </w:r>
          </w:p>
        </w:tc>
      </w:tr>
      <w:tr w:rsidR="00CF1DA2" w:rsidRPr="005E066D" w:rsidTr="00E92549">
        <w:tc>
          <w:tcPr>
            <w:tcW w:w="360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Code</w:t>
            </w:r>
          </w:p>
        </w:tc>
        <w:tc>
          <w:tcPr>
            <w:tcW w:w="333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Herkomst</w:t>
            </w: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i/>
                <w:iCs/>
                <w:color w:val="000000"/>
                <w:sz w:val="20"/>
                <w:szCs w:val="20"/>
              </w:rPr>
              <w:t>Herkomst</w:t>
            </w: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ZAAK</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DD0F4F" w:rsidRDefault="00B47636"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Connector.Name</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heeft plaatsgevonden met</w:t>
            </w:r>
            <w:r w:rsidRPr="00CF1DA2">
              <w:rPr>
                <w:rFonts w:ascii="Arial" w:hAnsi="Arial" w:cs="Arial"/>
                <w:sz w:val="20"/>
                <w:szCs w:val="20"/>
                <w:lang w:val="en-AU"/>
              </w:rPr>
              <w:fldChar w:fldCharType="end"/>
            </w:r>
            <w:r w:rsidR="00CF1DA2" w:rsidRPr="00DD0F4F">
              <w:rPr>
                <w:rFonts w:ascii="Arial" w:eastAsia="Times New Roman" w:hAnsi="Arial" w:cs="Arial"/>
                <w:color w:val="000000"/>
                <w:sz w:val="20"/>
                <w:szCs w:val="20"/>
                <w:lang w:val="nl-NL"/>
              </w:rPr>
              <w:t xml:space="preserve">   </w:t>
            </w:r>
            <w:r w:rsidRPr="00CF1DA2">
              <w:rPr>
                <w:rFonts w:ascii="Arial" w:eastAsia="Times New Roman" w:hAnsi="Arial" w:cs="Arial"/>
                <w:color w:val="000000"/>
                <w:sz w:val="20"/>
                <w:szCs w:val="20"/>
              </w:rPr>
              <w:fldChar w:fldCharType="begin" w:fldLock="1"/>
            </w:r>
            <w:r w:rsidR="00CF1DA2" w:rsidRPr="00DD0F4F">
              <w:rPr>
                <w:rFonts w:ascii="Arial" w:eastAsia="Times New Roman" w:hAnsi="Arial" w:cs="Arial"/>
                <w:color w:val="000000"/>
                <w:sz w:val="20"/>
                <w:szCs w:val="20"/>
                <w:lang w:val="nl-NL"/>
              </w:rPr>
              <w:instrText>MERGEFIELD Element.Name</w:instrText>
            </w:r>
            <w:r w:rsidRPr="00CF1DA2">
              <w:rPr>
                <w:rFonts w:ascii="Arial" w:eastAsia="Times New Roman" w:hAnsi="Arial" w:cs="Arial"/>
                <w:color w:val="000000"/>
                <w:sz w:val="20"/>
                <w:szCs w:val="20"/>
              </w:rPr>
              <w:fldChar w:fldCharType="separate"/>
            </w:r>
            <w:r w:rsidR="00CF1DA2" w:rsidRPr="00DD0F4F">
              <w:rPr>
                <w:rFonts w:ascii="Arial" w:eastAsia="Times New Roman" w:hAnsi="Arial" w:cs="Arial"/>
                <w:color w:val="000000"/>
                <w:sz w:val="20"/>
                <w:szCs w:val="20"/>
                <w:lang w:val="nl-NL"/>
              </w:rPr>
              <w:t>NATUURLIJK PERSOON</w:t>
            </w:r>
            <w:r w:rsidRPr="00CF1DA2">
              <w:rPr>
                <w:rFonts w:ascii="Arial" w:eastAsia="Times New Roman" w:hAnsi="Arial" w:cs="Arial"/>
                <w:color w:val="000000"/>
                <w:sz w:val="20"/>
                <w:szCs w:val="20"/>
              </w:rPr>
              <w:fldChar w:fldCharType="end"/>
            </w:r>
            <w:r w:rsidR="00CF1DA2"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VESTIGING</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B47636" w:rsidP="000A110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000A1102">
              <w:rPr>
                <w:rFonts w:ascii="Arial" w:eastAsia="Times New Roman" w:hAnsi="Arial" w:cs="Arial"/>
                <w:color w:val="000000"/>
                <w:sz w:val="20"/>
                <w:szCs w:val="20"/>
              </w:rPr>
              <w:t>INFORMATIEOBJECT</w:t>
            </w:r>
            <w:r w:rsidR="00CF1DA2" w:rsidRPr="00CF1DA2">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rsidTr="00E92549">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MEDEWERKER</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bl>
    <w:p w:rsidR="00772000" w:rsidRDefault="00772000" w:rsidP="0044638F"/>
    <w:p w:rsidR="00CF1DA2" w:rsidRPr="00CF1DA2" w:rsidRDefault="00B47636"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Identificatie</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F1DA2" w:rsidRPr="00DD0F4F" w:rsidRDefault="00B47636" w:rsidP="002C7394">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De unieke aanduiding van een </w:t>
            </w:r>
            <w:r w:rsidR="002C7394" w:rsidRPr="00DD0F4F">
              <w:rPr>
                <w:rFonts w:ascii="Arial" w:eastAsia="Times New Roman" w:hAnsi="Arial" w:cs="Arial"/>
                <w:color w:val="000000"/>
                <w:sz w:val="20"/>
                <w:szCs w:val="20"/>
                <w:lang w:val="nl-NL"/>
              </w:rPr>
              <w:t>k</w:t>
            </w:r>
            <w:r w:rsidR="00CF1DA2" w:rsidRPr="00DD0F4F">
              <w:rPr>
                <w:rFonts w:ascii="Arial" w:eastAsia="Times New Roman" w:hAnsi="Arial" w:cs="Arial"/>
                <w:color w:val="000000"/>
                <w:sz w:val="20"/>
                <w:szCs w:val="20"/>
                <w:lang w:val="nl-NL"/>
              </w:rPr>
              <w:t>lantcontact</w:t>
            </w:r>
            <w:r w:rsidRPr="00CF1DA2">
              <w:rPr>
                <w:rFonts w:ascii="Arial" w:hAnsi="Arial" w:cs="Arial"/>
                <w:sz w:val="20"/>
                <w:szCs w:val="20"/>
                <w:lang w:val="en-AU"/>
              </w:rPr>
              <w:fldChar w:fldCharType="end"/>
            </w:r>
          </w:p>
        </w:tc>
      </w:tr>
      <w:tr w:rsidR="00CF1DA2" w:rsidRPr="005E066D">
        <w:trPr>
          <w:trHeight w:val="230"/>
        </w:trPr>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CF1DA2" w:rsidRPr="00DD0F4F" w:rsidRDefault="00CF1DA2" w:rsidP="002C739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Betreft de nummering van klantcontacten volgens een organisatie-eigen systematiek. </w:t>
            </w:r>
            <w:r w:rsidR="002C7394" w:rsidRPr="00DD0F4F">
              <w:rPr>
                <w:rFonts w:ascii="Arial" w:eastAsia="Times New Roman" w:hAnsi="Arial" w:cs="Arial"/>
                <w:color w:val="000000"/>
                <w:sz w:val="20"/>
                <w:szCs w:val="20"/>
                <w:lang w:val="nl-NL"/>
              </w:rPr>
              <w:t>Als systematiek kan b</w:t>
            </w:r>
            <w:r w:rsidRPr="00DD0F4F">
              <w:rPr>
                <w:rFonts w:ascii="Arial" w:eastAsia="Times New Roman" w:hAnsi="Arial" w:cs="Arial"/>
                <w:color w:val="000000"/>
                <w:sz w:val="20"/>
                <w:szCs w:val="20"/>
                <w:lang w:val="nl-NL"/>
              </w:rPr>
              <w:t xml:space="preserve">ijvoorbeeld </w:t>
            </w:r>
            <w:r w:rsidR="002C7394" w:rsidRPr="00DD0F4F">
              <w:rPr>
                <w:rFonts w:ascii="Arial" w:eastAsia="Times New Roman" w:hAnsi="Arial" w:cs="Arial"/>
                <w:color w:val="000000"/>
                <w:sz w:val="20"/>
                <w:szCs w:val="20"/>
                <w:lang w:val="nl-NL"/>
              </w:rPr>
              <w:t xml:space="preserve">gehanteerd worden </w:t>
            </w:r>
            <w:r w:rsidRPr="00DD0F4F">
              <w:rPr>
                <w:rFonts w:ascii="Arial" w:eastAsia="Times New Roman" w:hAnsi="Arial" w:cs="Arial"/>
                <w:color w:val="000000"/>
                <w:sz w:val="20"/>
                <w:szCs w:val="20"/>
                <w:lang w:val="nl-NL"/>
              </w:rPr>
              <w:t>het jaartal gevolgd door een oplopend volgnummer of het tijdstip, tot op de honderdste seconde, van het begin van de registratie van het klantcontact</w:t>
            </w:r>
            <w:r w:rsidR="002C7394" w:rsidRPr="00DD0F4F">
              <w:rPr>
                <w:rFonts w:ascii="Arial" w:eastAsia="Times New Roman" w:hAnsi="Arial" w:cs="Arial"/>
                <w:color w:val="000000"/>
                <w:sz w:val="20"/>
                <w:szCs w:val="20"/>
                <w:lang w:val="nl-NL"/>
              </w:rPr>
              <w:t>. Beseft moet worden dat de aldus gegenereerde identificatie beschouwd moet worden als een uniek betekenisloos kenmerk.</w:t>
            </w:r>
          </w:p>
        </w:tc>
      </w:tr>
      <w:tr w:rsidR="00CF1DA2" w:rsidRPr="005E066D">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AN14</w:t>
            </w:r>
            <w:r w:rsidRPr="00CF1DA2">
              <w:rPr>
                <w:rFonts w:ascii="Arial" w:hAnsi="Arial" w:cs="Arial"/>
                <w:sz w:val="20"/>
                <w:szCs w:val="20"/>
                <w:lang w:val="en-AU"/>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Alle alfanumerieke tekens</w:t>
            </w: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411"/>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4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rsidR="00CF1DA2" w:rsidRPr="00CF1DA2" w:rsidRDefault="00B47636"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Datum-tijd</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lastRenderedPageBreak/>
              <w:t>Definitie attribuutsoort</w:t>
            </w:r>
          </w:p>
        </w:tc>
        <w:tc>
          <w:tcPr>
            <w:tcW w:w="5580" w:type="dxa"/>
            <w:tcBorders>
              <w:top w:val="nil"/>
              <w:left w:val="nil"/>
              <w:bottom w:val="nil"/>
              <w:right w:val="nil"/>
            </w:tcBorders>
          </w:tcPr>
          <w:p w:rsidR="00CF1DA2" w:rsidRPr="00DD0F4F" w:rsidRDefault="00B47636"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datum en het tijdstip waaop het Klantcontact begint</w:t>
            </w:r>
            <w:r w:rsidRPr="00CF1DA2">
              <w:rPr>
                <w:rFonts w:ascii="Arial" w:hAnsi="Arial" w:cs="Arial"/>
                <w:sz w:val="20"/>
                <w:szCs w:val="20"/>
                <w:lang w:val="en-AU"/>
              </w:rPr>
              <w:fldChar w:fldCharType="end"/>
            </w:r>
          </w:p>
        </w:tc>
      </w:tr>
      <w:tr w:rsidR="00CF1DA2" w:rsidRPr="005E066D">
        <w:trPr>
          <w:trHeight w:val="230"/>
        </w:trPr>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 (jjjjmmddhhss)</w:t>
            </w:r>
            <w:r w:rsidRPr="00CF1DA2">
              <w:rPr>
                <w:rFonts w:ascii="Arial" w:hAnsi="Arial" w:cs="Arial"/>
                <w:sz w:val="20"/>
                <w:szCs w:val="20"/>
                <w:lang w:val="en-AU"/>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en tijdstippen tot op heden</w:t>
            </w:r>
          </w:p>
        </w:tc>
      </w:tr>
      <w:tr w:rsidR="00CF1DA2" w:rsidRPr="005E066D">
        <w:trPr>
          <w:trHeight w:val="215"/>
        </w:trPr>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411"/>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4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rsidR="00CF1DA2" w:rsidRPr="00CF1DA2" w:rsidRDefault="00B47636"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Kanaal</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kanaaal</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F1DA2" w:rsidRPr="00DD0F4F" w:rsidRDefault="00B47636"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Het communicatiekanaal waarlangs het Klantcontact gevoerd wordt</w:t>
            </w:r>
            <w:r w:rsidRPr="00CF1DA2">
              <w:rPr>
                <w:rFonts w:ascii="Arial" w:hAnsi="Arial" w:cs="Arial"/>
                <w:sz w:val="20"/>
                <w:szCs w:val="20"/>
                <w:lang w:val="en-AU"/>
              </w:rPr>
              <w:fldChar w:fldCharType="end"/>
            </w:r>
          </w:p>
        </w:tc>
      </w:tr>
      <w:tr w:rsidR="00CF1DA2" w:rsidRPr="005E066D">
        <w:trPr>
          <w:trHeight w:val="230"/>
        </w:trPr>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Aangezien het om persoonlijk cointact gaat zal het veelal het contact aan het loket of de telefoon betreffen.</w:t>
            </w:r>
          </w:p>
        </w:tc>
      </w:tr>
      <w:tr w:rsidR="00CF1DA2" w:rsidRPr="005E066D">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AN20</w:t>
            </w:r>
            <w:r w:rsidRPr="00CF1DA2">
              <w:rPr>
                <w:rFonts w:ascii="Arial" w:hAnsi="Arial" w:cs="Arial"/>
                <w:sz w:val="20"/>
                <w:szCs w:val="20"/>
                <w:lang w:val="en-AU"/>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411"/>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4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rsidR="00CF1DA2" w:rsidRPr="00CF1DA2" w:rsidRDefault="00B47636"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Onderwerp</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F1DA2" w:rsidRPr="00DD0F4F" w:rsidRDefault="00B47636"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kern van datgene waar het klantcontact over gaat.</w:t>
            </w:r>
            <w:r w:rsidRPr="00CF1DA2">
              <w:rPr>
                <w:rFonts w:ascii="Arial" w:hAnsi="Arial" w:cs="Arial"/>
                <w:sz w:val="20"/>
                <w:szCs w:val="20"/>
                <w:lang w:val="en-AU"/>
              </w:rPr>
              <w:fldChar w:fldCharType="end"/>
            </w:r>
          </w:p>
        </w:tc>
      </w:tr>
      <w:tr w:rsidR="00CF1DA2" w:rsidRPr="005E066D">
        <w:trPr>
          <w:trHeight w:val="230"/>
        </w:trPr>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AN80</w:t>
            </w:r>
            <w:r w:rsidRPr="00CF1DA2">
              <w:rPr>
                <w:rFonts w:ascii="Arial" w:hAnsi="Arial" w:cs="Arial"/>
                <w:sz w:val="20"/>
                <w:szCs w:val="20"/>
                <w:lang w:val="en-AU"/>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411"/>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4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rsidR="00CF1DA2" w:rsidRPr="00CF1DA2" w:rsidRDefault="00B47636"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Toelichting</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F1DA2" w:rsidRPr="00DD0F4F" w:rsidRDefault="00B47636"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Att.Notes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Samenvattende beschrijving van de relevante kenmerken </w:t>
            </w:r>
            <w:r w:rsidR="00CF1DA2" w:rsidRPr="00DD0F4F">
              <w:rPr>
                <w:rFonts w:ascii="Arial" w:eastAsia="Times New Roman" w:hAnsi="Arial" w:cs="Arial"/>
                <w:color w:val="000000"/>
                <w:sz w:val="20"/>
                <w:szCs w:val="20"/>
                <w:lang w:val="nl-NL"/>
              </w:rPr>
              <w:lastRenderedPageBreak/>
              <w:t xml:space="preserve">van het gevoerde </w:t>
            </w:r>
            <w:del w:id="1632" w:author="Arjan" w:date="2014-11-18T10:00:00Z">
              <w:r w:rsidR="00CF1DA2" w:rsidRPr="00CF1DA2">
                <w:rPr>
                  <w:rFonts w:ascii="Arial" w:eastAsia="Times New Roman" w:hAnsi="Arial" w:cs="Arial"/>
                  <w:color w:val="000000"/>
                  <w:sz w:val="20"/>
                  <w:szCs w:val="20"/>
                </w:rPr>
                <w:delText>contact</w:delText>
              </w:r>
            </w:del>
            <w:ins w:id="1633" w:author="Arjan" w:date="2014-11-18T10:00:00Z">
              <w:r w:rsidR="004903B8">
                <w:rPr>
                  <w:rFonts w:ascii="Arial" w:eastAsia="Times New Roman" w:hAnsi="Arial" w:cs="Arial"/>
                  <w:color w:val="000000"/>
                  <w:sz w:val="20"/>
                  <w:szCs w:val="20"/>
                  <w:lang w:val="nl-NL"/>
                </w:rPr>
                <w:t>klant</w:t>
              </w:r>
              <w:r w:rsidR="00CF1DA2" w:rsidRPr="00DD0F4F">
                <w:rPr>
                  <w:rFonts w:ascii="Arial" w:eastAsia="Times New Roman" w:hAnsi="Arial" w:cs="Arial"/>
                  <w:color w:val="000000"/>
                  <w:sz w:val="20"/>
                  <w:szCs w:val="20"/>
                  <w:lang w:val="nl-NL"/>
                </w:rPr>
                <w:t>contact</w:t>
              </w:r>
            </w:ins>
            <w:r w:rsidRPr="00CF1DA2">
              <w:rPr>
                <w:rFonts w:ascii="Arial" w:hAnsi="Arial" w:cs="Arial"/>
                <w:sz w:val="20"/>
                <w:szCs w:val="20"/>
                <w:lang w:val="en-AU"/>
              </w:rPr>
              <w:fldChar w:fldCharType="end"/>
            </w:r>
          </w:p>
        </w:tc>
      </w:tr>
      <w:tr w:rsidR="00CF1DA2" w:rsidRPr="005E066D">
        <w:trPr>
          <w:trHeight w:val="230"/>
        </w:trPr>
        <w:tc>
          <w:tcPr>
            <w:tcW w:w="37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 xml:space="preserve">KING </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AN1000</w:t>
            </w:r>
            <w:r w:rsidRPr="00CF1DA2">
              <w:rPr>
                <w:rFonts w:ascii="Arial" w:hAnsi="Arial" w:cs="Arial"/>
                <w:sz w:val="20"/>
                <w:szCs w:val="20"/>
                <w:lang w:val="en-AU"/>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alle alfanumerieke tekens</w:t>
            </w: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1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411"/>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45"/>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w:t>
            </w:r>
          </w:p>
        </w:tc>
      </w:tr>
      <w:tr w:rsidR="00CF1DA2" w:rsidRPr="00CF1DA2">
        <w:trPr>
          <w:trHeight w:val="230"/>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rsidR="00CF1DA2" w:rsidRPr="00CF1DA2" w:rsidRDefault="00B47636"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betrekking op</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690"/>
        <w:gridCol w:w="5670"/>
      </w:tblGrid>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ZAAK</w:t>
            </w:r>
            <w:r w:rsidRPr="00CF1DA2">
              <w:rPr>
                <w:rFonts w:ascii="Arial" w:hAnsi="Arial" w:cs="Arial"/>
                <w:sz w:val="20"/>
                <w:szCs w:val="20"/>
                <w:lang w:val="en-AU"/>
              </w:rPr>
              <w:fldChar w:fldCharType="end"/>
            </w: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CF1DA2" w:rsidRPr="00DD0F4F" w:rsidRDefault="00B47636"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Zaak waarop het Klantcontact betrekking heeft.</w:t>
            </w:r>
            <w:r w:rsidRPr="00CF1DA2">
              <w:rPr>
                <w:rFonts w:ascii="Arial" w:hAnsi="Arial" w:cs="Arial"/>
                <w:sz w:val="20"/>
                <w:szCs w:val="20"/>
                <w:lang w:val="en-AU"/>
              </w:rPr>
              <w:fldChar w:fldCharType="end"/>
            </w:r>
          </w:p>
        </w:tc>
      </w:tr>
      <w:tr w:rsidR="00CF1DA2" w:rsidRPr="005E066D">
        <w:tc>
          <w:tcPr>
            <w:tcW w:w="369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bl>
    <w:p w:rsidR="00CF1DA2" w:rsidRPr="00CF1DA2" w:rsidRDefault="00B47636"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690"/>
        <w:gridCol w:w="5670"/>
      </w:tblGrid>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NATUURLIJK PERSOON</w:t>
            </w:r>
            <w:r w:rsidRPr="00CF1DA2">
              <w:rPr>
                <w:rFonts w:ascii="Arial" w:hAnsi="Arial" w:cs="Arial"/>
                <w:sz w:val="20"/>
                <w:szCs w:val="20"/>
                <w:lang w:val="en-AU"/>
              </w:rPr>
              <w:fldChar w:fldCharType="end"/>
            </w: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CF1DA2" w:rsidRPr="00DD0F4F" w:rsidRDefault="00B47636"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NATUURLIJK PERSOON waarmee een individueel contact over een ZAAK plaats heeft gevonden.</w:t>
            </w:r>
            <w:r w:rsidRPr="00CF1DA2">
              <w:rPr>
                <w:rFonts w:ascii="Arial" w:hAnsi="Arial" w:cs="Arial"/>
                <w:sz w:val="20"/>
                <w:szCs w:val="20"/>
                <w:lang w:val="en-AU"/>
              </w:rPr>
              <w:fldChar w:fldCharType="end"/>
            </w:r>
          </w:p>
        </w:tc>
      </w:tr>
      <w:tr w:rsidR="00CF1DA2" w:rsidRPr="005E066D">
        <w:tc>
          <w:tcPr>
            <w:tcW w:w="369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Ge</w:t>
            </w:r>
            <w:r w:rsidRPr="00CF1DA2">
              <w:rPr>
                <w:rFonts w:ascii="Arial" w:eastAsia="Times New Roman" w:hAnsi="Arial" w:cs="Arial"/>
                <w:color w:val="000000"/>
                <w:sz w:val="20"/>
                <w:szCs w:val="20"/>
              </w:rPr>
              <w:t>meentelijk kerngegeven</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Bij een Klantcontact dient deze relatie aanwezig te zijn dan wel een relatie van dat Klantcontact naar een Vestiging (één van beide).</w:t>
            </w:r>
          </w:p>
        </w:tc>
      </w:tr>
      <w:tr w:rsidR="00CF1DA2" w:rsidRPr="005E066D">
        <w:tc>
          <w:tcPr>
            <w:tcW w:w="369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r>
    </w:tbl>
    <w:p w:rsidR="00CF1DA2" w:rsidRPr="00CF1DA2" w:rsidRDefault="00B47636"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relevant</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690"/>
        <w:gridCol w:w="5670"/>
      </w:tblGrid>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del w:id="1634" w:author="Arjan" w:date="2014-11-18T10:00:00Z"/>
                <w:rFonts w:ascii="Arial" w:eastAsia="Times New Roman" w:hAnsi="Arial" w:cs="Arial"/>
                <w:color w:val="000000"/>
                <w:sz w:val="20"/>
                <w:szCs w:val="20"/>
              </w:rPr>
            </w:pPr>
            <w:del w:id="1635" w:author="Arjan" w:date="2014-11-18T10:0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delInstrText xml:space="preserve">MERGEFIELD </w:delInstrText>
              </w:r>
              <w:r w:rsidR="00CF1DA2" w:rsidRPr="00CF1DA2">
                <w:rPr>
                  <w:rFonts w:ascii="Arial" w:eastAsia="Times New Roman" w:hAnsi="Arial" w:cs="Arial"/>
                  <w:color w:val="000000"/>
                  <w:sz w:val="20"/>
                  <w:szCs w:val="20"/>
                </w:rPr>
                <w:delInstrText>Element.Name</w:del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delText>DOCUMENT</w:delText>
              </w:r>
              <w:r w:rsidRPr="00CF1DA2">
                <w:rPr>
                  <w:rFonts w:ascii="Arial" w:hAnsi="Arial" w:cs="Arial"/>
                  <w:sz w:val="20"/>
                  <w:szCs w:val="20"/>
                  <w:lang w:val="en-AU"/>
                </w:rPr>
                <w:fldChar w:fldCharType="end"/>
              </w:r>
            </w:del>
          </w:p>
          <w:p w:rsidR="00CF1DA2" w:rsidRPr="00CF1DA2" w:rsidRDefault="004903B8" w:rsidP="00CF1DA2">
            <w:pPr>
              <w:autoSpaceDE w:val="0"/>
              <w:autoSpaceDN w:val="0"/>
              <w:adjustRightInd w:val="0"/>
              <w:spacing w:after="0" w:line="240" w:lineRule="auto"/>
              <w:rPr>
                <w:ins w:id="1636" w:author="Arjan" w:date="2014-11-18T10:00:00Z"/>
                <w:rFonts w:ascii="Arial" w:eastAsia="Times New Roman" w:hAnsi="Arial" w:cs="Arial"/>
                <w:color w:val="000000"/>
                <w:sz w:val="20"/>
                <w:szCs w:val="20"/>
              </w:rPr>
            </w:pPr>
            <w:ins w:id="1637" w:author="Arjan" w:date="2014-11-18T10:00:00Z">
              <w:r>
                <w:rPr>
                  <w:rFonts w:ascii="Arial" w:hAnsi="Arial" w:cs="Arial"/>
                  <w:sz w:val="20"/>
                  <w:szCs w:val="20"/>
                  <w:lang w:val="en-AU"/>
                </w:rPr>
                <w:t>INFORMATIEOBJECT</w:t>
              </w:r>
            </w:ins>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CF1DA2" w:rsidRPr="00DD0F4F" w:rsidRDefault="00B47636"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De Informatieobjecten die een rol spelen bij en/of ontvangen zijn gedurende een Klantcontact.</w:t>
            </w:r>
            <w:r w:rsidRPr="00CF1DA2">
              <w:rPr>
                <w:rFonts w:ascii="Arial" w:hAnsi="Arial" w:cs="Arial"/>
                <w:sz w:val="20"/>
                <w:szCs w:val="20"/>
                <w:lang w:val="en-AU"/>
              </w:rPr>
              <w:fldChar w:fldCharType="end"/>
            </w:r>
          </w:p>
        </w:tc>
      </w:tr>
      <w:tr w:rsidR="00CF1DA2" w:rsidRPr="005E066D">
        <w:tc>
          <w:tcPr>
            <w:tcW w:w="369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bl>
    <w:p w:rsidR="00CF1DA2" w:rsidRPr="00CF1DA2" w:rsidRDefault="00B47636" w:rsidP="00CF1DA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is gevoerd door</w:t>
      </w:r>
      <w:r w:rsidRPr="00CF1DA2">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690"/>
        <w:gridCol w:w="5670"/>
      </w:tblGrid>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MEDEWERKER</w:t>
            </w:r>
            <w:r w:rsidRPr="00CF1DA2">
              <w:rPr>
                <w:rFonts w:ascii="Arial" w:hAnsi="Arial" w:cs="Arial"/>
                <w:sz w:val="20"/>
                <w:szCs w:val="20"/>
                <w:lang w:val="en-AU"/>
              </w:rPr>
              <w:fldChar w:fldCharType="end"/>
            </w:r>
          </w:p>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p w:rsidR="00CF1DA2" w:rsidRPr="00CF1DA2" w:rsidRDefault="00B47636"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CF1DA2" w:rsidRPr="00DD0F4F" w:rsidRDefault="00B47636" w:rsidP="00CF1DA2">
            <w:pPr>
              <w:autoSpaceDE w:val="0"/>
              <w:autoSpaceDN w:val="0"/>
              <w:adjustRightInd w:val="0"/>
              <w:spacing w:after="0" w:line="240" w:lineRule="auto"/>
              <w:rPr>
                <w:rFonts w:ascii="Arial" w:eastAsia="Times New Roman" w:hAnsi="Arial" w:cs="Arial"/>
                <w:color w:val="000000"/>
                <w:sz w:val="20"/>
                <w:szCs w:val="20"/>
                <w:lang w:val="nl-NL"/>
              </w:rPr>
            </w:pPr>
            <w:r w:rsidRPr="00CF1DA2">
              <w:rPr>
                <w:rFonts w:ascii="Arial" w:hAnsi="Arial" w:cs="Arial"/>
                <w:sz w:val="20"/>
                <w:szCs w:val="20"/>
                <w:lang w:val="en-AU"/>
              </w:rPr>
              <w:fldChar w:fldCharType="begin" w:fldLock="1"/>
            </w:r>
            <w:r w:rsidR="00CF1DA2" w:rsidRPr="00DD0F4F">
              <w:rPr>
                <w:rFonts w:ascii="Arial" w:hAnsi="Arial" w:cs="Arial"/>
                <w:sz w:val="20"/>
                <w:szCs w:val="20"/>
                <w:lang w:val="nl-NL"/>
              </w:rPr>
              <w:instrText xml:space="preserve">MERGEFIELD </w:instrText>
            </w:r>
            <w:r w:rsidR="00CF1DA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CF1DA2" w:rsidRPr="00DD0F4F">
              <w:rPr>
                <w:rFonts w:ascii="Arial" w:eastAsia="Times New Roman" w:hAnsi="Arial" w:cs="Arial"/>
                <w:color w:val="000000"/>
                <w:sz w:val="20"/>
                <w:szCs w:val="20"/>
                <w:lang w:val="nl-NL"/>
              </w:rPr>
              <w:t xml:space="preserve">De Medewerker die het individuele contact met 'de klant' over een Zaak heeft gehad. </w:t>
            </w:r>
            <w:r w:rsidRPr="00CF1DA2">
              <w:rPr>
                <w:rFonts w:ascii="Arial" w:hAnsi="Arial" w:cs="Arial"/>
                <w:sz w:val="20"/>
                <w:szCs w:val="20"/>
                <w:lang w:val="en-AU"/>
              </w:rPr>
              <w:fldChar w:fldCharType="end"/>
            </w:r>
          </w:p>
        </w:tc>
      </w:tr>
      <w:tr w:rsidR="00CF1DA2" w:rsidRPr="005E066D">
        <w:tc>
          <w:tcPr>
            <w:tcW w:w="369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rPr>
          <w:trHeight w:val="230"/>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r w:rsidR="00CF1DA2" w:rsidRPr="005E066D">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Aanduiding of de attribuutsoort waarvan de relatiesoort is afgeleid, een authentiek gegeven (attribuutsoort) betreft.</w:t>
            </w:r>
          </w:p>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5E066D">
        <w:tc>
          <w:tcPr>
            <w:tcW w:w="369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CF1DA2" w:rsidRPr="00DD0F4F" w:rsidRDefault="00CF1DA2" w:rsidP="00CF1DA2">
            <w:pPr>
              <w:autoSpaceDE w:val="0"/>
              <w:autoSpaceDN w:val="0"/>
              <w:adjustRightInd w:val="0"/>
              <w:spacing w:after="0" w:line="240" w:lineRule="auto"/>
              <w:rPr>
                <w:rFonts w:ascii="Arial" w:eastAsia="Times New Roman" w:hAnsi="Arial" w:cs="Arial"/>
                <w:color w:val="000000"/>
                <w:sz w:val="20"/>
                <w:szCs w:val="20"/>
                <w:lang w:val="nl-NL"/>
              </w:rPr>
            </w:pPr>
          </w:p>
        </w:tc>
      </w:tr>
      <w:tr w:rsidR="00CF1DA2" w:rsidRPr="00CF1DA2">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rFonts w:ascii="Arial" w:eastAsia="Times New Roman" w:hAnsi="Arial" w:cs="Arial"/>
                <w:color w:val="000000"/>
                <w:sz w:val="20"/>
                <w:szCs w:val="20"/>
              </w:rPr>
            </w:pPr>
          </w:p>
        </w:tc>
      </w:tr>
    </w:tbl>
    <w:p w:rsidR="00CF1DA2" w:rsidRDefault="00CF1DA2" w:rsidP="0044638F"/>
    <w:p w:rsidR="00D30F71" w:rsidRPr="00CF1DA2" w:rsidRDefault="00B47636"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D30F71" w:rsidRPr="00CF1DA2">
        <w:rPr>
          <w:rFonts w:ascii="Arial" w:eastAsia="Times New Roman" w:hAnsi="Arial" w:cs="Arial"/>
          <w:b/>
          <w:bCs/>
          <w:color w:val="004080"/>
          <w:sz w:val="24"/>
          <w:szCs w:val="24"/>
        </w:rPr>
        <w:t>«Relatie</w:t>
      </w:r>
      <w:del w:id="1638" w:author="Arjan" w:date="2014-11-18T10:00:00Z">
        <w:r w:rsidR="00D30F71" w:rsidRPr="00CF1DA2">
          <w:rPr>
            <w:rFonts w:ascii="Arial" w:eastAsia="Times New Roman" w:hAnsi="Arial" w:cs="Arial"/>
            <w:b/>
            <w:bCs/>
            <w:color w:val="004080"/>
            <w:sz w:val="24"/>
            <w:szCs w:val="24"/>
          </w:rPr>
          <w:delText>kla</w:delText>
        </w:r>
      </w:del>
      <w:r w:rsidR="001647B0">
        <w:rPr>
          <w:rFonts w:ascii="Arial" w:eastAsia="Times New Roman" w:hAnsi="Arial" w:cs="Arial"/>
          <w:b/>
          <w:bCs/>
          <w:color w:val="004080"/>
          <w:sz w:val="24"/>
          <w:szCs w:val="24"/>
        </w:rPr>
        <w:t>s</w:t>
      </w:r>
      <w:del w:id="1639" w:author="Arjan" w:date="2014-11-18T10:00:00Z">
        <w:r w:rsidR="00D30F71" w:rsidRPr="00CF1DA2">
          <w:rPr>
            <w:rFonts w:ascii="Arial" w:eastAsia="Times New Roman" w:hAnsi="Arial" w:cs="Arial"/>
            <w:b/>
            <w:bCs/>
            <w:color w:val="004080"/>
            <w:sz w:val="24"/>
            <w:szCs w:val="24"/>
          </w:rPr>
          <w:delText>se</w:delText>
        </w:r>
      </w:del>
      <w:ins w:id="1640" w:author="Arjan" w:date="2014-11-18T10:00:00Z">
        <w:r w:rsidR="001647B0">
          <w:rPr>
            <w:rFonts w:ascii="Arial" w:eastAsia="Times New Roman" w:hAnsi="Arial" w:cs="Arial"/>
            <w:b/>
            <w:bCs/>
            <w:color w:val="004080"/>
            <w:sz w:val="24"/>
            <w:szCs w:val="24"/>
          </w:rPr>
          <w:t>oort</w:t>
        </w:r>
      </w:ins>
      <w:r w:rsidR="00D30F71" w:rsidRPr="00CF1DA2">
        <w:rPr>
          <w:rFonts w:ascii="Arial" w:eastAsia="Times New Roman" w:hAnsi="Arial" w:cs="Arial"/>
          <w:b/>
          <w:bCs/>
          <w:color w:val="004080"/>
          <w:sz w:val="24"/>
          <w:szCs w:val="24"/>
        </w:rPr>
        <w:t>»</w:t>
      </w:r>
      <w:r w:rsidRPr="00CF1DA2">
        <w:rPr>
          <w:rFonts w:ascii="Arial" w:hAnsi="Arial" w:cs="Arial"/>
          <w:sz w:val="20"/>
          <w:szCs w:val="20"/>
          <w:lang w:val="en-AU"/>
        </w:rPr>
        <w:fldChar w:fldCharType="end"/>
      </w:r>
      <w:r w:rsidR="00D30F71"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D30F71"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D30F71"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p>
    <w:tbl>
      <w:tblPr>
        <w:tblW w:w="9360" w:type="dxa"/>
        <w:tblInd w:w="60" w:type="dxa"/>
        <w:tblLayout w:type="fixed"/>
        <w:tblCellMar>
          <w:left w:w="60" w:type="dxa"/>
          <w:right w:w="60" w:type="dxa"/>
        </w:tblCellMar>
        <w:tblLook w:val="0000"/>
      </w:tblPr>
      <w:tblGrid>
        <w:gridCol w:w="3600"/>
        <w:gridCol w:w="90"/>
        <w:gridCol w:w="990"/>
        <w:gridCol w:w="3330"/>
        <w:gridCol w:w="1350"/>
      </w:tblGrid>
      <w:tr w:rsidR="00D30F71" w:rsidRPr="00CF1DA2" w:rsidTr="00D30F71">
        <w:trPr>
          <w:trHeight w:val="230"/>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Naam relatiesoort</w:t>
            </w:r>
          </w:p>
        </w:tc>
        <w:tc>
          <w:tcPr>
            <w:tcW w:w="5670" w:type="dxa"/>
            <w:gridSpan w:val="3"/>
            <w:tcBorders>
              <w:top w:val="nil"/>
              <w:left w:val="nil"/>
              <w:bottom w:val="nil"/>
              <w:right w:val="nil"/>
            </w:tcBorders>
          </w:tcPr>
          <w:p w:rsidR="00D30F71" w:rsidRPr="00CF1DA2" w:rsidRDefault="00B47636"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Gerelateerd objecttype</w:t>
            </w:r>
          </w:p>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kardinaliteit</w:t>
            </w:r>
          </w:p>
        </w:tc>
        <w:tc>
          <w:tcPr>
            <w:tcW w:w="5670" w:type="dxa"/>
            <w:gridSpan w:val="3"/>
            <w:tcBorders>
              <w:top w:val="nil"/>
              <w:left w:val="nil"/>
              <w:bottom w:val="nil"/>
              <w:right w:val="nil"/>
            </w:tcBorders>
          </w:tcPr>
          <w:p w:rsidR="00D30F71" w:rsidRPr="00CF1DA2" w:rsidRDefault="00B47636"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hAnsi="Arial" w:cs="Arial"/>
                <w:sz w:val="20"/>
                <w:szCs w:val="20"/>
                <w:lang w:val="en-AU"/>
              </w:rPr>
              <w:lastRenderedPageBreak/>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VESTIGING</w:t>
            </w:r>
            <w:r w:rsidRPr="00CF1DA2">
              <w:rPr>
                <w:rFonts w:ascii="Arial" w:hAnsi="Arial" w:cs="Arial"/>
                <w:sz w:val="20"/>
                <w:szCs w:val="20"/>
                <w:lang w:val="en-AU"/>
              </w:rPr>
              <w:fldChar w:fldCharType="end"/>
            </w:r>
          </w:p>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p w:rsidR="00D30F71" w:rsidRPr="00CF1DA2" w:rsidRDefault="00B47636"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fldChar w:fldCharType="begin" w:fldLock="1"/>
            </w:r>
            <w:r w:rsidR="00D30F71"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D30F71"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D30F71" w:rsidRPr="00CF1DA2">
              <w:rPr>
                <w:rFonts w:ascii="Arial" w:eastAsia="Times New Roman" w:hAnsi="Arial" w:cs="Arial"/>
                <w:color w:val="000000"/>
                <w:sz w:val="20"/>
                <w:szCs w:val="20"/>
              </w:rPr>
              <w:t xml:space="preserve"> </w:t>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relatiesoort</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D30F71" w:rsidRPr="00CF1DA2" w:rsidTr="00D30F71">
        <w:trPr>
          <w:trHeight w:val="230"/>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r>
      <w:tr w:rsidR="00D30F71" w:rsidRPr="00CF1DA2" w:rsidTr="00D30F71">
        <w:trPr>
          <w:trHeight w:val="230"/>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Code relatiesoort</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rPr>
          <w:trHeight w:val="230"/>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Definitie relatiesoort</w:t>
            </w:r>
          </w:p>
        </w:tc>
        <w:tc>
          <w:tcPr>
            <w:tcW w:w="5670" w:type="dxa"/>
            <w:gridSpan w:val="3"/>
            <w:tcBorders>
              <w:top w:val="nil"/>
              <w:left w:val="nil"/>
              <w:bottom w:val="nil"/>
              <w:right w:val="nil"/>
            </w:tcBorders>
          </w:tcPr>
          <w:p w:rsidR="00D30F71" w:rsidRPr="00CF1DA2" w:rsidRDefault="00B47636" w:rsidP="00355852">
            <w:pPr>
              <w:autoSpaceDE w:val="0"/>
              <w:autoSpaceDN w:val="0"/>
              <w:adjustRightInd w:val="0"/>
              <w:spacing w:after="0" w:line="240" w:lineRule="auto"/>
              <w:rPr>
                <w:rFonts w:ascii="Arial" w:eastAsia="Times New Roman" w:hAnsi="Arial" w:cs="Arial"/>
                <w:color w:val="000000"/>
                <w:sz w:val="20"/>
                <w:szCs w:val="20"/>
              </w:rPr>
            </w:pPr>
            <w:del w:id="1641" w:author="Arjan" w:date="2014-11-18T10:00: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delInstrText xml:space="preserve">MERGEFIELD </w:delInstrText>
              </w:r>
              <w:r w:rsidR="00D30F71" w:rsidRPr="00CF1DA2">
                <w:rPr>
                  <w:rFonts w:ascii="Arial" w:eastAsia="Times New Roman" w:hAnsi="Arial" w:cs="Arial"/>
                  <w:color w:val="000000"/>
                  <w:sz w:val="20"/>
                  <w:szCs w:val="20"/>
                </w:rPr>
                <w:delInstrText>Connector.Notes</w:delInstrText>
              </w:r>
              <w:r w:rsidRPr="00CF1DA2">
                <w:rPr>
                  <w:rFonts w:ascii="Arial" w:hAnsi="Arial" w:cs="Arial"/>
                  <w:sz w:val="20"/>
                  <w:szCs w:val="20"/>
                  <w:lang w:val="en-AU"/>
                </w:rPr>
                <w:fldChar w:fldCharType="end"/>
              </w:r>
            </w:del>
            <w:ins w:id="1642" w:author="Arjan" w:date="2014-11-18T10:00:00Z">
              <w:r w:rsidRPr="00CF1DA2">
                <w:rPr>
                  <w:rFonts w:ascii="Arial" w:hAnsi="Arial" w:cs="Arial"/>
                  <w:sz w:val="20"/>
                  <w:szCs w:val="20"/>
                  <w:lang w:val="en-AU"/>
                </w:rPr>
                <w:fldChar w:fldCharType="begin" w:fldLock="1"/>
              </w:r>
              <w:r w:rsidR="00355852" w:rsidRPr="00DD0F4F">
                <w:rPr>
                  <w:rFonts w:ascii="Arial" w:hAnsi="Arial" w:cs="Arial"/>
                  <w:sz w:val="20"/>
                  <w:szCs w:val="20"/>
                  <w:lang w:val="nl-NL"/>
                </w:rPr>
                <w:instrText xml:space="preserve">MERGEFIELD </w:instrText>
              </w:r>
              <w:r w:rsidR="00355852" w:rsidRPr="00DD0F4F">
                <w:rPr>
                  <w:rFonts w:ascii="Arial" w:eastAsia="Times New Roman" w:hAnsi="Arial" w:cs="Arial"/>
                  <w:color w:val="000000"/>
                  <w:sz w:val="20"/>
                  <w:szCs w:val="20"/>
                  <w:lang w:val="nl-NL"/>
                </w:rPr>
                <w:instrText>Connector.Notes</w:instrText>
              </w:r>
              <w:r w:rsidRPr="00CF1DA2">
                <w:rPr>
                  <w:rFonts w:ascii="Arial" w:hAnsi="Arial" w:cs="Arial"/>
                  <w:sz w:val="20"/>
                  <w:szCs w:val="20"/>
                  <w:lang w:val="en-AU"/>
                </w:rPr>
                <w:fldChar w:fldCharType="separate"/>
              </w:r>
              <w:r w:rsidR="00355852" w:rsidRPr="00DD0F4F">
                <w:rPr>
                  <w:rFonts w:ascii="Arial" w:eastAsia="Times New Roman" w:hAnsi="Arial" w:cs="Arial"/>
                  <w:color w:val="000000"/>
                  <w:sz w:val="20"/>
                  <w:szCs w:val="20"/>
                  <w:lang w:val="nl-NL"/>
                </w:rPr>
                <w:t xml:space="preserve">De </w:t>
              </w:r>
              <w:r w:rsidR="00355852">
                <w:rPr>
                  <w:rFonts w:ascii="Arial" w:eastAsia="Times New Roman" w:hAnsi="Arial" w:cs="Arial"/>
                  <w:color w:val="000000"/>
                  <w:sz w:val="20"/>
                  <w:szCs w:val="20"/>
                  <w:lang w:val="nl-NL"/>
                </w:rPr>
                <w:t>VESTIGING</w:t>
              </w:r>
              <w:r w:rsidR="00355852" w:rsidRPr="00DD0F4F">
                <w:rPr>
                  <w:rFonts w:ascii="Arial" w:eastAsia="Times New Roman" w:hAnsi="Arial" w:cs="Arial"/>
                  <w:color w:val="000000"/>
                  <w:sz w:val="20"/>
                  <w:szCs w:val="20"/>
                  <w:lang w:val="nl-NL"/>
                </w:rPr>
                <w:t xml:space="preserve"> waarmee een individueel contact over een ZAAK plaats heeft gevonden.</w:t>
              </w:r>
              <w:r w:rsidRPr="00CF1DA2">
                <w:rPr>
                  <w:rFonts w:ascii="Arial" w:hAnsi="Arial" w:cs="Arial"/>
                  <w:sz w:val="20"/>
                  <w:szCs w:val="20"/>
                  <w:lang w:val="en-AU"/>
                </w:rPr>
                <w:fldChar w:fldCharType="end"/>
              </w:r>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Connector.Notes</w:instrText>
              </w:r>
              <w:r w:rsidRPr="00CF1DA2">
                <w:rPr>
                  <w:rFonts w:ascii="Arial" w:hAnsi="Arial" w:cs="Arial"/>
                  <w:sz w:val="20"/>
                  <w:szCs w:val="20"/>
                  <w:lang w:val="en-AU"/>
                </w:rPr>
                <w:fldChar w:fldCharType="end"/>
              </w:r>
            </w:ins>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Herkomst definitie relatiesoort</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KING</w:t>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Datum opname relatiesoort</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1 januari 2013</w:t>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Toelichting relatiesoort</w:t>
            </w:r>
          </w:p>
        </w:tc>
        <w:tc>
          <w:tcPr>
            <w:tcW w:w="5670" w:type="dxa"/>
            <w:gridSpan w:val="3"/>
            <w:tcBorders>
              <w:top w:val="nil"/>
              <w:left w:val="nil"/>
              <w:bottom w:val="nil"/>
              <w:right w:val="nil"/>
            </w:tcBorders>
          </w:tcPr>
          <w:p w:rsidR="00D30F71" w:rsidRPr="00CF1DA2" w:rsidRDefault="00355852" w:rsidP="001647B0">
            <w:pPr>
              <w:autoSpaceDE w:val="0"/>
              <w:autoSpaceDN w:val="0"/>
              <w:adjustRightInd w:val="0"/>
              <w:spacing w:after="0" w:line="240" w:lineRule="auto"/>
              <w:rPr>
                <w:rFonts w:ascii="Arial" w:eastAsia="Times New Roman" w:hAnsi="Arial" w:cs="Arial"/>
                <w:color w:val="000000"/>
                <w:sz w:val="20"/>
                <w:szCs w:val="20"/>
              </w:rPr>
            </w:pPr>
            <w:ins w:id="1643" w:author="Arjan" w:date="2014-11-18T10:00:00Z">
              <w:r>
                <w:rPr>
                  <w:rFonts w:ascii="Arial" w:eastAsia="Times New Roman" w:hAnsi="Arial" w:cs="Arial"/>
                  <w:color w:val="000000"/>
                  <w:sz w:val="20"/>
                  <w:szCs w:val="20"/>
                </w:rPr>
                <w:t>Het contact h</w:t>
              </w:r>
              <w:r w:rsidR="00A72884">
                <w:rPr>
                  <w:rFonts w:ascii="Arial" w:eastAsia="Times New Roman" w:hAnsi="Arial" w:cs="Arial"/>
                  <w:color w:val="000000"/>
                  <w:sz w:val="20"/>
                  <w:szCs w:val="20"/>
                </w:rPr>
                <w:t>e</w:t>
              </w:r>
              <w:r>
                <w:rPr>
                  <w:rFonts w:ascii="Arial" w:eastAsia="Times New Roman" w:hAnsi="Arial" w:cs="Arial"/>
                  <w:color w:val="000000"/>
                  <w:sz w:val="20"/>
                  <w:szCs w:val="20"/>
                </w:rPr>
                <w:t xml:space="preserve">eft plaatsgevonden met een </w:t>
              </w:r>
              <w:r w:rsidR="001647B0">
                <w:rPr>
                  <w:rFonts w:ascii="Arial" w:eastAsia="Times New Roman" w:hAnsi="Arial" w:cs="Arial"/>
                  <w:color w:val="000000"/>
                  <w:sz w:val="20"/>
                  <w:szCs w:val="20"/>
                </w:rPr>
                <w:t>medewerker van</w:t>
              </w:r>
              <w:r>
                <w:rPr>
                  <w:rFonts w:ascii="Arial" w:eastAsia="Times New Roman" w:hAnsi="Arial" w:cs="Arial"/>
                  <w:color w:val="000000"/>
                  <w:sz w:val="20"/>
                  <w:szCs w:val="20"/>
                </w:rPr>
                <w:t xml:space="preserve"> de vestiging. De gegevens van deze contactpersoon zijn opgenomen in de relatieklasse KLANT-CONTACTPERSOON.</w:t>
              </w:r>
            </w:ins>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materiële historie</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D30F71" w:rsidRPr="00CF1DA2" w:rsidTr="00D30F71">
        <w:trPr>
          <w:trHeight w:val="230"/>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rPr>
          <w:trHeight w:val="230"/>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formele historie</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brondocument</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in onderzoek</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Aanduiding strijdigheid/nietigheid</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Nee</w:t>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b/>
                <w:bCs/>
                <w:color w:val="000000"/>
                <w:sz w:val="20"/>
                <w:szCs w:val="20"/>
              </w:rPr>
              <w:t>Indicatie authentiek</w:t>
            </w: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r w:rsidRPr="00CF1DA2">
              <w:rPr>
                <w:rFonts w:ascii="Arial" w:eastAsia="Times New Roman" w:hAnsi="Arial" w:cs="Arial"/>
                <w:color w:val="000000"/>
                <w:sz w:val="20"/>
                <w:szCs w:val="20"/>
              </w:rPr>
              <w:t>Gemeentelijk kerngegeven</w:t>
            </w:r>
          </w:p>
        </w:tc>
      </w:tr>
      <w:tr w:rsidR="00D30F71" w:rsidRPr="00CF1DA2"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color w:val="000000"/>
                <w:sz w:val="20"/>
                <w:szCs w:val="20"/>
              </w:rPr>
            </w:pPr>
          </w:p>
        </w:tc>
      </w:tr>
      <w:tr w:rsidR="00D30F71" w:rsidRPr="005E066D" w:rsidTr="00D30F71">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rFonts w:ascii="Arial" w:eastAsia="Times New Roman" w:hAnsi="Arial" w:cs="Arial"/>
                <w:b/>
                <w:bCs/>
                <w:color w:val="000000"/>
                <w:sz w:val="20"/>
                <w:szCs w:val="20"/>
              </w:rPr>
            </w:pPr>
            <w:r w:rsidRPr="00CF1DA2">
              <w:rPr>
                <w:rFonts w:ascii="Arial" w:eastAsia="Times New Roman" w:hAnsi="Arial" w:cs="Arial"/>
                <w:b/>
                <w:bCs/>
                <w:color w:val="000000"/>
                <w:sz w:val="20"/>
                <w:szCs w:val="20"/>
              </w:rPr>
              <w:t>Regels relatiesoort</w:t>
            </w:r>
          </w:p>
        </w:tc>
        <w:tc>
          <w:tcPr>
            <w:tcW w:w="5670" w:type="dxa"/>
            <w:gridSpan w:val="3"/>
            <w:tcBorders>
              <w:top w:val="nil"/>
              <w:left w:val="nil"/>
              <w:bottom w:val="nil"/>
              <w:right w:val="nil"/>
            </w:tcBorders>
          </w:tcPr>
          <w:p w:rsidR="00D30F71" w:rsidRPr="00DD0F4F" w:rsidRDefault="00D30F71" w:rsidP="00F34B18">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Bij een Klantcontact dient deze relatie aanwezig te zijn dan wel een relatie van dat Klantcontact naar een Natuurlijk persoon (één van beide).</w:t>
            </w:r>
          </w:p>
        </w:tc>
      </w:tr>
      <w:tr w:rsidR="00D30F71" w:rsidRPr="00CF1DA2" w:rsidTr="00D30F71">
        <w:trPr>
          <w:del w:id="1644" w:author="Arjan" w:date="2014-11-18T10:00: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del w:id="1645" w:author="Arjan" w:date="2014-11-18T10:00: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del w:id="1646" w:author="Arjan" w:date="2014-11-18T10:00:00Z"/>
                <w:rFonts w:ascii="Arial" w:eastAsia="Times New Roman" w:hAnsi="Arial" w:cs="Arial"/>
                <w:b/>
                <w:bCs/>
                <w:color w:val="000000"/>
                <w:sz w:val="20"/>
                <w:szCs w:val="20"/>
              </w:rPr>
            </w:pPr>
          </w:p>
        </w:tc>
      </w:tr>
      <w:tr w:rsidR="00D30F71" w:rsidRPr="00D30F71" w:rsidTr="00D30F71">
        <w:trPr>
          <w:del w:id="1647" w:author="Arjan" w:date="2014-11-18T10:00: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del w:id="1648" w:author="Arjan" w:date="2014-11-18T10:00:00Z"/>
                <w:rFonts w:ascii="Arial" w:eastAsia="Times New Roman" w:hAnsi="Arial" w:cs="Arial"/>
                <w:color w:val="000000"/>
                <w:sz w:val="20"/>
                <w:szCs w:val="20"/>
              </w:rPr>
            </w:pPr>
            <w:bookmarkStart w:id="1649" w:name="BKM_00BDF7EE_DEDF_45f0_B65F_3F069B5ABC83"/>
            <w:bookmarkEnd w:id="1649"/>
            <w:del w:id="1650" w:author="Arjan" w:date="2014-11-18T10:00:00Z">
              <w:r w:rsidRPr="00D30F71">
                <w:rPr>
                  <w:rFonts w:ascii="Arial" w:eastAsia="Times New Roman" w:hAnsi="Arial" w:cs="Arial"/>
                  <w:b/>
                  <w:bCs/>
                  <w:color w:val="000000"/>
                  <w:sz w:val="20"/>
                  <w:szCs w:val="20"/>
                </w:rPr>
                <w:delText>Overzicht Attributen</w:delText>
              </w:r>
            </w:del>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del w:id="1651" w:author="Arjan" w:date="2014-11-18T10:00:00Z"/>
                <w:rFonts w:ascii="Arial" w:eastAsia="Times New Roman" w:hAnsi="Arial" w:cs="Arial"/>
                <w:color w:val="000000"/>
                <w:sz w:val="20"/>
                <w:szCs w:val="20"/>
              </w:rPr>
            </w:pPr>
            <w:del w:id="1652" w:author="Arjan" w:date="2014-11-18T10:00:00Z">
              <w:r w:rsidRPr="00D30F71">
                <w:rPr>
                  <w:rFonts w:ascii="Arial" w:eastAsia="Times New Roman" w:hAnsi="Arial" w:cs="Arial"/>
                  <w:i/>
                  <w:iCs/>
                  <w:color w:val="000000"/>
                  <w:sz w:val="20"/>
                  <w:szCs w:val="20"/>
                </w:rPr>
                <w:delText>Code</w:delText>
              </w:r>
            </w:del>
          </w:p>
        </w:tc>
        <w:tc>
          <w:tcPr>
            <w:tcW w:w="333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del w:id="1653" w:author="Arjan" w:date="2014-11-18T10:00:00Z"/>
                <w:rFonts w:ascii="Arial" w:eastAsia="Times New Roman" w:hAnsi="Arial" w:cs="Arial"/>
                <w:color w:val="000000"/>
                <w:sz w:val="20"/>
                <w:szCs w:val="20"/>
              </w:rPr>
            </w:pPr>
            <w:del w:id="1654" w:author="Arjan" w:date="2014-11-18T10:00:00Z">
              <w:r w:rsidRPr="00D30F71">
                <w:rPr>
                  <w:rFonts w:ascii="Arial" w:eastAsia="Times New Roman" w:hAnsi="Arial" w:cs="Arial"/>
                  <w:i/>
                  <w:iCs/>
                  <w:color w:val="000000"/>
                  <w:sz w:val="20"/>
                  <w:szCs w:val="20"/>
                </w:rPr>
                <w:delText>Gegevensnaam</w:delText>
              </w:r>
            </w:del>
          </w:p>
        </w:tc>
        <w:tc>
          <w:tcPr>
            <w:tcW w:w="135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del w:id="1655" w:author="Arjan" w:date="2014-11-18T10:00:00Z"/>
                <w:rFonts w:ascii="Arial" w:eastAsia="Times New Roman" w:hAnsi="Arial" w:cs="Arial"/>
                <w:color w:val="000000"/>
                <w:sz w:val="20"/>
                <w:szCs w:val="20"/>
              </w:rPr>
            </w:pPr>
            <w:del w:id="1656" w:author="Arjan" w:date="2014-11-18T10:00:00Z">
              <w:r w:rsidRPr="00D30F71">
                <w:rPr>
                  <w:rFonts w:ascii="Arial" w:eastAsia="Times New Roman" w:hAnsi="Arial" w:cs="Arial"/>
                  <w:i/>
                  <w:iCs/>
                  <w:color w:val="000000"/>
                  <w:sz w:val="20"/>
                  <w:szCs w:val="20"/>
                </w:rPr>
                <w:delText>Herkomst</w:delText>
              </w:r>
            </w:del>
          </w:p>
        </w:tc>
      </w:tr>
      <w:tr w:rsidR="00D30F71" w:rsidRPr="00D30F71" w:rsidTr="00D30F71">
        <w:trPr>
          <w:del w:id="1657" w:author="Arjan" w:date="2014-11-18T10:00: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del w:id="1658" w:author="Arjan" w:date="2014-11-18T10:00: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del w:id="1659" w:author="Arjan" w:date="2014-11-18T10:00: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del w:id="1660" w:author="Arjan" w:date="2014-11-18T10:00:00Z"/>
                <w:rFonts w:ascii="Arial" w:eastAsia="Times New Roman" w:hAnsi="Arial" w:cs="Arial"/>
                <w:color w:val="000000"/>
                <w:sz w:val="20"/>
                <w:szCs w:val="20"/>
              </w:rPr>
            </w:pPr>
            <w:del w:id="1661" w:author="Arjan" w:date="2014-11-18T10:00: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delInstrText xml:space="preserve">MERGEFIELD </w:delInstrText>
              </w:r>
              <w:r w:rsidR="00D30F71" w:rsidRPr="00D30F71">
                <w:rPr>
                  <w:rFonts w:ascii="Arial" w:eastAsia="Times New Roman" w:hAnsi="Arial" w:cs="Arial"/>
                  <w:color w:val="000000"/>
                  <w:sz w:val="20"/>
                  <w:szCs w:val="20"/>
                </w:rPr>
                <w:delInstrText>Att.Name</w:del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delText>Contactpersoon</w:delText>
              </w:r>
              <w:r w:rsidRPr="00D30F71">
                <w:rPr>
                  <w:rFonts w:ascii="Arial" w:hAnsi="Arial" w:cs="Arial"/>
                  <w:sz w:val="20"/>
                  <w:szCs w:val="20"/>
                  <w:lang w:val="en-AU"/>
                </w:rPr>
                <w:fldChar w:fldCharType="end"/>
              </w:r>
            </w:del>
          </w:p>
        </w:tc>
        <w:tc>
          <w:tcPr>
            <w:tcW w:w="135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del w:id="1662" w:author="Arjan" w:date="2014-11-18T10:00:00Z"/>
                <w:rFonts w:ascii="Arial" w:eastAsia="Times New Roman" w:hAnsi="Arial" w:cs="Arial"/>
                <w:color w:val="000000"/>
                <w:sz w:val="20"/>
                <w:szCs w:val="20"/>
              </w:rPr>
            </w:pPr>
          </w:p>
        </w:tc>
      </w:tr>
    </w:tbl>
    <w:p w:rsidR="00D30F71" w:rsidRDefault="00D30F71" w:rsidP="0044638F"/>
    <w:p w:rsidR="001647B0" w:rsidRPr="001647B0" w:rsidRDefault="00B47636" w:rsidP="001647B0">
      <w:pPr>
        <w:autoSpaceDE w:val="0"/>
        <w:autoSpaceDN w:val="0"/>
        <w:adjustRightInd w:val="0"/>
        <w:spacing w:before="240" w:after="60" w:line="240" w:lineRule="auto"/>
        <w:outlineLvl w:val="3"/>
        <w:rPr>
          <w:rFonts w:ascii="Arial" w:eastAsia="Times New Roman" w:hAnsi="Arial" w:cs="Arial"/>
          <w:b/>
          <w:bCs/>
          <w:color w:val="004080"/>
          <w:sz w:val="24"/>
          <w:szCs w:val="24"/>
        </w:rPr>
      </w:pPr>
      <w:ins w:id="1663" w:author="Arjan" w:date="2014-11-18T10:00:00Z">
        <w:r w:rsidRPr="001647B0">
          <w:rPr>
            <w:rFonts w:ascii="Arial" w:eastAsia="Times New Roman" w:hAnsi="Arial" w:cs="Arial"/>
            <w:b/>
            <w:bCs/>
            <w:color w:val="004080"/>
            <w:sz w:val="24"/>
            <w:szCs w:val="24"/>
          </w:rPr>
          <w:fldChar w:fldCharType="begin" w:fldLock="1"/>
        </w:r>
        <w:r w:rsidR="001647B0" w:rsidRPr="001647B0">
          <w:rPr>
            <w:rFonts w:ascii="Arial" w:eastAsia="Times New Roman" w:hAnsi="Arial" w:cs="Arial"/>
            <w:b/>
            <w:bCs/>
            <w:color w:val="004080"/>
            <w:sz w:val="24"/>
            <w:szCs w:val="24"/>
          </w:rPr>
          <w:instrText>MERGEFIELD Element.Stereotype</w:instrText>
        </w:r>
        <w:r w:rsidRPr="001647B0">
          <w:rPr>
            <w:rFonts w:ascii="Arial" w:eastAsia="Times New Roman" w:hAnsi="Arial" w:cs="Arial"/>
            <w:b/>
            <w:bCs/>
            <w:color w:val="004080"/>
            <w:sz w:val="24"/>
            <w:szCs w:val="24"/>
          </w:rPr>
          <w:fldChar w:fldCharType="separate"/>
        </w:r>
        <w:r w:rsidR="001647B0" w:rsidRPr="001647B0">
          <w:rPr>
            <w:rFonts w:ascii="Arial" w:eastAsia="Times New Roman" w:hAnsi="Arial" w:cs="Arial"/>
            <w:b/>
            <w:bCs/>
            <w:color w:val="004080"/>
            <w:sz w:val="24"/>
            <w:szCs w:val="24"/>
          </w:rPr>
          <w:t>«Relatieklasse»</w:t>
        </w:r>
        <w:r w:rsidRPr="001647B0">
          <w:rPr>
            <w:rFonts w:ascii="Arial" w:eastAsia="Times New Roman" w:hAnsi="Arial" w:cs="Arial"/>
            <w:b/>
            <w:bCs/>
            <w:color w:val="004080"/>
            <w:sz w:val="24"/>
            <w:szCs w:val="24"/>
          </w:rPr>
          <w:fldChar w:fldCharType="end"/>
        </w:r>
        <w:r w:rsidR="001647B0" w:rsidRPr="001647B0">
          <w:rPr>
            <w:rFonts w:ascii="Arial" w:eastAsia="Times New Roman" w:hAnsi="Arial" w:cs="Arial"/>
            <w:b/>
            <w:bCs/>
            <w:color w:val="004080"/>
            <w:sz w:val="24"/>
            <w:szCs w:val="24"/>
          </w:rPr>
          <w:t xml:space="preserve"> </w:t>
        </w:r>
      </w:ins>
      <w:r w:rsidRPr="001647B0">
        <w:rPr>
          <w:rFonts w:ascii="Arial" w:eastAsia="Times New Roman" w:hAnsi="Arial" w:cs="Arial"/>
          <w:b/>
          <w:bCs/>
          <w:color w:val="004080"/>
          <w:sz w:val="24"/>
          <w:szCs w:val="24"/>
        </w:rPr>
        <w:fldChar w:fldCharType="begin" w:fldLock="1"/>
      </w:r>
      <w:r w:rsidR="001647B0" w:rsidRPr="001647B0">
        <w:rPr>
          <w:rFonts w:ascii="Arial" w:eastAsia="Times New Roman" w:hAnsi="Arial" w:cs="Arial"/>
          <w:b/>
          <w:bCs/>
          <w:color w:val="004080"/>
          <w:sz w:val="24"/>
          <w:szCs w:val="24"/>
        </w:rPr>
        <w:instrText>MERGEFIELD Element.Name</w:instrText>
      </w:r>
      <w:r w:rsidRPr="001647B0">
        <w:rPr>
          <w:rFonts w:ascii="Arial" w:eastAsia="Times New Roman" w:hAnsi="Arial" w:cs="Arial"/>
          <w:b/>
          <w:bCs/>
          <w:color w:val="004080"/>
          <w:sz w:val="24"/>
          <w:szCs w:val="24"/>
        </w:rPr>
        <w:fldChar w:fldCharType="separate"/>
      </w:r>
      <w:r w:rsidR="001647B0" w:rsidRPr="001647B0">
        <w:rPr>
          <w:rFonts w:ascii="Arial" w:eastAsia="Times New Roman" w:hAnsi="Arial" w:cs="Arial"/>
          <w:b/>
          <w:bCs/>
          <w:color w:val="004080"/>
          <w:sz w:val="24"/>
          <w:szCs w:val="24"/>
        </w:rPr>
        <w:t>KLANT-CONTACTPERSOON</w:t>
      </w:r>
      <w:r w:rsidRPr="001647B0">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450"/>
        <w:gridCol w:w="1890"/>
        <w:gridCol w:w="900"/>
        <w:gridCol w:w="4230"/>
        <w:gridCol w:w="1080"/>
        <w:gridCol w:w="810"/>
      </w:tblGrid>
      <w:tr w:rsidR="001647B0" w:rsidTr="00001526">
        <w:tc>
          <w:tcPr>
            <w:tcW w:w="2340" w:type="dxa"/>
            <w:gridSpan w:val="2"/>
            <w:tcBorders>
              <w:top w:val="nil"/>
              <w:left w:val="nil"/>
              <w:bottom w:val="nil"/>
              <w:right w:val="nil"/>
            </w:tcBorders>
          </w:tcPr>
          <w:p w:rsidR="001647B0" w:rsidRDefault="001647B0" w:rsidP="00001526">
            <w:pPr>
              <w:rPr>
                <w:rFonts w:ascii="Calibri" w:eastAsia="Times New Roman" w:hAnsi="Calibri" w:cs="Calibri"/>
                <w:b/>
                <w:bCs/>
                <w:lang w:val="nl-NL"/>
              </w:rPr>
            </w:pPr>
            <w:r>
              <w:rPr>
                <w:rFonts w:ascii="Calibri" w:eastAsia="Times New Roman" w:hAnsi="Calibri" w:cs="Calibri"/>
                <w:b/>
                <w:bCs/>
                <w:lang w:val="nl-NL"/>
              </w:rPr>
              <w:t xml:space="preserve">Naam </w:t>
            </w:r>
          </w:p>
        </w:tc>
        <w:tc>
          <w:tcPr>
            <w:tcW w:w="7020" w:type="dxa"/>
            <w:gridSpan w:val="4"/>
            <w:tcBorders>
              <w:top w:val="nil"/>
              <w:left w:val="nil"/>
              <w:bottom w:val="nil"/>
              <w:right w:val="nil"/>
            </w:tcBorders>
          </w:tcPr>
          <w:p w:rsidR="001647B0" w:rsidRDefault="00B47636" w:rsidP="00001526">
            <w:pPr>
              <w:rPr>
                <w:rFonts w:ascii="Calibri" w:eastAsia="Times New Roman" w:hAnsi="Calibri" w:cs="Calibri"/>
                <w:lang w:val="nl-NL"/>
              </w:rPr>
            </w:pPr>
            <w:r>
              <w:fldChar w:fldCharType="begin" w:fldLock="1"/>
            </w:r>
            <w:r w:rsidR="001647B0">
              <w:instrText xml:space="preserve">MERGEFIELD </w:instrText>
            </w:r>
            <w:r w:rsidR="001647B0">
              <w:rPr>
                <w:rFonts w:ascii="Calibri" w:eastAsia="Times New Roman" w:hAnsi="Calibri" w:cs="Calibri"/>
                <w:lang w:val="nl-NL"/>
              </w:rPr>
              <w:instrText>Element.Name</w:instrText>
            </w:r>
            <w:r>
              <w:fldChar w:fldCharType="separate"/>
            </w:r>
            <w:r w:rsidR="001647B0">
              <w:rPr>
                <w:rFonts w:ascii="Calibri" w:eastAsia="Times New Roman" w:hAnsi="Calibri" w:cs="Calibri"/>
                <w:lang w:val="nl-NL"/>
              </w:rPr>
              <w:t>KLANT-CONTACTPERSOON</w:t>
            </w:r>
            <w:r>
              <w:fldChar w:fldCharType="end"/>
            </w:r>
          </w:p>
        </w:tc>
      </w:tr>
      <w:tr w:rsidR="001647B0" w:rsidTr="00001526">
        <w:trPr>
          <w:trHeight w:hRule="exact" w:val="128"/>
        </w:trPr>
        <w:tc>
          <w:tcPr>
            <w:tcW w:w="2340" w:type="dxa"/>
            <w:gridSpan w:val="2"/>
            <w:tcBorders>
              <w:top w:val="nil"/>
              <w:left w:val="nil"/>
              <w:bottom w:val="nil"/>
              <w:right w:val="nil"/>
            </w:tcBorders>
          </w:tcPr>
          <w:p w:rsidR="001647B0" w:rsidRDefault="001647B0" w:rsidP="00001526">
            <w:pPr>
              <w:rPr>
                <w:rFonts w:ascii="Calibri" w:eastAsia="Times New Roman" w:hAnsi="Calibri" w:cs="Calibri"/>
                <w:b/>
                <w:bCs/>
                <w:color w:val="0F0F0F"/>
                <w:lang w:val="nl-NL"/>
              </w:rPr>
            </w:pPr>
          </w:p>
        </w:tc>
        <w:tc>
          <w:tcPr>
            <w:tcW w:w="7020" w:type="dxa"/>
            <w:gridSpan w:val="4"/>
            <w:tcBorders>
              <w:top w:val="nil"/>
              <w:left w:val="nil"/>
              <w:bottom w:val="nil"/>
              <w:right w:val="nil"/>
            </w:tcBorders>
          </w:tcPr>
          <w:p w:rsidR="001647B0" w:rsidRDefault="001647B0" w:rsidP="00001526">
            <w:pPr>
              <w:rPr>
                <w:rFonts w:ascii="Calibri" w:eastAsia="Times New Roman" w:hAnsi="Calibri" w:cs="Calibri"/>
                <w:color w:val="0F0F0F"/>
                <w:lang w:val="nl-NL"/>
              </w:rPr>
            </w:pPr>
          </w:p>
        </w:tc>
      </w:tr>
      <w:tr w:rsidR="001647B0" w:rsidTr="00001526">
        <w:tc>
          <w:tcPr>
            <w:tcW w:w="2340" w:type="dxa"/>
            <w:gridSpan w:val="2"/>
            <w:tcBorders>
              <w:top w:val="nil"/>
              <w:left w:val="nil"/>
              <w:bottom w:val="nil"/>
              <w:right w:val="nil"/>
            </w:tcBorders>
          </w:tcPr>
          <w:p w:rsidR="001647B0" w:rsidRDefault="001647B0" w:rsidP="00001526">
            <w:pPr>
              <w:rPr>
                <w:rFonts w:ascii="Calibri" w:eastAsia="Times New Roman" w:hAnsi="Calibri" w:cs="Calibri"/>
                <w:color w:val="0F0F0F"/>
                <w:lang w:val="nl-NL"/>
              </w:rPr>
            </w:pPr>
            <w:r>
              <w:rPr>
                <w:rFonts w:ascii="Calibri" w:eastAsia="Times New Roman" w:hAnsi="Calibri" w:cs="Calibri"/>
                <w:b/>
                <w:bCs/>
                <w:color w:val="0F0F0F"/>
                <w:lang w:val="nl-NL"/>
              </w:rPr>
              <w:t>Mnemonic</w:t>
            </w:r>
          </w:p>
        </w:tc>
        <w:tc>
          <w:tcPr>
            <w:tcW w:w="7020" w:type="dxa"/>
            <w:gridSpan w:val="4"/>
            <w:tcBorders>
              <w:top w:val="nil"/>
              <w:left w:val="nil"/>
              <w:bottom w:val="nil"/>
              <w:right w:val="nil"/>
            </w:tcBorders>
          </w:tcPr>
          <w:p w:rsidR="001647B0" w:rsidRDefault="001647B0" w:rsidP="00001526">
            <w:pPr>
              <w:rPr>
                <w:rFonts w:ascii="Calibri" w:eastAsia="Times New Roman" w:hAnsi="Calibri" w:cs="Calibri"/>
                <w:color w:val="0F0F0F"/>
                <w:lang w:val="nl-NL"/>
              </w:rPr>
            </w:pPr>
            <w:r>
              <w:t>CTP</w:t>
            </w:r>
            <w:r w:rsidR="00B47636">
              <w:fldChar w:fldCharType="begin" w:fldLock="1"/>
            </w:r>
            <w:r>
              <w:instrText xml:space="preserve">MERGEFIELD </w:instrText>
            </w:r>
            <w:r>
              <w:rPr>
                <w:rFonts w:ascii="Calibri" w:eastAsia="Times New Roman" w:hAnsi="Calibri" w:cs="Calibri"/>
                <w:color w:val="0F0F0F"/>
                <w:lang w:val="nl-NL"/>
              </w:rPr>
              <w:instrText>Element.Alias</w:instrText>
            </w:r>
            <w:r w:rsidR="00B47636">
              <w:fldChar w:fldCharType="end"/>
            </w:r>
          </w:p>
        </w:tc>
      </w:tr>
      <w:tr w:rsidR="001647B0" w:rsidTr="00001526">
        <w:trPr>
          <w:trHeight w:hRule="exact" w:val="128"/>
        </w:trPr>
        <w:tc>
          <w:tcPr>
            <w:tcW w:w="2340" w:type="dxa"/>
            <w:gridSpan w:val="2"/>
            <w:tcBorders>
              <w:top w:val="nil"/>
              <w:left w:val="nil"/>
              <w:bottom w:val="nil"/>
              <w:right w:val="nil"/>
            </w:tcBorders>
          </w:tcPr>
          <w:p w:rsidR="001647B0" w:rsidRDefault="001647B0" w:rsidP="00001526">
            <w:pPr>
              <w:rPr>
                <w:rFonts w:ascii="Calibri" w:eastAsia="Times New Roman" w:hAnsi="Calibri" w:cs="Calibri"/>
                <w:b/>
                <w:bCs/>
                <w:color w:val="0F0F0F"/>
                <w:lang w:val="nl-NL"/>
              </w:rPr>
            </w:pPr>
          </w:p>
        </w:tc>
        <w:tc>
          <w:tcPr>
            <w:tcW w:w="7020" w:type="dxa"/>
            <w:gridSpan w:val="4"/>
            <w:tcBorders>
              <w:top w:val="nil"/>
              <w:left w:val="nil"/>
              <w:bottom w:val="nil"/>
              <w:right w:val="nil"/>
            </w:tcBorders>
          </w:tcPr>
          <w:p w:rsidR="001647B0" w:rsidRDefault="001647B0" w:rsidP="00001526">
            <w:pPr>
              <w:rPr>
                <w:rFonts w:ascii="Calibri" w:eastAsia="Times New Roman" w:hAnsi="Calibri" w:cs="Calibri"/>
                <w:color w:val="0F0F0F"/>
                <w:lang w:val="nl-NL"/>
              </w:rPr>
            </w:pPr>
          </w:p>
        </w:tc>
      </w:tr>
      <w:tr w:rsidR="001647B0" w:rsidTr="00001526">
        <w:trPr>
          <w:trHeight w:val="230"/>
        </w:trPr>
        <w:tc>
          <w:tcPr>
            <w:tcW w:w="2340" w:type="dxa"/>
            <w:gridSpan w:val="2"/>
            <w:tcBorders>
              <w:top w:val="nil"/>
              <w:left w:val="nil"/>
              <w:bottom w:val="nil"/>
              <w:right w:val="nil"/>
            </w:tcBorders>
          </w:tcPr>
          <w:p w:rsidR="001647B0" w:rsidRDefault="001647B0" w:rsidP="00001526">
            <w:pPr>
              <w:rPr>
                <w:rFonts w:ascii="Calibri" w:eastAsia="Times New Roman" w:hAnsi="Calibri" w:cs="Calibri"/>
                <w:b/>
                <w:bCs/>
                <w:color w:val="0F0F0F"/>
                <w:lang w:val="nl-NL"/>
              </w:rPr>
            </w:pPr>
            <w:r>
              <w:rPr>
                <w:rFonts w:ascii="Calibri" w:eastAsia="Times New Roman" w:hAnsi="Calibri" w:cs="Calibri"/>
                <w:b/>
                <w:bCs/>
                <w:color w:val="0F0F0F"/>
                <w:lang w:val="nl-NL"/>
              </w:rPr>
              <w:t>Definitie</w:t>
            </w:r>
          </w:p>
        </w:tc>
        <w:tc>
          <w:tcPr>
            <w:tcW w:w="7020" w:type="dxa"/>
            <w:gridSpan w:val="4"/>
            <w:tcBorders>
              <w:top w:val="nil"/>
              <w:left w:val="nil"/>
              <w:bottom w:val="nil"/>
              <w:right w:val="nil"/>
            </w:tcBorders>
          </w:tcPr>
          <w:p w:rsidR="001647B0" w:rsidRDefault="00B47636" w:rsidP="00001526">
            <w:pPr>
              <w:rPr>
                <w:rFonts w:ascii="Calibri" w:eastAsia="Times New Roman" w:hAnsi="Calibri" w:cs="Calibri"/>
                <w:color w:val="0F0F0F"/>
                <w:lang w:val="nl-NL"/>
              </w:rPr>
            </w:pPr>
            <w:r>
              <w:fldChar w:fldCharType="begin" w:fldLock="1"/>
            </w:r>
            <w:r w:rsidR="001647B0">
              <w:instrText xml:space="preserve">MERGEFIELD </w:instrText>
            </w:r>
            <w:r w:rsidR="001647B0">
              <w:rPr>
                <w:rFonts w:ascii="Calibri" w:eastAsia="Times New Roman" w:hAnsi="Calibri" w:cs="Calibri"/>
                <w:color w:val="0F0F0F"/>
                <w:lang w:val="nl-NL"/>
              </w:rPr>
              <w:instrText>Element.Notes</w:instrText>
            </w:r>
            <w:r>
              <w:fldChar w:fldCharType="separate"/>
            </w:r>
            <w:r w:rsidR="001647B0">
              <w:rPr>
                <w:rFonts w:ascii="Calibri" w:eastAsia="Times New Roman" w:hAnsi="Calibri" w:cs="Calibri"/>
                <w:color w:val="0F0F0F"/>
                <w:lang w:val="nl-NL"/>
              </w:rPr>
              <w:t>De gegevens van de MEDEWERKER van een VESTIGING van een onderneming waarmee een KLANTCONTACT plaats vond.</w:t>
            </w:r>
            <w:r>
              <w:fldChar w:fldCharType="end"/>
            </w:r>
          </w:p>
        </w:tc>
      </w:tr>
      <w:tr w:rsidR="001647B0" w:rsidTr="00001526">
        <w:trPr>
          <w:trHeight w:val="230"/>
        </w:trPr>
        <w:tc>
          <w:tcPr>
            <w:tcW w:w="2340" w:type="dxa"/>
            <w:gridSpan w:val="2"/>
            <w:tcBorders>
              <w:top w:val="nil"/>
              <w:left w:val="nil"/>
              <w:bottom w:val="nil"/>
              <w:right w:val="nil"/>
            </w:tcBorders>
          </w:tcPr>
          <w:p w:rsidR="001647B0" w:rsidRDefault="001647B0" w:rsidP="00001526">
            <w:pPr>
              <w:rPr>
                <w:rFonts w:ascii="Calibri" w:eastAsia="Times New Roman" w:hAnsi="Calibri" w:cs="Calibri"/>
                <w:b/>
                <w:bCs/>
                <w:color w:val="0F0F0F"/>
                <w:lang w:val="nl-NL"/>
              </w:rPr>
            </w:pPr>
          </w:p>
        </w:tc>
        <w:tc>
          <w:tcPr>
            <w:tcW w:w="7020" w:type="dxa"/>
            <w:gridSpan w:val="4"/>
            <w:tcBorders>
              <w:top w:val="nil"/>
              <w:left w:val="nil"/>
              <w:bottom w:val="nil"/>
              <w:right w:val="nil"/>
            </w:tcBorders>
          </w:tcPr>
          <w:p w:rsidR="001647B0" w:rsidRDefault="001647B0" w:rsidP="00001526">
            <w:pPr>
              <w:rPr>
                <w:rFonts w:ascii="Calibri" w:eastAsia="Times New Roman" w:hAnsi="Calibri" w:cs="Calibri"/>
                <w:color w:val="0F0F0F"/>
                <w:lang w:val="nl-NL"/>
              </w:rPr>
            </w:pPr>
          </w:p>
        </w:tc>
      </w:tr>
      <w:tr w:rsidR="001647B0" w:rsidTr="00001526">
        <w:trPr>
          <w:trHeight w:val="230"/>
        </w:trPr>
        <w:tc>
          <w:tcPr>
            <w:tcW w:w="2340" w:type="dxa"/>
            <w:gridSpan w:val="2"/>
            <w:tcBorders>
              <w:top w:val="nil"/>
              <w:left w:val="nil"/>
              <w:bottom w:val="nil"/>
              <w:right w:val="nil"/>
            </w:tcBorders>
          </w:tcPr>
          <w:p w:rsidR="001647B0" w:rsidRDefault="001647B0" w:rsidP="00001526">
            <w:pPr>
              <w:rPr>
                <w:rFonts w:ascii="Calibri" w:eastAsia="Times New Roman" w:hAnsi="Calibri" w:cs="Calibri"/>
                <w:b/>
                <w:bCs/>
                <w:color w:val="0F0F0F"/>
                <w:lang w:val="nl-NL"/>
              </w:rPr>
            </w:pPr>
            <w:r>
              <w:rPr>
                <w:rFonts w:ascii="Calibri" w:eastAsia="Times New Roman" w:hAnsi="Calibri" w:cs="Calibri"/>
                <w:b/>
                <w:bCs/>
                <w:lang w:val="nl-NL"/>
              </w:rPr>
              <w:t>Overzicht Attributen</w:t>
            </w:r>
          </w:p>
        </w:tc>
        <w:tc>
          <w:tcPr>
            <w:tcW w:w="7020" w:type="dxa"/>
            <w:gridSpan w:val="4"/>
            <w:tcBorders>
              <w:top w:val="nil"/>
              <w:left w:val="nil"/>
              <w:bottom w:val="nil"/>
              <w:right w:val="nil"/>
            </w:tcBorders>
          </w:tcPr>
          <w:p w:rsidR="001647B0" w:rsidRDefault="001647B0" w:rsidP="00001526">
            <w:pPr>
              <w:rPr>
                <w:rFonts w:ascii="Calibri" w:eastAsia="Times New Roman" w:hAnsi="Calibri" w:cs="Calibri"/>
                <w:color w:val="0F0F0F"/>
                <w:lang w:val="nl-NL"/>
              </w:rPr>
            </w:pPr>
          </w:p>
        </w:tc>
      </w:tr>
      <w:tr w:rsidR="001647B0" w:rsidTr="00001526">
        <w:tc>
          <w:tcPr>
            <w:tcW w:w="450" w:type="dxa"/>
            <w:tcBorders>
              <w:top w:val="nil"/>
              <w:left w:val="nil"/>
              <w:bottom w:val="nil"/>
              <w:right w:val="nil"/>
            </w:tcBorders>
          </w:tcPr>
          <w:p w:rsidR="001647B0" w:rsidRDefault="001647B0" w:rsidP="00001526">
            <w:pPr>
              <w:rPr>
                <w:rFonts w:ascii="Calibri" w:eastAsia="Times New Roman" w:hAnsi="Calibri" w:cs="Calibri"/>
                <w:i/>
                <w:iCs/>
                <w:color w:val="0F0F0F"/>
                <w:lang w:val="nl-NL"/>
              </w:rPr>
            </w:pPr>
            <w:bookmarkStart w:id="1664" w:name="BKM_0F9F686C_446E_43c1_9DA1_0E1FD4639B92"/>
          </w:p>
        </w:tc>
        <w:tc>
          <w:tcPr>
            <w:tcW w:w="2790" w:type="dxa"/>
            <w:gridSpan w:val="2"/>
            <w:tcBorders>
              <w:top w:val="nil"/>
              <w:left w:val="nil"/>
              <w:bottom w:val="nil"/>
              <w:right w:val="nil"/>
            </w:tcBorders>
          </w:tcPr>
          <w:p w:rsidR="001647B0" w:rsidRDefault="001647B0" w:rsidP="00001526">
            <w:pPr>
              <w:rPr>
                <w:rFonts w:ascii="Calibri" w:eastAsia="Times New Roman" w:hAnsi="Calibri" w:cs="Calibri"/>
                <w:color w:val="0F0F0F"/>
                <w:lang w:val="nl-NL"/>
              </w:rPr>
            </w:pPr>
            <w:r>
              <w:rPr>
                <w:rFonts w:ascii="Calibri" w:eastAsia="Times New Roman" w:hAnsi="Calibri" w:cs="Calibri"/>
                <w:i/>
                <w:iCs/>
                <w:color w:val="0F0F0F"/>
                <w:lang w:val="nl-NL"/>
              </w:rPr>
              <w:t>Attribuutnaam</w:t>
            </w:r>
          </w:p>
        </w:tc>
        <w:tc>
          <w:tcPr>
            <w:tcW w:w="4230" w:type="dxa"/>
            <w:tcBorders>
              <w:top w:val="nil"/>
              <w:left w:val="nil"/>
              <w:bottom w:val="nil"/>
              <w:right w:val="nil"/>
            </w:tcBorders>
          </w:tcPr>
          <w:p w:rsidR="001647B0" w:rsidRDefault="001647B0" w:rsidP="00001526">
            <w:pPr>
              <w:rPr>
                <w:rFonts w:ascii="Calibri" w:eastAsia="Times New Roman" w:hAnsi="Calibri" w:cs="Calibri"/>
                <w:color w:val="0F0F0F"/>
                <w:lang w:val="nl-NL"/>
              </w:rPr>
            </w:pPr>
            <w:r>
              <w:rPr>
                <w:rFonts w:ascii="Calibri" w:eastAsia="Times New Roman" w:hAnsi="Calibri" w:cs="Calibri"/>
                <w:i/>
                <w:iCs/>
                <w:color w:val="0F0F0F"/>
                <w:lang w:val="nl-NL"/>
              </w:rPr>
              <w:t>Definitie</w:t>
            </w:r>
          </w:p>
        </w:tc>
        <w:tc>
          <w:tcPr>
            <w:tcW w:w="1080" w:type="dxa"/>
            <w:tcBorders>
              <w:top w:val="nil"/>
              <w:left w:val="nil"/>
              <w:bottom w:val="nil"/>
              <w:right w:val="nil"/>
            </w:tcBorders>
          </w:tcPr>
          <w:p w:rsidR="001647B0" w:rsidRDefault="001647B0" w:rsidP="00001526">
            <w:pPr>
              <w:rPr>
                <w:rFonts w:ascii="Calibri" w:eastAsia="Times New Roman" w:hAnsi="Calibri" w:cs="Calibri"/>
                <w:color w:val="0F0F0F"/>
                <w:lang w:val="nl-NL"/>
              </w:rPr>
            </w:pPr>
            <w:r>
              <w:rPr>
                <w:rFonts w:ascii="Calibri" w:eastAsia="Times New Roman" w:hAnsi="Calibri" w:cs="Calibri"/>
                <w:i/>
                <w:iCs/>
                <w:color w:val="0F0F0F"/>
                <w:lang w:val="nl-NL"/>
              </w:rPr>
              <w:t>Formaat</w:t>
            </w:r>
          </w:p>
        </w:tc>
        <w:tc>
          <w:tcPr>
            <w:tcW w:w="810" w:type="dxa"/>
            <w:tcBorders>
              <w:top w:val="nil"/>
              <w:left w:val="nil"/>
              <w:bottom w:val="nil"/>
              <w:right w:val="nil"/>
            </w:tcBorders>
          </w:tcPr>
          <w:p w:rsidR="001647B0" w:rsidRDefault="001647B0" w:rsidP="00001526">
            <w:pPr>
              <w:rPr>
                <w:rFonts w:ascii="Calibri" w:eastAsia="Times New Roman" w:hAnsi="Calibri" w:cs="Calibri"/>
                <w:i/>
                <w:iCs/>
                <w:color w:val="0F0F0F"/>
                <w:lang w:val="nl-NL"/>
              </w:rPr>
            </w:pPr>
            <w:r>
              <w:rPr>
                <w:rFonts w:ascii="Calibri" w:eastAsia="Times New Roman" w:hAnsi="Calibri" w:cs="Calibri"/>
                <w:i/>
                <w:iCs/>
                <w:color w:val="0F0F0F"/>
                <w:lang w:val="nl-NL"/>
              </w:rPr>
              <w:t>Kardi-</w:t>
            </w:r>
          </w:p>
          <w:p w:rsidR="001647B0" w:rsidRDefault="001647B0" w:rsidP="00001526">
            <w:pPr>
              <w:rPr>
                <w:rFonts w:ascii="Calibri" w:eastAsia="Times New Roman" w:hAnsi="Calibri" w:cs="Calibri"/>
                <w:color w:val="0F0F0F"/>
                <w:lang w:val="nl-NL"/>
              </w:rPr>
            </w:pPr>
            <w:r>
              <w:rPr>
                <w:rFonts w:ascii="Calibri" w:eastAsia="Times New Roman" w:hAnsi="Calibri" w:cs="Calibri"/>
                <w:i/>
                <w:iCs/>
                <w:color w:val="0F0F0F"/>
                <w:lang w:val="nl-NL"/>
              </w:rPr>
              <w:t>naliteit</w:t>
            </w:r>
          </w:p>
        </w:tc>
      </w:tr>
      <w:tr w:rsidR="001647B0" w:rsidTr="00001526">
        <w:tc>
          <w:tcPr>
            <w:tcW w:w="450" w:type="dxa"/>
            <w:tcBorders>
              <w:top w:val="nil"/>
              <w:left w:val="nil"/>
              <w:bottom w:val="nil"/>
              <w:right w:val="nil"/>
            </w:tcBorders>
          </w:tcPr>
          <w:p w:rsidR="001647B0" w:rsidRDefault="001647B0" w:rsidP="00001526">
            <w:pPr>
              <w:rPr>
                <w:rFonts w:ascii="Calibri" w:eastAsia="Times New Roman" w:hAnsi="Calibri" w:cs="Calibri"/>
                <w:color w:val="0F0F0F"/>
                <w:lang w:val="nl-NL"/>
              </w:rPr>
            </w:pPr>
          </w:p>
        </w:tc>
        <w:tc>
          <w:tcPr>
            <w:tcW w:w="2790" w:type="dxa"/>
            <w:gridSpan w:val="2"/>
            <w:tcBorders>
              <w:top w:val="nil"/>
              <w:left w:val="nil"/>
              <w:bottom w:val="nil"/>
              <w:right w:val="nil"/>
            </w:tcBorders>
          </w:tcPr>
          <w:p w:rsidR="001647B0" w:rsidRDefault="00B47636" w:rsidP="00001526">
            <w:pPr>
              <w:rPr>
                <w:rFonts w:ascii="Calibri" w:eastAsia="Times New Roman" w:hAnsi="Calibri" w:cs="Calibri"/>
                <w:color w:val="0F0F0F"/>
                <w:lang w:val="nl-NL"/>
              </w:rPr>
            </w:pPr>
            <w:r>
              <w:fldChar w:fldCharType="begin" w:fldLock="1"/>
            </w:r>
            <w:r w:rsidR="001647B0">
              <w:instrText xml:space="preserve">MERGEFIELD </w:instrText>
            </w:r>
            <w:r w:rsidR="001647B0">
              <w:rPr>
                <w:rFonts w:ascii="Calibri" w:eastAsia="Times New Roman" w:hAnsi="Calibri" w:cs="Calibri"/>
                <w:color w:val="0F0F0F"/>
                <w:lang w:val="nl-NL"/>
              </w:rPr>
              <w:instrText>Att.Name</w:instrText>
            </w:r>
            <w:r>
              <w:fldChar w:fldCharType="separate"/>
            </w:r>
            <w:r w:rsidR="001647B0">
              <w:rPr>
                <w:rFonts w:ascii="Calibri" w:eastAsia="Times New Roman" w:hAnsi="Calibri" w:cs="Calibri"/>
                <w:color w:val="0F0F0F"/>
                <w:lang w:val="nl-NL"/>
              </w:rPr>
              <w:t>Contactpersoon</w:t>
            </w:r>
            <w:r>
              <w:fldChar w:fldCharType="end"/>
            </w:r>
          </w:p>
        </w:tc>
        <w:tc>
          <w:tcPr>
            <w:tcW w:w="4230" w:type="dxa"/>
            <w:tcBorders>
              <w:top w:val="nil"/>
              <w:left w:val="nil"/>
              <w:bottom w:val="nil"/>
              <w:right w:val="nil"/>
            </w:tcBorders>
          </w:tcPr>
          <w:p w:rsidR="001647B0" w:rsidRDefault="00B47636" w:rsidP="00001526">
            <w:pPr>
              <w:rPr>
                <w:rFonts w:ascii="Calibri" w:eastAsia="Times New Roman" w:hAnsi="Calibri" w:cs="Calibri"/>
                <w:color w:val="0F0F0F"/>
                <w:lang w:val="nl-NL"/>
              </w:rPr>
            </w:pPr>
            <w:r>
              <w:fldChar w:fldCharType="begin" w:fldLock="1"/>
            </w:r>
            <w:r w:rsidR="001647B0">
              <w:instrText xml:space="preserve">MERGEFIELD </w:instrText>
            </w:r>
            <w:r w:rsidR="001647B0">
              <w:rPr>
                <w:rFonts w:ascii="Calibri" w:eastAsia="Times New Roman" w:hAnsi="Calibri" w:cs="Calibri"/>
                <w:color w:val="0F0F0F"/>
                <w:lang w:val="nl-NL"/>
              </w:rPr>
              <w:instrText>Att.Notes</w:instrText>
            </w:r>
            <w:r>
              <w:fldChar w:fldCharType="end"/>
            </w:r>
            <w:r w:rsidR="001647B0">
              <w:rPr>
                <w:rFonts w:ascii="Calibri" w:eastAsia="Times New Roman" w:hAnsi="Calibri" w:cs="Calibri"/>
                <w:color w:val="610E6A"/>
                <w:lang w:val="nl-NL"/>
              </w:rPr>
              <w:t xml:space="preserve">De gegevens van de persoon zijnde een MEDEWERKER van de VESTIGING waarmee </w:t>
            </w:r>
            <w:r w:rsidR="001647B0">
              <w:rPr>
                <w:rFonts w:ascii="Calibri" w:eastAsia="Times New Roman" w:hAnsi="Calibri" w:cs="Calibri"/>
                <w:color w:val="610E6A"/>
                <w:lang w:val="nl-NL"/>
              </w:rPr>
              <w:lastRenderedPageBreak/>
              <w:t>het KLANTCONTACT plaats vond.</w:t>
            </w:r>
          </w:p>
        </w:tc>
        <w:tc>
          <w:tcPr>
            <w:tcW w:w="1080" w:type="dxa"/>
            <w:tcBorders>
              <w:top w:val="nil"/>
              <w:left w:val="nil"/>
              <w:bottom w:val="nil"/>
              <w:right w:val="nil"/>
            </w:tcBorders>
          </w:tcPr>
          <w:p w:rsidR="001647B0" w:rsidRDefault="00B47636" w:rsidP="00001526">
            <w:pPr>
              <w:rPr>
                <w:rFonts w:ascii="Calibri" w:eastAsia="Times New Roman" w:hAnsi="Calibri" w:cs="Calibri"/>
                <w:color w:val="0F0F0F"/>
                <w:lang w:val="nl-NL"/>
              </w:rPr>
            </w:pPr>
            <w:r>
              <w:lastRenderedPageBreak/>
              <w:fldChar w:fldCharType="begin" w:fldLock="1"/>
            </w:r>
            <w:r w:rsidR="001647B0">
              <w:instrText xml:space="preserve">MERGEFIELD </w:instrText>
            </w:r>
            <w:r w:rsidR="001647B0">
              <w:rPr>
                <w:rFonts w:ascii="Calibri" w:eastAsia="Times New Roman" w:hAnsi="Calibri" w:cs="Calibri"/>
                <w:color w:val="0F0F0F"/>
                <w:lang w:val="nl-NL"/>
              </w:rPr>
              <w:instrText>Att.Type</w:instrText>
            </w:r>
            <w:r>
              <w:fldChar w:fldCharType="separate"/>
            </w:r>
            <w:r w:rsidR="001647B0">
              <w:rPr>
                <w:rFonts w:ascii="Calibri" w:eastAsia="Times New Roman" w:hAnsi="Calibri" w:cs="Calibri"/>
                <w:color w:val="0F0F0F"/>
                <w:lang w:val="nl-NL"/>
              </w:rPr>
              <w:t xml:space="preserve">Contactpersoon </w:t>
            </w:r>
            <w:r w:rsidR="001647B0">
              <w:rPr>
                <w:rFonts w:ascii="Calibri" w:eastAsia="Times New Roman" w:hAnsi="Calibri" w:cs="Calibri"/>
                <w:color w:val="0F0F0F"/>
                <w:lang w:val="nl-NL"/>
              </w:rPr>
              <w:lastRenderedPageBreak/>
              <w:t>KLANT-CONTACTPERSOON</w:t>
            </w:r>
            <w:r>
              <w:fldChar w:fldCharType="end"/>
            </w:r>
          </w:p>
        </w:tc>
        <w:tc>
          <w:tcPr>
            <w:tcW w:w="810" w:type="dxa"/>
            <w:tcBorders>
              <w:top w:val="nil"/>
              <w:left w:val="nil"/>
              <w:bottom w:val="nil"/>
              <w:right w:val="nil"/>
            </w:tcBorders>
          </w:tcPr>
          <w:p w:rsidR="001647B0" w:rsidRDefault="00B47636" w:rsidP="00001526">
            <w:pPr>
              <w:rPr>
                <w:rFonts w:ascii="Calibri" w:eastAsia="Times New Roman" w:hAnsi="Calibri" w:cs="Calibri"/>
                <w:color w:val="0F0F0F"/>
                <w:lang w:val="nl-NL"/>
              </w:rPr>
            </w:pPr>
            <w:r>
              <w:lastRenderedPageBreak/>
              <w:fldChar w:fldCharType="begin" w:fldLock="1"/>
            </w:r>
            <w:r w:rsidR="001647B0">
              <w:instrText xml:space="preserve">MERGEFIELD </w:instrText>
            </w:r>
            <w:r w:rsidR="001647B0">
              <w:rPr>
                <w:rFonts w:ascii="Calibri" w:eastAsia="Times New Roman" w:hAnsi="Calibri" w:cs="Calibri"/>
                <w:color w:val="0F0F0F"/>
                <w:lang w:val="nl-NL"/>
              </w:rPr>
              <w:instrText>Att.LowerBound</w:instrText>
            </w:r>
            <w:r>
              <w:fldChar w:fldCharType="separate"/>
            </w:r>
            <w:r w:rsidR="001647B0">
              <w:rPr>
                <w:rFonts w:ascii="Calibri" w:eastAsia="Times New Roman" w:hAnsi="Calibri" w:cs="Calibri"/>
                <w:color w:val="0F0F0F"/>
                <w:lang w:val="nl-NL"/>
              </w:rPr>
              <w:t>1</w:t>
            </w:r>
            <w:r>
              <w:fldChar w:fldCharType="end"/>
            </w:r>
            <w:r w:rsidR="001647B0">
              <w:rPr>
                <w:rFonts w:ascii="Calibri" w:eastAsia="Times New Roman" w:hAnsi="Calibri" w:cs="Calibri"/>
                <w:color w:val="0F0F0F"/>
                <w:lang w:val="nl-NL"/>
              </w:rPr>
              <w:t xml:space="preserve"> - </w:t>
            </w:r>
            <w:r>
              <w:rPr>
                <w:rFonts w:ascii="Calibri" w:eastAsia="Times New Roman" w:hAnsi="Calibri" w:cs="Calibri"/>
                <w:color w:val="0F0F0F"/>
                <w:lang w:val="nl-NL"/>
              </w:rPr>
              <w:fldChar w:fldCharType="begin" w:fldLock="1"/>
            </w:r>
            <w:r w:rsidR="001647B0">
              <w:rPr>
                <w:rFonts w:ascii="Calibri" w:eastAsia="Times New Roman" w:hAnsi="Calibri" w:cs="Calibri"/>
                <w:color w:val="0F0F0F"/>
                <w:lang w:val="nl-NL"/>
              </w:rPr>
              <w:instrText>MERGEFIELD Att.UpperBound</w:instrText>
            </w:r>
            <w:r>
              <w:rPr>
                <w:rFonts w:ascii="Calibri" w:eastAsia="Times New Roman" w:hAnsi="Calibri" w:cs="Calibri"/>
                <w:color w:val="0F0F0F"/>
                <w:lang w:val="nl-NL"/>
              </w:rPr>
              <w:fldChar w:fldCharType="separate"/>
            </w:r>
            <w:r w:rsidR="001647B0">
              <w:rPr>
                <w:rFonts w:ascii="Calibri" w:eastAsia="Times New Roman" w:hAnsi="Calibri" w:cs="Calibri"/>
                <w:color w:val="0F0F0F"/>
                <w:lang w:val="nl-NL"/>
              </w:rPr>
              <w:t>1</w:t>
            </w:r>
            <w:r>
              <w:rPr>
                <w:rFonts w:ascii="Calibri" w:eastAsia="Times New Roman" w:hAnsi="Calibri" w:cs="Calibri"/>
                <w:color w:val="0F0F0F"/>
                <w:lang w:val="nl-NL"/>
              </w:rPr>
              <w:fldChar w:fldCharType="end"/>
            </w:r>
          </w:p>
        </w:tc>
        <w:bookmarkEnd w:id="1664"/>
      </w:tr>
    </w:tbl>
    <w:p w:rsidR="001647B0" w:rsidRDefault="001647B0" w:rsidP="0044638F"/>
    <w:bookmarkStart w:id="1665" w:name="BKM_23EA2150_5EEA_4845_9814_ABC2756C4368"/>
    <w:bookmarkEnd w:id="1665"/>
    <w:p w:rsidR="00D30F71" w:rsidRPr="00355852" w:rsidRDefault="00B47636" w:rsidP="00355852">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55852">
        <w:rPr>
          <w:rFonts w:ascii="Arial" w:eastAsia="Times New Roman" w:hAnsi="Arial" w:cs="Arial"/>
          <w:b/>
          <w:bCs/>
          <w:color w:val="004080"/>
          <w:sz w:val="24"/>
          <w:szCs w:val="24"/>
        </w:rPr>
        <w:fldChar w:fldCharType="begin" w:fldLock="1"/>
      </w:r>
      <w:r w:rsidR="00D30F71" w:rsidRPr="00355852">
        <w:rPr>
          <w:rFonts w:ascii="Arial" w:eastAsia="Times New Roman" w:hAnsi="Arial" w:cs="Arial"/>
          <w:b/>
          <w:bCs/>
          <w:color w:val="004080"/>
          <w:sz w:val="24"/>
          <w:szCs w:val="24"/>
        </w:rPr>
        <w:instrText>MERGEFIELD Element.Stereotype</w:instrText>
      </w:r>
      <w:r w:rsidRPr="00355852">
        <w:rPr>
          <w:rFonts w:ascii="Arial" w:eastAsia="Times New Roman" w:hAnsi="Arial" w:cs="Arial"/>
          <w:b/>
          <w:bCs/>
          <w:color w:val="004080"/>
          <w:sz w:val="24"/>
          <w:szCs w:val="24"/>
        </w:rPr>
        <w:fldChar w:fldCharType="separate"/>
      </w:r>
      <w:r w:rsidR="00D30F71" w:rsidRPr="00355852">
        <w:rPr>
          <w:rFonts w:ascii="Arial" w:eastAsia="Times New Roman" w:hAnsi="Arial" w:cs="Arial"/>
          <w:b/>
          <w:bCs/>
          <w:color w:val="004080"/>
          <w:sz w:val="24"/>
          <w:szCs w:val="24"/>
        </w:rPr>
        <w:t>«Groepattribuutsoort»</w:t>
      </w:r>
      <w:r w:rsidRPr="00355852">
        <w:rPr>
          <w:rFonts w:ascii="Arial" w:eastAsia="Times New Roman" w:hAnsi="Arial" w:cs="Arial"/>
          <w:b/>
          <w:bCs/>
          <w:color w:val="004080"/>
          <w:sz w:val="24"/>
          <w:szCs w:val="24"/>
        </w:rPr>
        <w:fldChar w:fldCharType="end"/>
      </w:r>
      <w:r w:rsidR="00D30F71" w:rsidRPr="00355852">
        <w:rPr>
          <w:rFonts w:ascii="Arial" w:eastAsia="Times New Roman" w:hAnsi="Arial" w:cs="Arial"/>
          <w:b/>
          <w:bCs/>
          <w:color w:val="004080"/>
          <w:sz w:val="24"/>
          <w:szCs w:val="24"/>
        </w:rPr>
        <w:t xml:space="preserve"> </w:t>
      </w:r>
      <w:r w:rsidRPr="00355852">
        <w:rPr>
          <w:rFonts w:ascii="Arial" w:eastAsia="Times New Roman" w:hAnsi="Arial" w:cs="Arial"/>
          <w:b/>
          <w:bCs/>
          <w:color w:val="004080"/>
          <w:sz w:val="24"/>
          <w:szCs w:val="24"/>
        </w:rPr>
        <w:fldChar w:fldCharType="begin" w:fldLock="1"/>
      </w:r>
      <w:r w:rsidR="00D30F71" w:rsidRPr="00355852">
        <w:rPr>
          <w:rFonts w:ascii="Arial" w:eastAsia="Times New Roman" w:hAnsi="Arial" w:cs="Arial"/>
          <w:b/>
          <w:bCs/>
          <w:color w:val="004080"/>
          <w:sz w:val="24"/>
          <w:szCs w:val="24"/>
        </w:rPr>
        <w:instrText>MERGEFIELD Element.Name</w:instrText>
      </w:r>
      <w:r w:rsidRPr="00355852">
        <w:rPr>
          <w:rFonts w:ascii="Arial" w:eastAsia="Times New Roman" w:hAnsi="Arial" w:cs="Arial"/>
          <w:b/>
          <w:bCs/>
          <w:color w:val="004080"/>
          <w:sz w:val="24"/>
          <w:szCs w:val="24"/>
        </w:rPr>
        <w:fldChar w:fldCharType="separate"/>
      </w:r>
      <w:r w:rsidR="00D30F71" w:rsidRPr="00355852">
        <w:rPr>
          <w:rFonts w:ascii="Arial" w:eastAsia="Times New Roman" w:hAnsi="Arial" w:cs="Arial"/>
          <w:b/>
          <w:bCs/>
          <w:color w:val="004080"/>
          <w:sz w:val="24"/>
          <w:szCs w:val="24"/>
        </w:rPr>
        <w:t>Contactpersoon KLANT-CONTACTPERSOON</w:t>
      </w:r>
      <w:r w:rsidRPr="00355852">
        <w:rPr>
          <w:rFonts w:ascii="Arial" w:eastAsia="Times New Roman" w:hAnsi="Arial" w:cs="Arial"/>
          <w:b/>
          <w:bCs/>
          <w:color w:val="004080"/>
          <w:sz w:val="24"/>
          <w:szCs w:val="24"/>
        </w:rPr>
        <w:fldChar w:fldCharType="end"/>
      </w:r>
    </w:p>
    <w:tbl>
      <w:tblPr>
        <w:tblW w:w="9360" w:type="dxa"/>
        <w:tblInd w:w="60" w:type="dxa"/>
        <w:tblLayout w:type="fixed"/>
        <w:tblCellMar>
          <w:left w:w="60" w:type="dxa"/>
          <w:right w:w="60" w:type="dxa"/>
        </w:tblCellMar>
        <w:tblLook w:val="0000"/>
      </w:tblPr>
      <w:tblGrid>
        <w:gridCol w:w="3600"/>
        <w:gridCol w:w="90"/>
        <w:gridCol w:w="990"/>
        <w:gridCol w:w="3330"/>
        <w:gridCol w:w="1350"/>
      </w:tblGrid>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bookmarkStart w:id="1666" w:name="BKM_1E57BA48_D14D_4c46_B0DD_81DD16BABE99"/>
            <w:bookmarkStart w:id="1667" w:name="BKM_43782CB6_AD0D_4183_9383_05E37CEE3A70"/>
            <w:bookmarkStart w:id="1668" w:name="BKM_94682650_BA8E_4d06_8A3C_7FB57CD27B3F"/>
            <w:bookmarkStart w:id="1669" w:name="BKM_81E3B162_CCAB_4a28_9E84_BBD29D059E9B"/>
            <w:bookmarkEnd w:id="1666"/>
            <w:bookmarkEnd w:id="1667"/>
            <w:bookmarkEnd w:id="1668"/>
            <w:bookmarkEnd w:id="1669"/>
            <w:r w:rsidRPr="00D30F71">
              <w:rPr>
                <w:rFonts w:ascii="Arial" w:eastAsia="Times New Roman" w:hAnsi="Arial" w:cs="Arial"/>
                <w:b/>
                <w:bCs/>
                <w:color w:val="000000"/>
                <w:sz w:val="20"/>
                <w:szCs w:val="20"/>
              </w:rPr>
              <w:t>Naam groepattribuutsoort</w:t>
            </w:r>
          </w:p>
        </w:tc>
        <w:tc>
          <w:tcPr>
            <w:tcW w:w="5670" w:type="dxa"/>
            <w:gridSpan w:val="3"/>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KLANT-CONTACTPERSOON</w:t>
            </w:r>
            <w:r w:rsidRPr="00D30F71">
              <w:rPr>
                <w:rFonts w:ascii="Arial" w:hAnsi="Arial" w:cs="Arial"/>
                <w:sz w:val="20"/>
                <w:szCs w:val="20"/>
                <w:lang w:val="en-AU"/>
              </w:rPr>
              <w:fldChar w:fldCharType="end"/>
            </w: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groepattribuutsoort</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groepattribuutsoort</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rsidTr="00D30F71">
        <w:trPr>
          <w:ins w:id="1670" w:author="Arjan" w:date="2014-11-18T10:00: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1671" w:author="Arjan" w:date="2014-11-18T10:00: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1672" w:author="Arjan" w:date="2014-11-18T10:00:00Z"/>
                <w:rFonts w:ascii="Arial" w:eastAsia="Times New Roman" w:hAnsi="Arial" w:cs="Arial"/>
                <w:b/>
                <w:bCs/>
                <w:color w:val="000000"/>
                <w:sz w:val="20"/>
                <w:szCs w:val="20"/>
              </w:rPr>
            </w:pPr>
          </w:p>
        </w:tc>
      </w:tr>
      <w:tr w:rsidR="00355852" w:rsidRPr="00D30F71" w:rsidTr="00D30F71">
        <w:trPr>
          <w:ins w:id="1673" w:author="Arjan" w:date="2014-11-18T10:00:00Z"/>
        </w:trPr>
        <w:tc>
          <w:tcPr>
            <w:tcW w:w="3690" w:type="dxa"/>
            <w:gridSpan w:val="2"/>
            <w:tcBorders>
              <w:top w:val="nil"/>
              <w:left w:val="nil"/>
              <w:bottom w:val="nil"/>
              <w:right w:val="nil"/>
            </w:tcBorders>
          </w:tcPr>
          <w:p w:rsidR="00355852" w:rsidRPr="00D30F71" w:rsidRDefault="00355852" w:rsidP="00D30F71">
            <w:pPr>
              <w:autoSpaceDE w:val="0"/>
              <w:autoSpaceDN w:val="0"/>
              <w:adjustRightInd w:val="0"/>
              <w:spacing w:after="0" w:line="240" w:lineRule="auto"/>
              <w:rPr>
                <w:ins w:id="1674" w:author="Arjan" w:date="2014-11-18T10:00:00Z"/>
                <w:rFonts w:ascii="Arial" w:eastAsia="Times New Roman" w:hAnsi="Arial" w:cs="Arial"/>
                <w:b/>
                <w:bCs/>
                <w:color w:val="000000"/>
                <w:sz w:val="20"/>
                <w:szCs w:val="20"/>
              </w:rPr>
            </w:pPr>
            <w:ins w:id="1675" w:author="Arjan" w:date="2014-11-18T10:00:00Z">
              <w:r w:rsidRPr="008F7B24">
                <w:rPr>
                  <w:rFonts w:ascii="Arial" w:eastAsia="Times New Roman" w:hAnsi="Arial" w:cs="Arial"/>
                  <w:b/>
                  <w:bCs/>
                  <w:color w:val="000000"/>
                  <w:sz w:val="20"/>
                  <w:szCs w:val="20"/>
                </w:rPr>
                <w:t>XML-tag attribuutsoort</w:t>
              </w:r>
            </w:ins>
          </w:p>
        </w:tc>
        <w:tc>
          <w:tcPr>
            <w:tcW w:w="5670" w:type="dxa"/>
            <w:gridSpan w:val="3"/>
            <w:tcBorders>
              <w:top w:val="nil"/>
              <w:left w:val="nil"/>
              <w:bottom w:val="nil"/>
              <w:right w:val="nil"/>
            </w:tcBorders>
          </w:tcPr>
          <w:p w:rsidR="00355852" w:rsidRPr="00355852" w:rsidRDefault="00355852" w:rsidP="00D30F71">
            <w:pPr>
              <w:autoSpaceDE w:val="0"/>
              <w:autoSpaceDN w:val="0"/>
              <w:adjustRightInd w:val="0"/>
              <w:spacing w:after="0" w:line="240" w:lineRule="auto"/>
              <w:rPr>
                <w:ins w:id="1676" w:author="Arjan" w:date="2014-11-18T10:00:00Z"/>
                <w:rFonts w:ascii="Arial" w:eastAsia="Times New Roman" w:hAnsi="Arial" w:cs="Arial"/>
                <w:bCs/>
                <w:color w:val="000000"/>
                <w:sz w:val="20"/>
                <w:szCs w:val="20"/>
              </w:rPr>
            </w:pPr>
            <w:ins w:id="1677" w:author="Arjan" w:date="2014-11-18T10:00:00Z">
              <w:r w:rsidRPr="00355852">
                <w:rPr>
                  <w:rFonts w:ascii="Arial" w:eastAsia="Times New Roman" w:hAnsi="Arial" w:cs="Arial"/>
                  <w:bCs/>
                  <w:color w:val="000000"/>
                  <w:sz w:val="20"/>
                  <w:szCs w:val="20"/>
                </w:rPr>
                <w:t>contactpersoon</w:t>
              </w:r>
            </w:ins>
          </w:p>
        </w:tc>
      </w:tr>
      <w:tr w:rsidR="00355852" w:rsidRPr="00D30F71" w:rsidTr="00D30F71">
        <w:tc>
          <w:tcPr>
            <w:tcW w:w="3690" w:type="dxa"/>
            <w:gridSpan w:val="2"/>
            <w:tcBorders>
              <w:top w:val="nil"/>
              <w:left w:val="nil"/>
              <w:bottom w:val="nil"/>
              <w:right w:val="nil"/>
            </w:tcBorders>
          </w:tcPr>
          <w:p w:rsidR="00355852" w:rsidRPr="00D30F71" w:rsidRDefault="00355852"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355852" w:rsidRPr="00D30F71" w:rsidRDefault="00355852"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5E066D"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Definitie groepattribuutsoort</w:t>
            </w:r>
          </w:p>
        </w:tc>
        <w:tc>
          <w:tcPr>
            <w:tcW w:w="5670" w:type="dxa"/>
            <w:gridSpan w:val="3"/>
            <w:tcBorders>
              <w:top w:val="nil"/>
              <w:left w:val="nil"/>
              <w:bottom w:val="nil"/>
              <w:right w:val="nil"/>
            </w:tcBorders>
          </w:tcPr>
          <w:p w:rsidR="00D30F71" w:rsidRPr="00DD0F4F" w:rsidRDefault="00B47636"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Element.Notes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 xml:space="preserve">De gegevens van de persoon zijnde een </w:t>
            </w:r>
            <w:del w:id="1678" w:author="Arjan" w:date="2014-11-18T10:00:00Z">
              <w:r w:rsidR="00D30F71" w:rsidRPr="00D30F71">
                <w:rPr>
                  <w:rFonts w:ascii="Arial" w:eastAsia="Times New Roman" w:hAnsi="Arial" w:cs="Arial"/>
                  <w:color w:val="610E6A"/>
                  <w:sz w:val="20"/>
                  <w:szCs w:val="20"/>
                </w:rPr>
                <w:delText>medewerker</w:delText>
              </w:r>
            </w:del>
            <w:ins w:id="1679" w:author="Arjan" w:date="2014-11-18T10:00:00Z">
              <w:r w:rsidR="004903B8" w:rsidRPr="00DD0F4F">
                <w:rPr>
                  <w:rFonts w:ascii="Arial" w:eastAsia="Times New Roman" w:hAnsi="Arial" w:cs="Arial"/>
                  <w:color w:val="610E6A"/>
                  <w:sz w:val="20"/>
                  <w:szCs w:val="20"/>
                  <w:lang w:val="nl-NL"/>
                </w:rPr>
                <w:t>MEDEWERKER</w:t>
              </w:r>
            </w:ins>
            <w:r w:rsidR="00D30F71" w:rsidRPr="00DD0F4F">
              <w:rPr>
                <w:rFonts w:ascii="Arial" w:eastAsia="Times New Roman" w:hAnsi="Arial" w:cs="Arial"/>
                <w:color w:val="610E6A"/>
                <w:sz w:val="20"/>
                <w:szCs w:val="20"/>
                <w:lang w:val="nl-NL"/>
              </w:rPr>
              <w:t xml:space="preserve"> van de </w:t>
            </w:r>
            <w:del w:id="1680" w:author="Arjan" w:date="2014-11-18T10:00:00Z">
              <w:r w:rsidR="00D30F71" w:rsidRPr="00D30F71">
                <w:rPr>
                  <w:rFonts w:ascii="Arial" w:eastAsia="Times New Roman" w:hAnsi="Arial" w:cs="Arial"/>
                  <w:color w:val="610E6A"/>
                  <w:sz w:val="20"/>
                  <w:szCs w:val="20"/>
                </w:rPr>
                <w:delText>Vestiging</w:delText>
              </w:r>
            </w:del>
            <w:ins w:id="1681" w:author="Arjan" w:date="2014-11-18T10:00:00Z">
              <w:r w:rsidR="004903B8" w:rsidRPr="00DD0F4F">
                <w:rPr>
                  <w:rFonts w:ascii="Arial" w:eastAsia="Times New Roman" w:hAnsi="Arial" w:cs="Arial"/>
                  <w:color w:val="610E6A"/>
                  <w:sz w:val="20"/>
                  <w:szCs w:val="20"/>
                  <w:lang w:val="nl-NL"/>
                </w:rPr>
                <w:t>VESTIGING</w:t>
              </w:r>
            </w:ins>
            <w:r w:rsidR="00D30F71" w:rsidRPr="00DD0F4F">
              <w:rPr>
                <w:rFonts w:ascii="Arial" w:eastAsia="Times New Roman" w:hAnsi="Arial" w:cs="Arial"/>
                <w:color w:val="610E6A"/>
                <w:sz w:val="20"/>
                <w:szCs w:val="20"/>
                <w:lang w:val="nl-NL"/>
              </w:rPr>
              <w:t xml:space="preserve"> waarmee het </w:t>
            </w:r>
            <w:del w:id="1682" w:author="Arjan" w:date="2014-11-18T10:00:00Z">
              <w:r w:rsidR="00D30F71" w:rsidRPr="00D30F71">
                <w:rPr>
                  <w:rFonts w:ascii="Arial" w:eastAsia="Times New Roman" w:hAnsi="Arial" w:cs="Arial"/>
                  <w:color w:val="610E6A"/>
                  <w:sz w:val="20"/>
                  <w:szCs w:val="20"/>
                </w:rPr>
                <w:delText>Klantcontact</w:delText>
              </w:r>
            </w:del>
            <w:ins w:id="1683" w:author="Arjan" w:date="2014-11-18T10:00:00Z">
              <w:r w:rsidR="004903B8" w:rsidRPr="00DD0F4F">
                <w:rPr>
                  <w:rFonts w:ascii="Arial" w:eastAsia="Times New Roman" w:hAnsi="Arial" w:cs="Arial"/>
                  <w:color w:val="610E6A"/>
                  <w:sz w:val="20"/>
                  <w:szCs w:val="20"/>
                  <w:lang w:val="nl-NL"/>
                </w:rPr>
                <w:t>KLANTCONTACT</w:t>
              </w:r>
            </w:ins>
            <w:r w:rsidR="00D30F71" w:rsidRPr="00DD0F4F">
              <w:rPr>
                <w:rFonts w:ascii="Arial" w:eastAsia="Times New Roman" w:hAnsi="Arial" w:cs="Arial"/>
                <w:color w:val="610E6A"/>
                <w:sz w:val="20"/>
                <w:szCs w:val="20"/>
                <w:lang w:val="nl-NL"/>
              </w:rPr>
              <w:t xml:space="preserve"> plaats vond.</w:t>
            </w:r>
          </w:p>
        </w:tc>
      </w:tr>
      <w:tr w:rsidR="00D30F71" w:rsidRPr="005E066D" w:rsidTr="00D30F71">
        <w:tc>
          <w:tcPr>
            <w:tcW w:w="3690" w:type="dxa"/>
            <w:gridSpan w:val="2"/>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groepattribuutsoort</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rsidTr="00D30F71">
        <w:trPr>
          <w:trHeight w:val="215"/>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5E066D" w:rsidTr="00D30F71">
        <w:trPr>
          <w:trHeight w:val="215"/>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groepattribuutsoort</w:t>
            </w:r>
          </w:p>
        </w:tc>
        <w:tc>
          <w:tcPr>
            <w:tcW w:w="5670" w:type="dxa"/>
            <w:gridSpan w:val="3"/>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een groepattribuutsoort met gegevens van de contactpersonen die namens de </w:t>
            </w:r>
            <w:del w:id="1684" w:author="Arjan" w:date="2014-11-18T10:00:00Z">
              <w:r w:rsidRPr="00D30F71">
                <w:rPr>
                  <w:rFonts w:ascii="Arial" w:eastAsia="Times New Roman" w:hAnsi="Arial" w:cs="Arial"/>
                  <w:color w:val="000000"/>
                  <w:sz w:val="20"/>
                  <w:szCs w:val="20"/>
                </w:rPr>
                <w:delText>V</w:delText>
              </w:r>
            </w:del>
            <w:ins w:id="1685" w:author="Arjan" w:date="2014-11-18T10:00:00Z">
              <w:r w:rsidR="004903B8">
                <w:rPr>
                  <w:rFonts w:ascii="Arial" w:eastAsia="Times New Roman" w:hAnsi="Arial" w:cs="Arial"/>
                  <w:color w:val="000000"/>
                  <w:sz w:val="20"/>
                  <w:szCs w:val="20"/>
                  <w:lang w:val="nl-NL"/>
                </w:rPr>
                <w:t>v</w:t>
              </w:r>
            </w:ins>
            <w:r w:rsidRPr="00DD0F4F">
              <w:rPr>
                <w:rFonts w:ascii="Arial" w:eastAsia="Times New Roman" w:hAnsi="Arial" w:cs="Arial"/>
                <w:color w:val="000000"/>
                <w:sz w:val="20"/>
                <w:szCs w:val="20"/>
                <w:lang w:val="nl-NL"/>
              </w:rPr>
              <w:t>estiging van een onderneming het klantcontact voerde.</w:t>
            </w:r>
          </w:p>
        </w:tc>
      </w:tr>
      <w:tr w:rsidR="00D30F71" w:rsidRPr="005E066D" w:rsidTr="00D30F71">
        <w:tc>
          <w:tcPr>
            <w:tcW w:w="3690" w:type="dxa"/>
            <w:gridSpan w:val="2"/>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materiële historie</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Nee</w:t>
            </w: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formele historie</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Nee</w:t>
            </w: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Aanduiding brondocument</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in onderzoek</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Nee</w:t>
            </w:r>
          </w:p>
        </w:tc>
      </w:tr>
      <w:tr w:rsidR="00D30F71" w:rsidRPr="00D30F71" w:rsidTr="00D30F71">
        <w:trPr>
          <w:trHeight w:val="25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rPr>
          <w:trHeight w:val="371"/>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Aanduiding strijdigheid/nietigheid</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Nee</w:t>
            </w:r>
          </w:p>
        </w:tc>
      </w:tr>
      <w:tr w:rsidR="00D30F71" w:rsidRPr="00D30F71" w:rsidTr="00D30F71">
        <w:trPr>
          <w:trHeight w:val="185"/>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rPr>
          <w:trHeight w:val="185"/>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gridSpan w:val="3"/>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Element.Multiplicity</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0,1</w:t>
            </w:r>
            <w:r w:rsidRPr="00D30F71">
              <w:rPr>
                <w:rFonts w:ascii="Arial" w:hAnsi="Arial" w:cs="Arial"/>
                <w:sz w:val="20"/>
                <w:szCs w:val="20"/>
                <w:lang w:val="en-AU"/>
              </w:rPr>
              <w:fldChar w:fldCharType="end"/>
            </w: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rsidTr="00D30F71">
        <w:trPr>
          <w:trHeight w:val="230"/>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rsidTr="00D30F71">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Overzicht Attributen</w:t>
            </w: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i/>
                <w:iCs/>
                <w:color w:val="000000"/>
                <w:sz w:val="20"/>
                <w:szCs w:val="20"/>
              </w:rPr>
              <w:t>Code</w:t>
            </w:r>
          </w:p>
        </w:tc>
        <w:tc>
          <w:tcPr>
            <w:tcW w:w="333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i/>
                <w:iCs/>
                <w:color w:val="000000"/>
                <w:sz w:val="20"/>
                <w:szCs w:val="20"/>
              </w:rPr>
              <w:t>Gegevensnaam</w:t>
            </w:r>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i/>
                <w:iCs/>
                <w:color w:val="000000"/>
                <w:sz w:val="20"/>
                <w:szCs w:val="20"/>
              </w:rPr>
              <w:t>Herkomst</w:t>
            </w:r>
          </w:p>
        </w:tc>
      </w:tr>
      <w:tr w:rsidR="00D30F71" w:rsidRPr="00D30F71" w:rsidTr="00D30F71">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rsidTr="00D30F71">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rsidTr="00D30F71">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rsidTr="00D30F71">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bl>
    <w:p w:rsidR="00D30F71" w:rsidRPr="00D30F71" w:rsidRDefault="00B47636"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Contactpersoonnaam</w:t>
      </w:r>
      <w:r w:rsidRPr="00D30F71">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690"/>
        <w:gridCol w:w="5670"/>
      </w:tblGrid>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33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p>
        </w:tc>
      </w:tr>
      <w:tr w:rsidR="00D30F71" w:rsidRPr="00D30F71">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5E066D">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D30F71" w:rsidRPr="00DD0F4F" w:rsidRDefault="00B47636"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De opgemaakte naam van de contactpersoon.</w:t>
            </w:r>
          </w:p>
        </w:tc>
      </w:tr>
      <w:tr w:rsidR="00D30F71" w:rsidRPr="005E066D">
        <w:trPr>
          <w:trHeight w:val="230"/>
        </w:trPr>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5E066D">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attribuutsoort maakt deel uit van het groepattribuutsoort Contactpersoon.</w:t>
            </w:r>
          </w:p>
        </w:tc>
      </w:tr>
      <w:tr w:rsidR="00D30F71" w:rsidRPr="005E066D">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AN40</w:t>
            </w:r>
            <w:r w:rsidRPr="00D30F71">
              <w:rPr>
                <w:rFonts w:ascii="Arial" w:hAnsi="Arial" w:cs="Arial"/>
                <w:sz w:val="20"/>
                <w:szCs w:val="20"/>
                <w:lang w:val="en-AU"/>
              </w:rPr>
              <w:fldChar w:fldCharType="end"/>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alle alfanumerieke tekens</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7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1</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bl>
    <w:p w:rsidR="00D30F71" w:rsidRPr="00D30F71" w:rsidRDefault="00B47636"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functie</w:t>
      </w:r>
      <w:r w:rsidRPr="00D30F71">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690"/>
        <w:gridCol w:w="5670"/>
      </w:tblGrid>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33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contactpersoon.functie</w:t>
            </w:r>
            <w:r w:rsidRPr="00D30F71">
              <w:rPr>
                <w:rFonts w:ascii="Arial" w:hAnsi="Arial" w:cs="Arial"/>
                <w:sz w:val="20"/>
                <w:szCs w:val="20"/>
                <w:lang w:val="en-AU"/>
              </w:rPr>
              <w:fldChar w:fldCharType="end"/>
            </w:r>
          </w:p>
        </w:tc>
      </w:tr>
      <w:tr w:rsidR="00D30F71" w:rsidRPr="00D30F71">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5E066D">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D30F71" w:rsidRPr="00DD0F4F" w:rsidRDefault="00B47636"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 xml:space="preserve">De aanduiding van de taken, rechten en plichten die de contactpersoon heeft binnen de </w:t>
            </w:r>
            <w:del w:id="1686" w:author="Arjan" w:date="2014-11-18T10:00:00Z">
              <w:r w:rsidR="00D30F71" w:rsidRPr="00D30F71">
                <w:rPr>
                  <w:rFonts w:ascii="Arial" w:eastAsia="Times New Roman" w:hAnsi="Arial" w:cs="Arial"/>
                  <w:color w:val="610E6A"/>
                  <w:sz w:val="20"/>
                  <w:szCs w:val="20"/>
                </w:rPr>
                <w:delText>Vestiging</w:delText>
              </w:r>
            </w:del>
            <w:ins w:id="1687" w:author="Arjan" w:date="2014-11-18T10:00:00Z">
              <w:r w:rsidR="004903B8" w:rsidRPr="00DD0F4F">
                <w:rPr>
                  <w:rFonts w:ascii="Arial" w:eastAsia="Times New Roman" w:hAnsi="Arial" w:cs="Arial"/>
                  <w:color w:val="610E6A"/>
                  <w:sz w:val="20"/>
                  <w:szCs w:val="20"/>
                  <w:lang w:val="nl-NL"/>
                </w:rPr>
                <w:t>VESTIGING</w:t>
              </w:r>
            </w:ins>
            <w:r w:rsidR="00D30F71" w:rsidRPr="00DD0F4F">
              <w:rPr>
                <w:rFonts w:ascii="Arial" w:eastAsia="Times New Roman" w:hAnsi="Arial" w:cs="Arial"/>
                <w:color w:val="610E6A"/>
                <w:sz w:val="20"/>
                <w:szCs w:val="20"/>
                <w:lang w:val="nl-NL"/>
              </w:rPr>
              <w:t>.</w:t>
            </w:r>
          </w:p>
        </w:tc>
      </w:tr>
      <w:tr w:rsidR="00D30F71" w:rsidRPr="005E066D">
        <w:trPr>
          <w:trHeight w:val="230"/>
        </w:trPr>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5E066D">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attribuutsoort maakt deel uit van het groepattribuutsoort Contactpersoon.</w:t>
            </w:r>
          </w:p>
        </w:tc>
      </w:tr>
      <w:tr w:rsidR="00D30F71" w:rsidRPr="005E066D">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AN50</w:t>
            </w:r>
            <w:r w:rsidRPr="00D30F71">
              <w:rPr>
                <w:rFonts w:ascii="Arial" w:hAnsi="Arial" w:cs="Arial"/>
                <w:sz w:val="20"/>
                <w:szCs w:val="20"/>
                <w:lang w:val="en-AU"/>
              </w:rPr>
              <w:fldChar w:fldCharType="end"/>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alle alfanumerieke tekens</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7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lastRenderedPageBreak/>
              <w:t>Aanduiding strijdigheid/nietigheid</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bl>
    <w:p w:rsidR="00D30F71" w:rsidRPr="00D30F71" w:rsidRDefault="00B47636"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telefoonnummer</w:t>
      </w:r>
      <w:r w:rsidRPr="00D30F71">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690"/>
        <w:gridCol w:w="5670"/>
      </w:tblGrid>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33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contactpersoon.telefoonnummer</w:t>
            </w:r>
            <w:r w:rsidRPr="00D30F71">
              <w:rPr>
                <w:rFonts w:ascii="Arial" w:hAnsi="Arial" w:cs="Arial"/>
                <w:sz w:val="20"/>
                <w:szCs w:val="20"/>
                <w:lang w:val="en-AU"/>
              </w:rPr>
              <w:fldChar w:fldCharType="end"/>
            </w:r>
          </w:p>
        </w:tc>
      </w:tr>
      <w:tr w:rsidR="00D30F71" w:rsidRPr="00D30F71">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5E066D">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D30F71" w:rsidRPr="00DD0F4F" w:rsidRDefault="00B47636"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Telefoonnummer waaronder de contactpersoon in de regel bereikbaar is.</w:t>
            </w:r>
          </w:p>
        </w:tc>
      </w:tr>
      <w:tr w:rsidR="00D30F71" w:rsidRPr="005E066D">
        <w:trPr>
          <w:trHeight w:val="230"/>
        </w:trPr>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5E066D">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attribuutsoort maakt deel uit van het groepattribuutsoort Contactpersoon.</w:t>
            </w:r>
          </w:p>
        </w:tc>
      </w:tr>
      <w:tr w:rsidR="00D30F71" w:rsidRPr="005E066D">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AN20</w:t>
            </w:r>
            <w:r w:rsidRPr="00D30F71">
              <w:rPr>
                <w:rFonts w:ascii="Arial" w:hAnsi="Arial" w:cs="Arial"/>
                <w:sz w:val="20"/>
                <w:szCs w:val="20"/>
                <w:lang w:val="en-AU"/>
              </w:rPr>
              <w:fldChar w:fldCharType="end"/>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alle alfanumerieke tekens</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7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bl>
    <w:p w:rsidR="00D30F71" w:rsidRPr="00D30F71" w:rsidRDefault="00B47636" w:rsidP="00D30F7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emailadres</w:t>
      </w:r>
      <w:r w:rsidRPr="00D30F71">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690"/>
        <w:gridCol w:w="5670"/>
      </w:tblGrid>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33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contactpersoon.emailadres</w:t>
            </w:r>
            <w:r w:rsidRPr="00D30F71">
              <w:rPr>
                <w:rFonts w:ascii="Arial" w:hAnsi="Arial" w:cs="Arial"/>
                <w:sz w:val="20"/>
                <w:szCs w:val="20"/>
                <w:lang w:val="en-AU"/>
              </w:rPr>
              <w:fldChar w:fldCharType="end"/>
            </w:r>
          </w:p>
        </w:tc>
      </w:tr>
      <w:tr w:rsidR="00D30F71" w:rsidRPr="00D30F71">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5E066D">
        <w:trPr>
          <w:trHeight w:val="21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D30F71" w:rsidRPr="00DD0F4F" w:rsidRDefault="00B47636" w:rsidP="00D30F71">
            <w:pPr>
              <w:autoSpaceDE w:val="0"/>
              <w:autoSpaceDN w:val="0"/>
              <w:adjustRightInd w:val="0"/>
              <w:spacing w:after="0" w:line="240" w:lineRule="auto"/>
              <w:rPr>
                <w:rFonts w:ascii="Arial" w:eastAsia="Times New Roman" w:hAnsi="Arial" w:cs="Arial"/>
                <w:color w:val="000000"/>
                <w:sz w:val="20"/>
                <w:szCs w:val="20"/>
                <w:lang w:val="nl-NL"/>
              </w:rPr>
            </w:pPr>
            <w:r w:rsidRPr="00D30F71">
              <w:rPr>
                <w:rFonts w:ascii="Arial" w:hAnsi="Arial" w:cs="Arial"/>
                <w:sz w:val="20"/>
                <w:szCs w:val="20"/>
                <w:lang w:val="en-AU"/>
              </w:rPr>
              <w:fldChar w:fldCharType="begin" w:fldLock="1"/>
            </w:r>
            <w:r w:rsidR="00D30F71" w:rsidRPr="00DD0F4F">
              <w:rPr>
                <w:rFonts w:ascii="Arial" w:hAnsi="Arial" w:cs="Arial"/>
                <w:sz w:val="20"/>
                <w:szCs w:val="20"/>
                <w:lang w:val="nl-NL"/>
              </w:rPr>
              <w:instrText xml:space="preserve">MERGEFIELD </w:instrText>
            </w:r>
            <w:r w:rsidR="00D30F71" w:rsidRPr="00DD0F4F">
              <w:rPr>
                <w:rFonts w:ascii="Arial" w:eastAsia="Times New Roman" w:hAnsi="Arial" w:cs="Arial"/>
                <w:color w:val="000000"/>
                <w:sz w:val="20"/>
                <w:szCs w:val="20"/>
                <w:lang w:val="nl-NL"/>
              </w:rPr>
              <w:instrText>Att.Notes</w:instrText>
            </w:r>
            <w:r w:rsidRPr="00D30F71">
              <w:rPr>
                <w:rFonts w:ascii="Arial" w:hAnsi="Arial" w:cs="Arial"/>
                <w:sz w:val="20"/>
                <w:szCs w:val="20"/>
                <w:lang w:val="en-AU"/>
              </w:rPr>
              <w:fldChar w:fldCharType="end"/>
            </w:r>
            <w:r w:rsidR="00D30F71" w:rsidRPr="00DD0F4F">
              <w:rPr>
                <w:rFonts w:ascii="Arial" w:eastAsia="Times New Roman" w:hAnsi="Arial" w:cs="Arial"/>
                <w:color w:val="610E6A"/>
                <w:sz w:val="20"/>
                <w:szCs w:val="20"/>
                <w:lang w:val="nl-NL"/>
              </w:rPr>
              <w:t>Elektroni</w:t>
            </w:r>
            <w:ins w:id="1688" w:author="Arjan" w:date="2014-11-18T10:00:00Z">
              <w:r w:rsidR="000703E2">
                <w:rPr>
                  <w:rFonts w:ascii="Arial" w:eastAsia="Times New Roman" w:hAnsi="Arial" w:cs="Arial"/>
                  <w:color w:val="610E6A"/>
                  <w:sz w:val="20"/>
                  <w:szCs w:val="20"/>
                  <w:lang w:val="nl-NL"/>
                </w:rPr>
                <w:t>s</w:t>
              </w:r>
            </w:ins>
            <w:r w:rsidR="00D30F71" w:rsidRPr="00DD0F4F">
              <w:rPr>
                <w:rFonts w:ascii="Arial" w:eastAsia="Times New Roman" w:hAnsi="Arial" w:cs="Arial"/>
                <w:color w:val="610E6A"/>
                <w:sz w:val="20"/>
                <w:szCs w:val="20"/>
                <w:lang w:val="nl-NL"/>
              </w:rPr>
              <w:t>ch postadres waaronder de contactpersoon in de regel bereikbaar is.</w:t>
            </w:r>
          </w:p>
        </w:tc>
      </w:tr>
      <w:tr w:rsidR="00D30F71" w:rsidRPr="005E066D">
        <w:trPr>
          <w:trHeight w:val="230"/>
        </w:trPr>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KING</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1 januari 2013</w:t>
            </w: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5E066D">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attribuutsoort maakt deel uit van het groepattribuutsoort Contactpersoon.</w:t>
            </w:r>
          </w:p>
        </w:tc>
      </w:tr>
      <w:tr w:rsidR="00D30F71" w:rsidRPr="005E066D">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AN254</w:t>
            </w:r>
            <w:r w:rsidRPr="00D30F71">
              <w:rPr>
                <w:rFonts w:ascii="Arial" w:hAnsi="Arial" w:cs="Arial"/>
                <w:sz w:val="20"/>
                <w:szCs w:val="20"/>
                <w:lang w:val="en-AU"/>
              </w:rPr>
              <w:fldChar w:fldCharType="end"/>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5E066D">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bestaande alfanumerieke tekens waarin zich, evenwel niet aan het begin en aan het eind, een ‘@’ moet bevinden.</w:t>
            </w:r>
          </w:p>
        </w:tc>
      </w:tr>
      <w:tr w:rsidR="00D30F71" w:rsidRPr="005E066D">
        <w:trPr>
          <w:trHeight w:val="230"/>
        </w:trPr>
        <w:tc>
          <w:tcPr>
            <w:tcW w:w="369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D30F71" w:rsidRPr="00DD0F4F" w:rsidRDefault="00D30F71" w:rsidP="00D30F71">
            <w:pPr>
              <w:autoSpaceDE w:val="0"/>
              <w:autoSpaceDN w:val="0"/>
              <w:adjustRightInd w:val="0"/>
              <w:spacing w:after="0" w:line="240" w:lineRule="auto"/>
              <w:rPr>
                <w:rFonts w:ascii="Arial" w:eastAsia="Times New Roman" w:hAnsi="Arial" w:cs="Arial"/>
                <w:b/>
                <w:bCs/>
                <w:color w:val="000000"/>
                <w:sz w:val="20"/>
                <w:szCs w:val="20"/>
                <w:lang w:val="nl-NL"/>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75"/>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r w:rsidRPr="00D30F71">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zie groep</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D30F71" w:rsidRPr="00D30F71" w:rsidRDefault="00B47636"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0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color w:val="000000"/>
                <w:sz w:val="20"/>
                <w:szCs w:val="20"/>
              </w:rPr>
              <w:t>Gemeentelijk kerngegeven</w:t>
            </w: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b/>
                <w:bCs/>
                <w:color w:val="000000"/>
                <w:sz w:val="20"/>
                <w:szCs w:val="20"/>
              </w:rPr>
            </w:pPr>
          </w:p>
        </w:tc>
      </w:tr>
      <w:tr w:rsidR="00D30F71" w:rsidRPr="00D30F71">
        <w:trPr>
          <w:trHeight w:val="230"/>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r w:rsidRPr="00D30F71">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rFonts w:ascii="Arial" w:eastAsia="Times New Roman" w:hAnsi="Arial" w:cs="Arial"/>
                <w:color w:val="000000"/>
                <w:sz w:val="20"/>
                <w:szCs w:val="20"/>
              </w:rPr>
            </w:pPr>
          </w:p>
        </w:tc>
      </w:tr>
    </w:tbl>
    <w:p w:rsidR="00D30F71" w:rsidRDefault="00D30F71" w:rsidP="0044638F"/>
    <w:p w:rsidR="00152AF9" w:rsidRDefault="00152AF9" w:rsidP="00152AF9">
      <w:pPr>
        <w:pStyle w:val="Kop2"/>
      </w:pPr>
      <w:bookmarkStart w:id="1689" w:name="_Toc398014018"/>
      <w:bookmarkStart w:id="1690" w:name="_Toc404294022"/>
      <w:r>
        <w:t>MEDEWERKER</w:t>
      </w:r>
      <w:bookmarkEnd w:id="1689"/>
      <w:bookmarkEnd w:id="1690"/>
    </w:p>
    <w:p w:rsidR="00152AF9" w:rsidRPr="00DD0F4F" w:rsidRDefault="00152AF9" w:rsidP="00152AF9">
      <w:pPr>
        <w:rPr>
          <w:lang w:val="nl-NL"/>
        </w:rPr>
      </w:pPr>
      <w:r w:rsidRPr="00DD0F4F">
        <w:rPr>
          <w:lang w:val="nl-NL"/>
        </w:rPr>
        <w:t xml:space="preserve">De unieke aanduiding van een MEDEWERKER wordt nu gevormd door Medewerkeridentificatie.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medewerkers. Een unieke aanduiding wordt wel verkregen indien we de Medewerkeridentificatie combineren met een unieke aanduiding voor de organisatie waarvan de medewerker deel uit maakt. We maken hiervoor gebruik van de </w:t>
      </w:r>
      <w:r w:rsidR="005E1944" w:rsidRPr="00DD0F4F">
        <w:rPr>
          <w:lang w:val="nl-NL"/>
        </w:rPr>
        <w:t xml:space="preserve">Organisatie-identificatie als onderdeel van de </w:t>
      </w:r>
      <w:r w:rsidRPr="00DD0F4F">
        <w:rPr>
          <w:lang w:val="nl-NL"/>
        </w:rPr>
        <w:t>unieke aanduiding van de ORGANISATORISCHE EENHEID waartoe de MEDEWERKER ‘behoort’.</w:t>
      </w:r>
    </w:p>
    <w:tbl>
      <w:tblPr>
        <w:tblW w:w="0" w:type="auto"/>
        <w:tblInd w:w="60" w:type="dxa"/>
        <w:tblLayout w:type="fixed"/>
        <w:tblCellMar>
          <w:left w:w="60" w:type="dxa"/>
          <w:right w:w="60" w:type="dxa"/>
        </w:tblCellMar>
        <w:tblLook w:val="0000"/>
      </w:tblPr>
      <w:tblGrid>
        <w:gridCol w:w="3600"/>
        <w:gridCol w:w="1080"/>
        <w:gridCol w:w="3330"/>
        <w:gridCol w:w="1350"/>
      </w:tblGrid>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w:t>
            </w:r>
            <w:r w:rsidRPr="00152AF9">
              <w:rPr>
                <w:rFonts w:ascii="Arial" w:hAnsi="Arial" w:cs="Arial"/>
                <w:sz w:val="20"/>
                <w:szCs w:val="20"/>
                <w:lang w:val="en-AU"/>
              </w:rPr>
              <w:fldChar w:fldCharType="end"/>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Element.Alias</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MDW</w:t>
            </w:r>
            <w:r w:rsidRPr="00152AF9">
              <w:rPr>
                <w:rFonts w:ascii="Arial" w:hAnsi="Arial" w:cs="Arial"/>
                <w:sz w:val="20"/>
                <w:szCs w:val="20"/>
                <w:lang w:val="en-AU"/>
              </w:rPr>
              <w:fldChar w:fldCharType="end"/>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5E066D">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152AF9" w:rsidRPr="00DD0F4F" w:rsidRDefault="00B47636"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Element.Notes</w:instrText>
            </w:r>
            <w:r w:rsidRPr="00152AF9">
              <w:rPr>
                <w:rFonts w:ascii="Arial" w:hAnsi="Arial" w:cs="Arial"/>
                <w:sz w:val="20"/>
                <w:szCs w:val="20"/>
                <w:lang w:val="en-AU"/>
              </w:rPr>
              <w:fldChar w:fldCharType="end"/>
            </w:r>
            <w:r w:rsidR="00152AF9" w:rsidRPr="00DD0F4F">
              <w:rPr>
                <w:rFonts w:ascii="Arial" w:eastAsia="Times New Roman" w:hAnsi="Arial" w:cs="Arial"/>
                <w:color w:val="610E6A"/>
                <w:sz w:val="20"/>
                <w:szCs w:val="20"/>
                <w:lang w:val="nl-NL"/>
              </w:rPr>
              <w:t>Een medewerker van de organisatie die zaken behandelt uit hoofde van zijn of haar functie binnen een ORGANISATORISCHE EENHEID.</w:t>
            </w:r>
          </w:p>
        </w:tc>
      </w:tr>
      <w:tr w:rsidR="00152AF9" w:rsidRPr="005E066D">
        <w:tc>
          <w:tcPr>
            <w:tcW w:w="3600" w:type="dxa"/>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5E066D">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het GFO Zaken 2004</w:t>
            </w:r>
          </w:p>
        </w:tc>
      </w:tr>
      <w:tr w:rsidR="00152AF9" w:rsidRPr="005E066D">
        <w:trPr>
          <w:trHeight w:val="230"/>
        </w:trPr>
        <w:tc>
          <w:tcPr>
            <w:tcW w:w="3600" w:type="dxa"/>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1 juni 2008</w:t>
            </w:r>
          </w:p>
        </w:tc>
      </w:tr>
      <w:tr w:rsidR="00152AF9" w:rsidRPr="00152AF9">
        <w:trPr>
          <w:trHeight w:val="26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Alleen medewerkers van organisatorische eenheden van de organisatie(s) die zaken behandelen, worden hier bedoeld. Dus niet medewerkers van andere organisaties zoals de externe initiatoren van zaken. Overigens kan een dergelijke medewerker wel (interne) zaken initiëren. We beperken ons tot het aangeven welke medewerker betrokken is bij een zaak en welke gegevens van die medewerker vanuit het oogpunt van een zaak relevant zijn.</w:t>
            </w:r>
          </w:p>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In de hier toegepaste modellering heeft een medewerker slechts één functie en behoort hij/zij bij slechts één organisatorische eenheid. Dat betekent dat een medewerker die meerdere functies heeft en/of voor of bij meer dan één organisatorische eenheid werkt, meerdere keren kan voorkomen, met op onderdelen verschillende gegevenswaarden, zoals functie. </w:t>
            </w:r>
            <w:r w:rsidRPr="00152AF9">
              <w:rPr>
                <w:rFonts w:ascii="Arial" w:eastAsia="Times New Roman" w:hAnsi="Arial" w:cs="Arial"/>
                <w:color w:val="000000"/>
                <w:sz w:val="20"/>
                <w:szCs w:val="20"/>
              </w:rPr>
              <w:t>MEDEWERKER is een specialisatie ('subtype') van BETROKKENE.</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5E066D">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152AF9" w:rsidRPr="00DD0F4F" w:rsidRDefault="00152AF9"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Combinatie van (achtereenvolgens) de </w:t>
            </w:r>
            <w:r w:rsidR="005E1944" w:rsidRPr="00DD0F4F">
              <w:rPr>
                <w:rFonts w:ascii="Arial" w:eastAsia="Times New Roman" w:hAnsi="Arial" w:cs="Arial"/>
                <w:color w:val="000000"/>
                <w:sz w:val="20"/>
                <w:szCs w:val="20"/>
                <w:lang w:val="nl-NL"/>
              </w:rPr>
              <w:t xml:space="preserve">Organisatie-identificatie </w:t>
            </w:r>
            <w:r w:rsidRPr="00DD0F4F">
              <w:rPr>
                <w:rFonts w:ascii="Arial" w:eastAsia="Times New Roman" w:hAnsi="Arial" w:cs="Arial"/>
                <w:color w:val="000000"/>
                <w:sz w:val="20"/>
                <w:szCs w:val="20"/>
                <w:lang w:val="nl-NL"/>
              </w:rPr>
              <w:t xml:space="preserve">van ORGANISATORISCHE EENHEID </w:t>
            </w:r>
            <w:r w:rsidR="005E1944" w:rsidRPr="00DD0F4F">
              <w:rPr>
                <w:rFonts w:ascii="Arial" w:eastAsia="Times New Roman" w:hAnsi="Arial" w:cs="Arial"/>
                <w:color w:val="000000"/>
                <w:sz w:val="20"/>
                <w:szCs w:val="20"/>
                <w:lang w:val="nl-NL"/>
              </w:rPr>
              <w:t xml:space="preserve">waarvan de </w:t>
            </w:r>
            <w:r w:rsidRPr="00DD0F4F">
              <w:rPr>
                <w:rFonts w:ascii="Arial" w:eastAsia="Times New Roman" w:hAnsi="Arial" w:cs="Arial"/>
                <w:color w:val="000000"/>
                <w:sz w:val="20"/>
                <w:szCs w:val="20"/>
                <w:lang w:val="nl-NL"/>
              </w:rPr>
              <w:t xml:space="preserve">MEDEWERKER </w:t>
            </w:r>
            <w:r w:rsidR="005E1944" w:rsidRPr="00DD0F4F">
              <w:rPr>
                <w:rFonts w:ascii="Arial" w:eastAsia="Times New Roman" w:hAnsi="Arial" w:cs="Arial"/>
                <w:color w:val="000000"/>
                <w:sz w:val="20"/>
                <w:szCs w:val="20"/>
                <w:lang w:val="nl-NL"/>
              </w:rPr>
              <w:t>deel uit maakt</w:t>
            </w:r>
            <w:r w:rsidRPr="00DD0F4F">
              <w:rPr>
                <w:rFonts w:ascii="Arial" w:eastAsia="Times New Roman" w:hAnsi="Arial" w:cs="Arial"/>
                <w:color w:val="000000"/>
                <w:sz w:val="20"/>
                <w:szCs w:val="20"/>
                <w:lang w:val="nl-NL"/>
              </w:rPr>
              <w:t xml:space="preserve"> met Medewerkeridentificatie</w:t>
            </w:r>
          </w:p>
        </w:tc>
      </w:tr>
      <w:tr w:rsidR="00152AF9" w:rsidRPr="005E066D">
        <w:tc>
          <w:tcPr>
            <w:tcW w:w="3600" w:type="dxa"/>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5E066D">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medewerkers van organisatorische eenheden (van de zaakbehandelende organisatie(s)) die een rol kunnen spelen bij de behandeling van geimplementeerde zaaktypen.</w:t>
            </w:r>
          </w:p>
        </w:tc>
      </w:tr>
      <w:tr w:rsidR="00152AF9" w:rsidRPr="005E066D">
        <w:tc>
          <w:tcPr>
            <w:tcW w:w="3600" w:type="dxa"/>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691" w:name="BKM_FF819D54_0C4A_4cf7_A828_6587669A8702"/>
            <w:bookmarkEnd w:id="1691"/>
            <w:r w:rsidRPr="00152AF9">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Code</w:t>
            </w:r>
          </w:p>
        </w:tc>
        <w:tc>
          <w:tcPr>
            <w:tcW w:w="333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Herkomst</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0001</w:t>
            </w:r>
          </w:p>
        </w:tc>
        <w:tc>
          <w:tcPr>
            <w:tcW w:w="3330" w:type="dxa"/>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Medewerkeridentificatie</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692" w:name="BKM_79457AE1_2585_4ce0_A864_D4ADE30A2135"/>
            <w:bookmarkEnd w:id="1692"/>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0003</w:t>
            </w:r>
          </w:p>
        </w:tc>
        <w:tc>
          <w:tcPr>
            <w:tcW w:w="3330" w:type="dxa"/>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Achternaam</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693" w:name="BKM_AE3CF305_B845_40cf_A9E3_2DE97CB31F46"/>
            <w:bookmarkEnd w:id="1693"/>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0006</w:t>
            </w:r>
          </w:p>
        </w:tc>
        <w:tc>
          <w:tcPr>
            <w:tcW w:w="3330" w:type="dxa"/>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Datum uit dienst</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694" w:name="BKM_2EEFDDE3_164E_4dc6_8573_205834C1AF47"/>
            <w:bookmarkEnd w:id="1694"/>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9516</w:t>
            </w:r>
          </w:p>
        </w:tc>
        <w:tc>
          <w:tcPr>
            <w:tcW w:w="3330" w:type="dxa"/>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E-mail adres</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695" w:name="BKM_F17EE707_8A6A_483b_9ED7_204707E1F384"/>
            <w:bookmarkEnd w:id="1695"/>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0002</w:t>
            </w:r>
          </w:p>
        </w:tc>
        <w:tc>
          <w:tcPr>
            <w:tcW w:w="3330" w:type="dxa"/>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Functie</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696" w:name="BKM_AA40C186_C355_457e_99D9_24BE43B05301"/>
            <w:bookmarkEnd w:id="1696"/>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0410</w:t>
            </w:r>
          </w:p>
        </w:tc>
        <w:tc>
          <w:tcPr>
            <w:tcW w:w="3330" w:type="dxa"/>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Geslachtsaanduiding</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697" w:name="BKM_C59B1A14_1E2F_4a54_B273_6D4C84713390"/>
            <w:bookmarkEnd w:id="1697"/>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0007</w:t>
            </w:r>
          </w:p>
        </w:tc>
        <w:tc>
          <w:tcPr>
            <w:tcW w:w="3330" w:type="dxa"/>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Medewerkertoelichting</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698" w:name="BKM_A7726010_7E58_40b6_9523_A4CC9844F5DD"/>
            <w:bookmarkEnd w:id="1698"/>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0005</w:t>
            </w:r>
          </w:p>
        </w:tc>
        <w:tc>
          <w:tcPr>
            <w:tcW w:w="3330" w:type="dxa"/>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Roepnaam</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699" w:name="BKM_0BE56460_275E_4dcb_9946_5B88658BF3BD"/>
            <w:bookmarkEnd w:id="1699"/>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9580</w:t>
            </w:r>
          </w:p>
        </w:tc>
        <w:tc>
          <w:tcPr>
            <w:tcW w:w="3330" w:type="dxa"/>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Telefoonnummer</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700" w:name="BKM_65D1582C_5922_4ebb_8CE6_3B0F1BBD0941"/>
            <w:bookmarkEnd w:id="1700"/>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0211</w:t>
            </w:r>
          </w:p>
        </w:tc>
        <w:tc>
          <w:tcPr>
            <w:tcW w:w="3330" w:type="dxa"/>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Voorletters</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1701" w:name="BKM_01234EAF_833A_4cd6_8EA0_045F889301FF"/>
            <w:bookmarkEnd w:id="1701"/>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0004</w:t>
            </w:r>
          </w:p>
        </w:tc>
        <w:tc>
          <w:tcPr>
            <w:tcW w:w="3330" w:type="dxa"/>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Voorvoegsel achternaam</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Herkomst</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hoort bij</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ORGANISATORISCHE EENHEID</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DD0F4F" w:rsidRDefault="00B47636"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Connector.Name</w:instrText>
            </w:r>
            <w:r w:rsidRPr="00152AF9">
              <w:rPr>
                <w:rFonts w:ascii="Arial" w:hAnsi="Arial" w:cs="Arial"/>
                <w:sz w:val="20"/>
                <w:szCs w:val="20"/>
                <w:lang w:val="en-AU"/>
              </w:rPr>
              <w:fldChar w:fldCharType="separate"/>
            </w:r>
            <w:r w:rsidR="00152AF9" w:rsidRPr="00DD0F4F">
              <w:rPr>
                <w:rFonts w:ascii="Arial" w:eastAsia="Times New Roman" w:hAnsi="Arial" w:cs="Arial"/>
                <w:color w:val="000000"/>
                <w:sz w:val="20"/>
                <w:szCs w:val="20"/>
                <w:lang w:val="nl-NL"/>
              </w:rPr>
              <w:t>is contactpersoon voor</w:t>
            </w:r>
            <w:r w:rsidRPr="00152AF9">
              <w:rPr>
                <w:rFonts w:ascii="Arial" w:hAnsi="Arial" w:cs="Arial"/>
                <w:sz w:val="20"/>
                <w:szCs w:val="20"/>
                <w:lang w:val="en-AU"/>
              </w:rPr>
              <w:fldChar w:fldCharType="end"/>
            </w:r>
            <w:r w:rsidR="00152AF9" w:rsidRPr="00DD0F4F">
              <w:rPr>
                <w:rFonts w:ascii="Arial" w:eastAsia="Times New Roman" w:hAnsi="Arial" w:cs="Arial"/>
                <w:color w:val="000000"/>
                <w:sz w:val="20"/>
                <w:szCs w:val="20"/>
                <w:lang w:val="nl-NL"/>
              </w:rPr>
              <w:t xml:space="preserve">   </w:t>
            </w:r>
            <w:r w:rsidRPr="00152AF9">
              <w:rPr>
                <w:rFonts w:ascii="Arial" w:eastAsia="Times New Roman" w:hAnsi="Arial" w:cs="Arial"/>
                <w:color w:val="000000"/>
                <w:sz w:val="20"/>
                <w:szCs w:val="20"/>
              </w:rPr>
              <w:fldChar w:fldCharType="begin" w:fldLock="1"/>
            </w:r>
            <w:r w:rsidR="00152AF9" w:rsidRPr="00DD0F4F">
              <w:rPr>
                <w:rFonts w:ascii="Arial" w:eastAsia="Times New Roman" w:hAnsi="Arial" w:cs="Arial"/>
                <w:color w:val="000000"/>
                <w:sz w:val="20"/>
                <w:szCs w:val="20"/>
                <w:lang w:val="nl-NL"/>
              </w:rPr>
              <w:instrText>MERGEFIELD Element.Name</w:instrText>
            </w:r>
            <w:r w:rsidRPr="00152AF9">
              <w:rPr>
                <w:rFonts w:ascii="Arial" w:eastAsia="Times New Roman" w:hAnsi="Arial" w:cs="Arial"/>
                <w:color w:val="000000"/>
                <w:sz w:val="20"/>
                <w:szCs w:val="20"/>
              </w:rPr>
              <w:fldChar w:fldCharType="separate"/>
            </w:r>
            <w:r w:rsidR="00152AF9" w:rsidRPr="00DD0F4F">
              <w:rPr>
                <w:rFonts w:ascii="Arial" w:eastAsia="Times New Roman" w:hAnsi="Arial" w:cs="Arial"/>
                <w:color w:val="000000"/>
                <w:sz w:val="20"/>
                <w:szCs w:val="20"/>
                <w:lang w:val="nl-NL"/>
              </w:rPr>
              <w:t>ORGANISATORISCHE EENHEID</w:t>
            </w:r>
            <w:r w:rsidRPr="00152AF9">
              <w:rPr>
                <w:rFonts w:ascii="Arial" w:eastAsia="Times New Roman" w:hAnsi="Arial" w:cs="Arial"/>
                <w:color w:val="000000"/>
                <w:sz w:val="20"/>
                <w:szCs w:val="20"/>
              </w:rPr>
              <w:fldChar w:fldCharType="end"/>
            </w:r>
            <w:r w:rsidR="00152AF9"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DD0F4F" w:rsidRDefault="00B47636" w:rsidP="00152AF9">
            <w:pPr>
              <w:autoSpaceDE w:val="0"/>
              <w:autoSpaceDN w:val="0"/>
              <w:adjustRightInd w:val="0"/>
              <w:spacing w:after="0" w:line="240" w:lineRule="auto"/>
              <w:rPr>
                <w:rFonts w:ascii="Arial" w:eastAsia="Times New Roman" w:hAnsi="Arial" w:cs="Arial"/>
                <w:color w:val="000000"/>
                <w:sz w:val="20"/>
                <w:szCs w:val="20"/>
                <w:lang w:val="nl-NL"/>
              </w:rPr>
            </w:pPr>
            <w:r w:rsidRPr="00152AF9">
              <w:rPr>
                <w:rFonts w:ascii="Arial" w:hAnsi="Arial" w:cs="Arial"/>
                <w:sz w:val="20"/>
                <w:szCs w:val="20"/>
                <w:lang w:val="en-AU"/>
              </w:rPr>
              <w:fldChar w:fldCharType="begin" w:fldLock="1"/>
            </w:r>
            <w:r w:rsidR="00152AF9" w:rsidRPr="00DD0F4F">
              <w:rPr>
                <w:rFonts w:ascii="Arial" w:hAnsi="Arial" w:cs="Arial"/>
                <w:sz w:val="20"/>
                <w:szCs w:val="20"/>
                <w:lang w:val="nl-NL"/>
              </w:rPr>
              <w:instrText xml:space="preserve">MERGEFIELD </w:instrText>
            </w:r>
            <w:r w:rsidR="00152AF9" w:rsidRPr="00DD0F4F">
              <w:rPr>
                <w:rFonts w:ascii="Arial" w:eastAsia="Times New Roman" w:hAnsi="Arial" w:cs="Arial"/>
                <w:color w:val="000000"/>
                <w:sz w:val="20"/>
                <w:szCs w:val="20"/>
                <w:lang w:val="nl-NL"/>
              </w:rPr>
              <w:instrText>Connector.Name</w:instrText>
            </w:r>
            <w:r w:rsidRPr="00152AF9">
              <w:rPr>
                <w:rFonts w:ascii="Arial" w:hAnsi="Arial" w:cs="Arial"/>
                <w:sz w:val="20"/>
                <w:szCs w:val="20"/>
                <w:lang w:val="en-AU"/>
              </w:rPr>
              <w:fldChar w:fldCharType="separate"/>
            </w:r>
            <w:r w:rsidR="00152AF9" w:rsidRPr="00DD0F4F">
              <w:rPr>
                <w:rFonts w:ascii="Arial" w:eastAsia="Times New Roman" w:hAnsi="Arial" w:cs="Arial"/>
                <w:color w:val="000000"/>
                <w:sz w:val="20"/>
                <w:szCs w:val="20"/>
                <w:lang w:val="nl-NL"/>
              </w:rPr>
              <w:t>is verantwoordelijk voor</w:t>
            </w:r>
            <w:r w:rsidRPr="00152AF9">
              <w:rPr>
                <w:rFonts w:ascii="Arial" w:hAnsi="Arial" w:cs="Arial"/>
                <w:sz w:val="20"/>
                <w:szCs w:val="20"/>
                <w:lang w:val="en-AU"/>
              </w:rPr>
              <w:fldChar w:fldCharType="end"/>
            </w:r>
            <w:r w:rsidR="00152AF9" w:rsidRPr="00DD0F4F">
              <w:rPr>
                <w:rFonts w:ascii="Arial" w:eastAsia="Times New Roman" w:hAnsi="Arial" w:cs="Arial"/>
                <w:color w:val="000000"/>
                <w:sz w:val="20"/>
                <w:szCs w:val="20"/>
                <w:lang w:val="nl-NL"/>
              </w:rPr>
              <w:t xml:space="preserve">   </w:t>
            </w:r>
            <w:r w:rsidRPr="00152AF9">
              <w:rPr>
                <w:rFonts w:ascii="Arial" w:eastAsia="Times New Roman" w:hAnsi="Arial" w:cs="Arial"/>
                <w:color w:val="000000"/>
                <w:sz w:val="20"/>
                <w:szCs w:val="20"/>
              </w:rPr>
              <w:fldChar w:fldCharType="begin" w:fldLock="1"/>
            </w:r>
            <w:r w:rsidR="00152AF9" w:rsidRPr="00DD0F4F">
              <w:rPr>
                <w:rFonts w:ascii="Arial" w:eastAsia="Times New Roman" w:hAnsi="Arial" w:cs="Arial"/>
                <w:color w:val="000000"/>
                <w:sz w:val="20"/>
                <w:szCs w:val="20"/>
                <w:lang w:val="nl-NL"/>
              </w:rPr>
              <w:instrText>MERGEFIELD Element.Name</w:instrText>
            </w:r>
            <w:r w:rsidRPr="00152AF9">
              <w:rPr>
                <w:rFonts w:ascii="Arial" w:eastAsia="Times New Roman" w:hAnsi="Arial" w:cs="Arial"/>
                <w:color w:val="000000"/>
                <w:sz w:val="20"/>
                <w:szCs w:val="20"/>
              </w:rPr>
              <w:fldChar w:fldCharType="separate"/>
            </w:r>
            <w:r w:rsidR="00152AF9" w:rsidRPr="00DD0F4F">
              <w:rPr>
                <w:rFonts w:ascii="Arial" w:eastAsia="Times New Roman" w:hAnsi="Arial" w:cs="Arial"/>
                <w:color w:val="000000"/>
                <w:sz w:val="20"/>
                <w:szCs w:val="20"/>
                <w:lang w:val="nl-NL"/>
              </w:rPr>
              <w:t>ORGANISATORISCHE EENHEID</w:t>
            </w:r>
            <w:r w:rsidRPr="00152AF9">
              <w:rPr>
                <w:rFonts w:ascii="Arial" w:eastAsia="Times New Roman" w:hAnsi="Arial" w:cs="Arial"/>
                <w:color w:val="000000"/>
                <w:sz w:val="20"/>
                <w:szCs w:val="20"/>
              </w:rPr>
              <w:fldChar w:fldCharType="end"/>
            </w:r>
            <w:r w:rsidR="00152AF9"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5E066D">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152AF9" w:rsidRDefault="00B4763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is verantwoordelijke voor</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ZAAKTYPE</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52AF9" w:rsidRPr="00DD0F4F" w:rsidRDefault="00152AF9" w:rsidP="00152AF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KING op basis van </w:t>
            </w:r>
            <w:r w:rsidRPr="00DD0F4F">
              <w:rPr>
                <w:rFonts w:ascii="Arial" w:eastAsia="Times New Roman" w:hAnsi="Arial" w:cs="Arial"/>
                <w:color w:val="000000"/>
                <w:sz w:val="20"/>
                <w:szCs w:val="20"/>
                <w:lang w:val="nl-NL"/>
              </w:rPr>
              <w:lastRenderedPageBreak/>
              <w:t>GFO Zaken 2004</w:t>
            </w:r>
          </w:p>
        </w:tc>
      </w:tr>
    </w:tbl>
    <w:p w:rsidR="00152AF9" w:rsidRPr="00DD0F4F" w:rsidRDefault="00152AF9" w:rsidP="0044638F">
      <w:pPr>
        <w:rPr>
          <w:lang w:val="nl-NL"/>
        </w:rPr>
      </w:pPr>
    </w:p>
    <w:p w:rsidR="005E1944" w:rsidRPr="005E1944" w:rsidRDefault="005E1944" w:rsidP="005E1944">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Attribuutsoort</w:t>
      </w: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 xml:space="preserve"> </w:t>
      </w:r>
      <w:r w:rsidRPr="005E1944">
        <w:rPr>
          <w:rFonts w:ascii="Arial" w:eastAsia="Times New Roman" w:hAnsi="Arial" w:cs="Arial"/>
          <w:b/>
          <w:bCs/>
          <w:color w:val="004080"/>
          <w:sz w:val="24"/>
          <w:szCs w:val="24"/>
        </w:rPr>
        <w:t>Medewerkeridentificatie</w:t>
      </w:r>
    </w:p>
    <w:tbl>
      <w:tblPr>
        <w:tblW w:w="9464" w:type="dxa"/>
        <w:tblLayout w:type="fixed"/>
        <w:tblCellMar>
          <w:top w:w="113" w:type="dxa"/>
        </w:tblCellMar>
        <w:tblLook w:val="0000"/>
      </w:tblPr>
      <w:tblGrid>
        <w:gridCol w:w="3510"/>
        <w:gridCol w:w="5954"/>
      </w:tblGrid>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Naam attribuutsoort</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Medewerkeridentificatie</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Herkomst attribuutsoort</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GFO Zaken 2004</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 xml:space="preserve">Code attribuutsoort </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0001</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XML-tag attribuutsoort</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identificatie</w:t>
            </w:r>
          </w:p>
        </w:tc>
      </w:tr>
      <w:tr w:rsidR="005E1944" w:rsidRPr="005E066D"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Definitie attribuutsoort</w:t>
            </w:r>
          </w:p>
        </w:tc>
        <w:tc>
          <w:tcPr>
            <w:tcW w:w="5954" w:type="dxa"/>
            <w:shd w:val="clear" w:color="auto" w:fill="auto"/>
          </w:tcPr>
          <w:p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korte unieke aanduiding van de medewerker.</w:t>
            </w:r>
          </w:p>
        </w:tc>
      </w:tr>
      <w:tr w:rsidR="005E1944" w:rsidRPr="005E066D"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Herkomst definitie attribuutsoort</w:t>
            </w:r>
          </w:p>
        </w:tc>
        <w:tc>
          <w:tcPr>
            <w:tcW w:w="5954" w:type="dxa"/>
            <w:shd w:val="clear" w:color="auto" w:fill="auto"/>
          </w:tcPr>
          <w:p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GFO Zaken 2004</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Datum opname attribuutsoort</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1 juni 2008</w:t>
            </w:r>
          </w:p>
        </w:tc>
      </w:tr>
      <w:tr w:rsidR="005E1944" w:rsidRPr="005E066D"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Toelichting attribuutsoort</w:t>
            </w:r>
          </w:p>
        </w:tc>
        <w:tc>
          <w:tcPr>
            <w:tcW w:w="5954" w:type="dxa"/>
            <w:shd w:val="clear" w:color="auto" w:fill="auto"/>
          </w:tcPr>
          <w:p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zaakbehandelende organisatie(s) kan hier zelf een classificatie voor definiëren.</w:t>
            </w:r>
          </w:p>
        </w:tc>
      </w:tr>
      <w:tr w:rsidR="005E1944" w:rsidRPr="005E066D"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Domein attribuutsoort</w:t>
            </w:r>
          </w:p>
        </w:tc>
        <w:tc>
          <w:tcPr>
            <w:tcW w:w="5954" w:type="dxa"/>
            <w:shd w:val="clear" w:color="auto" w:fill="auto"/>
          </w:tcPr>
          <w:p w:rsidR="005E1944" w:rsidRPr="00DD0F4F" w:rsidRDefault="005E1944" w:rsidP="005E194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Formaat:</w:t>
            </w:r>
            <w:r w:rsidRPr="00DD0F4F">
              <w:rPr>
                <w:rFonts w:ascii="Arial" w:eastAsia="Times New Roman" w:hAnsi="Arial" w:cs="Arial"/>
                <w:color w:val="000000"/>
                <w:sz w:val="20"/>
                <w:szCs w:val="20"/>
                <w:lang w:val="nl-NL"/>
              </w:rPr>
              <w:tab/>
              <w:t>AN24</w:t>
            </w:r>
            <w:r w:rsidRPr="00DD0F4F">
              <w:rPr>
                <w:rFonts w:ascii="Arial" w:eastAsia="Times New Roman" w:hAnsi="Arial" w:cs="Arial"/>
                <w:color w:val="000000"/>
                <w:sz w:val="20"/>
                <w:szCs w:val="20"/>
                <w:lang w:val="nl-NL"/>
              </w:rPr>
              <w:tab/>
            </w:r>
          </w:p>
          <w:p w:rsidR="00391858" w:rsidRPr="00DD0F4F" w:rsidRDefault="005E1944">
            <w:pPr>
              <w:autoSpaceDE w:val="0"/>
              <w:autoSpaceDN w:val="0"/>
              <w:adjustRightInd w:val="0"/>
              <w:spacing w:after="0" w:line="240" w:lineRule="auto"/>
              <w:ind w:left="1872" w:hanging="1872"/>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Waardenverzameling: </w:t>
            </w:r>
            <w:r w:rsidRPr="00DD0F4F">
              <w:rPr>
                <w:rFonts w:ascii="Arial" w:eastAsia="Times New Roman" w:hAnsi="Arial" w:cs="Arial"/>
                <w:color w:val="000000"/>
                <w:sz w:val="20"/>
                <w:szCs w:val="20"/>
                <w:lang w:val="nl-NL"/>
              </w:rPr>
              <w:tab/>
              <w:t>alle alfanumerieke tekens m,u.v. diacrieten</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materiële historie</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formele historie</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gebeurtenis</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brondocument</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in onderzoek</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Aanduiding strijdigheid/nietigheid</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Nee</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kardinaliteit</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1-1</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Indicatie authentiek</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Gemeentelijk basisgegeven</w:t>
            </w:r>
          </w:p>
        </w:tc>
      </w:tr>
      <w:tr w:rsidR="005E1944" w:rsidTr="005E1944">
        <w:trPr>
          <w:cantSplit/>
        </w:trPr>
        <w:tc>
          <w:tcPr>
            <w:tcW w:w="3510"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b/>
                <w:bCs/>
                <w:color w:val="000000"/>
                <w:sz w:val="20"/>
                <w:szCs w:val="20"/>
              </w:rPr>
            </w:pPr>
            <w:r w:rsidRPr="005E1944">
              <w:rPr>
                <w:rFonts w:ascii="Arial" w:eastAsia="Times New Roman" w:hAnsi="Arial" w:cs="Arial"/>
                <w:b/>
                <w:bCs/>
                <w:color w:val="000000"/>
                <w:sz w:val="20"/>
                <w:szCs w:val="20"/>
              </w:rPr>
              <w:t>Regels attribuutsoort</w:t>
            </w:r>
          </w:p>
        </w:tc>
        <w:tc>
          <w:tcPr>
            <w:tcW w:w="5954" w:type="dxa"/>
            <w:shd w:val="clear" w:color="auto" w:fill="auto"/>
          </w:tcPr>
          <w:p w:rsidR="005E1944" w:rsidRPr="005E1944" w:rsidRDefault="005E1944" w:rsidP="005E1944">
            <w:pPr>
              <w:autoSpaceDE w:val="0"/>
              <w:autoSpaceDN w:val="0"/>
              <w:adjustRightInd w:val="0"/>
              <w:spacing w:after="0" w:line="240" w:lineRule="auto"/>
              <w:rPr>
                <w:rFonts w:ascii="Arial" w:eastAsia="Times New Roman" w:hAnsi="Arial" w:cs="Arial"/>
                <w:color w:val="000000"/>
                <w:sz w:val="20"/>
                <w:szCs w:val="20"/>
              </w:rPr>
            </w:pPr>
            <w:r w:rsidRPr="005E1944">
              <w:rPr>
                <w:rFonts w:ascii="Arial" w:eastAsia="Times New Roman" w:hAnsi="Arial" w:cs="Arial"/>
                <w:color w:val="000000"/>
                <w:sz w:val="20"/>
                <w:szCs w:val="20"/>
              </w:rPr>
              <w:t>-</w:t>
            </w:r>
          </w:p>
        </w:tc>
      </w:tr>
    </w:tbl>
    <w:p w:rsidR="005E1944" w:rsidRDefault="005E1944" w:rsidP="0044638F"/>
    <w:p w:rsidR="00974E8B" w:rsidRDefault="00974E8B" w:rsidP="00974E8B">
      <w:pPr>
        <w:pStyle w:val="Kop2"/>
      </w:pPr>
      <w:bookmarkStart w:id="1702" w:name="_Toc398014019"/>
      <w:bookmarkStart w:id="1703" w:name="_Toc404294023"/>
      <w:r>
        <w:t>ORGANISATORISCHE EENHEID</w:t>
      </w:r>
      <w:bookmarkEnd w:id="1702"/>
      <w:bookmarkEnd w:id="1703"/>
    </w:p>
    <w:p w:rsidR="00974E8B" w:rsidRPr="00DD0F4F" w:rsidRDefault="00974E8B" w:rsidP="00974E8B">
      <w:pPr>
        <w:rPr>
          <w:lang w:val="nl-NL"/>
        </w:rPr>
      </w:pPr>
      <w:r w:rsidRPr="00DD0F4F">
        <w:rPr>
          <w:lang w:val="nl-NL"/>
        </w:rPr>
        <w:t xml:space="preserve">De unieke aanduiding van een ORGANISATORISCHE EENHEID wordt nu gevormd door Organisatie-eenheid-identificatie (dat nu abusievelijk Organisatieidentificatie heet).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organisatorische eenheden. Een unieke aanduiding wordt wel verkregen indien we de Organisatie-eenheid-identificatie combineren met een unieke aanduiding voor de organisatie waarvan de organisatorische eenheid deel uit maakt. We maken hiervoor gebruik van </w:t>
      </w:r>
      <w:r w:rsidR="00E15C54" w:rsidRPr="00DD0F4F">
        <w:rPr>
          <w:lang w:val="nl-NL"/>
        </w:rPr>
        <w:t xml:space="preserve">het RSIN, zijn </w:t>
      </w:r>
      <w:r w:rsidRPr="00DD0F4F">
        <w:rPr>
          <w:lang w:val="nl-NL"/>
        </w:rPr>
        <w:t xml:space="preserve">de unieke aanduiding </w:t>
      </w:r>
      <w:r w:rsidR="00E15C54" w:rsidRPr="00DD0F4F">
        <w:rPr>
          <w:lang w:val="nl-NL"/>
        </w:rPr>
        <w:t>in het NHR van Niet-natuurlijke personen. Dit betreft de Niet-natuurlijke persoon die een Maatschappelijke activiteit heeft met een Vestiging zijnde</w:t>
      </w:r>
      <w:r w:rsidRPr="00DD0F4F">
        <w:rPr>
          <w:lang w:val="nl-NL"/>
        </w:rPr>
        <w:t xml:space="preserve"> de VESTIGING VAN ZAAKBEHANDELENDE ORGANISATIE waaraan de ORGANISATORISCHE EENHEID gerelateerd is.</w:t>
      </w:r>
    </w:p>
    <w:tbl>
      <w:tblPr>
        <w:tblW w:w="0" w:type="auto"/>
        <w:tblInd w:w="60" w:type="dxa"/>
        <w:tblLayout w:type="fixed"/>
        <w:tblCellMar>
          <w:left w:w="60" w:type="dxa"/>
          <w:right w:w="60" w:type="dxa"/>
        </w:tblCellMar>
        <w:tblLook w:val="0000"/>
      </w:tblPr>
      <w:tblGrid>
        <w:gridCol w:w="3600"/>
        <w:gridCol w:w="1080"/>
        <w:gridCol w:w="3330"/>
        <w:gridCol w:w="1350"/>
      </w:tblGrid>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974E8B" w:rsidRPr="00974E8B" w:rsidRDefault="00B4763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ORGANISATORISCHE EENHEID</w:t>
            </w:r>
            <w:r w:rsidRPr="00974E8B">
              <w:rPr>
                <w:rFonts w:ascii="Arial" w:hAnsi="Arial" w:cs="Arial"/>
                <w:sz w:val="20"/>
                <w:szCs w:val="20"/>
                <w:lang w:val="en-AU"/>
              </w:rPr>
              <w:fldChar w:fldCharType="end"/>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974E8B" w:rsidRPr="00974E8B" w:rsidRDefault="00B4763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Element.Alias</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OEH</w:t>
            </w:r>
            <w:r w:rsidRPr="00974E8B">
              <w:rPr>
                <w:rFonts w:ascii="Arial" w:hAnsi="Arial" w:cs="Arial"/>
                <w:sz w:val="20"/>
                <w:szCs w:val="20"/>
                <w:lang w:val="en-AU"/>
              </w:rPr>
              <w:fldChar w:fldCharType="end"/>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lastRenderedPageBreak/>
              <w:t>Herkomst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5E066D">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974E8B" w:rsidRPr="00DD0F4F" w:rsidRDefault="00B47636" w:rsidP="00974E8B">
            <w:pPr>
              <w:autoSpaceDE w:val="0"/>
              <w:autoSpaceDN w:val="0"/>
              <w:adjustRightInd w:val="0"/>
              <w:spacing w:after="0" w:line="240" w:lineRule="auto"/>
              <w:rPr>
                <w:rFonts w:ascii="Arial" w:eastAsia="Times New Roman" w:hAnsi="Arial" w:cs="Arial"/>
                <w:color w:val="000000"/>
                <w:sz w:val="20"/>
                <w:szCs w:val="20"/>
                <w:lang w:val="nl-NL"/>
              </w:rPr>
            </w:pPr>
            <w:r w:rsidRPr="00974E8B">
              <w:rPr>
                <w:rFonts w:ascii="Arial" w:hAnsi="Arial" w:cs="Arial"/>
                <w:sz w:val="20"/>
                <w:szCs w:val="20"/>
                <w:lang w:val="en-AU"/>
              </w:rPr>
              <w:fldChar w:fldCharType="begin" w:fldLock="1"/>
            </w:r>
            <w:r w:rsidR="00974E8B" w:rsidRPr="00DD0F4F">
              <w:rPr>
                <w:rFonts w:ascii="Arial" w:hAnsi="Arial" w:cs="Arial"/>
                <w:sz w:val="20"/>
                <w:szCs w:val="20"/>
                <w:lang w:val="nl-NL"/>
              </w:rPr>
              <w:instrText xml:space="preserve">MERGEFIELD </w:instrText>
            </w:r>
            <w:r w:rsidR="00974E8B" w:rsidRPr="00DD0F4F">
              <w:rPr>
                <w:rFonts w:ascii="Arial" w:eastAsia="Times New Roman" w:hAnsi="Arial" w:cs="Arial"/>
                <w:color w:val="000000"/>
                <w:sz w:val="20"/>
                <w:szCs w:val="20"/>
                <w:lang w:val="nl-NL"/>
              </w:rPr>
              <w:instrText>Element.Notes</w:instrText>
            </w:r>
            <w:r w:rsidRPr="00974E8B">
              <w:rPr>
                <w:rFonts w:ascii="Arial" w:hAnsi="Arial" w:cs="Arial"/>
                <w:sz w:val="20"/>
                <w:szCs w:val="20"/>
                <w:lang w:val="en-AU"/>
              </w:rPr>
              <w:fldChar w:fldCharType="end"/>
            </w:r>
            <w:r w:rsidR="00974E8B" w:rsidRPr="00DD0F4F">
              <w:rPr>
                <w:rFonts w:ascii="Arial" w:eastAsia="Times New Roman" w:hAnsi="Arial" w:cs="Arial"/>
                <w:color w:val="610E6A"/>
                <w:sz w:val="20"/>
                <w:szCs w:val="20"/>
                <w:lang w:val="nl-NL"/>
              </w:rPr>
              <w:t>Het deel van een functioneel afgebakend onderdeel binnen de organisatie dat haar activiteiten uitvoert binnen een VESTIGING VAN ZAAKBEHANDELENDE ORGANISATIE en die verantwoordelijk is voor de behandeling van zaken.</w:t>
            </w:r>
          </w:p>
        </w:tc>
      </w:tr>
      <w:tr w:rsidR="00974E8B" w:rsidRPr="005E066D">
        <w:tc>
          <w:tcPr>
            <w:tcW w:w="3600" w:type="dxa"/>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5E066D">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het GFO Zaken 2004</w:t>
            </w:r>
          </w:p>
        </w:tc>
      </w:tr>
      <w:tr w:rsidR="00974E8B" w:rsidRPr="005E066D">
        <w:trPr>
          <w:trHeight w:val="230"/>
        </w:trPr>
        <w:tc>
          <w:tcPr>
            <w:tcW w:w="3600" w:type="dxa"/>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1 juni 2008</w:t>
            </w:r>
          </w:p>
        </w:tc>
      </w:tr>
      <w:tr w:rsidR="00974E8B" w:rsidRPr="00974E8B">
        <w:trPr>
          <w:trHeight w:val="26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Alleen organisatorische eenheden van de organisaties die zaken behandelen worden hier bedoeld (bijvoorbeeld afdelingen van gemeenten). Dus niet organisatorische eenheden van andere organisaties zoals de externe initiatoren van zaken (bijvoorbeeld de afdeling van een bedrijf die een vergunning aanvraagt).</w:t>
            </w:r>
          </w:p>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organisatorische eenheid zoals hier bedoeld is gehuisvest binnen één fysieke vestiging van de organisatie. Als een functioneel afgebakend onderdeel van de organisatie haar activiteiten uitvoert in meerdere vestigingen dan wordt die uitgewisseld als evenveel organisatorische eenheden als die vestigingen. Door de relatie naar VESTIGING VAN ZAAKBEHANDELENDE ORGANISATIE en daarmee via VESTIGING naar NIET NATUURLIJK PERSOON is bekend om welke zaakbehandelende organisatie het gaat.</w:t>
            </w:r>
          </w:p>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Een organisatorische eenheid kan zowel groot als klein zijn. De ene organisatorische eenheid mag andere organisatorische eenheden bevatten, maar dit wordt niet gemodelleerd. We beperken ons tot het aangeven welke organisatorische eenheid welke rol heeft in een zaak en welke gegevens daarvan vanuit het oogpunt van een zaak relevant zijn. </w:t>
            </w:r>
            <w:r w:rsidRPr="00974E8B">
              <w:rPr>
                <w:rFonts w:ascii="Arial" w:eastAsia="Times New Roman" w:hAnsi="Arial" w:cs="Arial"/>
                <w:color w:val="000000"/>
                <w:sz w:val="20"/>
                <w:szCs w:val="20"/>
              </w:rPr>
              <w:t>ORGANISATORISCHE EENHEID is een specialisatie ('subtype') van BETROKKENE.</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5E066D">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974E8B" w:rsidRPr="00DD0F4F" w:rsidRDefault="00FA0819" w:rsidP="00E15C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Combinatie van (achtereenvolgens) de </w:t>
            </w:r>
            <w:r w:rsidR="00E15C54" w:rsidRPr="00DD0F4F">
              <w:rPr>
                <w:rFonts w:ascii="Arial" w:eastAsia="Times New Roman" w:hAnsi="Arial" w:cs="Arial"/>
                <w:color w:val="000000"/>
                <w:sz w:val="20"/>
                <w:szCs w:val="20"/>
                <w:lang w:val="nl-NL"/>
              </w:rPr>
              <w:t>Organisatie-identificatie</w:t>
            </w:r>
            <w:r w:rsidRPr="00DD0F4F">
              <w:rPr>
                <w:rFonts w:ascii="Arial" w:eastAsia="Times New Roman" w:hAnsi="Arial" w:cs="Arial"/>
                <w:color w:val="000000"/>
                <w:sz w:val="20"/>
                <w:szCs w:val="20"/>
                <w:lang w:val="nl-NL"/>
              </w:rPr>
              <w:t xml:space="preserve"> met </w:t>
            </w:r>
            <w:r w:rsidR="00974E8B" w:rsidRPr="00DD0F4F">
              <w:rPr>
                <w:rFonts w:ascii="Arial" w:eastAsia="Times New Roman" w:hAnsi="Arial" w:cs="Arial"/>
                <w:color w:val="000000"/>
                <w:sz w:val="20"/>
                <w:szCs w:val="20"/>
                <w:lang w:val="nl-NL"/>
              </w:rPr>
              <w:t>Organisatie</w:t>
            </w:r>
            <w:r w:rsidRPr="00DD0F4F">
              <w:rPr>
                <w:rFonts w:ascii="Arial" w:eastAsia="Times New Roman" w:hAnsi="Arial" w:cs="Arial"/>
                <w:color w:val="000000"/>
                <w:sz w:val="20"/>
                <w:szCs w:val="20"/>
                <w:lang w:val="nl-NL"/>
              </w:rPr>
              <w:t>-eenheid-</w:t>
            </w:r>
            <w:r w:rsidR="00974E8B" w:rsidRPr="00DD0F4F">
              <w:rPr>
                <w:rFonts w:ascii="Arial" w:eastAsia="Times New Roman" w:hAnsi="Arial" w:cs="Arial"/>
                <w:color w:val="000000"/>
                <w:sz w:val="20"/>
                <w:szCs w:val="20"/>
                <w:lang w:val="nl-NL"/>
              </w:rPr>
              <w:t>identificatie</w:t>
            </w:r>
          </w:p>
        </w:tc>
      </w:tr>
      <w:tr w:rsidR="00974E8B" w:rsidRPr="005E066D">
        <w:tc>
          <w:tcPr>
            <w:tcW w:w="3600" w:type="dxa"/>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5E066D">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organisatorische eenheden van de zaakbehandelende organisatie die betrokken zijn bij het zaakgericht werken betreffende geimplementeerde zaaktypen.</w:t>
            </w:r>
          </w:p>
        </w:tc>
      </w:tr>
      <w:tr w:rsidR="00974E8B" w:rsidRPr="005E066D">
        <w:tc>
          <w:tcPr>
            <w:tcW w:w="3600" w:type="dxa"/>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704" w:name="BKM_59CD4AEE_EF70_4ac1_8728_80096C4DA80F"/>
            <w:bookmarkEnd w:id="1704"/>
            <w:r w:rsidRPr="00974E8B">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Code</w:t>
            </w:r>
          </w:p>
        </w:tc>
        <w:tc>
          <w:tcPr>
            <w:tcW w:w="333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Herkomst</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0001</w:t>
            </w:r>
          </w:p>
        </w:tc>
        <w:tc>
          <w:tcPr>
            <w:tcW w:w="3330" w:type="dxa"/>
            <w:tcBorders>
              <w:top w:val="nil"/>
              <w:left w:val="nil"/>
              <w:bottom w:val="nil"/>
              <w:right w:val="nil"/>
            </w:tcBorders>
          </w:tcPr>
          <w:p w:rsidR="00974E8B" w:rsidRPr="00974E8B" w:rsidRDefault="00B4763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Organisatie</w:t>
            </w:r>
            <w:r w:rsidR="00FA0819">
              <w:rPr>
                <w:rFonts w:ascii="Arial" w:eastAsia="Times New Roman" w:hAnsi="Arial" w:cs="Arial"/>
                <w:color w:val="000000"/>
                <w:sz w:val="20"/>
                <w:szCs w:val="20"/>
              </w:rPr>
              <w:t>-eenheid-</w:t>
            </w:r>
            <w:r w:rsidR="00974E8B" w:rsidRPr="00974E8B">
              <w:rPr>
                <w:rFonts w:ascii="Arial" w:eastAsia="Times New Roman" w:hAnsi="Arial" w:cs="Arial"/>
                <w:color w:val="000000"/>
                <w:sz w:val="20"/>
                <w:szCs w:val="20"/>
              </w:rPr>
              <w:t>identificatie</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E15C54" w:rsidRPr="00974E8B">
        <w:tc>
          <w:tcPr>
            <w:tcW w:w="3600" w:type="dxa"/>
            <w:tcBorders>
              <w:top w:val="nil"/>
              <w:left w:val="nil"/>
              <w:bottom w:val="nil"/>
              <w:right w:val="nil"/>
            </w:tcBorders>
          </w:tcPr>
          <w:p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E15C54" w:rsidRPr="00974E8B" w:rsidRDefault="00E15C54" w:rsidP="00974E8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Organisatie-identificatie</w:t>
            </w:r>
          </w:p>
        </w:tc>
        <w:tc>
          <w:tcPr>
            <w:tcW w:w="1350" w:type="dxa"/>
            <w:tcBorders>
              <w:top w:val="nil"/>
              <w:left w:val="nil"/>
              <w:bottom w:val="nil"/>
              <w:right w:val="nil"/>
            </w:tcBorders>
          </w:tcPr>
          <w:p w:rsidR="00E15C54" w:rsidRPr="00974E8B" w:rsidRDefault="00E15C54" w:rsidP="00974E8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705" w:name="BKM_034DF486_CDDD_4f7a_B42A_3C6A19F2903E"/>
            <w:bookmarkEnd w:id="1705"/>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8120</w:t>
            </w:r>
          </w:p>
        </w:tc>
        <w:tc>
          <w:tcPr>
            <w:tcW w:w="3330" w:type="dxa"/>
            <w:tcBorders>
              <w:top w:val="nil"/>
              <w:left w:val="nil"/>
              <w:bottom w:val="nil"/>
              <w:right w:val="nil"/>
            </w:tcBorders>
          </w:tcPr>
          <w:p w:rsidR="00974E8B" w:rsidRPr="00974E8B" w:rsidRDefault="00B4763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Datum ontstaan</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706" w:name="BKM_91E44BF9_97BF_4c2b_8835_9B5D61343BE3"/>
            <w:bookmarkEnd w:id="1706"/>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8130</w:t>
            </w:r>
          </w:p>
        </w:tc>
        <w:tc>
          <w:tcPr>
            <w:tcW w:w="3330" w:type="dxa"/>
            <w:tcBorders>
              <w:top w:val="nil"/>
              <w:left w:val="nil"/>
              <w:bottom w:val="nil"/>
              <w:right w:val="nil"/>
            </w:tcBorders>
          </w:tcPr>
          <w:p w:rsidR="00974E8B" w:rsidRPr="00974E8B" w:rsidRDefault="00B4763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Datum opheffing</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707" w:name="BKM_4AE8DAEC_78F6_4b89_8FE6_2BADE0E8D539"/>
            <w:bookmarkEnd w:id="1707"/>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9516</w:t>
            </w:r>
          </w:p>
        </w:tc>
        <w:tc>
          <w:tcPr>
            <w:tcW w:w="3330" w:type="dxa"/>
            <w:tcBorders>
              <w:top w:val="nil"/>
              <w:left w:val="nil"/>
              <w:bottom w:val="nil"/>
              <w:right w:val="nil"/>
            </w:tcBorders>
          </w:tcPr>
          <w:p w:rsidR="00974E8B" w:rsidRPr="00974E8B" w:rsidRDefault="00B4763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E-mail adres</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708" w:name="BKM_8C18F19B_24D1_433d_B435_194735264036"/>
            <w:bookmarkEnd w:id="1708"/>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9527</w:t>
            </w:r>
          </w:p>
        </w:tc>
        <w:tc>
          <w:tcPr>
            <w:tcW w:w="3330" w:type="dxa"/>
            <w:tcBorders>
              <w:top w:val="nil"/>
              <w:left w:val="nil"/>
              <w:bottom w:val="nil"/>
              <w:right w:val="nil"/>
            </w:tcBorders>
          </w:tcPr>
          <w:p w:rsidR="00974E8B" w:rsidRPr="00974E8B" w:rsidRDefault="00B4763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Faxnummer</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709" w:name="BKM_62135F33_66B8_435f_804E_C86312DEFA0D"/>
            <w:bookmarkEnd w:id="1709"/>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0002</w:t>
            </w:r>
          </w:p>
        </w:tc>
        <w:tc>
          <w:tcPr>
            <w:tcW w:w="3330" w:type="dxa"/>
            <w:tcBorders>
              <w:top w:val="nil"/>
              <w:left w:val="nil"/>
              <w:bottom w:val="nil"/>
              <w:right w:val="nil"/>
            </w:tcBorders>
          </w:tcPr>
          <w:p w:rsidR="00974E8B" w:rsidRPr="00974E8B" w:rsidRDefault="00B4763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Naam</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710" w:name="BKM_FE9B02D3_DE16_4c7f_8B02_166657BCFE77"/>
            <w:bookmarkEnd w:id="1710"/>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0003</w:t>
            </w:r>
          </w:p>
        </w:tc>
        <w:tc>
          <w:tcPr>
            <w:tcW w:w="3330" w:type="dxa"/>
            <w:tcBorders>
              <w:top w:val="nil"/>
              <w:left w:val="nil"/>
              <w:bottom w:val="nil"/>
              <w:right w:val="nil"/>
            </w:tcBorders>
          </w:tcPr>
          <w:p w:rsidR="00974E8B" w:rsidRPr="00974E8B" w:rsidRDefault="00B4763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Naam verkort</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 xml:space="preserve">GFO Zaken </w:t>
            </w:r>
            <w:r w:rsidRPr="00974E8B">
              <w:rPr>
                <w:rFonts w:ascii="Arial" w:eastAsia="Times New Roman" w:hAnsi="Arial" w:cs="Arial"/>
                <w:color w:val="000000"/>
                <w:sz w:val="20"/>
                <w:szCs w:val="20"/>
              </w:rPr>
              <w:lastRenderedPageBreak/>
              <w:t>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711" w:name="BKM_BE46B281_992C_4153_94DF_6E8ADEB407CC"/>
            <w:bookmarkEnd w:id="1711"/>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0004</w:t>
            </w:r>
          </w:p>
        </w:tc>
        <w:tc>
          <w:tcPr>
            <w:tcW w:w="3330" w:type="dxa"/>
            <w:tcBorders>
              <w:top w:val="nil"/>
              <w:left w:val="nil"/>
              <w:bottom w:val="nil"/>
              <w:right w:val="nil"/>
            </w:tcBorders>
          </w:tcPr>
          <w:p w:rsidR="00974E8B" w:rsidRPr="00974E8B" w:rsidRDefault="00B4763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Omschrijving</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712" w:name="BKM_7D7E7DCC_9938_43df_A3E6_CD6A6CD80564"/>
            <w:bookmarkEnd w:id="1712"/>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9580</w:t>
            </w:r>
          </w:p>
        </w:tc>
        <w:tc>
          <w:tcPr>
            <w:tcW w:w="3330" w:type="dxa"/>
            <w:tcBorders>
              <w:top w:val="nil"/>
              <w:left w:val="nil"/>
              <w:bottom w:val="nil"/>
              <w:right w:val="nil"/>
            </w:tcBorders>
          </w:tcPr>
          <w:p w:rsidR="00974E8B" w:rsidRPr="00974E8B" w:rsidRDefault="00B4763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Telefoonnummer</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1713" w:name="BKM_F40EF4CB_AF65_4c93_8B9D_7D78F5D0A0DC"/>
            <w:bookmarkEnd w:id="1713"/>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0005</w:t>
            </w:r>
          </w:p>
        </w:tc>
        <w:tc>
          <w:tcPr>
            <w:tcW w:w="3330" w:type="dxa"/>
            <w:tcBorders>
              <w:top w:val="nil"/>
              <w:left w:val="nil"/>
              <w:bottom w:val="nil"/>
              <w:right w:val="nil"/>
            </w:tcBorders>
          </w:tcPr>
          <w:p w:rsidR="00974E8B" w:rsidRPr="00974E8B" w:rsidRDefault="00B4763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Toelichting</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Herkomst</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974E8B" w:rsidRPr="00DD0F4F" w:rsidRDefault="00B47636" w:rsidP="00974E8B">
            <w:pPr>
              <w:autoSpaceDE w:val="0"/>
              <w:autoSpaceDN w:val="0"/>
              <w:adjustRightInd w:val="0"/>
              <w:spacing w:after="0" w:line="240" w:lineRule="auto"/>
              <w:rPr>
                <w:rFonts w:ascii="Arial" w:eastAsia="Times New Roman" w:hAnsi="Arial" w:cs="Arial"/>
                <w:color w:val="000000"/>
                <w:sz w:val="20"/>
                <w:szCs w:val="20"/>
                <w:lang w:val="nl-NL"/>
              </w:rPr>
            </w:pPr>
            <w:r w:rsidRPr="00974E8B">
              <w:rPr>
                <w:rFonts w:ascii="Arial" w:hAnsi="Arial" w:cs="Arial"/>
                <w:sz w:val="20"/>
                <w:szCs w:val="20"/>
                <w:lang w:val="en-AU"/>
              </w:rPr>
              <w:fldChar w:fldCharType="begin" w:fldLock="1"/>
            </w:r>
            <w:r w:rsidR="00974E8B" w:rsidRPr="00DD0F4F">
              <w:rPr>
                <w:rFonts w:ascii="Arial" w:hAnsi="Arial" w:cs="Arial"/>
                <w:sz w:val="20"/>
                <w:szCs w:val="20"/>
                <w:lang w:val="nl-NL"/>
              </w:rPr>
              <w:instrText xml:space="preserve">MERGEFIELD </w:instrText>
            </w:r>
            <w:r w:rsidR="00974E8B" w:rsidRPr="00DD0F4F">
              <w:rPr>
                <w:rFonts w:ascii="Arial" w:eastAsia="Times New Roman" w:hAnsi="Arial" w:cs="Arial"/>
                <w:color w:val="000000"/>
                <w:sz w:val="20"/>
                <w:szCs w:val="20"/>
                <w:lang w:val="nl-NL"/>
              </w:rPr>
              <w:instrText>Connector.Name</w:instrText>
            </w:r>
            <w:r w:rsidRPr="00974E8B">
              <w:rPr>
                <w:rFonts w:ascii="Arial" w:hAnsi="Arial" w:cs="Arial"/>
                <w:sz w:val="20"/>
                <w:szCs w:val="20"/>
                <w:lang w:val="en-AU"/>
              </w:rPr>
              <w:fldChar w:fldCharType="separate"/>
            </w:r>
            <w:r w:rsidR="00974E8B" w:rsidRPr="00DD0F4F">
              <w:rPr>
                <w:rFonts w:ascii="Arial" w:eastAsia="Times New Roman" w:hAnsi="Arial" w:cs="Arial"/>
                <w:color w:val="000000"/>
                <w:sz w:val="20"/>
                <w:szCs w:val="20"/>
                <w:lang w:val="nl-NL"/>
              </w:rPr>
              <w:t>is gehuisvest in</w:t>
            </w:r>
            <w:r w:rsidRPr="00974E8B">
              <w:rPr>
                <w:rFonts w:ascii="Arial" w:hAnsi="Arial" w:cs="Arial"/>
                <w:sz w:val="20"/>
                <w:szCs w:val="20"/>
                <w:lang w:val="en-AU"/>
              </w:rPr>
              <w:fldChar w:fldCharType="end"/>
            </w:r>
            <w:r w:rsidR="00974E8B" w:rsidRPr="00DD0F4F">
              <w:rPr>
                <w:rFonts w:ascii="Arial" w:eastAsia="Times New Roman" w:hAnsi="Arial" w:cs="Arial"/>
                <w:color w:val="000000"/>
                <w:sz w:val="20"/>
                <w:szCs w:val="20"/>
                <w:lang w:val="nl-NL"/>
              </w:rPr>
              <w:t xml:space="preserve">   </w:t>
            </w:r>
            <w:r w:rsidRPr="00974E8B">
              <w:rPr>
                <w:rFonts w:ascii="Arial" w:eastAsia="Times New Roman" w:hAnsi="Arial" w:cs="Arial"/>
                <w:color w:val="000000"/>
                <w:sz w:val="20"/>
                <w:szCs w:val="20"/>
              </w:rPr>
              <w:fldChar w:fldCharType="begin" w:fldLock="1"/>
            </w:r>
            <w:r w:rsidR="00974E8B" w:rsidRPr="00DD0F4F">
              <w:rPr>
                <w:rFonts w:ascii="Arial" w:eastAsia="Times New Roman" w:hAnsi="Arial" w:cs="Arial"/>
                <w:color w:val="000000"/>
                <w:sz w:val="20"/>
                <w:szCs w:val="20"/>
                <w:lang w:val="nl-NL"/>
              </w:rPr>
              <w:instrText>MERGEFIELD Element.Name</w:instrText>
            </w:r>
            <w:r w:rsidRPr="00974E8B">
              <w:rPr>
                <w:rFonts w:ascii="Arial" w:eastAsia="Times New Roman" w:hAnsi="Arial" w:cs="Arial"/>
                <w:color w:val="000000"/>
                <w:sz w:val="20"/>
                <w:szCs w:val="20"/>
              </w:rPr>
              <w:fldChar w:fldCharType="separate"/>
            </w:r>
            <w:r w:rsidR="00974E8B" w:rsidRPr="00DD0F4F">
              <w:rPr>
                <w:rFonts w:ascii="Arial" w:eastAsia="Times New Roman" w:hAnsi="Arial" w:cs="Arial"/>
                <w:color w:val="000000"/>
                <w:sz w:val="20"/>
                <w:szCs w:val="20"/>
                <w:lang w:val="nl-NL"/>
              </w:rPr>
              <w:t>VESTIGING VAN ZAAKBEHANDELENDE ORGANISATIE</w:t>
            </w:r>
            <w:r w:rsidRPr="00974E8B">
              <w:rPr>
                <w:rFonts w:ascii="Arial" w:eastAsia="Times New Roman" w:hAnsi="Arial" w:cs="Arial"/>
                <w:color w:val="000000"/>
                <w:sz w:val="20"/>
                <w:szCs w:val="20"/>
              </w:rPr>
              <w:fldChar w:fldCharType="end"/>
            </w:r>
            <w:r w:rsidR="00974E8B" w:rsidRPr="00DD0F4F">
              <w:rPr>
                <w:rFonts w:ascii="Arial" w:eastAsia="Times New Roman" w:hAnsi="Arial" w:cs="Arial"/>
                <w:color w:val="000000"/>
                <w:sz w:val="20"/>
                <w:szCs w:val="20"/>
                <w:lang w:val="nl-NL"/>
              </w:rPr>
              <w:t xml:space="preserve">  </w:t>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KING</w:t>
            </w:r>
          </w:p>
        </w:tc>
      </w:tr>
      <w:tr w:rsidR="00974E8B" w:rsidRPr="005E066D">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974E8B" w:rsidRPr="00974E8B" w:rsidRDefault="00B4763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Connector.Name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is verantwoordelijke voor</w:t>
            </w:r>
            <w:r w:rsidRPr="00974E8B">
              <w:rPr>
                <w:rFonts w:ascii="Arial" w:hAnsi="Arial" w:cs="Arial"/>
                <w:sz w:val="20"/>
                <w:szCs w:val="20"/>
                <w:lang w:val="en-AU"/>
              </w:rPr>
              <w:fldChar w:fldCharType="end"/>
            </w:r>
            <w:r w:rsidR="00974E8B" w:rsidRPr="00974E8B">
              <w:rPr>
                <w:rFonts w:ascii="Arial" w:eastAsia="Times New Roman" w:hAnsi="Arial" w:cs="Arial"/>
                <w:color w:val="000000"/>
                <w:sz w:val="20"/>
                <w:szCs w:val="20"/>
              </w:rPr>
              <w:t xml:space="preserve">   </w:t>
            </w:r>
            <w:r w:rsidRPr="00974E8B">
              <w:rPr>
                <w:rFonts w:ascii="Arial" w:eastAsia="Times New Roman" w:hAnsi="Arial" w:cs="Arial"/>
                <w:color w:val="000000"/>
                <w:sz w:val="20"/>
                <w:szCs w:val="20"/>
              </w:rPr>
              <w:fldChar w:fldCharType="begin" w:fldLock="1"/>
            </w:r>
            <w:r w:rsidR="00974E8B" w:rsidRPr="00974E8B">
              <w:rPr>
                <w:rFonts w:ascii="Arial" w:eastAsia="Times New Roman" w:hAnsi="Arial" w:cs="Arial"/>
                <w:color w:val="000000"/>
                <w:sz w:val="20"/>
                <w:szCs w:val="20"/>
              </w:rPr>
              <w:instrText>MERGEFIELD Element.Name</w:instrText>
            </w:r>
            <w:r w:rsidRPr="00974E8B">
              <w:rPr>
                <w:rFonts w:ascii="Arial" w:eastAsia="Times New Roman" w:hAnsi="Arial" w:cs="Arial"/>
                <w:color w:val="000000"/>
                <w:sz w:val="20"/>
                <w:szCs w:val="20"/>
              </w:rPr>
              <w:fldChar w:fldCharType="separate"/>
            </w:r>
            <w:r w:rsidR="00974E8B" w:rsidRPr="00974E8B">
              <w:rPr>
                <w:rFonts w:ascii="Arial" w:eastAsia="Times New Roman" w:hAnsi="Arial" w:cs="Arial"/>
                <w:color w:val="000000"/>
                <w:sz w:val="20"/>
                <w:szCs w:val="20"/>
              </w:rPr>
              <w:t>ZAAKTYPE</w:t>
            </w:r>
            <w:r w:rsidRPr="00974E8B">
              <w:rPr>
                <w:rFonts w:ascii="Arial" w:eastAsia="Times New Roman" w:hAnsi="Arial" w:cs="Arial"/>
                <w:color w:val="000000"/>
                <w:sz w:val="20"/>
                <w:szCs w:val="20"/>
              </w:rPr>
              <w:fldChar w:fldCharType="end"/>
            </w:r>
            <w:r w:rsidR="00974E8B" w:rsidRPr="00974E8B">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974E8B" w:rsidRPr="00DD0F4F" w:rsidRDefault="00974E8B" w:rsidP="00974E8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GFO Zaken 2004</w:t>
            </w:r>
          </w:p>
        </w:tc>
      </w:tr>
    </w:tbl>
    <w:p w:rsidR="00974E8B" w:rsidRPr="00DD0F4F" w:rsidRDefault="00974E8B" w:rsidP="0044638F">
      <w:pPr>
        <w:rPr>
          <w:lang w:val="nl-NL"/>
        </w:rPr>
      </w:pPr>
    </w:p>
    <w:p w:rsidR="00A87CAE" w:rsidRPr="00A87CAE" w:rsidRDefault="00A87CAE" w:rsidP="00A87CAE">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Attribuutsoort</w:t>
      </w:r>
      <w:r w:rsidRPr="00CF1953">
        <w:rPr>
          <w:rFonts w:ascii="Arial" w:eastAsia="Times New Roman" w:hAnsi="Arial" w:cs="Arial"/>
          <w:b/>
          <w:bCs/>
          <w:color w:val="004080"/>
          <w:sz w:val="24"/>
          <w:szCs w:val="24"/>
        </w:rPr>
        <w:t>»</w:t>
      </w:r>
      <w:r w:rsidRPr="00A87CAE">
        <w:rPr>
          <w:rFonts w:ascii="Arial" w:eastAsia="Times New Roman" w:hAnsi="Arial" w:cs="Arial"/>
          <w:b/>
          <w:color w:val="004080"/>
          <w:sz w:val="24"/>
          <w:szCs w:val="24"/>
          <w:lang w:eastAsia="nl-NL"/>
        </w:rPr>
        <w:t xml:space="preserve"> Organisatie</w:t>
      </w:r>
      <w:r>
        <w:rPr>
          <w:rFonts w:ascii="Arial" w:eastAsia="Times New Roman" w:hAnsi="Arial" w:cs="Arial"/>
          <w:b/>
          <w:color w:val="004080"/>
          <w:sz w:val="24"/>
          <w:szCs w:val="24"/>
          <w:lang w:eastAsia="nl-NL"/>
        </w:rPr>
        <w:t>-eenheid-</w:t>
      </w:r>
      <w:r w:rsidRPr="00A87CAE">
        <w:rPr>
          <w:rFonts w:ascii="Arial" w:eastAsia="Times New Roman" w:hAnsi="Arial" w:cs="Arial"/>
          <w:b/>
          <w:color w:val="004080"/>
          <w:sz w:val="24"/>
          <w:szCs w:val="24"/>
          <w:lang w:eastAsia="nl-NL"/>
        </w:rPr>
        <w:t>identificatie</w:t>
      </w:r>
    </w:p>
    <w:tbl>
      <w:tblPr>
        <w:tblW w:w="9464" w:type="dxa"/>
        <w:tblLayout w:type="fixed"/>
        <w:tblCellMar>
          <w:top w:w="113" w:type="dxa"/>
        </w:tblCellMar>
        <w:tblLook w:val="0000"/>
      </w:tblPr>
      <w:tblGrid>
        <w:gridCol w:w="3936"/>
        <w:gridCol w:w="5528"/>
      </w:tblGrid>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Naam attribuutsoort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Organisatie</w:t>
            </w:r>
            <w:r>
              <w:rPr>
                <w:rFonts w:ascii="Arial" w:eastAsia="Times New Roman" w:hAnsi="Arial" w:cs="Arial"/>
                <w:color w:val="000000"/>
                <w:sz w:val="20"/>
                <w:szCs w:val="20"/>
              </w:rPr>
              <w:t>-eenheid-</w:t>
            </w:r>
            <w:r w:rsidRPr="00A87CAE">
              <w:rPr>
                <w:rFonts w:ascii="Arial" w:eastAsia="Times New Roman" w:hAnsi="Arial" w:cs="Arial"/>
                <w:color w:val="000000"/>
                <w:sz w:val="20"/>
                <w:szCs w:val="20"/>
              </w:rPr>
              <w:t>identificatie</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Herkomst attribuutsoort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GFO Zaken 2004</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 xml:space="preserve">Code attribuutsoort </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0001</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XML-tag attribuutsoort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identificatie</w:t>
            </w:r>
          </w:p>
        </w:tc>
      </w:tr>
      <w:tr w:rsidR="00A87CAE" w:rsidRPr="005E066D"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Definitie attribuutsoort</w:t>
            </w:r>
          </w:p>
        </w:tc>
        <w:tc>
          <w:tcPr>
            <w:tcW w:w="5528" w:type="dxa"/>
            <w:shd w:val="clear" w:color="auto" w:fill="auto"/>
          </w:tcPr>
          <w:p w:rsidR="00A87CAE" w:rsidRPr="00DD0F4F" w:rsidRDefault="00A87CAE" w:rsidP="00A87CA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korte identificatie van de organisatorische eenheid.</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Herkomst definitie attribuutsoort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GFO Zaken 2004</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Datum opname attribuutsoort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1 juni 2008</w:t>
            </w:r>
          </w:p>
        </w:tc>
      </w:tr>
      <w:tr w:rsidR="00A87CAE" w:rsidRPr="005E066D"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Toelichting attribuutsoort</w:t>
            </w:r>
          </w:p>
        </w:tc>
        <w:tc>
          <w:tcPr>
            <w:tcW w:w="5528" w:type="dxa"/>
            <w:shd w:val="clear" w:color="auto" w:fill="auto"/>
          </w:tcPr>
          <w:p w:rsidR="005F4985" w:rsidRPr="00DD0F4F" w:rsidRDefault="005F4985" w:rsidP="005F498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Deze attribuutsoort vormt tezamen met de Organisatie-dentificatie de unieke aanduiding van een Organisatorische eenheid voor geheel Nederland. </w:t>
            </w:r>
          </w:p>
          <w:p w:rsidR="00A87CAE" w:rsidRPr="00DD0F4F" w:rsidRDefault="00A87CAE" w:rsidP="005F498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zaakbehandelende organisatie kan hiervoor zelf een classificatie definiëren.</w:t>
            </w:r>
          </w:p>
        </w:tc>
      </w:tr>
      <w:tr w:rsidR="00A87CAE" w:rsidRPr="005E066D"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Domein attribuutsoort</w:t>
            </w:r>
          </w:p>
        </w:tc>
        <w:tc>
          <w:tcPr>
            <w:tcW w:w="5528" w:type="dxa"/>
            <w:shd w:val="clear" w:color="auto" w:fill="auto"/>
          </w:tcPr>
          <w:p w:rsidR="00A87CAE" w:rsidRPr="00DD0F4F" w:rsidRDefault="00A87CAE" w:rsidP="00A87CA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Formaat:</w:t>
            </w:r>
            <w:r w:rsidRPr="00DD0F4F">
              <w:rPr>
                <w:rFonts w:ascii="Arial" w:eastAsia="Times New Roman" w:hAnsi="Arial" w:cs="Arial"/>
                <w:color w:val="000000"/>
                <w:sz w:val="20"/>
                <w:szCs w:val="20"/>
                <w:lang w:val="nl-NL"/>
              </w:rPr>
              <w:tab/>
              <w:t>AN24</w:t>
            </w:r>
          </w:p>
          <w:p w:rsidR="00A87CAE" w:rsidRPr="00DD0F4F" w:rsidRDefault="00A87CAE" w:rsidP="00A87CAE">
            <w:pPr>
              <w:autoSpaceDE w:val="0"/>
              <w:autoSpaceDN w:val="0"/>
              <w:adjustRightInd w:val="0"/>
              <w:spacing w:after="0" w:line="240" w:lineRule="auto"/>
              <w:ind w:left="1872" w:hanging="1872"/>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Waardenverzameling: </w:t>
            </w:r>
            <w:r w:rsidRPr="00DD0F4F">
              <w:rPr>
                <w:rFonts w:ascii="Arial" w:eastAsia="Times New Roman" w:hAnsi="Arial" w:cs="Arial"/>
                <w:color w:val="000000"/>
                <w:sz w:val="20"/>
                <w:szCs w:val="20"/>
                <w:lang w:val="nl-NL"/>
              </w:rPr>
              <w:tab/>
              <w:t>alle alfanumerieke tekens m.u.v. diacrieten</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materiële historie</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formele historie</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gebeurtenis</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brondocument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in onderzoek</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Aanduiding strijdigheid/nietigheid</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Nee</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kardinaliteit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1-1</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Indicatie authentiek</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Gemeentelijk basisgegeven</w:t>
            </w:r>
          </w:p>
        </w:tc>
      </w:tr>
      <w:tr w:rsidR="00A87CAE" w:rsidTr="00A87CAE">
        <w:trPr>
          <w:cantSplit/>
        </w:trPr>
        <w:tc>
          <w:tcPr>
            <w:tcW w:w="3936"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b/>
                <w:bCs/>
                <w:color w:val="000000"/>
                <w:sz w:val="20"/>
                <w:szCs w:val="20"/>
              </w:rPr>
            </w:pPr>
            <w:r w:rsidRPr="00A87CAE">
              <w:rPr>
                <w:rFonts w:ascii="Arial" w:eastAsia="Times New Roman" w:hAnsi="Arial" w:cs="Arial"/>
                <w:b/>
                <w:bCs/>
                <w:color w:val="000000"/>
                <w:sz w:val="20"/>
                <w:szCs w:val="20"/>
              </w:rPr>
              <w:t>Regels attribuutsoort</w:t>
            </w:r>
          </w:p>
        </w:tc>
        <w:tc>
          <w:tcPr>
            <w:tcW w:w="5528" w:type="dxa"/>
            <w:shd w:val="clear" w:color="auto" w:fill="auto"/>
          </w:tcPr>
          <w:p w:rsidR="00A87CAE" w:rsidRPr="00A87CAE" w:rsidRDefault="00A87CAE" w:rsidP="00A87CAE">
            <w:pPr>
              <w:autoSpaceDE w:val="0"/>
              <w:autoSpaceDN w:val="0"/>
              <w:adjustRightInd w:val="0"/>
              <w:spacing w:after="0" w:line="240" w:lineRule="auto"/>
              <w:rPr>
                <w:rFonts w:ascii="Arial" w:eastAsia="Times New Roman" w:hAnsi="Arial" w:cs="Arial"/>
                <w:color w:val="000000"/>
                <w:sz w:val="20"/>
                <w:szCs w:val="20"/>
              </w:rPr>
            </w:pPr>
            <w:r w:rsidRPr="00A87CAE">
              <w:rPr>
                <w:rFonts w:ascii="Arial" w:eastAsia="Times New Roman" w:hAnsi="Arial" w:cs="Arial"/>
                <w:color w:val="000000"/>
                <w:sz w:val="20"/>
                <w:szCs w:val="20"/>
              </w:rPr>
              <w:t>-</w:t>
            </w:r>
          </w:p>
        </w:tc>
      </w:tr>
    </w:tbl>
    <w:p w:rsidR="00A87CAE" w:rsidRDefault="00A87CAE" w:rsidP="0044638F"/>
    <w:p w:rsidR="00E15C54" w:rsidRPr="0083120B" w:rsidRDefault="00E15C54" w:rsidP="00E15C54">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Organisatie-identificatie</w:t>
      </w:r>
    </w:p>
    <w:tbl>
      <w:tblPr>
        <w:tblW w:w="9360" w:type="dxa"/>
        <w:tblInd w:w="60" w:type="dxa"/>
        <w:tblLayout w:type="fixed"/>
        <w:tblCellMar>
          <w:left w:w="60" w:type="dxa"/>
          <w:right w:w="60" w:type="dxa"/>
        </w:tblCellMar>
        <w:tblLook w:val="0000"/>
      </w:tblPr>
      <w:tblGrid>
        <w:gridCol w:w="3780"/>
        <w:gridCol w:w="5580"/>
      </w:tblGrid>
      <w:tr w:rsidR="00E15C54" w:rsidRPr="00CD63CD" w:rsidTr="00E15C54">
        <w:trPr>
          <w:trHeight w:val="232"/>
        </w:trPr>
        <w:tc>
          <w:tcPr>
            <w:tcW w:w="3780" w:type="dxa"/>
            <w:tcBorders>
              <w:top w:val="single" w:sz="4" w:space="0" w:color="auto"/>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Organisatie-identificatie</w:t>
            </w: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lastRenderedPageBreak/>
              <w:t>XML-tag attribuutsoort</w:t>
            </w: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organisatieId</w:t>
            </w: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5E066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E15C54" w:rsidRPr="00DD0F4F" w:rsidRDefault="00B47636" w:rsidP="00E15C54">
            <w:pPr>
              <w:autoSpaceDE w:val="0"/>
              <w:autoSpaceDN w:val="0"/>
              <w:adjustRightInd w:val="0"/>
              <w:spacing w:after="0" w:line="240" w:lineRule="auto"/>
              <w:rPr>
                <w:rFonts w:ascii="Arial" w:eastAsia="Times New Roman" w:hAnsi="Arial" w:cs="Arial"/>
                <w:color w:val="000000"/>
                <w:sz w:val="20"/>
                <w:szCs w:val="20"/>
                <w:lang w:val="nl-NL"/>
              </w:rPr>
            </w:pPr>
            <w:r w:rsidRPr="00717312">
              <w:rPr>
                <w:rFonts w:ascii="Arial" w:hAnsi="Arial" w:cs="Arial"/>
                <w:sz w:val="20"/>
                <w:szCs w:val="20"/>
                <w:lang w:val="en-AU"/>
              </w:rPr>
              <w:fldChar w:fldCharType="begin" w:fldLock="1"/>
            </w:r>
            <w:r w:rsidR="00E15C54" w:rsidRPr="00DD0F4F">
              <w:rPr>
                <w:rFonts w:ascii="Arial" w:hAnsi="Arial" w:cs="Arial"/>
                <w:sz w:val="20"/>
                <w:szCs w:val="20"/>
                <w:lang w:val="nl-NL"/>
              </w:rPr>
              <w:instrText xml:space="preserve">MERGEFIELD </w:instrText>
            </w:r>
            <w:r w:rsidR="00E15C54"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E15C54" w:rsidRPr="00DD0F4F">
              <w:rPr>
                <w:rFonts w:ascii="Arial" w:eastAsia="Times New Roman" w:hAnsi="Arial" w:cs="Arial"/>
                <w:color w:val="000000"/>
                <w:sz w:val="20"/>
                <w:szCs w:val="20"/>
                <w:lang w:val="nl-NL"/>
              </w:rPr>
              <w:t>Het RSIN van de organisatie zijnde een Niet-natuurlijk persoon  waarvan de ORGANISATORISCHE EENHEID deel uit maakt.</w:t>
            </w:r>
            <w:r w:rsidRPr="00717312">
              <w:rPr>
                <w:rFonts w:ascii="Arial" w:hAnsi="Arial" w:cs="Arial"/>
                <w:sz w:val="20"/>
                <w:szCs w:val="20"/>
                <w:lang w:val="en-AU"/>
              </w:rPr>
              <w:fldChar w:fldCharType="end"/>
            </w:r>
          </w:p>
        </w:tc>
      </w:tr>
      <w:tr w:rsidR="00E15C54" w:rsidRPr="005E066D" w:rsidTr="00E15C54">
        <w:trPr>
          <w:trHeight w:val="232"/>
        </w:trPr>
        <w:tc>
          <w:tcPr>
            <w:tcW w:w="37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rFonts w:ascii="Arial" w:eastAsia="Times New Roman" w:hAnsi="Arial" w:cs="Arial"/>
                <w:color w:val="000000"/>
                <w:sz w:val="20"/>
                <w:szCs w:val="20"/>
                <w:lang w:val="nl-NL"/>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 xml:space="preserve">KING </w:t>
            </w: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5E066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zaakbehandelende organisatie, zijnde een rechtspersoon of samenwerkingsverband. Het RSIN staat in het Handelsregister (NHR) en op het daaraan te ontlenen uittreksel.</w:t>
            </w:r>
          </w:p>
          <w:p w:rsidR="00E15C54" w:rsidRPr="00DD0F4F" w:rsidRDefault="00E15C54" w:rsidP="00A87CA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Deze attribuutsoort vormt tezamen met de </w:t>
            </w:r>
            <w:r w:rsidR="00A87CAE" w:rsidRPr="00DD0F4F">
              <w:rPr>
                <w:rFonts w:ascii="Arial" w:eastAsia="Times New Roman" w:hAnsi="Arial" w:cs="Arial"/>
                <w:color w:val="000000"/>
                <w:sz w:val="20"/>
                <w:szCs w:val="20"/>
                <w:lang w:val="nl-NL"/>
              </w:rPr>
              <w:t>Organisatie-eenheid-</w:t>
            </w:r>
            <w:r w:rsidRPr="00DD0F4F">
              <w:rPr>
                <w:rFonts w:ascii="Arial" w:eastAsia="Times New Roman" w:hAnsi="Arial" w:cs="Arial"/>
                <w:color w:val="000000"/>
                <w:sz w:val="20"/>
                <w:szCs w:val="20"/>
                <w:lang w:val="nl-NL"/>
              </w:rPr>
              <w:t xml:space="preserve">dentificatie de unieke aanduiding van een </w:t>
            </w:r>
            <w:r w:rsidR="00A87CAE" w:rsidRPr="00DD0F4F">
              <w:rPr>
                <w:rFonts w:ascii="Arial" w:eastAsia="Times New Roman" w:hAnsi="Arial" w:cs="Arial"/>
                <w:color w:val="000000"/>
                <w:sz w:val="20"/>
                <w:szCs w:val="20"/>
                <w:lang w:val="nl-NL"/>
              </w:rPr>
              <w:t>Organisatorische eenheid</w:t>
            </w:r>
            <w:r w:rsidRPr="00DD0F4F">
              <w:rPr>
                <w:rFonts w:ascii="Arial" w:eastAsia="Times New Roman" w:hAnsi="Arial" w:cs="Arial"/>
                <w:color w:val="000000"/>
                <w:sz w:val="20"/>
                <w:szCs w:val="20"/>
                <w:lang w:val="nl-NL"/>
              </w:rPr>
              <w:t xml:space="preserve"> voor geheel Nederland.</w:t>
            </w:r>
          </w:p>
        </w:tc>
      </w:tr>
      <w:tr w:rsidR="00E15C54" w:rsidRPr="005E066D" w:rsidTr="00E15C54">
        <w:trPr>
          <w:trHeight w:val="232"/>
        </w:trPr>
        <w:tc>
          <w:tcPr>
            <w:tcW w:w="37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rFonts w:ascii="Arial" w:eastAsia="Times New Roman" w:hAnsi="Arial" w:cs="Arial"/>
                <w:color w:val="000000"/>
                <w:sz w:val="20"/>
                <w:szCs w:val="20"/>
                <w:lang w:val="nl-NL"/>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N9</w:t>
            </w: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5E066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in het NHR voorkomende unieke identificaties van rechtspersonen en samenwerkingsverbanden.</w:t>
            </w:r>
          </w:p>
        </w:tc>
      </w:tr>
      <w:tr w:rsidR="00E15C54" w:rsidRPr="005E066D" w:rsidTr="00E15C54">
        <w:trPr>
          <w:trHeight w:val="232"/>
        </w:trPr>
        <w:tc>
          <w:tcPr>
            <w:tcW w:w="37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15C54" w:rsidRPr="00DD0F4F" w:rsidRDefault="00E15C54" w:rsidP="00E15C54">
            <w:pPr>
              <w:autoSpaceDE w:val="0"/>
              <w:autoSpaceDN w:val="0"/>
              <w:adjustRightInd w:val="0"/>
              <w:spacing w:after="0" w:line="240" w:lineRule="auto"/>
              <w:rPr>
                <w:rFonts w:ascii="Arial" w:eastAsia="Times New Roman" w:hAnsi="Arial" w:cs="Arial"/>
                <w:color w:val="000000"/>
                <w:sz w:val="20"/>
                <w:szCs w:val="20"/>
                <w:lang w:val="nl-NL"/>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E15C54" w:rsidRPr="00CD63CD" w:rsidRDefault="005E1944" w:rsidP="00E15C5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E15C54" w:rsidRPr="00CD63CD" w:rsidRDefault="00B47636"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E15C54" w:rsidRPr="00CD63CD">
              <w:rPr>
                <w:rFonts w:ascii="Arial" w:hAnsi="Arial" w:cs="Arial"/>
                <w:sz w:val="20"/>
                <w:szCs w:val="20"/>
                <w:lang w:val="en-AU"/>
              </w:rPr>
              <w:instrText xml:space="preserve">MERGEFIELD </w:instrText>
            </w:r>
            <w:r w:rsidR="00E15C54"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E15C54"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E15C54"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E15C54"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E15C54"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rsidTr="00E15C54">
        <w:trPr>
          <w:trHeight w:val="232"/>
        </w:trPr>
        <w:tc>
          <w:tcPr>
            <w:tcW w:w="37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Gemeentelijk basisgegeven</w:t>
            </w:r>
          </w:p>
        </w:tc>
      </w:tr>
      <w:tr w:rsidR="00E15C54" w:rsidRPr="00CD63CD" w:rsidTr="00E15C54">
        <w:trPr>
          <w:trHeight w:val="232"/>
        </w:trPr>
        <w:tc>
          <w:tcPr>
            <w:tcW w:w="3780" w:type="dxa"/>
            <w:tcBorders>
              <w:top w:val="nil"/>
              <w:left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p>
        </w:tc>
      </w:tr>
      <w:tr w:rsidR="00E15C54" w:rsidRPr="00CD63CD" w:rsidTr="00E15C54">
        <w:trPr>
          <w:trHeight w:val="232"/>
        </w:trPr>
        <w:tc>
          <w:tcPr>
            <w:tcW w:w="3780" w:type="dxa"/>
            <w:tcBorders>
              <w:top w:val="nil"/>
              <w:left w:val="nil"/>
              <w:bottom w:val="single" w:sz="4" w:space="0" w:color="auto"/>
              <w:right w:val="nil"/>
            </w:tcBorders>
          </w:tcPr>
          <w:p w:rsidR="00E15C54" w:rsidRPr="00CD63CD" w:rsidRDefault="00E15C54" w:rsidP="00E15C54">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E15C54" w:rsidRPr="00CD63CD" w:rsidRDefault="00A87CAE" w:rsidP="00E15C5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bl>
    <w:p w:rsidR="00E15C54" w:rsidRPr="0044638F" w:rsidRDefault="00E15C54" w:rsidP="0044638F"/>
    <w:p w:rsidR="0038425A" w:rsidRDefault="00103274" w:rsidP="0038425A">
      <w:pPr>
        <w:pStyle w:val="Kop2"/>
        <w:rPr>
          <w:noProof/>
        </w:rPr>
      </w:pPr>
      <w:bookmarkStart w:id="1714" w:name="_Toc398014020"/>
      <w:bookmarkStart w:id="1715" w:name="_Toc404294024"/>
      <w:r w:rsidRPr="00BC0BAD">
        <w:rPr>
          <w:noProof/>
        </w:rPr>
        <w:t>R</w:t>
      </w:r>
      <w:r w:rsidR="005C4949">
        <w:rPr>
          <w:noProof/>
        </w:rPr>
        <w:t>OL</w:t>
      </w:r>
      <w:bookmarkEnd w:id="1714"/>
      <w:bookmarkEnd w:id="1715"/>
    </w:p>
    <w:p w:rsidR="009B7428" w:rsidRPr="00DD0F4F" w:rsidRDefault="009B7428" w:rsidP="009B7428">
      <w:pPr>
        <w:rPr>
          <w:lang w:val="nl-NL"/>
        </w:rPr>
      </w:pPr>
      <w:r w:rsidRPr="00DD0F4F">
        <w:rPr>
          <w:lang w:val="nl-NL"/>
        </w:rPr>
        <w:t xml:space="preserve">Het objecttype ROL is op </w:t>
      </w:r>
      <w:del w:id="1716" w:author="Arjan" w:date="2014-11-18T14:45:00Z">
        <w:r w:rsidRPr="00DD0F4F" w:rsidDel="005A5EDD">
          <w:rPr>
            <w:lang w:val="nl-NL"/>
          </w:rPr>
          <w:delText xml:space="preserve">twee </w:delText>
        </w:r>
      </w:del>
      <w:ins w:id="1717" w:author="Arjan" w:date="2014-11-18T14:45:00Z">
        <w:r>
          <w:rPr>
            <w:lang w:val="nl-NL"/>
          </w:rPr>
          <w:t>vi</w:t>
        </w:r>
      </w:ins>
      <w:ins w:id="1718" w:author="Arjan" w:date="2014-11-18T14:46:00Z">
        <w:r>
          <w:rPr>
            <w:lang w:val="nl-NL"/>
          </w:rPr>
          <w:t>jf</w:t>
        </w:r>
      </w:ins>
      <w:ins w:id="1719" w:author="Arjan" w:date="2014-11-18T14:45:00Z">
        <w:r>
          <w:rPr>
            <w:lang w:val="nl-NL"/>
          </w:rPr>
          <w:t xml:space="preserve"> </w:t>
        </w:r>
      </w:ins>
      <w:r w:rsidRPr="00DD0F4F">
        <w:rPr>
          <w:lang w:val="nl-NL"/>
        </w:rPr>
        <w:t xml:space="preserve">punten aangepast. Allereerst is </w:t>
      </w:r>
      <w:ins w:id="1720" w:author="Arjan" w:date="2014-11-18T14:45:00Z">
        <w:r>
          <w:rPr>
            <w:lang w:val="nl-NL"/>
          </w:rPr>
          <w:t>het een relatieklasse g</w:t>
        </w:r>
      </w:ins>
      <w:ins w:id="1721" w:author="Arjan" w:date="2014-11-18T14:46:00Z">
        <w:r>
          <w:rPr>
            <w:lang w:val="nl-NL"/>
          </w:rPr>
          <w:t>eworden en zijn dienovereenkomstig de relaties n</w:t>
        </w:r>
      </w:ins>
      <w:ins w:id="1722" w:author="Arjan" w:date="2014-11-18T14:47:00Z">
        <w:r>
          <w:rPr>
            <w:lang w:val="nl-NL"/>
          </w:rPr>
          <w:t>aar ZAAK en BETROKKENE vervallen</w:t>
        </w:r>
      </w:ins>
      <w:ins w:id="1723" w:author="Arjan" w:date="2014-11-18T14:46:00Z">
        <w:r>
          <w:rPr>
            <w:lang w:val="nl-NL"/>
          </w:rPr>
          <w:t xml:space="preserve">. Verder is </w:t>
        </w:r>
      </w:ins>
      <w:r w:rsidRPr="00DD0F4F">
        <w:rPr>
          <w:lang w:val="nl-NL"/>
        </w:rPr>
        <w:t xml:space="preserve">de waardenverzameling van ‘Rolomschrijving generiek’ geoptimaliseerd. Tevens is een attribuutsoort omtrent machtiging toegevoegd. </w:t>
      </w:r>
      <w:ins w:id="1724" w:author="Arjan" w:date="2014-11-18T14:46:00Z">
        <w:r>
          <w:rPr>
            <w:lang w:val="nl-NL"/>
          </w:rPr>
          <w:t>En ook zijn de relaties</w:t>
        </w:r>
      </w:ins>
      <w:ins w:id="1725" w:author="Arjan" w:date="2014-11-18T14:48:00Z">
        <w:r>
          <w:rPr>
            <w:lang w:val="nl-NL"/>
          </w:rPr>
          <w:t>oorten</w:t>
        </w:r>
      </w:ins>
      <w:ins w:id="1726" w:author="Arjan" w:date="2014-11-18T14:46:00Z">
        <w:r>
          <w:rPr>
            <w:lang w:val="nl-NL"/>
          </w:rPr>
          <w:t xml:space="preserve"> </w:t>
        </w:r>
      </w:ins>
      <w:ins w:id="1727" w:author="Arjan" w:date="2014-11-18T14:47:00Z">
        <w:r>
          <w:rPr>
            <w:lang w:val="nl-NL"/>
          </w:rPr>
          <w:t>v.w.b. de correspondentieadressen vervangen door attribuutsoor</w:t>
        </w:r>
      </w:ins>
      <w:ins w:id="1728" w:author="Arjan" w:date="2014-11-18T14:48:00Z">
        <w:r>
          <w:rPr>
            <w:lang w:val="nl-NL"/>
          </w:rPr>
          <w:t xml:space="preserve">ten. </w:t>
        </w:r>
      </w:ins>
      <w:ins w:id="1729" w:author="Arjan" w:date="2014-11-20T17:59:00Z">
        <w:r w:rsidR="00447EB3">
          <w:rPr>
            <w:lang w:val="nl-NL"/>
          </w:rPr>
          <w:t xml:space="preserve">Als gevolg daarvan zijn de objecttypen ADRESSEERBAAR OBJECT AANDUIDING en LAND komen te vervallen. </w:t>
        </w:r>
        <w:r w:rsidR="00447EB3">
          <w:rPr>
            <w:lang w:val="nl-NL"/>
          </w:rPr>
          <w:br/>
        </w:r>
      </w:ins>
      <w:r w:rsidRPr="00DD0F4F">
        <w:rPr>
          <w:lang w:val="nl-NL"/>
        </w:rPr>
        <w:t xml:space="preserve">De consequenties voor het objecttype zijn hieronder vermeld. In de daarop volgende paragrafen gaan we nader in op </w:t>
      </w:r>
      <w:del w:id="1730" w:author="Arjan" w:date="2014-11-18T14:48:00Z">
        <w:r w:rsidRPr="00DD0F4F" w:rsidDel="005A5EDD">
          <w:rPr>
            <w:lang w:val="nl-NL"/>
          </w:rPr>
          <w:delText>d</w:delText>
        </w:r>
      </w:del>
      <w:ins w:id="1731" w:author="Arjan" w:date="2014-11-18T14:48:00Z">
        <w:r>
          <w:rPr>
            <w:lang w:val="nl-NL"/>
          </w:rPr>
          <w:t>enkel</w:t>
        </w:r>
      </w:ins>
      <w:r w:rsidRPr="00DD0F4F">
        <w:rPr>
          <w:lang w:val="nl-NL"/>
        </w:rPr>
        <w:t xml:space="preserve">e </w:t>
      </w:r>
      <w:ins w:id="1732" w:author="Arjan" w:date="2014-11-18T14:48:00Z">
        <w:r>
          <w:rPr>
            <w:lang w:val="nl-NL"/>
          </w:rPr>
          <w:t xml:space="preserve">van de </w:t>
        </w:r>
      </w:ins>
      <w:r w:rsidRPr="00DD0F4F">
        <w:rPr>
          <w:lang w:val="nl-NL"/>
        </w:rPr>
        <w:t xml:space="preserve">genoemde aanpassingen. </w:t>
      </w:r>
    </w:p>
    <w:tbl>
      <w:tblPr>
        <w:tblW w:w="9360" w:type="dxa"/>
        <w:tblInd w:w="60" w:type="dxa"/>
        <w:tblLayout w:type="fixed"/>
        <w:tblCellMar>
          <w:left w:w="60" w:type="dxa"/>
          <w:right w:w="60" w:type="dxa"/>
        </w:tblCellMar>
        <w:tblLook w:val="0000"/>
      </w:tblPr>
      <w:tblGrid>
        <w:gridCol w:w="3600"/>
        <w:gridCol w:w="1080"/>
        <w:gridCol w:w="3330"/>
        <w:gridCol w:w="1350"/>
      </w:tblGrid>
      <w:tr w:rsidR="009B7428" w:rsidTr="00C07477">
        <w:tc>
          <w:tcPr>
            <w:tcW w:w="3600" w:type="dxa"/>
            <w:tcBorders>
              <w:top w:val="single" w:sz="4" w:space="0" w:color="auto"/>
              <w:left w:val="nil"/>
              <w:bottom w:val="nil"/>
              <w:right w:val="nil"/>
            </w:tcBorders>
          </w:tcPr>
          <w:p w:rsidR="009B7428" w:rsidRDefault="009B7428" w:rsidP="00C07477">
            <w:pPr>
              <w:spacing w:after="0" w:line="240" w:lineRule="auto"/>
              <w:rPr>
                <w:rFonts w:eastAsia="Times New Roman"/>
              </w:rPr>
            </w:pPr>
            <w:bookmarkStart w:id="1733" w:name="BKM_6130C08C_49C3_4072_805C_7D095BB05857"/>
            <w:r>
              <w:rPr>
                <w:rFonts w:eastAsia="Times New Roman"/>
                <w:b/>
                <w:bCs/>
              </w:rPr>
              <w:t>Naam objecttype</w:t>
            </w:r>
          </w:p>
        </w:tc>
        <w:tc>
          <w:tcPr>
            <w:tcW w:w="5760" w:type="dxa"/>
            <w:gridSpan w:val="3"/>
            <w:tcBorders>
              <w:top w:val="single" w:sz="4" w:space="0" w:color="auto"/>
              <w:left w:val="nil"/>
              <w:bottom w:val="nil"/>
              <w:right w:val="nil"/>
            </w:tcBorders>
          </w:tcPr>
          <w:p w:rsidR="009B7428" w:rsidRDefault="00B47636" w:rsidP="00C07477">
            <w:pPr>
              <w:spacing w:after="0" w:line="240" w:lineRule="auto"/>
              <w:rPr>
                <w:rFonts w:eastAsia="Times New Roman"/>
              </w:rPr>
            </w:pPr>
            <w:r>
              <w:fldChar w:fldCharType="begin" w:fldLock="1"/>
            </w:r>
            <w:r w:rsidR="009B7428">
              <w:instrText xml:space="preserve">MERGEFIELD </w:instrText>
            </w:r>
            <w:r w:rsidR="009B7428">
              <w:rPr>
                <w:rFonts w:eastAsia="Times New Roman"/>
              </w:rPr>
              <w:instrText>Element.Name</w:instrText>
            </w:r>
            <w:r>
              <w:fldChar w:fldCharType="separate"/>
            </w:r>
            <w:r w:rsidR="009B7428">
              <w:rPr>
                <w:rFonts w:eastAsia="Times New Roman"/>
              </w:rPr>
              <w:t>ROL</w:t>
            </w:r>
            <w:r>
              <w:fldChar w:fldCharType="end"/>
            </w:r>
          </w:p>
        </w:tc>
      </w:tr>
      <w:tr w:rsidR="009B7428" w:rsidTr="00C07477">
        <w:trPr>
          <w:trHeight w:val="114"/>
        </w:trPr>
        <w:tc>
          <w:tcPr>
            <w:tcW w:w="3600" w:type="dxa"/>
            <w:tcBorders>
              <w:top w:val="nil"/>
              <w:left w:val="nil"/>
              <w:bottom w:val="nil"/>
              <w:right w:val="nil"/>
            </w:tcBorders>
          </w:tcPr>
          <w:p w:rsidR="009B7428" w:rsidRDefault="009B7428" w:rsidP="00C07477">
            <w:pPr>
              <w:spacing w:after="0" w:line="240" w:lineRule="auto"/>
              <w:rPr>
                <w:rFonts w:eastAsia="Times New Roman"/>
                <w:b/>
                <w:bCs/>
              </w:rPr>
            </w:pPr>
          </w:p>
        </w:tc>
        <w:tc>
          <w:tcPr>
            <w:tcW w:w="5760" w:type="dxa"/>
            <w:gridSpan w:val="3"/>
            <w:tcBorders>
              <w:top w:val="nil"/>
              <w:left w:val="nil"/>
              <w:bottom w:val="nil"/>
              <w:right w:val="nil"/>
            </w:tcBorders>
          </w:tcPr>
          <w:p w:rsidR="009B7428" w:rsidRDefault="009B7428" w:rsidP="00C07477">
            <w:pPr>
              <w:spacing w:after="0" w:line="240" w:lineRule="auto"/>
              <w:rPr>
                <w:rFonts w:eastAsia="Times New Roman"/>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eastAsia="Times New Roman"/>
              </w:rPr>
            </w:pPr>
            <w:r>
              <w:rPr>
                <w:rFonts w:eastAsia="Times New Roman"/>
                <w:b/>
                <w:bCs/>
              </w:rPr>
              <w:lastRenderedPageBreak/>
              <w:t>Mnemonic objecttype</w:t>
            </w:r>
          </w:p>
        </w:tc>
        <w:tc>
          <w:tcPr>
            <w:tcW w:w="5760" w:type="dxa"/>
            <w:gridSpan w:val="3"/>
            <w:tcBorders>
              <w:top w:val="nil"/>
              <w:left w:val="nil"/>
              <w:bottom w:val="nil"/>
              <w:right w:val="nil"/>
            </w:tcBorders>
          </w:tcPr>
          <w:p w:rsidR="009B7428" w:rsidRDefault="00B47636" w:rsidP="00C07477">
            <w:pPr>
              <w:spacing w:after="0" w:line="240" w:lineRule="auto"/>
              <w:rPr>
                <w:rFonts w:eastAsia="Times New Roman"/>
              </w:rPr>
            </w:pPr>
            <w:r>
              <w:fldChar w:fldCharType="begin" w:fldLock="1"/>
            </w:r>
            <w:r w:rsidR="009B7428">
              <w:instrText xml:space="preserve">MERGEFIELD </w:instrText>
            </w:r>
            <w:r w:rsidR="009B7428">
              <w:rPr>
                <w:rFonts w:eastAsia="Times New Roman"/>
              </w:rPr>
              <w:instrText>Element.Alias</w:instrText>
            </w:r>
            <w:r>
              <w:fldChar w:fldCharType="separate"/>
            </w:r>
            <w:r w:rsidR="009B7428">
              <w:rPr>
                <w:rFonts w:eastAsia="Times New Roman"/>
              </w:rPr>
              <w:t>ROL</w:t>
            </w:r>
            <w:r>
              <w:fldChar w:fldCharType="end"/>
            </w:r>
          </w:p>
        </w:tc>
      </w:tr>
      <w:tr w:rsidR="009B7428" w:rsidTr="00C07477">
        <w:tc>
          <w:tcPr>
            <w:tcW w:w="3600" w:type="dxa"/>
            <w:tcBorders>
              <w:top w:val="nil"/>
              <w:left w:val="nil"/>
              <w:bottom w:val="nil"/>
              <w:right w:val="nil"/>
            </w:tcBorders>
          </w:tcPr>
          <w:p w:rsidR="009B7428" w:rsidRDefault="009B7428" w:rsidP="00C07477">
            <w:pPr>
              <w:spacing w:after="0" w:line="240" w:lineRule="auto"/>
              <w:rPr>
                <w:rFonts w:eastAsia="Times New Roman"/>
                <w:b/>
                <w:bCs/>
              </w:rPr>
            </w:pPr>
          </w:p>
        </w:tc>
        <w:tc>
          <w:tcPr>
            <w:tcW w:w="5760" w:type="dxa"/>
            <w:gridSpan w:val="3"/>
            <w:tcBorders>
              <w:top w:val="nil"/>
              <w:left w:val="nil"/>
              <w:bottom w:val="nil"/>
              <w:right w:val="nil"/>
            </w:tcBorders>
          </w:tcPr>
          <w:p w:rsidR="009B7428" w:rsidRDefault="009B7428" w:rsidP="00C07477">
            <w:pPr>
              <w:spacing w:after="0" w:line="240" w:lineRule="auto"/>
              <w:rPr>
                <w:rFonts w:eastAsia="Times New Roman"/>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eastAsia="Times New Roman"/>
                <w:b/>
                <w:bCs/>
              </w:rPr>
            </w:pPr>
            <w:r>
              <w:rPr>
                <w:rFonts w:eastAsia="Times New Roman"/>
                <w:b/>
                <w:bCs/>
              </w:rPr>
              <w:t>Herkomst objecttype</w:t>
            </w:r>
          </w:p>
        </w:tc>
        <w:tc>
          <w:tcPr>
            <w:tcW w:w="5760" w:type="dxa"/>
            <w:gridSpan w:val="3"/>
            <w:tcBorders>
              <w:top w:val="nil"/>
              <w:left w:val="nil"/>
              <w:bottom w:val="nil"/>
              <w:right w:val="nil"/>
            </w:tcBorders>
          </w:tcPr>
          <w:p w:rsidR="009B7428" w:rsidRDefault="009B7428" w:rsidP="00C07477">
            <w:pPr>
              <w:spacing w:after="0" w:line="240" w:lineRule="auto"/>
              <w:rPr>
                <w:rFonts w:eastAsia="Times New Roman"/>
              </w:rPr>
            </w:pPr>
            <w:r>
              <w:rPr>
                <w:rFonts w:eastAsia="Times New Roman"/>
              </w:rPr>
              <w:t>KING</w:t>
            </w:r>
          </w:p>
        </w:tc>
      </w:tr>
      <w:tr w:rsidR="009B7428" w:rsidTr="00C07477">
        <w:trPr>
          <w:trHeight w:val="230"/>
        </w:trPr>
        <w:tc>
          <w:tcPr>
            <w:tcW w:w="3600" w:type="dxa"/>
            <w:tcBorders>
              <w:top w:val="nil"/>
              <w:left w:val="nil"/>
              <w:bottom w:val="nil"/>
              <w:right w:val="nil"/>
            </w:tcBorders>
          </w:tcPr>
          <w:p w:rsidR="009B7428" w:rsidRDefault="009B7428" w:rsidP="00C07477">
            <w:pPr>
              <w:spacing w:after="0" w:line="240" w:lineRule="auto"/>
              <w:rPr>
                <w:rFonts w:eastAsia="Times New Roman"/>
                <w:b/>
                <w:bCs/>
              </w:rPr>
            </w:pPr>
          </w:p>
        </w:tc>
        <w:tc>
          <w:tcPr>
            <w:tcW w:w="5760" w:type="dxa"/>
            <w:gridSpan w:val="3"/>
            <w:tcBorders>
              <w:top w:val="nil"/>
              <w:left w:val="nil"/>
              <w:bottom w:val="nil"/>
              <w:right w:val="nil"/>
            </w:tcBorders>
          </w:tcPr>
          <w:p w:rsidR="009B7428" w:rsidRDefault="009B7428" w:rsidP="00C07477">
            <w:pPr>
              <w:spacing w:after="0" w:line="240" w:lineRule="auto"/>
              <w:rPr>
                <w:rFonts w:eastAsia="Times New Roman"/>
              </w:rPr>
            </w:pPr>
          </w:p>
        </w:tc>
      </w:tr>
      <w:tr w:rsidR="009B7428" w:rsidTr="00C07477">
        <w:trPr>
          <w:trHeight w:val="230"/>
        </w:trPr>
        <w:tc>
          <w:tcPr>
            <w:tcW w:w="3600" w:type="dxa"/>
            <w:tcBorders>
              <w:top w:val="nil"/>
              <w:left w:val="nil"/>
              <w:bottom w:val="nil"/>
              <w:right w:val="nil"/>
            </w:tcBorders>
          </w:tcPr>
          <w:p w:rsidR="009B7428" w:rsidRDefault="009B7428" w:rsidP="00C07477">
            <w:pPr>
              <w:spacing w:after="0" w:line="240" w:lineRule="auto"/>
              <w:rPr>
                <w:rFonts w:eastAsia="Times New Roman"/>
                <w:b/>
                <w:bCs/>
              </w:rPr>
            </w:pPr>
            <w:r>
              <w:rPr>
                <w:rFonts w:eastAsia="Times New Roman"/>
                <w:b/>
                <w:bCs/>
              </w:rPr>
              <w:t>Code objecttype</w:t>
            </w:r>
          </w:p>
        </w:tc>
        <w:tc>
          <w:tcPr>
            <w:tcW w:w="5760" w:type="dxa"/>
            <w:gridSpan w:val="3"/>
            <w:tcBorders>
              <w:top w:val="nil"/>
              <w:left w:val="nil"/>
              <w:bottom w:val="nil"/>
              <w:right w:val="nil"/>
            </w:tcBorders>
          </w:tcPr>
          <w:p w:rsidR="009B7428" w:rsidRDefault="009B7428" w:rsidP="00C07477">
            <w:pPr>
              <w:spacing w:after="0" w:line="240" w:lineRule="auto"/>
              <w:rPr>
                <w:rFonts w:eastAsia="Times New Roman"/>
              </w:rPr>
            </w:pPr>
          </w:p>
        </w:tc>
      </w:tr>
      <w:tr w:rsidR="009B7428" w:rsidTr="00C07477">
        <w:trPr>
          <w:trHeight w:val="230"/>
        </w:trPr>
        <w:tc>
          <w:tcPr>
            <w:tcW w:w="3600" w:type="dxa"/>
            <w:tcBorders>
              <w:top w:val="nil"/>
              <w:left w:val="nil"/>
              <w:bottom w:val="nil"/>
              <w:right w:val="nil"/>
            </w:tcBorders>
          </w:tcPr>
          <w:p w:rsidR="009B7428" w:rsidRDefault="009B7428" w:rsidP="00C07477">
            <w:pPr>
              <w:spacing w:after="0" w:line="240" w:lineRule="auto"/>
              <w:rPr>
                <w:rFonts w:eastAsia="Times New Roman"/>
                <w:b/>
                <w:bCs/>
              </w:rPr>
            </w:pPr>
          </w:p>
        </w:tc>
        <w:tc>
          <w:tcPr>
            <w:tcW w:w="5760" w:type="dxa"/>
            <w:gridSpan w:val="3"/>
            <w:tcBorders>
              <w:top w:val="nil"/>
              <w:left w:val="nil"/>
              <w:bottom w:val="nil"/>
              <w:right w:val="nil"/>
            </w:tcBorders>
          </w:tcPr>
          <w:p w:rsidR="009B7428" w:rsidRDefault="009B7428" w:rsidP="00C07477">
            <w:pPr>
              <w:spacing w:after="0" w:line="240" w:lineRule="auto"/>
              <w:rPr>
                <w:rFonts w:eastAsia="Times New Roman"/>
              </w:rPr>
            </w:pPr>
          </w:p>
        </w:tc>
      </w:tr>
      <w:tr w:rsidR="009B7428" w:rsidRPr="005E066D" w:rsidTr="00C07477">
        <w:trPr>
          <w:trHeight w:val="230"/>
        </w:trPr>
        <w:tc>
          <w:tcPr>
            <w:tcW w:w="3600" w:type="dxa"/>
            <w:tcBorders>
              <w:top w:val="nil"/>
              <w:left w:val="nil"/>
              <w:bottom w:val="nil"/>
              <w:right w:val="nil"/>
            </w:tcBorders>
          </w:tcPr>
          <w:p w:rsidR="009B7428" w:rsidRDefault="009B7428" w:rsidP="00C07477">
            <w:pPr>
              <w:spacing w:after="0" w:line="240" w:lineRule="auto"/>
              <w:rPr>
                <w:rFonts w:eastAsia="Times New Roman"/>
                <w:b/>
                <w:bCs/>
              </w:rPr>
            </w:pPr>
            <w:r>
              <w:rPr>
                <w:rFonts w:eastAsia="Times New Roman"/>
                <w:b/>
                <w:bCs/>
              </w:rPr>
              <w:t>Definitie objecttype</w:t>
            </w:r>
          </w:p>
        </w:tc>
        <w:tc>
          <w:tcPr>
            <w:tcW w:w="5760" w:type="dxa"/>
            <w:gridSpan w:val="3"/>
            <w:tcBorders>
              <w:top w:val="nil"/>
              <w:left w:val="nil"/>
              <w:bottom w:val="nil"/>
              <w:right w:val="nil"/>
            </w:tcBorders>
          </w:tcPr>
          <w:p w:rsidR="009B7428" w:rsidRPr="00DD0F4F" w:rsidRDefault="00B47636" w:rsidP="00C07477">
            <w:pPr>
              <w:spacing w:after="0" w:line="240" w:lineRule="auto"/>
              <w:rPr>
                <w:rFonts w:eastAsia="Times New Roman"/>
                <w:lang w:val="nl-NL"/>
              </w:rPr>
            </w:pPr>
            <w:r w:rsidRPr="00367B3C">
              <w:rPr>
                <w:rFonts w:eastAsia="Times New Roman"/>
              </w:rPr>
              <w:fldChar w:fldCharType="begin" w:fldLock="1"/>
            </w:r>
            <w:r w:rsidR="009B7428" w:rsidRPr="00DD0F4F">
              <w:rPr>
                <w:rFonts w:eastAsia="Times New Roman"/>
                <w:lang w:val="nl-NL"/>
              </w:rPr>
              <w:instrText>MERGEFIELD Element.Notes</w:instrText>
            </w:r>
            <w:r w:rsidRPr="00367B3C">
              <w:rPr>
                <w:rFonts w:eastAsia="Times New Roman"/>
              </w:rPr>
              <w:fldChar w:fldCharType="end"/>
            </w:r>
            <w:r w:rsidR="009B7428" w:rsidRPr="00DD0F4F">
              <w:rPr>
                <w:rFonts w:eastAsia="Times New Roman"/>
                <w:lang w:val="nl-NL"/>
              </w:rPr>
              <w:t>De taken, rechten en/of verplichtingen die een specifieke betrokkene heeft ten aanzien van een specifieke zaak</w:t>
            </w:r>
          </w:p>
        </w:tc>
      </w:tr>
      <w:tr w:rsidR="009B7428" w:rsidRPr="005E066D" w:rsidTr="00C07477">
        <w:tc>
          <w:tcPr>
            <w:tcW w:w="3600" w:type="dxa"/>
            <w:tcBorders>
              <w:top w:val="nil"/>
              <w:left w:val="nil"/>
              <w:bottom w:val="nil"/>
              <w:right w:val="nil"/>
            </w:tcBorders>
          </w:tcPr>
          <w:p w:rsidR="009B7428" w:rsidRPr="00DD0F4F" w:rsidRDefault="009B7428" w:rsidP="00C07477">
            <w:pPr>
              <w:spacing w:after="0" w:line="240" w:lineRule="auto"/>
              <w:rPr>
                <w:rFonts w:eastAsia="Times New Roman"/>
                <w:b/>
                <w:bCs/>
                <w:lang w:val="nl-NL"/>
              </w:rPr>
            </w:pPr>
          </w:p>
        </w:tc>
        <w:tc>
          <w:tcPr>
            <w:tcW w:w="5760" w:type="dxa"/>
            <w:gridSpan w:val="3"/>
            <w:tcBorders>
              <w:top w:val="nil"/>
              <w:left w:val="nil"/>
              <w:bottom w:val="nil"/>
              <w:right w:val="nil"/>
            </w:tcBorders>
          </w:tcPr>
          <w:p w:rsidR="009B7428" w:rsidRPr="00DD0F4F" w:rsidRDefault="009B7428" w:rsidP="00C07477">
            <w:pPr>
              <w:spacing w:after="0" w:line="240" w:lineRule="auto"/>
              <w:rPr>
                <w:rFonts w:eastAsia="Times New Roman"/>
                <w:lang w:val="nl-NL"/>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eastAsia="Times New Roman"/>
                <w:b/>
                <w:bCs/>
              </w:rPr>
            </w:pPr>
            <w:r>
              <w:rPr>
                <w:rFonts w:eastAsia="Times New Roman"/>
                <w:b/>
                <w:bCs/>
              </w:rPr>
              <w:t>Herkomst definitie objecttype</w:t>
            </w:r>
          </w:p>
        </w:tc>
        <w:tc>
          <w:tcPr>
            <w:tcW w:w="5760" w:type="dxa"/>
            <w:gridSpan w:val="3"/>
            <w:tcBorders>
              <w:top w:val="nil"/>
              <w:left w:val="nil"/>
              <w:bottom w:val="nil"/>
              <w:right w:val="nil"/>
            </w:tcBorders>
          </w:tcPr>
          <w:p w:rsidR="009B7428" w:rsidRDefault="009B7428" w:rsidP="00C07477">
            <w:pPr>
              <w:spacing w:after="0" w:line="240" w:lineRule="auto"/>
              <w:rPr>
                <w:rFonts w:eastAsia="Times New Roman"/>
              </w:rPr>
            </w:pPr>
            <w:r>
              <w:rPr>
                <w:rFonts w:eastAsia="Times New Roman"/>
              </w:rPr>
              <w:t>KING</w:t>
            </w:r>
          </w:p>
        </w:tc>
      </w:tr>
      <w:tr w:rsidR="009B7428" w:rsidTr="00C07477">
        <w:trPr>
          <w:trHeight w:val="230"/>
        </w:trPr>
        <w:tc>
          <w:tcPr>
            <w:tcW w:w="3600" w:type="dxa"/>
            <w:tcBorders>
              <w:top w:val="nil"/>
              <w:left w:val="nil"/>
              <w:bottom w:val="nil"/>
              <w:right w:val="nil"/>
            </w:tcBorders>
          </w:tcPr>
          <w:p w:rsidR="009B7428" w:rsidRDefault="009B7428" w:rsidP="00C07477">
            <w:pPr>
              <w:spacing w:after="0" w:line="240" w:lineRule="auto"/>
              <w:rPr>
                <w:rFonts w:eastAsia="Times New Roman"/>
                <w:b/>
                <w:bCs/>
              </w:rPr>
            </w:pPr>
          </w:p>
        </w:tc>
        <w:tc>
          <w:tcPr>
            <w:tcW w:w="5760" w:type="dxa"/>
            <w:gridSpan w:val="3"/>
            <w:tcBorders>
              <w:top w:val="nil"/>
              <w:left w:val="nil"/>
              <w:bottom w:val="nil"/>
              <w:right w:val="nil"/>
            </w:tcBorders>
          </w:tcPr>
          <w:p w:rsidR="009B7428" w:rsidRDefault="009B7428" w:rsidP="00C07477">
            <w:pPr>
              <w:spacing w:after="0" w:line="240" w:lineRule="auto"/>
              <w:rPr>
                <w:rFonts w:eastAsia="Times New Roman"/>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eastAsia="Times New Roman"/>
                <w:b/>
                <w:bCs/>
              </w:rPr>
            </w:pPr>
            <w:r>
              <w:rPr>
                <w:rFonts w:eastAsia="Times New Roman"/>
                <w:b/>
                <w:bCs/>
              </w:rPr>
              <w:t>Datum opname objecttype</w:t>
            </w:r>
          </w:p>
        </w:tc>
        <w:tc>
          <w:tcPr>
            <w:tcW w:w="5760" w:type="dxa"/>
            <w:gridSpan w:val="3"/>
            <w:tcBorders>
              <w:top w:val="nil"/>
              <w:left w:val="nil"/>
              <w:bottom w:val="nil"/>
              <w:right w:val="nil"/>
            </w:tcBorders>
          </w:tcPr>
          <w:p w:rsidR="009B7428" w:rsidRDefault="009B7428" w:rsidP="00C07477">
            <w:pPr>
              <w:spacing w:after="0" w:line="240" w:lineRule="auto"/>
              <w:rPr>
                <w:rFonts w:eastAsia="Times New Roman"/>
              </w:rPr>
            </w:pPr>
            <w:r>
              <w:rPr>
                <w:rFonts w:eastAsia="Times New Roman"/>
              </w:rPr>
              <w:t>1 juni 2008</w:t>
            </w:r>
          </w:p>
        </w:tc>
      </w:tr>
      <w:tr w:rsidR="009B7428" w:rsidTr="00C07477">
        <w:trPr>
          <w:trHeight w:val="260"/>
        </w:trPr>
        <w:tc>
          <w:tcPr>
            <w:tcW w:w="3600" w:type="dxa"/>
            <w:tcBorders>
              <w:top w:val="nil"/>
              <w:left w:val="nil"/>
              <w:bottom w:val="nil"/>
              <w:right w:val="nil"/>
            </w:tcBorders>
          </w:tcPr>
          <w:p w:rsidR="009B7428" w:rsidRDefault="009B7428" w:rsidP="00C07477">
            <w:pPr>
              <w:spacing w:after="0" w:line="240" w:lineRule="auto"/>
              <w:rPr>
                <w:rFonts w:eastAsia="Times New Roman"/>
                <w:b/>
                <w:bCs/>
              </w:rPr>
            </w:pPr>
          </w:p>
        </w:tc>
        <w:tc>
          <w:tcPr>
            <w:tcW w:w="5760" w:type="dxa"/>
            <w:gridSpan w:val="3"/>
            <w:tcBorders>
              <w:top w:val="nil"/>
              <w:left w:val="nil"/>
              <w:bottom w:val="nil"/>
              <w:right w:val="nil"/>
            </w:tcBorders>
          </w:tcPr>
          <w:p w:rsidR="009B7428" w:rsidRDefault="009B7428" w:rsidP="00C07477">
            <w:pPr>
              <w:spacing w:after="0" w:line="240" w:lineRule="auto"/>
              <w:rPr>
                <w:rFonts w:eastAsia="Times New Roman"/>
              </w:rPr>
            </w:pPr>
          </w:p>
        </w:tc>
      </w:tr>
      <w:tr w:rsidR="009B7428" w:rsidRPr="005E066D" w:rsidTr="00C07477">
        <w:tc>
          <w:tcPr>
            <w:tcW w:w="3600" w:type="dxa"/>
            <w:tcBorders>
              <w:top w:val="nil"/>
              <w:left w:val="nil"/>
              <w:bottom w:val="nil"/>
              <w:right w:val="nil"/>
            </w:tcBorders>
          </w:tcPr>
          <w:p w:rsidR="009B7428" w:rsidRDefault="009B7428" w:rsidP="00C07477">
            <w:pPr>
              <w:spacing w:after="0" w:line="240" w:lineRule="auto"/>
              <w:rPr>
                <w:rFonts w:eastAsia="Times New Roman"/>
                <w:b/>
                <w:bCs/>
              </w:rPr>
            </w:pPr>
            <w:r>
              <w:rPr>
                <w:rFonts w:eastAsia="Times New Roman"/>
                <w:b/>
                <w:bCs/>
              </w:rPr>
              <w:t>Toelichting objecttype</w:t>
            </w:r>
          </w:p>
        </w:tc>
        <w:tc>
          <w:tcPr>
            <w:tcW w:w="5760" w:type="dxa"/>
            <w:gridSpan w:val="3"/>
            <w:tcBorders>
              <w:top w:val="nil"/>
              <w:left w:val="nil"/>
              <w:bottom w:val="nil"/>
              <w:right w:val="nil"/>
            </w:tcBorders>
          </w:tcPr>
          <w:p w:rsidR="009B7428" w:rsidRPr="00DD0F4F" w:rsidRDefault="009B7428" w:rsidP="00C07477">
            <w:pPr>
              <w:spacing w:after="0" w:line="240" w:lineRule="auto"/>
              <w:rPr>
                <w:rFonts w:eastAsia="Times New Roman"/>
                <w:lang w:val="nl-NL"/>
              </w:rPr>
            </w:pPr>
            <w:r w:rsidRPr="00DD0F4F">
              <w:rPr>
                <w:rFonts w:eastAsia="Times New Roman"/>
                <w:lang w:val="nl-NL"/>
              </w:rPr>
              <w:t>De ROL verbindt de zaak met de daarbij betrokken personen en organisaties. Het gaat daarbij om de aard van de betrokkenheid van zowel de, veelal externe, initiator</w:t>
            </w:r>
            <w:del w:id="1734" w:author="Arjan" w:date="2014-09-08T22:45:00Z">
              <w:r w:rsidRPr="00DD0F4F" w:rsidDel="004A56CC">
                <w:rPr>
                  <w:rFonts w:eastAsia="Times New Roman"/>
                  <w:lang w:val="nl-NL"/>
                </w:rPr>
                <w:delText>en</w:delText>
              </w:r>
            </w:del>
            <w:r w:rsidRPr="00DD0F4F">
              <w:rPr>
                <w:rFonts w:eastAsia="Times New Roman"/>
                <w:lang w:val="nl-NL"/>
              </w:rPr>
              <w:t xml:space="preserve"> van de zaak als de behandelaren van de zaak. De aard van de betrokkenheid is dan ook divers: aanvrager, behandelaar, medebehandelaar, belanghebbende, indiener namens een ander, etcetera. </w:t>
            </w:r>
          </w:p>
          <w:p w:rsidR="009B7428" w:rsidRPr="00DD0F4F" w:rsidRDefault="009B7428" w:rsidP="00C07477">
            <w:pPr>
              <w:spacing w:after="0" w:line="240" w:lineRule="auto"/>
              <w:rPr>
                <w:rFonts w:eastAsia="Times New Roman"/>
                <w:lang w:val="nl-NL"/>
              </w:rPr>
            </w:pPr>
            <w:r w:rsidRPr="00DD0F4F">
              <w:rPr>
                <w:rFonts w:eastAsia="Times New Roman"/>
                <w:lang w:val="nl-NL"/>
              </w:rPr>
              <w:t>Het is overigens  niet ondenkbaar dat één betrokkene meer dan één rol heeft in één zaak. Bijvoorbeeld als aanvrager van de zaak en als beschikkinghouder van het besluit (zoals een vergunning) dat de uitkomst is van de zaak.</w:t>
            </w:r>
          </w:p>
          <w:p w:rsidR="009B7428" w:rsidRPr="00DD0F4F" w:rsidRDefault="009B7428" w:rsidP="00C07477">
            <w:pPr>
              <w:spacing w:after="0" w:line="240" w:lineRule="auto"/>
              <w:rPr>
                <w:rFonts w:eastAsia="Times New Roman"/>
                <w:lang w:val="nl-NL"/>
              </w:rPr>
            </w:pPr>
            <w:r w:rsidRPr="00DD0F4F">
              <w:rPr>
                <w:rFonts w:eastAsia="Times New Roman"/>
                <w:lang w:val="nl-NL"/>
              </w:rPr>
              <w:t>Elke zaakbehandelende organisatie kan diverse rolbenamingen (Rolomschrijving) hanteren. Om bij uitwisseling van zaakgegevens tussen organisaties te bereiken dat rolbenamingen juist geinterpreteerd worden, hebben we Rolomschrijving generiek toegevoegd. Dit bevat de landelijk gehanteerde rolbenamingen.</w:t>
            </w:r>
          </w:p>
          <w:p w:rsidR="009B7428" w:rsidRPr="00DD0F4F" w:rsidRDefault="009B7428" w:rsidP="00C07477">
            <w:pPr>
              <w:spacing w:after="0" w:line="240" w:lineRule="auto"/>
              <w:rPr>
                <w:rFonts w:eastAsia="Times New Roman"/>
                <w:lang w:val="nl-NL"/>
              </w:rPr>
            </w:pPr>
            <w:r w:rsidRPr="00DD0F4F">
              <w:rPr>
                <w:rFonts w:eastAsia="Times New Roman"/>
                <w:lang w:val="nl-NL"/>
              </w:rPr>
              <w:t xml:space="preserve">Indien er sprake is van machtiging door een betrokkene van een andere betrokken bij dezelfde zaak, dan kan dat bij de ROL gespecificeerd worden. </w:t>
            </w:r>
          </w:p>
          <w:p w:rsidR="009B7428" w:rsidRPr="00DD0F4F" w:rsidRDefault="009B7428" w:rsidP="00C07477">
            <w:pPr>
              <w:spacing w:after="0" w:line="240" w:lineRule="auto"/>
              <w:rPr>
                <w:ins w:id="1735" w:author="Arjan" w:date="2014-09-08T22:46:00Z"/>
                <w:rFonts w:eastAsia="Times New Roman"/>
                <w:lang w:val="nl-NL"/>
              </w:rPr>
            </w:pPr>
            <w:r w:rsidRPr="00DD0F4F">
              <w:rPr>
                <w:rFonts w:eastAsia="Times New Roman"/>
                <w:lang w:val="nl-NL"/>
              </w:rPr>
              <w:t xml:space="preserve">Indien de betrokkene bij een zaak een natuurlijk persoon, niet-natuurlijk persoon of vestiging (van een niet zaakbehandelende organisatie) is, kan het gewenst zijn de contactpersoon te kennen namens die betrokkene in die zaak. Deze hebben we dan ook opgenomen in ROL. </w:t>
            </w:r>
          </w:p>
          <w:p w:rsidR="009B7428" w:rsidRPr="00DD0F4F" w:rsidRDefault="009B7428" w:rsidP="00C07477">
            <w:pPr>
              <w:spacing w:after="0" w:line="240" w:lineRule="auto"/>
              <w:rPr>
                <w:rFonts w:eastAsia="Times New Roman"/>
                <w:lang w:val="nl-NL"/>
              </w:rPr>
            </w:pPr>
            <w:r w:rsidRPr="00DD0F4F">
              <w:rPr>
                <w:rFonts w:eastAsia="Times New Roman"/>
                <w:lang w:val="nl-NL"/>
              </w:rPr>
              <w:t>Tevens hebben we de gegevens opgenomen van het correspondentieadres waarop de (externe) betrokkene (natuurlijk persoon,niet-natuurlijk persoon of vestiging van niet-zaakbehandelende organisatie) in zijn of haar rol bij de zaak heeft aangegeven schriftelijk te willen communiceren indien dit afwijkt van het correspondentie-adres zoals dat voor de betrokkene regulier geldt.</w:t>
            </w:r>
          </w:p>
        </w:tc>
      </w:tr>
      <w:tr w:rsidR="009B7428" w:rsidRPr="005E066D" w:rsidTr="00C07477">
        <w:tc>
          <w:tcPr>
            <w:tcW w:w="3600" w:type="dxa"/>
            <w:tcBorders>
              <w:top w:val="nil"/>
              <w:left w:val="nil"/>
              <w:bottom w:val="nil"/>
              <w:right w:val="nil"/>
            </w:tcBorders>
          </w:tcPr>
          <w:p w:rsidR="009B7428" w:rsidRPr="00DD0F4F" w:rsidRDefault="009B7428" w:rsidP="00C07477">
            <w:pPr>
              <w:spacing w:after="0" w:line="240" w:lineRule="auto"/>
              <w:rPr>
                <w:rFonts w:eastAsia="Times New Roman"/>
                <w:b/>
                <w:bCs/>
                <w:lang w:val="nl-NL"/>
              </w:rPr>
            </w:pPr>
          </w:p>
        </w:tc>
        <w:tc>
          <w:tcPr>
            <w:tcW w:w="5760" w:type="dxa"/>
            <w:gridSpan w:val="3"/>
            <w:tcBorders>
              <w:top w:val="nil"/>
              <w:left w:val="nil"/>
              <w:bottom w:val="nil"/>
              <w:right w:val="nil"/>
            </w:tcBorders>
          </w:tcPr>
          <w:p w:rsidR="009B7428" w:rsidRPr="00DD0F4F" w:rsidRDefault="009B7428" w:rsidP="00C07477">
            <w:pPr>
              <w:spacing w:after="0" w:line="240" w:lineRule="auto"/>
              <w:rPr>
                <w:rFonts w:eastAsia="Times New Roman"/>
                <w:lang w:val="nl-NL"/>
              </w:rPr>
            </w:pPr>
          </w:p>
        </w:tc>
      </w:tr>
      <w:bookmarkEnd w:id="1733"/>
      <w:tr w:rsidR="009B7428" w:rsidDel="00BF167C" w:rsidTr="00C07477">
        <w:trPr>
          <w:del w:id="1736" w:author="Arjan" w:date="2014-11-18T14:51:00Z"/>
        </w:trPr>
        <w:tc>
          <w:tcPr>
            <w:tcW w:w="3600" w:type="dxa"/>
            <w:tcBorders>
              <w:top w:val="nil"/>
              <w:left w:val="nil"/>
              <w:bottom w:val="nil"/>
              <w:right w:val="nil"/>
            </w:tcBorders>
          </w:tcPr>
          <w:p w:rsidR="009B7428" w:rsidDel="00BF167C" w:rsidRDefault="009B7428" w:rsidP="00C07477">
            <w:pPr>
              <w:spacing w:after="0" w:line="240" w:lineRule="auto"/>
              <w:rPr>
                <w:del w:id="1737" w:author="Arjan" w:date="2014-11-18T14:51:00Z"/>
                <w:rFonts w:eastAsia="Times New Roman"/>
                <w:b/>
                <w:bCs/>
              </w:rPr>
            </w:pPr>
            <w:del w:id="1738" w:author="Arjan" w:date="2014-11-18T14:51:00Z">
              <w:r w:rsidDel="00BF167C">
                <w:rPr>
                  <w:rFonts w:eastAsia="Times New Roman"/>
                  <w:b/>
                  <w:bCs/>
                </w:rPr>
                <w:delText>Unieke aanduiding objecttype</w:delText>
              </w:r>
            </w:del>
          </w:p>
        </w:tc>
        <w:tc>
          <w:tcPr>
            <w:tcW w:w="5760" w:type="dxa"/>
            <w:gridSpan w:val="3"/>
            <w:tcBorders>
              <w:top w:val="nil"/>
              <w:left w:val="nil"/>
              <w:bottom w:val="nil"/>
              <w:right w:val="nil"/>
            </w:tcBorders>
          </w:tcPr>
          <w:p w:rsidR="009B7428" w:rsidRPr="00367B3C" w:rsidDel="00BF167C" w:rsidRDefault="009B7428" w:rsidP="00C07477">
            <w:pPr>
              <w:spacing w:after="0" w:line="240" w:lineRule="auto"/>
              <w:rPr>
                <w:del w:id="1739" w:author="Arjan" w:date="2014-11-18T14:51:00Z"/>
                <w:rFonts w:eastAsia="Times New Roman"/>
              </w:rPr>
            </w:pPr>
            <w:del w:id="1740" w:author="Arjan" w:date="2014-11-18T14:51:00Z">
              <w:r w:rsidRPr="00367B3C" w:rsidDel="00BF167C">
                <w:rPr>
                  <w:rFonts w:eastAsia="Times New Roman"/>
                </w:rPr>
                <w:delText>Combinatie van de unieke aanduidingen van de gerelateerde BETROKKENE en de gerelateerde ZAAK met de Rolomschrijving.</w:delText>
              </w:r>
            </w:del>
          </w:p>
        </w:tc>
      </w:tr>
      <w:tr w:rsidR="009B7428" w:rsidDel="00BF167C" w:rsidTr="00C07477">
        <w:trPr>
          <w:del w:id="1741" w:author="Arjan" w:date="2014-11-18T14:51:00Z"/>
        </w:trPr>
        <w:tc>
          <w:tcPr>
            <w:tcW w:w="3600" w:type="dxa"/>
            <w:tcBorders>
              <w:top w:val="nil"/>
              <w:left w:val="nil"/>
              <w:bottom w:val="nil"/>
              <w:right w:val="nil"/>
            </w:tcBorders>
          </w:tcPr>
          <w:p w:rsidR="009B7428" w:rsidDel="00BF167C" w:rsidRDefault="009B7428" w:rsidP="00C07477">
            <w:pPr>
              <w:spacing w:after="0" w:line="240" w:lineRule="auto"/>
              <w:rPr>
                <w:del w:id="1742" w:author="Arjan" w:date="2014-11-18T14:51:00Z"/>
                <w:rFonts w:eastAsia="Times New Roman"/>
                <w:b/>
                <w:bCs/>
              </w:rPr>
            </w:pPr>
          </w:p>
        </w:tc>
        <w:tc>
          <w:tcPr>
            <w:tcW w:w="5760" w:type="dxa"/>
            <w:gridSpan w:val="3"/>
            <w:tcBorders>
              <w:top w:val="nil"/>
              <w:left w:val="nil"/>
              <w:bottom w:val="nil"/>
              <w:right w:val="nil"/>
            </w:tcBorders>
          </w:tcPr>
          <w:p w:rsidR="009B7428" w:rsidDel="00BF167C" w:rsidRDefault="009B7428" w:rsidP="00C07477">
            <w:pPr>
              <w:spacing w:after="0" w:line="240" w:lineRule="auto"/>
              <w:rPr>
                <w:del w:id="1743" w:author="Arjan" w:date="2014-11-18T14:51:00Z"/>
                <w:rFonts w:eastAsia="Times New Roman"/>
              </w:rPr>
            </w:pPr>
          </w:p>
        </w:tc>
      </w:tr>
      <w:tr w:rsidR="009B7428" w:rsidDel="00BF167C" w:rsidTr="00C07477">
        <w:trPr>
          <w:del w:id="1744" w:author="Arjan" w:date="2014-11-18T14:51:00Z"/>
        </w:trPr>
        <w:tc>
          <w:tcPr>
            <w:tcW w:w="3600" w:type="dxa"/>
            <w:tcBorders>
              <w:top w:val="nil"/>
              <w:left w:val="nil"/>
              <w:bottom w:val="nil"/>
              <w:right w:val="nil"/>
            </w:tcBorders>
          </w:tcPr>
          <w:p w:rsidR="009B7428" w:rsidDel="00BF167C" w:rsidRDefault="009B7428" w:rsidP="00C07477">
            <w:pPr>
              <w:spacing w:after="0" w:line="240" w:lineRule="auto"/>
              <w:rPr>
                <w:del w:id="1745" w:author="Arjan" w:date="2014-11-18T14:51:00Z"/>
                <w:rFonts w:eastAsia="Times New Roman"/>
                <w:b/>
                <w:bCs/>
              </w:rPr>
            </w:pPr>
            <w:del w:id="1746" w:author="Arjan" w:date="2014-11-18T14:51:00Z">
              <w:r w:rsidDel="00BF167C">
                <w:rPr>
                  <w:rFonts w:eastAsia="Times New Roman"/>
                  <w:b/>
                  <w:bCs/>
                </w:rPr>
                <w:delText>Populatie objecttype</w:delText>
              </w:r>
            </w:del>
          </w:p>
        </w:tc>
        <w:tc>
          <w:tcPr>
            <w:tcW w:w="5760" w:type="dxa"/>
            <w:gridSpan w:val="3"/>
            <w:tcBorders>
              <w:top w:val="nil"/>
              <w:left w:val="nil"/>
              <w:bottom w:val="nil"/>
              <w:right w:val="nil"/>
            </w:tcBorders>
          </w:tcPr>
          <w:p w:rsidR="009B7428" w:rsidDel="00BF167C" w:rsidRDefault="009B7428" w:rsidP="00C07477">
            <w:pPr>
              <w:spacing w:after="0" w:line="240" w:lineRule="auto"/>
              <w:rPr>
                <w:del w:id="1747" w:author="Arjan" w:date="2014-11-18T14:51:00Z"/>
                <w:rFonts w:eastAsia="Times New Roman"/>
              </w:rPr>
            </w:pPr>
            <w:del w:id="1748" w:author="Arjan" w:date="2014-11-18T14:51:00Z">
              <w:r w:rsidRPr="00367B3C" w:rsidDel="00BF167C">
                <w:rPr>
                  <w:rFonts w:eastAsia="Times New Roman"/>
                </w:rPr>
                <w:delText xml:space="preserve">Voor alle zaken de bij een zaak betrokkenen die van belang zijn voor het tot een goed einde brengen, de inhoudelijke </w:delText>
              </w:r>
              <w:r w:rsidRPr="00367B3C" w:rsidDel="00BF167C">
                <w:rPr>
                  <w:rFonts w:eastAsia="Times New Roman"/>
                </w:rPr>
                <w:lastRenderedPageBreak/>
                <w:delText>verantwoording (is de zaak goed afgehandeld), procesverantwoording (is de zaak op de juiste wijze afgehandeld) en/of reconstructie van de zaak.</w:delText>
              </w:r>
            </w:del>
          </w:p>
        </w:tc>
      </w:tr>
      <w:tr w:rsidR="009B7428" w:rsidDel="00BF167C" w:rsidTr="00C07477">
        <w:trPr>
          <w:del w:id="1749" w:author="Arjan" w:date="2014-11-18T14:51:00Z"/>
        </w:trPr>
        <w:tc>
          <w:tcPr>
            <w:tcW w:w="3600" w:type="dxa"/>
            <w:tcBorders>
              <w:top w:val="nil"/>
              <w:left w:val="nil"/>
              <w:bottom w:val="nil"/>
              <w:right w:val="nil"/>
            </w:tcBorders>
          </w:tcPr>
          <w:p w:rsidR="009B7428" w:rsidDel="00BF167C" w:rsidRDefault="009B7428" w:rsidP="00C07477">
            <w:pPr>
              <w:spacing w:after="0" w:line="240" w:lineRule="auto"/>
              <w:rPr>
                <w:del w:id="1750" w:author="Arjan" w:date="2014-11-18T14:51:00Z"/>
                <w:rFonts w:eastAsia="Times New Roman"/>
                <w:b/>
                <w:bCs/>
              </w:rPr>
            </w:pPr>
          </w:p>
        </w:tc>
        <w:tc>
          <w:tcPr>
            <w:tcW w:w="5760" w:type="dxa"/>
            <w:gridSpan w:val="3"/>
            <w:tcBorders>
              <w:top w:val="nil"/>
              <w:left w:val="nil"/>
              <w:bottom w:val="nil"/>
              <w:right w:val="nil"/>
            </w:tcBorders>
          </w:tcPr>
          <w:p w:rsidR="009B7428" w:rsidDel="00BF167C" w:rsidRDefault="009B7428" w:rsidP="00C07477">
            <w:pPr>
              <w:spacing w:after="0" w:line="240" w:lineRule="auto"/>
              <w:rPr>
                <w:del w:id="1751" w:author="Arjan" w:date="2014-11-18T14:51:00Z"/>
                <w:rFonts w:eastAsia="Times New Roman"/>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eastAsia="Times New Roman"/>
                <w:b/>
                <w:bCs/>
              </w:rPr>
            </w:pPr>
            <w:r>
              <w:rPr>
                <w:rFonts w:eastAsia="Times New Roman"/>
                <w:b/>
                <w:bCs/>
              </w:rPr>
              <w:t>Kwaliteitsbegrip objecttype</w:t>
            </w:r>
          </w:p>
        </w:tc>
        <w:tc>
          <w:tcPr>
            <w:tcW w:w="5760" w:type="dxa"/>
            <w:gridSpan w:val="3"/>
            <w:tcBorders>
              <w:top w:val="nil"/>
              <w:left w:val="nil"/>
              <w:bottom w:val="nil"/>
              <w:right w:val="nil"/>
            </w:tcBorders>
          </w:tcPr>
          <w:p w:rsidR="009B7428" w:rsidRDefault="009B7428" w:rsidP="00C07477">
            <w:pPr>
              <w:spacing w:after="0" w:line="240" w:lineRule="auto"/>
              <w:rPr>
                <w:rFonts w:eastAsia="Times New Roman"/>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eastAsia="Times New Roman"/>
                <w:b/>
                <w:bCs/>
              </w:rPr>
            </w:pPr>
          </w:p>
        </w:tc>
        <w:tc>
          <w:tcPr>
            <w:tcW w:w="5760" w:type="dxa"/>
            <w:gridSpan w:val="3"/>
            <w:tcBorders>
              <w:top w:val="nil"/>
              <w:left w:val="nil"/>
              <w:bottom w:val="nil"/>
              <w:right w:val="nil"/>
            </w:tcBorders>
          </w:tcPr>
          <w:p w:rsidR="009B7428" w:rsidRDefault="009B7428" w:rsidP="00C07477">
            <w:pPr>
              <w:spacing w:after="0" w:line="240" w:lineRule="auto"/>
              <w:rPr>
                <w:rFonts w:eastAsia="Times New Roman"/>
                <w:b/>
                <w:bC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bookmarkStart w:id="1752" w:name="BKM_BC3A5A0E_34A5_4964_81A9_F3E1C0AE9FC9"/>
            <w:r>
              <w:rPr>
                <w:rFonts w:eastAsia="Times New Roman"/>
                <w:b/>
                <w:bCs/>
              </w:rPr>
              <w:t>Overzicht Attributen</w:t>
            </w:r>
          </w:p>
        </w:tc>
        <w:tc>
          <w:tcPr>
            <w:tcW w:w="108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r>
              <w:rPr>
                <w:rFonts w:eastAsia="Times New Roman"/>
                <w:i/>
                <w:iCs/>
              </w:rPr>
              <w:t>Code</w:t>
            </w:r>
          </w:p>
        </w:tc>
        <w:tc>
          <w:tcPr>
            <w:tcW w:w="333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r>
              <w:rPr>
                <w:rFonts w:eastAsia="Times New Roman"/>
                <w:i/>
                <w:iCs/>
              </w:rPr>
              <w:t>Gegevensnaam</w:t>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r>
              <w:rPr>
                <w:rFonts w:eastAsia="Times New Roman"/>
                <w:i/>
                <w:iCs/>
              </w:rPr>
              <w:t>Herkomst</w:t>
            </w: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r>
              <w:rPr>
                <w:rFonts w:eastAsia="Times New Roman"/>
              </w:rPr>
              <w:t>0002</w:t>
            </w:r>
          </w:p>
        </w:tc>
        <w:tc>
          <w:tcPr>
            <w:tcW w:w="3330" w:type="dxa"/>
            <w:tcBorders>
              <w:top w:val="nil"/>
              <w:left w:val="nil"/>
              <w:bottom w:val="nil"/>
              <w:right w:val="nil"/>
            </w:tcBorders>
          </w:tcPr>
          <w:p w:rsidR="009B7428" w:rsidRDefault="00B47636" w:rsidP="00C07477">
            <w:pPr>
              <w:spacing w:after="0" w:line="240" w:lineRule="auto"/>
              <w:rPr>
                <w:rFonts w:eastAsia="Times New Roman"/>
              </w:rPr>
            </w:pPr>
            <w:r>
              <w:fldChar w:fldCharType="begin" w:fldLock="1"/>
            </w:r>
            <w:r w:rsidR="009B7428">
              <w:instrText xml:space="preserve">MERGEFIELD </w:instrText>
            </w:r>
            <w:r w:rsidR="009B7428">
              <w:rPr>
                <w:rFonts w:eastAsia="Times New Roman"/>
              </w:rPr>
              <w:instrText>Att.Name</w:instrText>
            </w:r>
            <w:r>
              <w:fldChar w:fldCharType="separate"/>
            </w:r>
            <w:r w:rsidR="009B7428">
              <w:rPr>
                <w:rFonts w:eastAsia="Times New Roman"/>
              </w:rPr>
              <w:t>Rolomschrijving</w:t>
            </w:r>
            <w:r>
              <w:fldChar w:fldCharType="end"/>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r>
              <w:rPr>
                <w:rFonts w:ascii="Lucida Sans" w:eastAsia="Times New Roman" w:hAnsi="Lucida Sans" w:cs="Lucida Sans"/>
              </w:rPr>
              <w:t>GFO Zaken 2004</w:t>
            </w:r>
          </w:p>
        </w:tc>
        <w:bookmarkEnd w:id="1752"/>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bookmarkStart w:id="1753" w:name="BKM_936A95BE_EE7B_4a29_87CF_AACFD397E8FD"/>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B47636" w:rsidP="00C07477">
            <w:pPr>
              <w:spacing w:after="0" w:line="240" w:lineRule="auto"/>
              <w:rPr>
                <w:rFonts w:eastAsia="Times New Roman"/>
              </w:rPr>
            </w:pPr>
            <w:r>
              <w:fldChar w:fldCharType="begin" w:fldLock="1"/>
            </w:r>
            <w:r w:rsidR="009B7428">
              <w:instrText xml:space="preserve">MERGEFIELD </w:instrText>
            </w:r>
            <w:r w:rsidR="009B7428">
              <w:rPr>
                <w:rFonts w:eastAsia="Times New Roman"/>
              </w:rPr>
              <w:instrText>Att.Name</w:instrText>
            </w:r>
            <w:r>
              <w:fldChar w:fldCharType="separate"/>
            </w:r>
            <w:r w:rsidR="009B7428">
              <w:rPr>
                <w:rFonts w:eastAsia="Times New Roman"/>
              </w:rPr>
              <w:t>Rolomschrijving generiek</w:t>
            </w:r>
            <w:r>
              <w:fldChar w:fldCharType="end"/>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r>
              <w:rPr>
                <w:rFonts w:ascii="Lucida Sans" w:eastAsia="Times New Roman" w:hAnsi="Lucida Sans" w:cs="Lucida Sans"/>
              </w:rPr>
              <w:t>KING</w:t>
            </w:r>
          </w:p>
        </w:tc>
        <w:bookmarkEnd w:id="1753"/>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bookmarkStart w:id="1754" w:name="BKM_8FB12A63_BE9F_457e_9B98_B110A6CE7927"/>
          </w:p>
        </w:tc>
        <w:tc>
          <w:tcPr>
            <w:tcW w:w="1080" w:type="dxa"/>
            <w:tcBorders>
              <w:top w:val="nil"/>
              <w:left w:val="nil"/>
              <w:bottom w:val="nil"/>
              <w:right w:val="nil"/>
            </w:tcBorders>
          </w:tcPr>
          <w:p w:rsidR="009B7428" w:rsidRDefault="009B7428" w:rsidP="00C07477">
            <w:pPr>
              <w:spacing w:after="0" w:line="240" w:lineRule="auto"/>
              <w:rPr>
                <w:rFonts w:eastAsia="Times New Roman"/>
              </w:rPr>
            </w:pPr>
            <w:r>
              <w:rPr>
                <w:rFonts w:eastAsia="Times New Roman"/>
              </w:rPr>
              <w:t>0003</w:t>
            </w:r>
          </w:p>
        </w:tc>
        <w:tc>
          <w:tcPr>
            <w:tcW w:w="3330" w:type="dxa"/>
            <w:tcBorders>
              <w:top w:val="nil"/>
              <w:left w:val="nil"/>
              <w:bottom w:val="nil"/>
              <w:right w:val="nil"/>
            </w:tcBorders>
          </w:tcPr>
          <w:p w:rsidR="009B7428" w:rsidRDefault="00B47636" w:rsidP="00C07477">
            <w:pPr>
              <w:spacing w:after="0" w:line="240" w:lineRule="auto"/>
              <w:rPr>
                <w:rFonts w:eastAsia="Times New Roman"/>
              </w:rPr>
            </w:pPr>
            <w:r>
              <w:fldChar w:fldCharType="begin" w:fldLock="1"/>
            </w:r>
            <w:r w:rsidR="009B7428">
              <w:instrText xml:space="preserve">MERGEFIELD </w:instrText>
            </w:r>
            <w:r w:rsidR="009B7428">
              <w:rPr>
                <w:rFonts w:eastAsia="Times New Roman"/>
              </w:rPr>
              <w:instrText>Att.Name</w:instrText>
            </w:r>
            <w:r>
              <w:fldChar w:fldCharType="separate"/>
            </w:r>
            <w:r w:rsidR="009B7428">
              <w:rPr>
                <w:rFonts w:eastAsia="Times New Roman"/>
              </w:rPr>
              <w:t>Roltoelichting</w:t>
            </w:r>
            <w:r>
              <w:fldChar w:fldCharType="end"/>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r>
              <w:rPr>
                <w:rFonts w:ascii="Lucida Sans" w:eastAsia="Times New Roman" w:hAnsi="Lucida Sans" w:cs="Lucida Sans"/>
              </w:rPr>
              <w:t>GFO Zaken 2004</w:t>
            </w:r>
          </w:p>
        </w:tc>
        <w:bookmarkEnd w:id="1754"/>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B47636" w:rsidP="00C07477">
            <w:pPr>
              <w:spacing w:after="0" w:line="240" w:lineRule="auto"/>
            </w:pPr>
            <w:r w:rsidRPr="0015040A">
              <w:rPr>
                <w:rFonts w:ascii="Arial" w:hAnsi="Arial" w:cs="Arial"/>
                <w:sz w:val="20"/>
                <w:szCs w:val="20"/>
                <w:lang w:val="en-AU"/>
              </w:rPr>
              <w:fldChar w:fldCharType="begin" w:fldLock="1"/>
            </w:r>
            <w:r w:rsidR="009B7428" w:rsidRPr="0015040A">
              <w:rPr>
                <w:rFonts w:ascii="Arial" w:hAnsi="Arial" w:cs="Arial"/>
                <w:sz w:val="20"/>
                <w:szCs w:val="20"/>
                <w:lang w:val="en-AU"/>
              </w:rPr>
              <w:instrText xml:space="preserve">MERGEFIELD </w:instrText>
            </w:r>
            <w:r w:rsidR="009B7428" w:rsidRPr="0015040A">
              <w:rPr>
                <w:rFonts w:ascii="Arial" w:eastAsia="Times New Roman" w:hAnsi="Arial" w:cs="Arial"/>
                <w:color w:val="000000"/>
                <w:sz w:val="20"/>
                <w:szCs w:val="20"/>
              </w:rPr>
              <w:instrText>Att.Name</w:instrText>
            </w:r>
            <w:r w:rsidRPr="0015040A">
              <w:rPr>
                <w:rFonts w:ascii="Arial" w:hAnsi="Arial" w:cs="Arial"/>
                <w:sz w:val="20"/>
                <w:szCs w:val="20"/>
                <w:lang w:val="en-AU"/>
              </w:rPr>
              <w:fldChar w:fldCharType="separate"/>
            </w:r>
            <w:r w:rsidR="009B7428" w:rsidRPr="0015040A">
              <w:rPr>
                <w:rFonts w:ascii="Arial" w:eastAsia="Times New Roman" w:hAnsi="Arial" w:cs="Arial"/>
                <w:color w:val="000000"/>
                <w:sz w:val="20"/>
                <w:szCs w:val="20"/>
              </w:rPr>
              <w:t xml:space="preserve">Indicatie </w:t>
            </w:r>
            <w:r w:rsidR="009B7428">
              <w:rPr>
                <w:rFonts w:ascii="Arial" w:eastAsia="Times New Roman" w:hAnsi="Arial" w:cs="Arial"/>
                <w:color w:val="000000"/>
                <w:sz w:val="20"/>
                <w:szCs w:val="20"/>
              </w:rPr>
              <w:t>machtiging</w:t>
            </w:r>
            <w:r w:rsidRPr="0015040A">
              <w:rPr>
                <w:rFonts w:ascii="Arial" w:hAnsi="Arial" w:cs="Arial"/>
                <w:sz w:val="20"/>
                <w:szCs w:val="20"/>
                <w:lang w:val="en-AU"/>
              </w:rPr>
              <w:fldChar w:fldCharType="end"/>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r>
              <w:rPr>
                <w:rFonts w:ascii="Lucida Sans" w:eastAsia="Times New Roman" w:hAnsi="Lucida Sans" w:cs="Lucida Sans"/>
              </w:rPr>
              <w:t>KING</w:t>
            </w: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bookmarkStart w:id="1755" w:name="BKM_E6804EDA_3B9D_46eb_858B_A5F36DCCC22C"/>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B47636" w:rsidP="00C07477">
            <w:pPr>
              <w:spacing w:after="0" w:line="240" w:lineRule="auto"/>
              <w:rPr>
                <w:rFonts w:eastAsia="Times New Roman"/>
              </w:rPr>
            </w:pPr>
            <w:r>
              <w:fldChar w:fldCharType="begin" w:fldLock="1"/>
            </w:r>
            <w:r w:rsidR="009B7428">
              <w:instrText xml:space="preserve">MERGEFIELD </w:instrText>
            </w:r>
            <w:r w:rsidR="009B7428">
              <w:rPr>
                <w:rFonts w:eastAsia="Times New Roman"/>
              </w:rPr>
              <w:instrText>Att.Name</w:instrText>
            </w:r>
            <w:r>
              <w:fldChar w:fldCharType="separate"/>
            </w:r>
            <w:r w:rsidR="009B7428">
              <w:rPr>
                <w:rFonts w:eastAsia="Times New Roman"/>
              </w:rPr>
              <w:t>Contactpersoon</w:t>
            </w:r>
            <w:r>
              <w:fldChar w:fldCharType="end"/>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r>
              <w:rPr>
                <w:rFonts w:ascii="Lucida Sans" w:eastAsia="Times New Roman" w:hAnsi="Lucida Sans" w:cs="Lucida Sans"/>
              </w:rPr>
              <w:t>KING</w:t>
            </w:r>
          </w:p>
        </w:tc>
        <w:bookmarkEnd w:id="1755"/>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pPr>
            <w:r>
              <w:t>- Contactpersoonnaam</w:t>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pPr>
            <w:r>
              <w:t>- Contactpersoon functie</w:t>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pPr>
            <w:r>
              <w:t>- Contactpersoon telefoonnummer</w:t>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pPr>
            <w:r>
              <w:t>- Contactpersoon emailadres</w:t>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bookmarkStart w:id="1756" w:name="BKM_75DED149_6BB3_44ba_AF19_C14EA48C3AFE"/>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B47636" w:rsidP="00333A1A">
            <w:pPr>
              <w:spacing w:after="0" w:line="240" w:lineRule="auto"/>
              <w:rPr>
                <w:rFonts w:eastAsia="Times New Roman"/>
              </w:rPr>
            </w:pPr>
            <w:ins w:id="1757" w:author="Arjan" w:date="2014-11-18T14:35:00Z">
              <w:r>
                <w:rPr>
                  <w:szCs w:val="24"/>
                </w:rPr>
                <w:fldChar w:fldCharType="begin" w:fldLock="1"/>
              </w:r>
              <w:r w:rsidR="009B7428">
                <w:rPr>
                  <w:szCs w:val="24"/>
                </w:rPr>
                <w:instrText xml:space="preserve">MERGEFIELD </w:instrText>
              </w:r>
              <w:r w:rsidR="009B7428">
                <w:rPr>
                  <w:rFonts w:ascii="Calibri" w:eastAsia="Times New Roman" w:hAnsi="Calibri"/>
                  <w:szCs w:val="24"/>
                  <w:lang w:val="nl-NL"/>
                </w:rPr>
                <w:instrText>Element.Name</w:instrText>
              </w:r>
              <w:r>
                <w:rPr>
                  <w:szCs w:val="24"/>
                </w:rPr>
                <w:fldChar w:fldCharType="separate"/>
              </w:r>
              <w:r w:rsidR="009B7428">
                <w:rPr>
                  <w:rFonts w:ascii="Calibri" w:eastAsia="Times New Roman" w:hAnsi="Calibri"/>
                  <w:szCs w:val="24"/>
                  <w:lang w:val="nl-NL"/>
                </w:rPr>
                <w:t xml:space="preserve">Afwijkend binnenlands correspondentieadres </w:t>
              </w:r>
              <w:r>
                <w:rPr>
                  <w:szCs w:val="24"/>
                </w:rPr>
                <w:fldChar w:fldCharType="end"/>
              </w:r>
            </w:ins>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ins w:id="1758" w:author="Arjan" w:date="2014-11-18T14:35:00Z">
              <w:r>
                <w:rPr>
                  <w:rFonts w:ascii="Lucida Sans" w:eastAsia="Times New Roman" w:hAnsi="Lucida Sans" w:cs="Lucida Sans"/>
                </w:rPr>
                <w:t>KING</w:t>
              </w:r>
            </w:ins>
          </w:p>
        </w:tc>
        <w:bookmarkEnd w:id="1756"/>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rPr>
                <w:szCs w:val="24"/>
              </w:rPr>
            </w:pPr>
            <w:r>
              <w:rPr>
                <w:szCs w:val="24"/>
              </w:rPr>
              <w:t xml:space="preserve">- </w:t>
            </w:r>
            <w:ins w:id="1759" w:author="Arjan" w:date="2014-11-18T14:36:00Z">
              <w:r w:rsidR="00B47636">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B47636">
                <w:rPr>
                  <w:szCs w:val="24"/>
                </w:rPr>
                <w:fldChar w:fldCharType="separate"/>
              </w:r>
              <w:r>
                <w:rPr>
                  <w:rFonts w:ascii="Calibri" w:eastAsia="Times New Roman" w:hAnsi="Calibri"/>
                  <w:color w:val="0F0F0F"/>
                  <w:szCs w:val="24"/>
                  <w:lang w:val="nl-NL"/>
                </w:rPr>
                <w:t>Huisnummer</w:t>
              </w:r>
              <w:r w:rsidR="00B47636">
                <w:rPr>
                  <w:szCs w:val="24"/>
                </w:rPr>
                <w:fldChar w:fldCharType="end"/>
              </w:r>
            </w:ins>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rPr>
                <w:szCs w:val="24"/>
              </w:rPr>
            </w:pPr>
            <w:ins w:id="1760" w:author="Arjan" w:date="2014-11-18T14:36:00Z">
              <w:r>
                <w:rPr>
                  <w:szCs w:val="24"/>
                </w:rPr>
                <w:t xml:space="preserve">- </w:t>
              </w:r>
              <w:r w:rsidR="00B47636">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B47636">
                <w:rPr>
                  <w:szCs w:val="24"/>
                </w:rPr>
                <w:fldChar w:fldCharType="separate"/>
              </w:r>
              <w:r>
                <w:rPr>
                  <w:rFonts w:ascii="Calibri" w:eastAsia="Times New Roman" w:hAnsi="Calibri"/>
                  <w:color w:val="0F0F0F"/>
                  <w:szCs w:val="24"/>
                  <w:lang w:val="nl-NL"/>
                </w:rPr>
                <w:t>Huisletter</w:t>
              </w:r>
              <w:r w:rsidR="00B47636">
                <w:rPr>
                  <w:szCs w:val="24"/>
                </w:rPr>
                <w:fldChar w:fldCharType="end"/>
              </w:r>
            </w:ins>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rPr>
                <w:szCs w:val="24"/>
              </w:rPr>
            </w:pPr>
            <w:ins w:id="1761" w:author="Arjan" w:date="2014-11-18T14:36:00Z">
              <w:r>
                <w:rPr>
                  <w:szCs w:val="24"/>
                </w:rPr>
                <w:t xml:space="preserve">- </w:t>
              </w:r>
              <w:r w:rsidR="00B47636">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B47636">
                <w:rPr>
                  <w:szCs w:val="24"/>
                </w:rPr>
                <w:fldChar w:fldCharType="separate"/>
              </w:r>
              <w:r>
                <w:rPr>
                  <w:rFonts w:ascii="Calibri" w:eastAsia="Times New Roman" w:hAnsi="Calibri"/>
                  <w:color w:val="0F0F0F"/>
                  <w:szCs w:val="24"/>
                  <w:lang w:val="nl-NL"/>
                </w:rPr>
                <w:t>Huisnummertoevoeging</w:t>
              </w:r>
              <w:r w:rsidR="00B47636">
                <w:rPr>
                  <w:szCs w:val="24"/>
                </w:rPr>
                <w:fldChar w:fldCharType="end"/>
              </w:r>
            </w:ins>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rPr>
                <w:szCs w:val="24"/>
              </w:rPr>
            </w:pPr>
            <w:ins w:id="1762" w:author="Arjan" w:date="2014-11-18T14:36:00Z">
              <w:r>
                <w:rPr>
                  <w:szCs w:val="24"/>
                </w:rPr>
                <w:t xml:space="preserve">- </w:t>
              </w:r>
              <w:r w:rsidR="00B47636">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B47636">
                <w:rPr>
                  <w:szCs w:val="24"/>
                </w:rPr>
                <w:fldChar w:fldCharType="separate"/>
              </w:r>
              <w:r>
                <w:rPr>
                  <w:rFonts w:ascii="Calibri" w:eastAsia="Times New Roman" w:hAnsi="Calibri"/>
                  <w:color w:val="0F0F0F"/>
                  <w:szCs w:val="24"/>
                  <w:lang w:val="nl-NL"/>
                </w:rPr>
                <w:t>Naam openbare ruimte</w:t>
              </w:r>
              <w:r w:rsidR="00B47636">
                <w:rPr>
                  <w:szCs w:val="24"/>
                </w:rPr>
                <w:fldChar w:fldCharType="end"/>
              </w:r>
            </w:ins>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rPr>
                <w:szCs w:val="24"/>
              </w:rPr>
            </w:pPr>
            <w:ins w:id="1763" w:author="Arjan" w:date="2014-11-18T14:36:00Z">
              <w:r>
                <w:rPr>
                  <w:szCs w:val="24"/>
                </w:rPr>
                <w:t xml:space="preserve">- </w:t>
              </w:r>
              <w:r w:rsidR="00B47636">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B47636">
                <w:rPr>
                  <w:szCs w:val="24"/>
                </w:rPr>
                <w:fldChar w:fldCharType="separate"/>
              </w:r>
              <w:r>
                <w:rPr>
                  <w:rFonts w:ascii="Calibri" w:eastAsia="Times New Roman" w:hAnsi="Calibri"/>
                  <w:color w:val="0F0F0F"/>
                  <w:szCs w:val="24"/>
                  <w:lang w:val="nl-NL"/>
                </w:rPr>
                <w:t>Postcode</w:t>
              </w:r>
              <w:r w:rsidR="00B47636">
                <w:rPr>
                  <w:szCs w:val="24"/>
                </w:rPr>
                <w:fldChar w:fldCharType="end"/>
              </w:r>
            </w:ins>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rPr>
                <w:szCs w:val="24"/>
              </w:rPr>
            </w:pPr>
            <w:ins w:id="1764" w:author="Arjan" w:date="2014-11-18T14:36:00Z">
              <w:r>
                <w:rPr>
                  <w:szCs w:val="24"/>
                </w:rPr>
                <w:t xml:space="preserve">- </w:t>
              </w:r>
              <w:r w:rsidR="00B47636">
                <w:rPr>
                  <w:szCs w:val="24"/>
                </w:rPr>
                <w:fldChar w:fldCharType="begin" w:fldLock="1"/>
              </w:r>
              <w:r>
                <w:rPr>
                  <w:szCs w:val="24"/>
                </w:rPr>
                <w:instrText xml:space="preserve">MERGEFIELD </w:instrText>
              </w:r>
              <w:r>
                <w:rPr>
                  <w:rFonts w:ascii="Calibri" w:eastAsia="Times New Roman" w:hAnsi="Calibri"/>
                  <w:color w:val="0F0F0F"/>
                  <w:szCs w:val="24"/>
                  <w:lang w:val="nl-NL"/>
                </w:rPr>
                <w:instrText>Att.Name</w:instrText>
              </w:r>
              <w:r w:rsidR="00B47636">
                <w:rPr>
                  <w:szCs w:val="24"/>
                </w:rPr>
                <w:fldChar w:fldCharType="separate"/>
              </w:r>
              <w:r>
                <w:rPr>
                  <w:rFonts w:ascii="Calibri" w:eastAsia="Times New Roman" w:hAnsi="Calibri"/>
                  <w:color w:val="0F0F0F"/>
                  <w:szCs w:val="24"/>
                  <w:lang w:val="nl-NL"/>
                </w:rPr>
                <w:t>Woonplaatsnaam</w:t>
              </w:r>
              <w:r w:rsidR="00B47636">
                <w:rPr>
                  <w:szCs w:val="24"/>
                </w:rPr>
                <w:fldChar w:fldCharType="end"/>
              </w:r>
            </w:ins>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B47636" w:rsidP="00C07477">
            <w:pPr>
              <w:spacing w:after="0" w:line="240" w:lineRule="auto"/>
              <w:rPr>
                <w:rFonts w:eastAsia="Times New Roman"/>
              </w:rPr>
            </w:pPr>
            <w:r>
              <w:fldChar w:fldCharType="begin" w:fldLock="1"/>
            </w:r>
            <w:r w:rsidR="009B7428">
              <w:instrText xml:space="preserve">MERGEFIELD </w:instrText>
            </w:r>
            <w:r w:rsidR="009B7428">
              <w:rPr>
                <w:rFonts w:eastAsia="Times New Roman"/>
              </w:rPr>
              <w:instrText>Att.Name</w:instrText>
            </w:r>
            <w:r>
              <w:fldChar w:fldCharType="separate"/>
            </w:r>
            <w:r w:rsidR="009B7428">
              <w:rPr>
                <w:rFonts w:eastAsia="Times New Roman"/>
              </w:rPr>
              <w:t>Afwijkend correspondentie postadres</w:t>
            </w:r>
            <w:r>
              <w:fldChar w:fldCharType="end"/>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r>
              <w:rPr>
                <w:rFonts w:ascii="Lucida Sans" w:eastAsia="Times New Roman" w:hAnsi="Lucida Sans" w:cs="Lucida Sans"/>
              </w:rPr>
              <w:t>KING</w:t>
            </w: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pPr>
            <w:r>
              <w:t>- Postadrestype</w:t>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pPr>
            <w:r>
              <w:t>- Postbus- of antwoordnummer</w:t>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pPr>
            <w:r>
              <w:t>- Postadres postcode</w:t>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pPr>
            <w:ins w:id="1765" w:author="Arjan" w:date="2014-11-18T14:37:00Z">
              <w:r>
                <w:t>- W</w:t>
              </w:r>
            </w:ins>
            <w:ins w:id="1766" w:author="Arjan" w:date="2014-11-18T14:38:00Z">
              <w:r>
                <w:t>oonplaatsnaam</w:t>
              </w:r>
            </w:ins>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bookmarkStart w:id="1767" w:name="BKM_000C70FC_6312_44cc_9BAD_E2210DBA4100"/>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B47636" w:rsidP="00C07477">
            <w:pPr>
              <w:spacing w:after="0" w:line="240" w:lineRule="auto"/>
              <w:rPr>
                <w:rFonts w:eastAsia="Times New Roman"/>
              </w:rPr>
            </w:pPr>
            <w:r>
              <w:fldChar w:fldCharType="begin" w:fldLock="1"/>
            </w:r>
            <w:r w:rsidR="009B7428">
              <w:instrText xml:space="preserve">MERGEFIELD </w:instrText>
            </w:r>
            <w:r w:rsidR="009B7428">
              <w:rPr>
                <w:rFonts w:eastAsia="Times New Roman"/>
              </w:rPr>
              <w:instrText>Att.Name</w:instrText>
            </w:r>
            <w:r>
              <w:fldChar w:fldCharType="separate"/>
            </w:r>
            <w:r w:rsidR="009B7428">
              <w:rPr>
                <w:rFonts w:eastAsia="Times New Roman"/>
              </w:rPr>
              <w:t>Afwijkend buitenlands correspondentieadres</w:t>
            </w:r>
            <w:r>
              <w:fldChar w:fldCharType="end"/>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r>
              <w:rPr>
                <w:rFonts w:ascii="Lucida Sans" w:eastAsia="Times New Roman" w:hAnsi="Lucida Sans" w:cs="Lucida Sans"/>
              </w:rPr>
              <w:t>KING</w:t>
            </w:r>
          </w:p>
        </w:tc>
        <w:bookmarkEnd w:id="1767"/>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pPr>
            <w:r>
              <w:t>- Adres buitenland 1</w:t>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pPr>
            <w:r>
              <w:t>- Adres buitenland 2</w:t>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pPr>
            <w:r>
              <w:t>- Adres buitenland 3</w:t>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1080" w:type="dxa"/>
            <w:tcBorders>
              <w:top w:val="nil"/>
              <w:left w:val="nil"/>
              <w:bottom w:val="nil"/>
              <w:right w:val="nil"/>
            </w:tcBorders>
          </w:tcPr>
          <w:p w:rsidR="009B7428" w:rsidRDefault="009B7428" w:rsidP="00C07477">
            <w:pPr>
              <w:spacing w:after="0" w:line="240" w:lineRule="auto"/>
              <w:rPr>
                <w:rFonts w:eastAsia="Times New Roman"/>
              </w:rPr>
            </w:pPr>
          </w:p>
        </w:tc>
        <w:tc>
          <w:tcPr>
            <w:tcW w:w="3330" w:type="dxa"/>
            <w:tcBorders>
              <w:top w:val="nil"/>
              <w:left w:val="nil"/>
              <w:bottom w:val="nil"/>
              <w:right w:val="nil"/>
            </w:tcBorders>
          </w:tcPr>
          <w:p w:rsidR="009B7428" w:rsidRDefault="009B7428" w:rsidP="00C07477">
            <w:pPr>
              <w:spacing w:after="0" w:line="240" w:lineRule="auto"/>
            </w:pPr>
            <w:ins w:id="1768" w:author="Arjan" w:date="2014-11-18T14:38:00Z">
              <w:r>
                <w:t>- Land postadres</w:t>
              </w:r>
            </w:ins>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r>
      <w:tr w:rsidR="009B7428" w:rsidTr="00C07477">
        <w:tc>
          <w:tcPr>
            <w:tcW w:w="3600" w:type="dxa"/>
            <w:tcBorders>
              <w:top w:val="nil"/>
              <w:left w:val="nil"/>
              <w:right w:val="nil"/>
            </w:tcBorders>
          </w:tcPr>
          <w:p w:rsidR="009B7428" w:rsidRDefault="009B7428" w:rsidP="00C07477">
            <w:pPr>
              <w:spacing w:after="0" w:line="240" w:lineRule="auto"/>
              <w:rPr>
                <w:rFonts w:ascii="Lucida Sans" w:eastAsia="Times New Roman" w:hAnsi="Lucida Sans" w:cs="Lucida Sans"/>
              </w:rPr>
            </w:pPr>
            <w:r>
              <w:rPr>
                <w:rFonts w:eastAsia="Times New Roman"/>
                <w:b/>
                <w:bCs/>
              </w:rPr>
              <w:t>Overzicht relaties</w:t>
            </w:r>
          </w:p>
        </w:tc>
        <w:tc>
          <w:tcPr>
            <w:tcW w:w="4410" w:type="dxa"/>
            <w:gridSpan w:val="2"/>
            <w:tcBorders>
              <w:top w:val="nil"/>
              <w:left w:val="nil"/>
              <w:right w:val="nil"/>
            </w:tcBorders>
          </w:tcPr>
          <w:p w:rsidR="009B7428" w:rsidRDefault="009B7428" w:rsidP="00C07477">
            <w:pPr>
              <w:spacing w:after="0" w:line="240" w:lineRule="auto"/>
              <w:rPr>
                <w:rFonts w:ascii="Lucida Sans" w:eastAsia="Times New Roman" w:hAnsi="Lucida Sans" w:cs="Lucida Sans"/>
              </w:rPr>
            </w:pPr>
            <w:r>
              <w:rPr>
                <w:rFonts w:ascii="Lucida Sans" w:eastAsia="Times New Roman" w:hAnsi="Lucida Sans" w:cs="Lucida Sans"/>
                <w:i/>
                <w:iCs/>
              </w:rPr>
              <w:t>Relatienaam incl. gerelateerd type</w:t>
            </w:r>
          </w:p>
        </w:tc>
        <w:tc>
          <w:tcPr>
            <w:tcW w:w="1350" w:type="dxa"/>
            <w:tcBorders>
              <w:top w:val="nil"/>
              <w:left w:val="nil"/>
              <w:right w:val="nil"/>
            </w:tcBorders>
          </w:tcPr>
          <w:p w:rsidR="009B7428" w:rsidRDefault="009B7428" w:rsidP="00C07477">
            <w:pPr>
              <w:spacing w:after="0" w:line="240" w:lineRule="auto"/>
              <w:rPr>
                <w:rFonts w:ascii="Lucida Sans" w:eastAsia="Times New Roman" w:hAnsi="Lucida Sans" w:cs="Lucida Sans"/>
              </w:rPr>
            </w:pPr>
            <w:r>
              <w:rPr>
                <w:rFonts w:ascii="Lucida Sans" w:eastAsia="Times New Roman" w:hAnsi="Lucida Sans" w:cs="Lucida Sans"/>
                <w:i/>
                <w:iCs/>
              </w:rPr>
              <w:t>Herkomst</w:t>
            </w:r>
          </w:p>
        </w:tc>
      </w:tr>
      <w:tr w:rsidR="009B7428" w:rsidTr="00C07477">
        <w:tc>
          <w:tcPr>
            <w:tcW w:w="360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p>
        </w:tc>
        <w:tc>
          <w:tcPr>
            <w:tcW w:w="4410" w:type="dxa"/>
            <w:gridSpan w:val="2"/>
            <w:tcBorders>
              <w:top w:val="nil"/>
              <w:left w:val="nil"/>
              <w:bottom w:val="nil"/>
              <w:right w:val="nil"/>
            </w:tcBorders>
          </w:tcPr>
          <w:p w:rsidR="009B7428" w:rsidRDefault="00B47636" w:rsidP="00C07477">
            <w:pPr>
              <w:spacing w:after="0" w:line="240" w:lineRule="auto"/>
              <w:rPr>
                <w:rFonts w:ascii="Lucida Sans" w:eastAsia="Times New Roman" w:hAnsi="Lucida Sans" w:cs="Lucida Sans"/>
              </w:rPr>
            </w:pPr>
            <w:r>
              <w:fldChar w:fldCharType="begin" w:fldLock="1"/>
            </w:r>
            <w:r w:rsidR="009B7428">
              <w:instrText xml:space="preserve">MERGEFIELD </w:instrText>
            </w:r>
            <w:r w:rsidR="009B7428">
              <w:rPr>
                <w:rFonts w:eastAsia="Times New Roman"/>
              </w:rPr>
              <w:instrText>Connector.Name</w:instrText>
            </w:r>
            <w:r>
              <w:fldChar w:fldCharType="separate"/>
            </w:r>
            <w:r w:rsidR="009B7428">
              <w:rPr>
                <w:rFonts w:eastAsia="Times New Roman"/>
              </w:rPr>
              <w:t>zet als betrokkene</w:t>
            </w:r>
            <w:r>
              <w:fldChar w:fldCharType="end"/>
            </w:r>
            <w:r w:rsidR="009B7428">
              <w:rPr>
                <w:rFonts w:eastAsia="Times New Roman"/>
              </w:rPr>
              <w:t xml:space="preserve">   </w:t>
            </w:r>
            <w:r>
              <w:rPr>
                <w:rFonts w:eastAsia="Times New Roman"/>
              </w:rPr>
              <w:fldChar w:fldCharType="begin" w:fldLock="1"/>
            </w:r>
            <w:r w:rsidR="009B7428">
              <w:rPr>
                <w:rFonts w:eastAsia="Times New Roman"/>
              </w:rPr>
              <w:instrText>MERGEFIELD Element.Name</w:instrText>
            </w:r>
            <w:r>
              <w:rPr>
                <w:rFonts w:eastAsia="Times New Roman"/>
              </w:rPr>
              <w:fldChar w:fldCharType="separate"/>
            </w:r>
            <w:r w:rsidR="009B7428">
              <w:rPr>
                <w:rFonts w:eastAsia="Times New Roman"/>
              </w:rPr>
              <w:t>STATUS</w:t>
            </w:r>
            <w:r>
              <w:rPr>
                <w:rFonts w:eastAsia="Times New Roman"/>
              </w:rPr>
              <w:fldChar w:fldCharType="end"/>
            </w:r>
            <w:r w:rsidR="009B7428">
              <w:rPr>
                <w:rFonts w:eastAsia="Times New Roman"/>
              </w:rPr>
              <w:t xml:space="preserve"> </w:t>
            </w:r>
            <w:r w:rsidR="009B7428">
              <w:rPr>
                <w:rFonts w:ascii="Lucida Sans" w:eastAsia="Times New Roman" w:hAnsi="Lucida Sans" w:cs="Lucida Sans"/>
              </w:rPr>
              <w:t xml:space="preserve"> </w:t>
            </w:r>
          </w:p>
        </w:tc>
        <w:tc>
          <w:tcPr>
            <w:tcW w:w="1350" w:type="dxa"/>
            <w:tcBorders>
              <w:top w:val="nil"/>
              <w:left w:val="nil"/>
              <w:bottom w:val="nil"/>
              <w:right w:val="nil"/>
            </w:tcBorders>
          </w:tcPr>
          <w:p w:rsidR="009B7428" w:rsidRDefault="009B7428" w:rsidP="00C07477">
            <w:pPr>
              <w:spacing w:after="0" w:line="240" w:lineRule="auto"/>
              <w:rPr>
                <w:rFonts w:ascii="Lucida Sans" w:eastAsia="Times New Roman" w:hAnsi="Lucida Sans" w:cs="Lucida Sans"/>
              </w:rPr>
            </w:pPr>
            <w:r>
              <w:rPr>
                <w:rFonts w:ascii="Lucida Sans" w:eastAsia="Times New Roman" w:hAnsi="Lucida Sans" w:cs="Lucida Sans"/>
              </w:rPr>
              <w:t>KING</w:t>
            </w:r>
          </w:p>
        </w:tc>
      </w:tr>
      <w:tr w:rsidR="009B7428" w:rsidDel="005A5EDD" w:rsidTr="00C07477">
        <w:trPr>
          <w:del w:id="1769" w:author="Arjan" w:date="2014-11-18T14:45:00Z"/>
        </w:trPr>
        <w:tc>
          <w:tcPr>
            <w:tcW w:w="3600" w:type="dxa"/>
            <w:tcBorders>
              <w:top w:val="nil"/>
              <w:left w:val="nil"/>
              <w:bottom w:val="nil"/>
              <w:right w:val="nil"/>
            </w:tcBorders>
          </w:tcPr>
          <w:p w:rsidR="009B7428" w:rsidDel="005A5EDD" w:rsidRDefault="009B7428" w:rsidP="00C07477">
            <w:pPr>
              <w:spacing w:after="0" w:line="240" w:lineRule="auto"/>
              <w:rPr>
                <w:del w:id="1770" w:author="Arjan" w:date="2014-11-18T14:45:00Z"/>
                <w:rFonts w:ascii="Lucida Sans" w:eastAsia="Times New Roman" w:hAnsi="Lucida Sans" w:cs="Lucida Sans"/>
              </w:rPr>
            </w:pPr>
          </w:p>
        </w:tc>
        <w:tc>
          <w:tcPr>
            <w:tcW w:w="4410" w:type="dxa"/>
            <w:gridSpan w:val="2"/>
            <w:tcBorders>
              <w:top w:val="nil"/>
              <w:left w:val="nil"/>
              <w:bottom w:val="nil"/>
              <w:right w:val="nil"/>
            </w:tcBorders>
          </w:tcPr>
          <w:p w:rsidR="009B7428" w:rsidDel="005A5EDD" w:rsidRDefault="009B7428" w:rsidP="00C07477">
            <w:pPr>
              <w:spacing w:after="0" w:line="240" w:lineRule="auto"/>
              <w:rPr>
                <w:del w:id="1771" w:author="Arjan" w:date="2014-11-18T14:45:00Z"/>
              </w:rPr>
            </w:pPr>
            <w:del w:id="1772" w:author="Arjan" w:date="2014-11-18T14:45:00Z">
              <w:r w:rsidDel="005A5EDD">
                <w:delText xml:space="preserve">betreft ZAAK </w:delText>
              </w:r>
            </w:del>
          </w:p>
        </w:tc>
        <w:tc>
          <w:tcPr>
            <w:tcW w:w="1350" w:type="dxa"/>
            <w:tcBorders>
              <w:top w:val="nil"/>
              <w:left w:val="nil"/>
              <w:bottom w:val="nil"/>
              <w:right w:val="nil"/>
            </w:tcBorders>
          </w:tcPr>
          <w:p w:rsidR="009B7428" w:rsidDel="005A5EDD" w:rsidRDefault="009B7428" w:rsidP="00C07477">
            <w:pPr>
              <w:spacing w:after="0" w:line="240" w:lineRule="auto"/>
              <w:rPr>
                <w:del w:id="1773" w:author="Arjan" w:date="2014-11-18T14:45:00Z"/>
                <w:rFonts w:ascii="Lucida Sans" w:eastAsia="Times New Roman" w:hAnsi="Lucida Sans" w:cs="Lucida Sans"/>
              </w:rPr>
            </w:pPr>
            <w:del w:id="1774" w:author="Arjan" w:date="2014-11-18T14:45:00Z">
              <w:r w:rsidDel="005A5EDD">
                <w:rPr>
                  <w:rFonts w:ascii="Lucida Sans" w:eastAsia="Times New Roman" w:hAnsi="Lucida Sans" w:cs="Lucida Sans"/>
                </w:rPr>
                <w:delText>KING</w:delText>
              </w:r>
            </w:del>
          </w:p>
        </w:tc>
      </w:tr>
      <w:tr w:rsidR="009B7428" w:rsidDel="005A5EDD" w:rsidTr="00C07477">
        <w:trPr>
          <w:del w:id="1775" w:author="Arjan" w:date="2014-11-18T14:45:00Z"/>
        </w:trPr>
        <w:tc>
          <w:tcPr>
            <w:tcW w:w="3600" w:type="dxa"/>
            <w:tcBorders>
              <w:top w:val="nil"/>
              <w:left w:val="nil"/>
              <w:bottom w:val="nil"/>
              <w:right w:val="nil"/>
            </w:tcBorders>
          </w:tcPr>
          <w:p w:rsidR="009B7428" w:rsidDel="005A5EDD" w:rsidRDefault="009B7428" w:rsidP="00C07477">
            <w:pPr>
              <w:spacing w:after="0" w:line="240" w:lineRule="auto"/>
              <w:rPr>
                <w:del w:id="1776" w:author="Arjan" w:date="2014-11-18T14:45:00Z"/>
                <w:rFonts w:ascii="Lucida Sans" w:eastAsia="Times New Roman" w:hAnsi="Lucida Sans" w:cs="Lucida Sans"/>
              </w:rPr>
            </w:pPr>
          </w:p>
        </w:tc>
        <w:tc>
          <w:tcPr>
            <w:tcW w:w="4410" w:type="dxa"/>
            <w:gridSpan w:val="2"/>
            <w:tcBorders>
              <w:top w:val="nil"/>
              <w:left w:val="nil"/>
              <w:bottom w:val="nil"/>
              <w:right w:val="nil"/>
            </w:tcBorders>
          </w:tcPr>
          <w:p w:rsidR="009B7428" w:rsidDel="005A5EDD" w:rsidRDefault="009B7428" w:rsidP="00C07477">
            <w:pPr>
              <w:spacing w:after="0" w:line="240" w:lineRule="auto"/>
              <w:rPr>
                <w:del w:id="1777" w:author="Arjan" w:date="2014-11-18T14:45:00Z"/>
              </w:rPr>
            </w:pPr>
            <w:del w:id="1778" w:author="Arjan" w:date="2014-11-18T14:45:00Z">
              <w:r w:rsidDel="005A5EDD">
                <w:delText xml:space="preserve">wordt uitgeoefend door BETROKKENE </w:delText>
              </w:r>
            </w:del>
          </w:p>
          <w:p w:rsidR="009B7428" w:rsidDel="005A5EDD" w:rsidRDefault="009B7428" w:rsidP="00C07477">
            <w:pPr>
              <w:spacing w:after="0" w:line="240" w:lineRule="auto"/>
              <w:rPr>
                <w:del w:id="1779" w:author="Arjan" w:date="2014-11-18T14:45:00Z"/>
              </w:rPr>
            </w:pPr>
          </w:p>
        </w:tc>
        <w:tc>
          <w:tcPr>
            <w:tcW w:w="1350" w:type="dxa"/>
            <w:tcBorders>
              <w:top w:val="nil"/>
              <w:left w:val="nil"/>
              <w:bottom w:val="nil"/>
              <w:right w:val="nil"/>
            </w:tcBorders>
          </w:tcPr>
          <w:p w:rsidR="009B7428" w:rsidDel="005A5EDD" w:rsidRDefault="009B7428" w:rsidP="00C07477">
            <w:pPr>
              <w:spacing w:after="0" w:line="240" w:lineRule="auto"/>
              <w:rPr>
                <w:del w:id="1780" w:author="Arjan" w:date="2014-11-18T14:45:00Z"/>
                <w:rFonts w:ascii="Lucida Sans" w:eastAsia="Times New Roman" w:hAnsi="Lucida Sans" w:cs="Lucida Sans"/>
              </w:rPr>
            </w:pPr>
            <w:del w:id="1781" w:author="Arjan" w:date="2014-11-18T14:45:00Z">
              <w:r w:rsidDel="005A5EDD">
                <w:rPr>
                  <w:rFonts w:ascii="Lucida Sans" w:eastAsia="Times New Roman" w:hAnsi="Lucida Sans" w:cs="Lucida Sans"/>
                </w:rPr>
                <w:delText>KING</w:delText>
              </w:r>
            </w:del>
          </w:p>
        </w:tc>
      </w:tr>
      <w:tr w:rsidR="009B7428" w:rsidDel="005A5EDD" w:rsidTr="00C07477">
        <w:trPr>
          <w:del w:id="1782" w:author="Arjan" w:date="2014-11-18T14:45:00Z"/>
        </w:trPr>
        <w:tc>
          <w:tcPr>
            <w:tcW w:w="3600" w:type="dxa"/>
            <w:tcBorders>
              <w:top w:val="nil"/>
              <w:left w:val="nil"/>
              <w:bottom w:val="nil"/>
              <w:right w:val="nil"/>
            </w:tcBorders>
          </w:tcPr>
          <w:p w:rsidR="009B7428" w:rsidDel="005A5EDD" w:rsidRDefault="009B7428" w:rsidP="00C07477">
            <w:pPr>
              <w:spacing w:after="0" w:line="240" w:lineRule="auto"/>
              <w:rPr>
                <w:del w:id="1783" w:author="Arjan" w:date="2014-11-18T14:45:00Z"/>
                <w:rFonts w:ascii="Lucida Sans" w:eastAsia="Times New Roman" w:hAnsi="Lucida Sans" w:cs="Lucida Sans"/>
              </w:rPr>
            </w:pPr>
          </w:p>
        </w:tc>
        <w:tc>
          <w:tcPr>
            <w:tcW w:w="4410" w:type="dxa"/>
            <w:gridSpan w:val="2"/>
            <w:tcBorders>
              <w:top w:val="nil"/>
              <w:left w:val="nil"/>
              <w:bottom w:val="nil"/>
              <w:right w:val="nil"/>
            </w:tcBorders>
          </w:tcPr>
          <w:p w:rsidR="009B7428" w:rsidDel="005A5EDD" w:rsidRDefault="009B7428" w:rsidP="00C07477">
            <w:pPr>
              <w:spacing w:after="0" w:line="240" w:lineRule="auto"/>
              <w:rPr>
                <w:del w:id="1784" w:author="Arjan" w:date="2014-11-18T14:45:00Z"/>
              </w:rPr>
            </w:pPr>
            <w:del w:id="1785" w:author="Arjan" w:date="2014-11-18T14:45:00Z">
              <w:r w:rsidDel="005A5EDD">
                <w:delText xml:space="preserve">van BETROKKENE met als afwijkend </w:delText>
              </w:r>
              <w:r w:rsidDel="005A5EDD">
                <w:lastRenderedPageBreak/>
                <w:delText xml:space="preserve">binnenlands correspondentieadres </w:delText>
              </w:r>
            </w:del>
          </w:p>
          <w:p w:rsidR="009B7428" w:rsidDel="005A5EDD" w:rsidRDefault="009B7428" w:rsidP="00C07477">
            <w:pPr>
              <w:spacing w:after="0" w:line="240" w:lineRule="auto"/>
              <w:rPr>
                <w:del w:id="1786" w:author="Arjan" w:date="2014-11-18T14:45:00Z"/>
              </w:rPr>
            </w:pPr>
            <w:del w:id="1787" w:author="Arjan" w:date="2014-11-18T14:45:00Z">
              <w:r w:rsidDel="005A5EDD">
                <w:delText xml:space="preserve">   ADRESSEERBAAR OBJECT AANDUIDING</w:delText>
              </w:r>
            </w:del>
          </w:p>
        </w:tc>
        <w:tc>
          <w:tcPr>
            <w:tcW w:w="1350" w:type="dxa"/>
            <w:tcBorders>
              <w:top w:val="nil"/>
              <w:left w:val="nil"/>
              <w:bottom w:val="nil"/>
              <w:right w:val="nil"/>
            </w:tcBorders>
          </w:tcPr>
          <w:p w:rsidR="009B7428" w:rsidDel="005A5EDD" w:rsidRDefault="009B7428" w:rsidP="00C07477">
            <w:pPr>
              <w:spacing w:after="0" w:line="240" w:lineRule="auto"/>
              <w:rPr>
                <w:del w:id="1788" w:author="Arjan" w:date="2014-11-18T14:45:00Z"/>
                <w:rFonts w:ascii="Lucida Sans" w:eastAsia="Times New Roman" w:hAnsi="Lucida Sans" w:cs="Lucida Sans"/>
              </w:rPr>
            </w:pPr>
            <w:del w:id="1789" w:author="Arjan" w:date="2014-11-18T14:45:00Z">
              <w:r w:rsidDel="005A5EDD">
                <w:rPr>
                  <w:rFonts w:ascii="Lucida Sans" w:eastAsia="Times New Roman" w:hAnsi="Lucida Sans" w:cs="Lucida Sans"/>
                </w:rPr>
                <w:lastRenderedPageBreak/>
                <w:delText>KING</w:delText>
              </w:r>
            </w:del>
          </w:p>
        </w:tc>
      </w:tr>
      <w:tr w:rsidR="009B7428" w:rsidDel="005A5EDD" w:rsidTr="00C07477">
        <w:trPr>
          <w:del w:id="1790" w:author="Arjan" w:date="2014-11-18T14:45:00Z"/>
        </w:trPr>
        <w:tc>
          <w:tcPr>
            <w:tcW w:w="3600" w:type="dxa"/>
            <w:tcBorders>
              <w:top w:val="nil"/>
              <w:left w:val="nil"/>
              <w:bottom w:val="nil"/>
              <w:right w:val="nil"/>
            </w:tcBorders>
          </w:tcPr>
          <w:p w:rsidR="009B7428" w:rsidDel="005A5EDD" w:rsidRDefault="009B7428" w:rsidP="00C07477">
            <w:pPr>
              <w:spacing w:after="0" w:line="240" w:lineRule="auto"/>
              <w:rPr>
                <w:del w:id="1791" w:author="Arjan" w:date="2014-11-18T14:45:00Z"/>
                <w:rFonts w:ascii="Lucida Sans" w:eastAsia="Times New Roman" w:hAnsi="Lucida Sans" w:cs="Lucida Sans"/>
              </w:rPr>
            </w:pPr>
          </w:p>
        </w:tc>
        <w:tc>
          <w:tcPr>
            <w:tcW w:w="4410" w:type="dxa"/>
            <w:gridSpan w:val="2"/>
            <w:tcBorders>
              <w:top w:val="nil"/>
              <w:left w:val="nil"/>
              <w:bottom w:val="nil"/>
              <w:right w:val="nil"/>
            </w:tcBorders>
          </w:tcPr>
          <w:p w:rsidR="009B7428" w:rsidDel="005A5EDD" w:rsidRDefault="009B7428" w:rsidP="00C07477">
            <w:pPr>
              <w:spacing w:after="0" w:line="240" w:lineRule="auto"/>
              <w:rPr>
                <w:del w:id="1792" w:author="Arjan" w:date="2014-11-18T14:45:00Z"/>
              </w:rPr>
            </w:pPr>
            <w:del w:id="1793" w:author="Arjan" w:date="2014-11-18T14:45:00Z">
              <w:r w:rsidDel="005A5EDD">
                <w:delText>Afwijkend correspondentie postadres:</w:delText>
              </w:r>
            </w:del>
          </w:p>
          <w:p w:rsidR="009B7428" w:rsidDel="005A5EDD" w:rsidRDefault="009B7428" w:rsidP="00C07477">
            <w:pPr>
              <w:spacing w:after="0" w:line="240" w:lineRule="auto"/>
              <w:rPr>
                <w:del w:id="1794" w:author="Arjan" w:date="2014-11-18T14:45:00Z"/>
              </w:rPr>
            </w:pPr>
            <w:del w:id="1795" w:author="Arjan" w:date="2014-11-18T14:45:00Z">
              <w:r w:rsidDel="005A5EDD">
                <w:delText xml:space="preserve">van BETROKKENE met afwijkend correspondentie postadres dat </w:delText>
              </w:r>
            </w:del>
          </w:p>
          <w:p w:rsidR="009B7428" w:rsidDel="005A5EDD" w:rsidRDefault="009B7428" w:rsidP="00C07477">
            <w:pPr>
              <w:spacing w:after="0" w:line="240" w:lineRule="auto"/>
              <w:rPr>
                <w:del w:id="1796" w:author="Arjan" w:date="2014-11-18T14:45:00Z"/>
              </w:rPr>
            </w:pPr>
            <w:del w:id="1797" w:author="Arjan" w:date="2014-11-18T14:45:00Z">
              <w:r w:rsidDel="005A5EDD">
                <w:delText>zich bevindt in WOONPLAATS</w:delText>
              </w:r>
            </w:del>
          </w:p>
        </w:tc>
        <w:tc>
          <w:tcPr>
            <w:tcW w:w="1350" w:type="dxa"/>
            <w:tcBorders>
              <w:top w:val="nil"/>
              <w:left w:val="nil"/>
              <w:bottom w:val="nil"/>
              <w:right w:val="nil"/>
            </w:tcBorders>
          </w:tcPr>
          <w:p w:rsidR="009B7428" w:rsidDel="005A5EDD" w:rsidRDefault="009B7428" w:rsidP="00C07477">
            <w:pPr>
              <w:spacing w:after="0" w:line="240" w:lineRule="auto"/>
              <w:rPr>
                <w:del w:id="1798" w:author="Arjan" w:date="2014-11-18T14:45:00Z"/>
                <w:rFonts w:ascii="Lucida Sans" w:eastAsia="Times New Roman" w:hAnsi="Lucida Sans" w:cs="Lucida Sans"/>
              </w:rPr>
            </w:pPr>
            <w:del w:id="1799" w:author="Arjan" w:date="2014-11-18T14:45:00Z">
              <w:r w:rsidDel="005A5EDD">
                <w:rPr>
                  <w:rFonts w:ascii="Lucida Sans" w:eastAsia="Times New Roman" w:hAnsi="Lucida Sans" w:cs="Lucida Sans"/>
                </w:rPr>
                <w:delText>KING</w:delText>
              </w:r>
            </w:del>
          </w:p>
        </w:tc>
      </w:tr>
      <w:tr w:rsidR="009B7428" w:rsidDel="005A5EDD" w:rsidTr="00C07477">
        <w:trPr>
          <w:del w:id="1800" w:author="Arjan" w:date="2014-11-18T14:45:00Z"/>
        </w:trPr>
        <w:tc>
          <w:tcPr>
            <w:tcW w:w="3600" w:type="dxa"/>
            <w:tcBorders>
              <w:top w:val="nil"/>
              <w:left w:val="nil"/>
              <w:bottom w:val="single" w:sz="4" w:space="0" w:color="auto"/>
              <w:right w:val="nil"/>
            </w:tcBorders>
          </w:tcPr>
          <w:p w:rsidR="009B7428" w:rsidDel="005A5EDD" w:rsidRDefault="009B7428" w:rsidP="00C07477">
            <w:pPr>
              <w:spacing w:after="0" w:line="240" w:lineRule="auto"/>
              <w:rPr>
                <w:del w:id="1801" w:author="Arjan" w:date="2014-11-18T14:45:00Z"/>
                <w:rFonts w:ascii="Lucida Sans" w:eastAsia="Times New Roman" w:hAnsi="Lucida Sans" w:cs="Lucida Sans"/>
              </w:rPr>
            </w:pPr>
          </w:p>
        </w:tc>
        <w:tc>
          <w:tcPr>
            <w:tcW w:w="4410" w:type="dxa"/>
            <w:gridSpan w:val="2"/>
            <w:tcBorders>
              <w:top w:val="nil"/>
              <w:left w:val="nil"/>
              <w:bottom w:val="single" w:sz="4" w:space="0" w:color="auto"/>
              <w:right w:val="nil"/>
            </w:tcBorders>
          </w:tcPr>
          <w:p w:rsidR="009B7428" w:rsidDel="005A5EDD" w:rsidRDefault="009B7428" w:rsidP="00C07477">
            <w:pPr>
              <w:spacing w:after="0" w:line="240" w:lineRule="auto"/>
              <w:rPr>
                <w:del w:id="1802" w:author="Arjan" w:date="2014-11-18T14:45:00Z"/>
              </w:rPr>
            </w:pPr>
            <w:del w:id="1803" w:author="Arjan" w:date="2014-11-18T14:45:00Z">
              <w:r w:rsidDel="005A5EDD">
                <w:delText>Afwijkend buitenlands correspondentieadres:</w:delText>
              </w:r>
            </w:del>
          </w:p>
          <w:p w:rsidR="009B7428" w:rsidDel="005A5EDD" w:rsidRDefault="009B7428" w:rsidP="00C07477">
            <w:pPr>
              <w:spacing w:after="0" w:line="240" w:lineRule="auto"/>
              <w:rPr>
                <w:del w:id="1804" w:author="Arjan" w:date="2014-11-18T14:45:00Z"/>
              </w:rPr>
            </w:pPr>
            <w:del w:id="1805" w:author="Arjan" w:date="2014-11-18T14:45:00Z">
              <w:r w:rsidDel="005A5EDD">
                <w:delText>van BETROKKENE met afwijkend buitenlands correspondentieadres dat zich bevindt in LAND</w:delText>
              </w:r>
            </w:del>
          </w:p>
        </w:tc>
        <w:tc>
          <w:tcPr>
            <w:tcW w:w="1350" w:type="dxa"/>
            <w:tcBorders>
              <w:top w:val="nil"/>
              <w:left w:val="nil"/>
              <w:bottom w:val="single" w:sz="4" w:space="0" w:color="auto"/>
              <w:right w:val="nil"/>
            </w:tcBorders>
          </w:tcPr>
          <w:p w:rsidR="009B7428" w:rsidDel="005A5EDD" w:rsidRDefault="009B7428" w:rsidP="00C07477">
            <w:pPr>
              <w:spacing w:after="0" w:line="240" w:lineRule="auto"/>
              <w:rPr>
                <w:del w:id="1806" w:author="Arjan" w:date="2014-11-18T14:45:00Z"/>
                <w:rFonts w:ascii="Lucida Sans" w:eastAsia="Times New Roman" w:hAnsi="Lucida Sans" w:cs="Lucida Sans"/>
              </w:rPr>
            </w:pPr>
            <w:del w:id="1807" w:author="Arjan" w:date="2014-11-18T14:45:00Z">
              <w:r w:rsidDel="005A5EDD">
                <w:rPr>
                  <w:rFonts w:ascii="Lucida Sans" w:eastAsia="Times New Roman" w:hAnsi="Lucida Sans" w:cs="Lucida Sans"/>
                </w:rPr>
                <w:delText>KING</w:delText>
              </w:r>
            </w:del>
          </w:p>
        </w:tc>
      </w:tr>
    </w:tbl>
    <w:p w:rsidR="00367B3C" w:rsidRPr="002D46B6" w:rsidRDefault="00367B3C" w:rsidP="00367B3C"/>
    <w:p w:rsidR="007953C3" w:rsidRDefault="007953C3" w:rsidP="007953C3">
      <w:pPr>
        <w:pStyle w:val="Kop3"/>
        <w:rPr>
          <w:noProof/>
        </w:rPr>
      </w:pPr>
      <w:bookmarkStart w:id="1808" w:name="_Toc398014023"/>
      <w:bookmarkStart w:id="1809" w:name="_Toc404294025"/>
      <w:bookmarkStart w:id="1810" w:name="_Ref361131915"/>
      <w:bookmarkStart w:id="1811" w:name="_Toc398014021"/>
      <w:r>
        <w:rPr>
          <w:noProof/>
        </w:rPr>
        <w:t>Meerdere initiatoren</w:t>
      </w:r>
      <w:bookmarkEnd w:id="1808"/>
      <w:bookmarkEnd w:id="1809"/>
    </w:p>
    <w:p w:rsidR="007953C3" w:rsidRDefault="007953C3" w:rsidP="007953C3">
      <w:pPr>
        <w:rPr>
          <w:rFonts w:ascii="Arial" w:hAnsi="Arial" w:cs="Arial"/>
          <w:sz w:val="20"/>
          <w:szCs w:val="20"/>
          <w:lang w:val="nl-NL"/>
        </w:rPr>
      </w:pPr>
      <w:r w:rsidRPr="00DD0F4F">
        <w:rPr>
          <w:lang w:val="nl-NL"/>
        </w:rPr>
        <w:t>Het RGBZ staat als BETROKKENEn bij een ZAAK slechts één betrokkene toe in de rol van initiator (d.m.v. een desbetreffende regel bij de attribuutsoort ‘</w:t>
      </w:r>
      <w:r w:rsidR="00B47636" w:rsidRPr="003C0274">
        <w:rPr>
          <w:rFonts w:ascii="Arial" w:hAnsi="Arial" w:cs="Arial"/>
          <w:sz w:val="20"/>
          <w:szCs w:val="20"/>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Att.Name</w:instrText>
      </w:r>
      <w:r w:rsidR="00B47636" w:rsidRPr="003C0274">
        <w:rPr>
          <w:rFonts w:ascii="Arial" w:hAnsi="Arial" w:cs="Arial"/>
          <w:sz w:val="20"/>
          <w:szCs w:val="20"/>
        </w:rPr>
        <w:fldChar w:fldCharType="separate"/>
      </w:r>
      <w:r w:rsidRPr="00DD0F4F">
        <w:rPr>
          <w:rFonts w:ascii="Arial" w:eastAsia="Times New Roman" w:hAnsi="Arial" w:cs="Arial"/>
          <w:color w:val="000000"/>
          <w:sz w:val="20"/>
          <w:szCs w:val="20"/>
          <w:lang w:val="nl-NL"/>
        </w:rPr>
        <w:t>Rolomschrijving generiek</w:t>
      </w:r>
      <w:r w:rsidR="00B47636" w:rsidRPr="003C0274">
        <w:rPr>
          <w:rFonts w:ascii="Arial" w:hAnsi="Arial" w:cs="Arial"/>
          <w:sz w:val="20"/>
          <w:szCs w:val="20"/>
        </w:rPr>
        <w:fldChar w:fldCharType="end"/>
      </w:r>
      <w:r w:rsidRPr="00DD0F4F">
        <w:rPr>
          <w:rFonts w:ascii="Arial" w:hAnsi="Arial" w:cs="Arial"/>
          <w:sz w:val="20"/>
          <w:szCs w:val="20"/>
          <w:lang w:val="nl-NL"/>
        </w:rPr>
        <w:t>’). In de praktijk zijn er evenwel situaties waarin sprake is van meerdere initiatoren van een zaak: de huwelijksaangifte door de beide partners, een bezwaar dat door drie personen ingediend wordt, een brief van alle bewoners (met naam en adres en handtekening) van een straat, et cetera. Om in deze situaties te kunnen voorzien moet het RGBZ hierop aangepast worden.</w:t>
      </w:r>
      <w:del w:id="1812" w:author="Arjan" w:date="2014-11-18T10:00:00Z">
        <w:r w:rsidR="00EA4F86">
          <w:rPr>
            <w:rFonts w:ascii="Arial" w:hAnsi="Arial" w:cs="Arial"/>
            <w:sz w:val="20"/>
            <w:szCs w:val="20"/>
          </w:rPr>
          <w:delText xml:space="preserve"> We doen dat door een BETROKKENE ook een groep van subjecten te kunnen laten zijn. Die initiatoren treden in genoemde gevallen immers niet als afzonderlijk handelende individuen op maar als groep. Genoemde regel blijft derhalve bestaan. Zie verder par. 2.3.1 voor de wijzigingen die dit met zich mee brengt in het RGBZ</w:delText>
        </w:r>
      </w:del>
      <w:ins w:id="1813" w:author="Arjan" w:date="2014-11-18T10:00:00Z">
        <w:r w:rsidRPr="00DD0F4F">
          <w:rPr>
            <w:rFonts w:ascii="Arial" w:hAnsi="Arial" w:cs="Arial"/>
            <w:sz w:val="20"/>
            <w:szCs w:val="20"/>
            <w:lang w:val="nl-NL"/>
          </w:rPr>
          <w:t xml:space="preserve"> </w:t>
        </w:r>
        <w:r>
          <w:rPr>
            <w:rFonts w:ascii="Arial" w:hAnsi="Arial" w:cs="Arial"/>
            <w:sz w:val="20"/>
            <w:szCs w:val="20"/>
            <w:lang w:val="nl-NL"/>
          </w:rPr>
          <w:t>Enkele mogelijkheden zijn overwogen: het toestaan van meerdere betrokkenen in de rol van initiator, een betrokkene als een groep van subjecten (waardoor er nog steeds één betrokken bij een zaak is in de rol van initiator) en een nieuw roltype: mede-initiator. Uiteindelijk is gekozen voor de laatstgenoemde oplossing. Reden daarvoor is dat de andere oplossingen complexer zijn en daardoor een forse verandering met zich mee brengen in de informatievoorziening bij gemeenten. Geoordeeld is dat dit niet opweegt tegen het relatief kleine aantal gevallen waarin zich de situatie met meerdere initiatoren voordoet</w:t>
        </w:r>
      </w:ins>
      <w:r>
        <w:rPr>
          <w:rFonts w:ascii="Arial" w:hAnsi="Arial" w:cs="Arial"/>
          <w:sz w:val="20"/>
          <w:szCs w:val="20"/>
          <w:lang w:val="nl-NL"/>
        </w:rPr>
        <w:t xml:space="preserve">.  </w:t>
      </w:r>
    </w:p>
    <w:p w:rsidR="00EA4F86" w:rsidRPr="003C0274" w:rsidRDefault="00EA4F86" w:rsidP="00EA4F86">
      <w:pPr>
        <w:rPr>
          <w:del w:id="1814" w:author="Arjan" w:date="2014-11-18T10:00:00Z"/>
        </w:rPr>
      </w:pPr>
      <w:del w:id="1815" w:author="Arjan" w:date="2014-11-18T10:00:00Z">
        <w:r>
          <w:rPr>
            <w:rFonts w:ascii="Arial" w:hAnsi="Arial" w:cs="Arial"/>
            <w:sz w:val="20"/>
            <w:szCs w:val="20"/>
          </w:rPr>
          <w:delText>[staat nog ter discussie]</w:delText>
        </w:r>
      </w:del>
    </w:p>
    <w:p w:rsidR="007953C3" w:rsidRPr="003C0274" w:rsidRDefault="007953C3" w:rsidP="007953C3">
      <w:pPr>
        <w:rPr>
          <w:ins w:id="1816" w:author="Arjan" w:date="2014-11-18T10:00:00Z"/>
        </w:rPr>
      </w:pPr>
      <w:ins w:id="1817" w:author="Arjan" w:date="2014-11-18T10:00:00Z">
        <w:r>
          <w:t>De consequentie van deze wijziging, het nieuwe roltype ‘Mede-initiator’, specificeren we in de volgende paragraaf.</w:t>
        </w:r>
      </w:ins>
    </w:p>
    <w:p w:rsidR="005C4949" w:rsidRDefault="005C4949" w:rsidP="005C4949">
      <w:pPr>
        <w:pStyle w:val="Kop3"/>
        <w:rPr>
          <w:noProof/>
        </w:rPr>
      </w:pPr>
      <w:bookmarkStart w:id="1818" w:name="_Toc404294026"/>
      <w:r>
        <w:rPr>
          <w:noProof/>
        </w:rPr>
        <w:t>Roltype</w:t>
      </w:r>
      <w:r w:rsidR="00D0706E">
        <w:rPr>
          <w:noProof/>
        </w:rPr>
        <w:t xml:space="preserve"> generiek</w:t>
      </w:r>
      <w:bookmarkEnd w:id="1810"/>
      <w:bookmarkEnd w:id="1811"/>
      <w:bookmarkEnd w:id="1818"/>
    </w:p>
    <w:p w:rsidR="00103274" w:rsidRPr="00DD0F4F" w:rsidRDefault="00AB3520" w:rsidP="00103274">
      <w:pPr>
        <w:rPr>
          <w:noProof/>
          <w:lang w:val="nl-NL"/>
        </w:rPr>
      </w:pPr>
      <w:r w:rsidRPr="00DD0F4F">
        <w:rPr>
          <w:noProof/>
          <w:lang w:val="nl-NL"/>
        </w:rPr>
        <w:t xml:space="preserve">Zowel in de GEMMA-procesarchitectuur als in het RGBZ komt het begrip ‘ Rol’ voor. Geconstateerd  is dat de enumeraties daarvan, de domeinwaarden, verschillen tussen beide modellen. Dit is ongewenst, het leidt tot verwarring bij gemeenten (en leveranciers) die hun processen op basis van de procesmodellen zaakgericht willen inrichten en uitvoeren. Afstemming is bovendien noodzakelijk aangezien ‘rollen’ </w:t>
      </w:r>
      <w:del w:id="1819" w:author="Arjan" w:date="2014-11-18T10:00:00Z">
        <w:r w:rsidRPr="00BC0BAD">
          <w:rPr>
            <w:noProof/>
          </w:rPr>
          <w:delText>ook opgenomen worden</w:delText>
        </w:r>
      </w:del>
      <w:ins w:id="1820" w:author="Arjan" w:date="2014-11-18T10:00:00Z">
        <w:r w:rsidR="00313E69">
          <w:rPr>
            <w:noProof/>
            <w:lang w:val="nl-NL"/>
          </w:rPr>
          <w:t>gedefinieerd zijn</w:t>
        </w:r>
      </w:ins>
      <w:r w:rsidRPr="00DD0F4F">
        <w:rPr>
          <w:noProof/>
          <w:lang w:val="nl-NL"/>
        </w:rPr>
        <w:t xml:space="preserve"> in de </w:t>
      </w:r>
      <w:del w:id="1821" w:author="Arjan" w:date="2014-11-18T10:00:00Z">
        <w:r w:rsidRPr="00BC0BAD">
          <w:rPr>
            <w:noProof/>
          </w:rPr>
          <w:delText>ZTC 2.0</w:delText>
        </w:r>
      </w:del>
      <w:ins w:id="1822" w:author="Arjan" w:date="2014-11-18T10:00:00Z">
        <w:r w:rsidRPr="00DD0F4F">
          <w:rPr>
            <w:noProof/>
            <w:lang w:val="nl-NL"/>
          </w:rPr>
          <w:t>ZTC2</w:t>
        </w:r>
      </w:ins>
      <w:r w:rsidRPr="00DD0F4F">
        <w:rPr>
          <w:noProof/>
          <w:lang w:val="nl-NL"/>
        </w:rPr>
        <w:t xml:space="preserve">. Dit leidt tot aanpassing van de </w:t>
      </w:r>
      <w:r w:rsidR="00BC0BAD" w:rsidRPr="00DD0F4F">
        <w:rPr>
          <w:noProof/>
          <w:lang w:val="nl-NL"/>
        </w:rPr>
        <w:t>waardenverzameling van het attribuut ‘Rolomschrijving generiek’ van de relatieklasse ROL zoals hieronder vermeld.</w:t>
      </w:r>
    </w:p>
    <w:tbl>
      <w:tblPr>
        <w:tblW w:w="0" w:type="auto"/>
        <w:tblInd w:w="60" w:type="dxa"/>
        <w:tblLayout w:type="fixed"/>
        <w:tblCellMar>
          <w:left w:w="60" w:type="dxa"/>
          <w:right w:w="60" w:type="dxa"/>
        </w:tblCellMar>
        <w:tblLook w:val="0000"/>
      </w:tblPr>
      <w:tblGrid>
        <w:gridCol w:w="3690"/>
        <w:gridCol w:w="5670"/>
      </w:tblGrid>
      <w:tr w:rsidR="00D56602" w:rsidRPr="00D56602" w:rsidTr="00F31C58">
        <w:trPr>
          <w:trHeight w:val="215"/>
        </w:trPr>
        <w:tc>
          <w:tcPr>
            <w:tcW w:w="3690" w:type="dxa"/>
            <w:tcBorders>
              <w:top w:val="single" w:sz="4" w:space="0" w:color="auto"/>
            </w:tcBorders>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Naam attribuutsoort</w:t>
            </w:r>
          </w:p>
        </w:tc>
        <w:tc>
          <w:tcPr>
            <w:tcW w:w="5670" w:type="dxa"/>
            <w:tcBorders>
              <w:top w:val="single" w:sz="4" w:space="0" w:color="auto"/>
            </w:tcBorders>
          </w:tcPr>
          <w:p w:rsidR="00D56602" w:rsidRPr="00D56602" w:rsidRDefault="00B47636"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Att.Name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 generiek</w:t>
            </w:r>
            <w:r w:rsidRPr="00D56602">
              <w:rPr>
                <w:rFonts w:ascii="Arial" w:hAnsi="Arial" w:cs="Arial"/>
                <w:sz w:val="20"/>
                <w:szCs w:val="20"/>
                <w:lang w:val="en-AU"/>
              </w:rPr>
              <w:fldChar w:fldCharType="end"/>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Code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XML-tag attribuutsoort</w:t>
            </w:r>
          </w:p>
        </w:tc>
        <w:tc>
          <w:tcPr>
            <w:tcW w:w="5670" w:type="dxa"/>
          </w:tcPr>
          <w:p w:rsidR="00D56602" w:rsidRPr="00D56602" w:rsidRDefault="00B47636"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Att.Alias</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rolomschrijvingGeneriek</w:t>
            </w:r>
            <w:r w:rsidRPr="00D56602">
              <w:rPr>
                <w:rFonts w:ascii="Arial" w:hAnsi="Arial" w:cs="Arial"/>
                <w:sz w:val="20"/>
                <w:szCs w:val="20"/>
                <w:lang w:val="en-AU"/>
              </w:rPr>
              <w:fldChar w:fldCharType="end"/>
            </w:r>
          </w:p>
        </w:tc>
      </w:tr>
      <w:tr w:rsidR="00D56602" w:rsidRPr="00D56602" w:rsidTr="00F31C58">
        <w:trPr>
          <w:trHeight w:val="26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5E066D"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Definitie attribuutsoort</w:t>
            </w:r>
          </w:p>
        </w:tc>
        <w:tc>
          <w:tcPr>
            <w:tcW w:w="5670" w:type="dxa"/>
          </w:tcPr>
          <w:p w:rsidR="00D56602" w:rsidRPr="00DD0F4F" w:rsidRDefault="00B47636" w:rsidP="00D56602">
            <w:pPr>
              <w:autoSpaceDE w:val="0"/>
              <w:autoSpaceDN w:val="0"/>
              <w:adjustRightInd w:val="0"/>
              <w:spacing w:after="0" w:line="240" w:lineRule="auto"/>
              <w:rPr>
                <w:rFonts w:ascii="Arial" w:eastAsia="Times New Roman" w:hAnsi="Arial" w:cs="Arial"/>
                <w:color w:val="000000"/>
                <w:sz w:val="20"/>
                <w:szCs w:val="20"/>
                <w:lang w:val="nl-NL"/>
              </w:rPr>
            </w:pPr>
            <w:r w:rsidRPr="00D56602">
              <w:rPr>
                <w:rFonts w:ascii="Arial" w:hAnsi="Arial" w:cs="Arial"/>
                <w:sz w:val="20"/>
                <w:szCs w:val="20"/>
                <w:lang w:val="en-AU"/>
              </w:rPr>
              <w:fldChar w:fldCharType="begin" w:fldLock="1"/>
            </w:r>
            <w:r w:rsidR="00D56602" w:rsidRPr="00DD0F4F">
              <w:rPr>
                <w:rFonts w:ascii="Arial" w:hAnsi="Arial" w:cs="Arial"/>
                <w:sz w:val="20"/>
                <w:szCs w:val="20"/>
                <w:lang w:val="nl-NL"/>
              </w:rPr>
              <w:instrText xml:space="preserve">MERGEFIELD </w:instrText>
            </w:r>
            <w:r w:rsidR="00D56602" w:rsidRPr="00DD0F4F">
              <w:rPr>
                <w:rFonts w:ascii="Arial" w:eastAsia="Times New Roman" w:hAnsi="Arial" w:cs="Arial"/>
                <w:color w:val="000000"/>
                <w:sz w:val="20"/>
                <w:szCs w:val="20"/>
                <w:lang w:val="nl-NL"/>
              </w:rPr>
              <w:instrText>Att.Notes</w:instrText>
            </w:r>
            <w:r w:rsidRPr="00D56602">
              <w:rPr>
                <w:rFonts w:ascii="Arial" w:hAnsi="Arial" w:cs="Arial"/>
                <w:sz w:val="20"/>
                <w:szCs w:val="20"/>
                <w:lang w:val="en-AU"/>
              </w:rPr>
              <w:fldChar w:fldCharType="end"/>
            </w:r>
            <w:r w:rsidR="00D56602" w:rsidRPr="00DD0F4F">
              <w:rPr>
                <w:rFonts w:ascii="Arial" w:eastAsia="Times New Roman" w:hAnsi="Arial" w:cs="Arial"/>
                <w:color w:val="610E6A"/>
                <w:sz w:val="20"/>
                <w:szCs w:val="20"/>
                <w:lang w:val="nl-NL"/>
              </w:rPr>
              <w:t>Algemeen gehanteerde benaming van de aard van de ROL</w:t>
            </w:r>
          </w:p>
        </w:tc>
      </w:tr>
      <w:tr w:rsidR="00D56602" w:rsidRPr="005E066D" w:rsidTr="00F31C58">
        <w:trPr>
          <w:trHeight w:val="230"/>
        </w:trPr>
        <w:tc>
          <w:tcPr>
            <w:tcW w:w="3690" w:type="dxa"/>
          </w:tcPr>
          <w:p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definitie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Datum opname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22-05-09</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5E066D"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Toelichting attribuutsoort</w:t>
            </w:r>
          </w:p>
        </w:tc>
        <w:tc>
          <w:tcPr>
            <w:tcW w:w="5670" w:type="dxa"/>
          </w:tcPr>
          <w:p w:rsidR="00D56602" w:rsidRPr="00DD0F4F" w:rsidRDefault="00D56602" w:rsidP="00D5660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de benaming van een rol bij een zaak zoals deze landelijk wordt toegepast. Deze kan afwijken van de door de zaakbehandelende organisatie(s) gehanteerde benaming, de Rolomschrijving.</w:t>
            </w:r>
          </w:p>
          <w:p w:rsidR="00D56602" w:rsidRPr="00DD0F4F" w:rsidRDefault="00D56602" w:rsidP="00D5660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gemachtigde is niet als rol onderkend maar als eigenschap van de wijze waarop een betrokkene zijn of haar rol uitoefent.</w:t>
            </w:r>
          </w:p>
          <w:p w:rsidR="00D56602" w:rsidRPr="00DD0F4F"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formulering van de definitie van de Belanghebbende is  afgeleid van de belanghebbende in de AWB maar breder gesteld.</w:t>
            </w:r>
          </w:p>
          <w:p w:rsidR="00D56602" w:rsidRPr="00DD0F4F"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V.w.b. de Initiator, indien het gaat om dienstverlening aan burgers en bedrijven wordt ook wel de term ‘klant’ gehanteerd. Met het oog op andere dan dienstverleningszaken kiezen we hier een meer algemenere term.</w:t>
            </w:r>
            <w:ins w:id="1823" w:author="Arjan" w:date="2014-11-18T10:00:00Z">
              <w:r w:rsidR="00313E69">
                <w:rPr>
                  <w:rFonts w:ascii="Arial" w:eastAsia="Times New Roman" w:hAnsi="Arial" w:cs="Arial"/>
                  <w:color w:val="000000"/>
                  <w:sz w:val="20"/>
                  <w:szCs w:val="20"/>
                  <w:lang w:val="nl-NL"/>
                </w:rPr>
                <w:t xml:space="preserve"> </w:t>
              </w:r>
              <w:r w:rsidR="00E25C61">
                <w:rPr>
                  <w:rFonts w:ascii="Arial" w:eastAsia="Times New Roman" w:hAnsi="Arial" w:cs="Arial"/>
                  <w:color w:val="000000"/>
                  <w:sz w:val="20"/>
                  <w:szCs w:val="20"/>
                  <w:lang w:val="nl-NL"/>
                </w:rPr>
                <w:br/>
                <w:t xml:space="preserve">Bij sommige zaken (huwelijk, bezwaar van meerdere burgers e.d.) is sprake van meerdere initiatoren terwijl het RGBZ slechts één initiator per zaak kent. In dergelijke situaties is voorzien doordat naast de (ene) initiator ook betrokkenen in de rol van ‘Mede-initiator’ onderkend worden.  </w:t>
              </w:r>
            </w:ins>
            <w:r w:rsidRPr="00DD0F4F">
              <w:rPr>
                <w:rFonts w:ascii="Arial" w:eastAsia="Times New Roman" w:hAnsi="Arial" w:cs="Arial"/>
                <w:color w:val="000000"/>
                <w:sz w:val="20"/>
                <w:szCs w:val="20"/>
                <w:lang w:val="nl-NL"/>
              </w:rPr>
              <w:t xml:space="preserve"> </w:t>
            </w:r>
          </w:p>
          <w:p w:rsidR="00D56602" w:rsidRPr="00DD0F4F"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V.w.b. de Klantcontacter, met betrekking tot het zaakgericht werken betreft dit veelal het verzorgen van de intake van een vraag naar een product of dienst, het informeren over de voortgang van de behandeling van de zaak en het leveren van de uitkomst van de zaak. </w:t>
            </w:r>
          </w:p>
        </w:tc>
      </w:tr>
      <w:tr w:rsidR="00D56602" w:rsidRPr="005E066D" w:rsidTr="00F31C58">
        <w:tc>
          <w:tcPr>
            <w:tcW w:w="3690" w:type="dxa"/>
          </w:tcPr>
          <w:p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Formaat attribuutsoort</w:t>
            </w:r>
          </w:p>
        </w:tc>
        <w:tc>
          <w:tcPr>
            <w:tcW w:w="5670" w:type="dxa"/>
          </w:tcPr>
          <w:p w:rsidR="00D56602" w:rsidRPr="00D56602" w:rsidRDefault="00B47636"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Att.Type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AN40</w:t>
            </w:r>
            <w:r w:rsidRPr="00D56602">
              <w:rPr>
                <w:rFonts w:ascii="Arial" w:hAnsi="Arial" w:cs="Arial"/>
                <w:sz w:val="20"/>
                <w:szCs w:val="20"/>
                <w:lang w:val="en-AU"/>
              </w:rPr>
              <w:fldChar w:fldCharType="end"/>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5E066D"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Waardenverzameling</w:t>
            </w:r>
          </w:p>
        </w:tc>
        <w:tc>
          <w:tcPr>
            <w:tcW w:w="5670" w:type="dxa"/>
          </w:tcPr>
          <w:p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hAnsi="Arial" w:cs="Arial"/>
                <w:noProof/>
                <w:sz w:val="20"/>
                <w:szCs w:val="20"/>
                <w:lang w:val="nl-NL"/>
              </w:rPr>
            </w:pPr>
            <w:r w:rsidRPr="00DD0F4F">
              <w:rPr>
                <w:rFonts w:ascii="Arial" w:eastAsia="Times New Roman" w:hAnsi="Arial" w:cs="Arial"/>
                <w:i/>
                <w:color w:val="000000"/>
                <w:sz w:val="20"/>
                <w:szCs w:val="20"/>
                <w:lang w:val="nl-NL"/>
              </w:rPr>
              <w:t>Adviseur</w:t>
            </w:r>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Kennis in dienst stellen van de behandeling van (een deel van) een zaak)</w:t>
            </w:r>
          </w:p>
          <w:p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r w:rsidRPr="00DD0F4F">
              <w:rPr>
                <w:rFonts w:ascii="Arial" w:eastAsia="Times New Roman" w:hAnsi="Arial" w:cs="Arial"/>
                <w:i/>
                <w:color w:val="000000"/>
                <w:sz w:val="20"/>
                <w:szCs w:val="20"/>
                <w:lang w:val="nl-NL"/>
              </w:rPr>
              <w:t>Behandelaar</w:t>
            </w:r>
            <w:r w:rsidRPr="00DD0F4F">
              <w:rPr>
                <w:rFonts w:ascii="Arial" w:hAnsi="Arial" w:cs="Arial"/>
                <w:noProof/>
                <w:sz w:val="20"/>
                <w:szCs w:val="20"/>
                <w:lang w:val="nl-NL"/>
              </w:rPr>
              <w:t xml:space="preserve"> (De vakinhoudelijke behandeling doen van (een deel van) een zaak)</w:t>
            </w:r>
          </w:p>
          <w:p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hAnsi="Arial" w:cs="Arial"/>
                <w:noProof/>
                <w:sz w:val="20"/>
                <w:szCs w:val="20"/>
                <w:lang w:val="nl-NL"/>
              </w:rPr>
            </w:pPr>
            <w:r w:rsidRPr="00DD0F4F">
              <w:rPr>
                <w:rFonts w:ascii="Arial" w:eastAsia="Times New Roman" w:hAnsi="Arial" w:cs="Arial"/>
                <w:i/>
                <w:color w:val="000000"/>
                <w:sz w:val="20"/>
                <w:szCs w:val="20"/>
                <w:lang w:val="nl-NL"/>
              </w:rPr>
              <w:t>Belanghebbende</w:t>
            </w:r>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Vanuit eigen en objectief belang rechtstreeks betrokken zijn bij of geïnformeerd willen worden over de behandeling en/of de uitkomst van een zaak)</w:t>
            </w:r>
          </w:p>
          <w:p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r w:rsidRPr="00DD0F4F">
              <w:rPr>
                <w:rFonts w:ascii="Arial" w:eastAsia="Times New Roman" w:hAnsi="Arial" w:cs="Arial"/>
                <w:i/>
                <w:color w:val="000000"/>
                <w:sz w:val="20"/>
                <w:szCs w:val="20"/>
                <w:lang w:val="nl-NL"/>
              </w:rPr>
              <w:t>Beslisser</w:t>
            </w:r>
            <w:r w:rsidRPr="00DD0F4F">
              <w:rPr>
                <w:rFonts w:ascii="Arial" w:hAnsi="Arial" w:cs="Arial"/>
                <w:noProof/>
                <w:sz w:val="20"/>
                <w:szCs w:val="20"/>
                <w:lang w:val="nl-NL"/>
              </w:rPr>
              <w:t xml:space="preserve"> (Nemen van besluiten die voor de uitkomst van een zaak noodzakelijk zijn)</w:t>
            </w:r>
          </w:p>
          <w:p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hAnsi="Arial" w:cs="Arial"/>
                <w:noProof/>
                <w:sz w:val="20"/>
                <w:szCs w:val="20"/>
                <w:lang w:val="nl-NL"/>
              </w:rPr>
            </w:pPr>
            <w:r w:rsidRPr="00DD0F4F">
              <w:rPr>
                <w:rFonts w:ascii="Arial" w:eastAsia="Times New Roman" w:hAnsi="Arial" w:cs="Arial"/>
                <w:i/>
                <w:color w:val="000000"/>
                <w:sz w:val="20"/>
                <w:szCs w:val="20"/>
                <w:lang w:val="nl-NL"/>
              </w:rPr>
              <w:t>Initiator</w:t>
            </w:r>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Aanleiding geven tot de start van een zaak)</w:t>
            </w:r>
          </w:p>
          <w:p w:rsidR="00D56602" w:rsidRPr="00E25C61"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r w:rsidRPr="00DD0F4F">
              <w:rPr>
                <w:rFonts w:ascii="Arial" w:eastAsia="Times New Roman" w:hAnsi="Arial" w:cs="Arial"/>
                <w:i/>
                <w:color w:val="000000"/>
                <w:sz w:val="20"/>
                <w:szCs w:val="20"/>
                <w:lang w:val="nl-NL"/>
              </w:rPr>
              <w:t>Klantcontacter</w:t>
            </w:r>
            <w:r w:rsidRPr="00DD0F4F">
              <w:rPr>
                <w:rFonts w:ascii="Arial" w:hAnsi="Arial" w:cs="Arial"/>
                <w:noProof/>
                <w:sz w:val="20"/>
                <w:szCs w:val="20"/>
                <w:lang w:val="nl-NL"/>
              </w:rPr>
              <w:t xml:space="preserve"> (Het eerste aanspreekpunt zijn voor vragen van burgers en bedrijven in het kader van de dienstverlening door de organisatie aan burgers en bedrijven)</w:t>
            </w:r>
          </w:p>
          <w:p w:rsidR="00E25C61" w:rsidRPr="00DD0F4F" w:rsidRDefault="00E25C61" w:rsidP="00A506FA">
            <w:pPr>
              <w:pStyle w:val="Lijstalinea"/>
              <w:numPr>
                <w:ilvl w:val="0"/>
                <w:numId w:val="2"/>
              </w:numPr>
              <w:autoSpaceDE w:val="0"/>
              <w:autoSpaceDN w:val="0"/>
              <w:adjustRightInd w:val="0"/>
              <w:spacing w:after="0" w:line="240" w:lineRule="auto"/>
              <w:ind w:left="341" w:hanging="284"/>
              <w:rPr>
                <w:ins w:id="1824" w:author="Arjan" w:date="2014-11-18T10:00:00Z"/>
                <w:rFonts w:ascii="Arial" w:eastAsia="Times New Roman" w:hAnsi="Arial" w:cs="Arial"/>
                <w:color w:val="000000"/>
                <w:sz w:val="20"/>
                <w:szCs w:val="20"/>
                <w:lang w:val="nl-NL"/>
              </w:rPr>
            </w:pPr>
            <w:ins w:id="1825" w:author="Arjan" w:date="2014-11-18T10:00:00Z">
              <w:r w:rsidRPr="00E25C61">
                <w:rPr>
                  <w:rFonts w:ascii="Arial" w:eastAsia="Times New Roman" w:hAnsi="Arial" w:cs="Arial"/>
                  <w:i/>
                  <w:color w:val="000000"/>
                  <w:sz w:val="20"/>
                  <w:szCs w:val="20"/>
                  <w:lang w:val="nl-NL"/>
                </w:rPr>
                <w:t>Mede-initiator</w:t>
              </w:r>
              <w:r>
                <w:rPr>
                  <w:rFonts w:ascii="Arial" w:eastAsia="Times New Roman" w:hAnsi="Arial" w:cs="Arial"/>
                  <w:color w:val="000000"/>
                  <w:sz w:val="20"/>
                  <w:szCs w:val="20"/>
                  <w:lang w:val="nl-NL"/>
                </w:rPr>
                <w:t xml:space="preserve"> (</w:t>
              </w:r>
              <w:r w:rsidR="00394EF5">
                <w:rPr>
                  <w:rFonts w:ascii="Arial" w:eastAsia="Times New Roman" w:hAnsi="Arial" w:cs="Arial"/>
                  <w:color w:val="000000"/>
                  <w:sz w:val="20"/>
                  <w:szCs w:val="20"/>
                  <w:lang w:val="nl-NL"/>
                </w:rPr>
                <w:t>Gezamenlijk met anderen aan</w:t>
              </w:r>
              <w:r w:rsidR="00394EF5" w:rsidRPr="00DD0F4F">
                <w:rPr>
                  <w:rFonts w:ascii="Arial" w:hAnsi="Arial" w:cs="Arial"/>
                  <w:noProof/>
                  <w:sz w:val="20"/>
                  <w:szCs w:val="20"/>
                  <w:lang w:val="nl-NL"/>
                </w:rPr>
                <w:t>leiding geven tot de start van een zaak</w:t>
              </w:r>
              <w:r w:rsidR="00394EF5">
                <w:rPr>
                  <w:rFonts w:ascii="Arial" w:hAnsi="Arial" w:cs="Arial"/>
                  <w:noProof/>
                  <w:sz w:val="20"/>
                  <w:szCs w:val="20"/>
                  <w:lang w:val="nl-NL"/>
                </w:rPr>
                <w:t>)</w:t>
              </w:r>
            </w:ins>
          </w:p>
          <w:p w:rsidR="00D56602" w:rsidRPr="00DD0F4F"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lang w:val="nl-NL"/>
              </w:rPr>
            </w:pPr>
            <w:r w:rsidRPr="00DD0F4F">
              <w:rPr>
                <w:rFonts w:ascii="Arial" w:eastAsia="Times New Roman" w:hAnsi="Arial" w:cs="Arial"/>
                <w:i/>
                <w:color w:val="000000"/>
                <w:sz w:val="20"/>
                <w:szCs w:val="20"/>
                <w:lang w:val="nl-NL"/>
              </w:rPr>
              <w:t>Zaakcoördinator</w:t>
            </w:r>
            <w:r w:rsidRPr="00DD0F4F">
              <w:rPr>
                <w:rFonts w:ascii="Arial" w:eastAsia="Times New Roman" w:hAnsi="Arial" w:cs="Arial"/>
                <w:color w:val="000000"/>
                <w:sz w:val="20"/>
                <w:szCs w:val="20"/>
                <w:lang w:val="nl-NL"/>
              </w:rPr>
              <w:t xml:space="preserve"> (</w:t>
            </w:r>
            <w:r w:rsidRPr="00DD0F4F">
              <w:rPr>
                <w:rFonts w:ascii="Arial" w:hAnsi="Arial" w:cs="Arial"/>
                <w:noProof/>
                <w:sz w:val="20"/>
                <w:szCs w:val="20"/>
                <w:lang w:val="nl-NL"/>
              </w:rPr>
              <w:t>Er voor zorg dragen dat de behandeling van de zaak in samenhang uitgevoerd wordt conform de daarover gemaakte afspraken)</w:t>
            </w:r>
          </w:p>
        </w:tc>
      </w:tr>
      <w:tr w:rsidR="00D56602" w:rsidRPr="005E066D" w:rsidTr="00F31C58">
        <w:trPr>
          <w:trHeight w:val="215"/>
        </w:trPr>
        <w:tc>
          <w:tcPr>
            <w:tcW w:w="3690" w:type="dxa"/>
          </w:tcPr>
          <w:p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D56602" w:rsidRPr="00DD0F4F" w:rsidRDefault="00D56602" w:rsidP="00D56602">
            <w:pPr>
              <w:autoSpaceDE w:val="0"/>
              <w:autoSpaceDN w:val="0"/>
              <w:adjustRightInd w:val="0"/>
              <w:spacing w:after="0" w:line="240" w:lineRule="auto"/>
              <w:rPr>
                <w:rFonts w:ascii="Arial" w:eastAsia="Times New Roman" w:hAnsi="Arial" w:cs="Arial"/>
                <w:b/>
                <w:bCs/>
                <w:color w:val="000000"/>
                <w:sz w:val="20"/>
                <w:szCs w:val="20"/>
                <w:lang w:val="nl-NL"/>
              </w:rPr>
            </w:pPr>
          </w:p>
        </w:tc>
      </w:tr>
      <w:tr w:rsidR="00D56602" w:rsidRPr="00D56602" w:rsidTr="00F31C58">
        <w:trPr>
          <w:trHeight w:val="215"/>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materiële historie</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formele historie</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Aanduiding brondocument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in onderzoek</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lastRenderedPageBreak/>
              <w:t>Aanduiding strijdigheid/nietigheid</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kardinaliteit</w:t>
            </w:r>
          </w:p>
        </w:tc>
        <w:tc>
          <w:tcPr>
            <w:tcW w:w="5670" w:type="dxa"/>
          </w:tcPr>
          <w:p w:rsidR="00D56602" w:rsidRPr="00D56602" w:rsidRDefault="00B47636"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Att.LowerBound</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1</w:t>
            </w:r>
            <w:r w:rsidRPr="00D56602">
              <w:rPr>
                <w:rFonts w:ascii="Arial" w:hAnsi="Arial" w:cs="Arial"/>
                <w:sz w:val="20"/>
                <w:szCs w:val="20"/>
                <w:lang w:val="en-AU"/>
              </w:rPr>
              <w:fldChar w:fldCharType="end"/>
            </w:r>
            <w:r w:rsidR="00D56602" w:rsidRPr="00D56602">
              <w:rPr>
                <w:rFonts w:ascii="Arial" w:eastAsia="Times New Roman" w:hAnsi="Arial" w:cs="Arial"/>
                <w:color w:val="000000"/>
                <w:sz w:val="20"/>
                <w:szCs w:val="20"/>
              </w:rPr>
              <w:t xml:space="preserve"> - </w:t>
            </w:r>
            <w:r w:rsidRPr="00D56602">
              <w:rPr>
                <w:rFonts w:ascii="Arial" w:eastAsia="Times New Roman" w:hAnsi="Arial" w:cs="Arial"/>
                <w:color w:val="000000"/>
                <w:sz w:val="20"/>
                <w:szCs w:val="20"/>
              </w:rPr>
              <w:fldChar w:fldCharType="begin" w:fldLock="1"/>
            </w:r>
            <w:r w:rsidR="00D56602" w:rsidRPr="00D56602">
              <w:rPr>
                <w:rFonts w:ascii="Arial" w:eastAsia="Times New Roman" w:hAnsi="Arial" w:cs="Arial"/>
                <w:color w:val="000000"/>
                <w:sz w:val="20"/>
                <w:szCs w:val="20"/>
              </w:rPr>
              <w:instrText>MERGEFIELD Att.UpperBound</w:instrText>
            </w:r>
            <w:r w:rsidRPr="00D56602">
              <w:rPr>
                <w:rFonts w:ascii="Arial" w:eastAsia="Times New Roman" w:hAnsi="Arial" w:cs="Arial"/>
                <w:color w:val="000000"/>
                <w:sz w:val="20"/>
                <w:szCs w:val="20"/>
              </w:rPr>
              <w:fldChar w:fldCharType="separate"/>
            </w:r>
            <w:r w:rsidR="00D56602" w:rsidRPr="00D56602">
              <w:rPr>
                <w:rFonts w:ascii="Arial" w:eastAsia="Times New Roman" w:hAnsi="Arial" w:cs="Arial"/>
                <w:color w:val="000000"/>
                <w:sz w:val="20"/>
                <w:szCs w:val="20"/>
              </w:rPr>
              <w:t>1</w:t>
            </w:r>
            <w:r w:rsidRPr="00D56602">
              <w:rPr>
                <w:rFonts w:ascii="Arial" w:eastAsia="Times New Roman" w:hAnsi="Arial" w:cs="Arial"/>
                <w:color w:val="000000"/>
                <w:sz w:val="20"/>
                <w:szCs w:val="20"/>
              </w:rPr>
              <w:fldChar w:fldCharType="end"/>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authentiek</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Gemeentelijk basisgegeven</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5E066D" w:rsidTr="00F31C58">
        <w:trPr>
          <w:trHeight w:val="230"/>
        </w:trPr>
        <w:tc>
          <w:tcPr>
            <w:tcW w:w="3690" w:type="dxa"/>
            <w:tcBorders>
              <w:bottom w:val="single" w:sz="4" w:space="0" w:color="auto"/>
            </w:tcBorders>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r w:rsidRPr="00D56602">
              <w:rPr>
                <w:rFonts w:ascii="Arial" w:eastAsia="Times New Roman" w:hAnsi="Arial" w:cs="Arial"/>
                <w:b/>
                <w:bCs/>
                <w:color w:val="000000"/>
                <w:sz w:val="20"/>
                <w:szCs w:val="20"/>
              </w:rPr>
              <w:t>Regels attribuutsoort</w:t>
            </w:r>
          </w:p>
        </w:tc>
        <w:tc>
          <w:tcPr>
            <w:tcW w:w="5670" w:type="dxa"/>
            <w:tcBorders>
              <w:bottom w:val="single" w:sz="4" w:space="0" w:color="auto"/>
            </w:tcBorders>
          </w:tcPr>
          <w:p w:rsidR="00D56602" w:rsidRPr="00DD0F4F" w:rsidRDefault="00D56602" w:rsidP="00D5660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Bij een ZAAK kan maximaal één ROL met als Rolomschrijving generiek 'Initiator' voor</w:t>
            </w:r>
            <w:r w:rsidR="00334791"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komen.</w:t>
            </w:r>
          </w:p>
          <w:p w:rsidR="00D56602" w:rsidRPr="00DD0F4F" w:rsidRDefault="00D56602" w:rsidP="00A506F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Bij een ZAAK kan maximaal één ROL met als Rolomschrijving generiek '</w:t>
            </w:r>
            <w:r w:rsidR="00A506FA" w:rsidRPr="00DD0F4F">
              <w:rPr>
                <w:rFonts w:ascii="Arial" w:eastAsia="Times New Roman" w:hAnsi="Arial" w:cs="Arial"/>
                <w:color w:val="000000"/>
                <w:sz w:val="20"/>
                <w:szCs w:val="20"/>
                <w:lang w:val="nl-NL"/>
              </w:rPr>
              <w:t>Zaakcoördinator</w:t>
            </w:r>
            <w:r w:rsidRPr="00DD0F4F">
              <w:rPr>
                <w:rFonts w:ascii="Arial" w:eastAsia="Times New Roman" w:hAnsi="Arial" w:cs="Arial"/>
                <w:color w:val="000000"/>
                <w:sz w:val="20"/>
                <w:szCs w:val="20"/>
                <w:lang w:val="nl-NL"/>
              </w:rPr>
              <w:t>' voor</w:t>
            </w:r>
            <w:r w:rsidR="00A506FA"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komen.</w:t>
            </w:r>
          </w:p>
        </w:tc>
      </w:tr>
    </w:tbl>
    <w:p w:rsidR="00A506FA" w:rsidRPr="00DD0F4F" w:rsidRDefault="00A506FA" w:rsidP="0038425A">
      <w:pPr>
        <w:rPr>
          <w:noProof/>
          <w:lang w:val="nl-NL"/>
        </w:rPr>
      </w:pPr>
    </w:p>
    <w:p w:rsidR="006B6D1B" w:rsidRDefault="006B6D1B" w:rsidP="006B6D1B">
      <w:pPr>
        <w:pStyle w:val="Kop3"/>
        <w:rPr>
          <w:noProof/>
        </w:rPr>
      </w:pPr>
      <w:bookmarkStart w:id="1826" w:name="_Toc398014022"/>
      <w:bookmarkStart w:id="1827" w:name="_Toc404294027"/>
      <w:r>
        <w:rPr>
          <w:noProof/>
        </w:rPr>
        <w:t>Gemachtigde</w:t>
      </w:r>
      <w:bookmarkEnd w:id="1826"/>
      <w:bookmarkEnd w:id="1827"/>
    </w:p>
    <w:p w:rsidR="006B6D1B" w:rsidRPr="00DD0F4F" w:rsidRDefault="006B6D1B" w:rsidP="006B6D1B">
      <w:pPr>
        <w:rPr>
          <w:noProof/>
          <w:lang w:val="nl-NL"/>
        </w:rPr>
      </w:pPr>
      <w:r w:rsidRPr="00DD0F4F">
        <w:rPr>
          <w:noProof/>
          <w:lang w:val="nl-NL"/>
        </w:rPr>
        <w:t>Een betrokkene bij een zaak kan een ander machtigen om zijn of haar belangen bij de zaak voor hem of haar te waarborgen. Om informatie over gemachtigden uit te kunnen wisselen, was in een roltype ‘Gemachtigde’ voorzien. Dit roltpye is van andere aard dan de andere roltypen en verhoudt zich niet tot de roltypen in de procesarchietctuur. Vandaar dat we dit roltype hebben laten vervallen en de attribuutsoort ‘Indicatie machtig</w:t>
      </w:r>
      <w:r w:rsidR="00391858" w:rsidRPr="00DD0F4F">
        <w:rPr>
          <w:noProof/>
          <w:lang w:val="nl-NL"/>
        </w:rPr>
        <w:t>ing</w:t>
      </w:r>
      <w:r w:rsidRPr="00DD0F4F">
        <w:rPr>
          <w:noProof/>
          <w:lang w:val="nl-NL"/>
        </w:rPr>
        <w:t>’ hebben toegevoegd aan het objecttype ROL.</w:t>
      </w:r>
    </w:p>
    <w:tbl>
      <w:tblPr>
        <w:tblW w:w="9360" w:type="dxa"/>
        <w:tblInd w:w="60" w:type="dxa"/>
        <w:tblLayout w:type="fixed"/>
        <w:tblCellMar>
          <w:left w:w="60" w:type="dxa"/>
          <w:right w:w="60" w:type="dxa"/>
        </w:tblCellMar>
        <w:tblLook w:val="0000"/>
      </w:tblPr>
      <w:tblGrid>
        <w:gridCol w:w="3690"/>
        <w:gridCol w:w="5670"/>
      </w:tblGrid>
      <w:tr w:rsidR="006B6D1B" w:rsidRPr="0015040A" w:rsidTr="00372AFB">
        <w:trPr>
          <w:trHeight w:val="215"/>
        </w:trPr>
        <w:tc>
          <w:tcPr>
            <w:tcW w:w="3690" w:type="dxa"/>
            <w:tcBorders>
              <w:top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Naam attribuutsoort</w:t>
            </w:r>
          </w:p>
        </w:tc>
        <w:tc>
          <w:tcPr>
            <w:tcW w:w="5670" w:type="dxa"/>
            <w:tcBorders>
              <w:top w:val="single" w:sz="4" w:space="0" w:color="auto"/>
            </w:tcBorders>
          </w:tcPr>
          <w:p w:rsidR="006B6D1B" w:rsidRPr="0015040A" w:rsidRDefault="00B47636" w:rsidP="009A74DC">
            <w:pPr>
              <w:autoSpaceDE w:val="0"/>
              <w:autoSpaceDN w:val="0"/>
              <w:adjustRightInd w:val="0"/>
              <w:spacing w:after="0" w:line="240" w:lineRule="auto"/>
              <w:rPr>
                <w:rFonts w:ascii="Arial" w:eastAsia="Times New Roman" w:hAnsi="Arial" w:cs="Arial"/>
                <w:color w:val="000000"/>
                <w:sz w:val="20"/>
                <w:szCs w:val="20"/>
              </w:rPr>
            </w:pPr>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Att.Name</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 xml:space="preserve">Indicatie </w:t>
            </w:r>
            <w:r w:rsidR="009A74DC">
              <w:rPr>
                <w:rFonts w:ascii="Arial" w:eastAsia="Times New Roman" w:hAnsi="Arial" w:cs="Arial"/>
                <w:color w:val="000000"/>
                <w:sz w:val="20"/>
                <w:szCs w:val="20"/>
              </w:rPr>
              <w:t>machtiging</w:t>
            </w:r>
            <w:r w:rsidRPr="0015040A">
              <w:rPr>
                <w:rFonts w:ascii="Arial" w:hAnsi="Arial" w:cs="Arial"/>
                <w:sz w:val="20"/>
                <w:szCs w:val="20"/>
                <w:lang w:val="en-AU"/>
              </w:rPr>
              <w:fldChar w:fldCharType="end"/>
            </w: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Herkomst attribuutsoort</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KING</w:t>
            </w: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Code attribuutsoort</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XML-tag attribuutsoort</w:t>
            </w:r>
          </w:p>
        </w:tc>
        <w:tc>
          <w:tcPr>
            <w:tcW w:w="5670" w:type="dxa"/>
          </w:tcPr>
          <w:p w:rsidR="006B6D1B" w:rsidRPr="0015040A" w:rsidRDefault="00B47636" w:rsidP="009A74DC">
            <w:pPr>
              <w:autoSpaceDE w:val="0"/>
              <w:autoSpaceDN w:val="0"/>
              <w:adjustRightInd w:val="0"/>
              <w:spacing w:after="0" w:line="240" w:lineRule="auto"/>
              <w:rPr>
                <w:rFonts w:ascii="Arial" w:eastAsia="Times New Roman" w:hAnsi="Arial" w:cs="Arial"/>
                <w:color w:val="000000"/>
                <w:sz w:val="20"/>
                <w:szCs w:val="20"/>
              </w:rPr>
            </w:pPr>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Att.Alias</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indicatie</w:t>
            </w:r>
            <w:r w:rsidR="009A74DC">
              <w:rPr>
                <w:rFonts w:ascii="Arial" w:eastAsia="Times New Roman" w:hAnsi="Arial" w:cs="Arial"/>
                <w:color w:val="000000"/>
                <w:sz w:val="20"/>
                <w:szCs w:val="20"/>
              </w:rPr>
              <w:t>M</w:t>
            </w:r>
            <w:r w:rsidR="006B6D1B" w:rsidRPr="0015040A">
              <w:rPr>
                <w:rFonts w:ascii="Arial" w:eastAsia="Times New Roman" w:hAnsi="Arial" w:cs="Arial"/>
                <w:color w:val="000000"/>
                <w:sz w:val="20"/>
                <w:szCs w:val="20"/>
              </w:rPr>
              <w:t>achtig</w:t>
            </w:r>
            <w:r w:rsidRPr="0015040A">
              <w:rPr>
                <w:rFonts w:ascii="Arial" w:hAnsi="Arial" w:cs="Arial"/>
                <w:sz w:val="20"/>
                <w:szCs w:val="20"/>
                <w:lang w:val="en-AU"/>
              </w:rPr>
              <w:fldChar w:fldCharType="end"/>
            </w:r>
            <w:r w:rsidR="009A74DC">
              <w:rPr>
                <w:rFonts w:ascii="Arial" w:hAnsi="Arial" w:cs="Arial"/>
                <w:sz w:val="20"/>
                <w:szCs w:val="20"/>
                <w:lang w:val="en-AU"/>
              </w:rPr>
              <w:t>ing</w:t>
            </w:r>
          </w:p>
        </w:tc>
      </w:tr>
      <w:tr w:rsidR="006B6D1B" w:rsidRPr="0015040A" w:rsidTr="00372AFB">
        <w:trPr>
          <w:trHeight w:val="26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5E066D"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Definitie attribuutsoort</w:t>
            </w:r>
          </w:p>
        </w:tc>
        <w:tc>
          <w:tcPr>
            <w:tcW w:w="5670" w:type="dxa"/>
          </w:tcPr>
          <w:p w:rsidR="006B6D1B" w:rsidRPr="00DD0F4F" w:rsidRDefault="00B47636" w:rsidP="00372AFB">
            <w:pPr>
              <w:autoSpaceDE w:val="0"/>
              <w:autoSpaceDN w:val="0"/>
              <w:adjustRightInd w:val="0"/>
              <w:spacing w:after="0" w:line="240" w:lineRule="auto"/>
              <w:rPr>
                <w:rFonts w:ascii="Arial" w:eastAsia="Times New Roman" w:hAnsi="Arial" w:cs="Arial"/>
                <w:color w:val="000000"/>
                <w:sz w:val="20"/>
                <w:szCs w:val="20"/>
                <w:lang w:val="nl-NL"/>
              </w:rPr>
            </w:pPr>
            <w:r w:rsidRPr="0015040A">
              <w:rPr>
                <w:rFonts w:ascii="Arial" w:hAnsi="Arial" w:cs="Arial"/>
                <w:sz w:val="20"/>
                <w:szCs w:val="20"/>
                <w:lang w:val="en-AU"/>
              </w:rPr>
              <w:fldChar w:fldCharType="begin" w:fldLock="1"/>
            </w:r>
            <w:r w:rsidR="006B6D1B" w:rsidRPr="00DD0F4F">
              <w:rPr>
                <w:rFonts w:ascii="Arial" w:hAnsi="Arial" w:cs="Arial"/>
                <w:sz w:val="20"/>
                <w:szCs w:val="20"/>
                <w:lang w:val="nl-NL"/>
              </w:rPr>
              <w:instrText xml:space="preserve">MERGEFIELD </w:instrText>
            </w:r>
            <w:r w:rsidR="006B6D1B" w:rsidRPr="00DD0F4F">
              <w:rPr>
                <w:rFonts w:ascii="Arial" w:eastAsia="Times New Roman" w:hAnsi="Arial" w:cs="Arial"/>
                <w:color w:val="000000"/>
                <w:sz w:val="20"/>
                <w:szCs w:val="20"/>
                <w:lang w:val="nl-NL"/>
              </w:rPr>
              <w:instrText>Att.Notes</w:instrText>
            </w:r>
            <w:r w:rsidRPr="0015040A">
              <w:rPr>
                <w:rFonts w:ascii="Arial" w:hAnsi="Arial" w:cs="Arial"/>
                <w:sz w:val="20"/>
                <w:szCs w:val="20"/>
                <w:lang w:val="en-AU"/>
              </w:rPr>
              <w:fldChar w:fldCharType="separate"/>
            </w:r>
            <w:r w:rsidR="006B6D1B" w:rsidRPr="00DD0F4F">
              <w:rPr>
                <w:rFonts w:ascii="Arial" w:eastAsia="Times New Roman" w:hAnsi="Arial" w:cs="Arial"/>
                <w:color w:val="000000"/>
                <w:sz w:val="20"/>
                <w:szCs w:val="20"/>
                <w:lang w:val="nl-NL"/>
              </w:rPr>
              <w:t>Indicatie of de BETROKKENE in de ROL bij de ZAAK optreedt als gemachtigde van</w:t>
            </w:r>
            <w:r w:rsidR="009A74DC" w:rsidRPr="00DD0F4F">
              <w:rPr>
                <w:rFonts w:ascii="Arial" w:eastAsia="Times New Roman" w:hAnsi="Arial" w:cs="Arial"/>
                <w:color w:val="000000"/>
                <w:sz w:val="20"/>
                <w:szCs w:val="20"/>
                <w:lang w:val="nl-NL"/>
              </w:rPr>
              <w:t>, of machtiginggever aan</w:t>
            </w:r>
            <w:r w:rsidR="006B6D1B" w:rsidRPr="00DD0F4F">
              <w:rPr>
                <w:rFonts w:ascii="Arial" w:eastAsia="Times New Roman" w:hAnsi="Arial" w:cs="Arial"/>
                <w:color w:val="000000"/>
                <w:sz w:val="20"/>
                <w:szCs w:val="20"/>
                <w:lang w:val="nl-NL"/>
              </w:rPr>
              <w:t xml:space="preserve"> een andere BETROKKENE bij die ZAAK</w:t>
            </w:r>
            <w:r w:rsidRPr="0015040A">
              <w:rPr>
                <w:rFonts w:ascii="Arial" w:hAnsi="Arial" w:cs="Arial"/>
                <w:sz w:val="20"/>
                <w:szCs w:val="20"/>
                <w:lang w:val="en-AU"/>
              </w:rPr>
              <w:fldChar w:fldCharType="end"/>
            </w:r>
          </w:p>
        </w:tc>
      </w:tr>
      <w:tr w:rsidR="006B6D1B" w:rsidRPr="005E066D" w:rsidTr="00372AFB">
        <w:trPr>
          <w:trHeight w:val="230"/>
        </w:trPr>
        <w:tc>
          <w:tcPr>
            <w:tcW w:w="3690" w:type="dxa"/>
          </w:tcPr>
          <w:p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Herkomst definitie attribuutsoort</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KING</w:t>
            </w: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Datum opname attribuutsoort</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1-1-2013</w:t>
            </w: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5E066D"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Toelichting attribuutsoort</w:t>
            </w:r>
          </w:p>
        </w:tc>
        <w:tc>
          <w:tcPr>
            <w:tcW w:w="5670" w:type="dxa"/>
          </w:tcPr>
          <w:p w:rsidR="009A74DC" w:rsidRPr="00DD0F4F" w:rsidRDefault="006B6D1B" w:rsidP="009A74D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betrokkene bij een zaak kan een ander machtigen om zijn of haar belangen bij de zaak voor hem of haar te waarborgen. De gemachtigde wordt dan tevens een betrokkene bij de zaak. Dat kan in diverse rollen. Zo kan de gemachtigde de initiator zijn, en niet degene die eigenlijk de zaak 'had willen aanspannen' (bijvoorbeeld een bezwaarzaak) als alle communicatie via de gemachtigde loopt (hij/zij dient als gemachtigde bijvoorbeeld het bezwaar in; met hem of haar wordt over de zaak gecommuniceerd). Degene op wie het bezwaar betrekking heeft kan dan in de rol van belanghebbende aan de zaak gerelateerd worden. </w:t>
            </w:r>
          </w:p>
          <w:p w:rsidR="006B6D1B" w:rsidRPr="00DD0F4F" w:rsidRDefault="006B6D1B" w:rsidP="009A74D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 de ROL.Toelichting kan desgewenst nadere informatie over machtiginggever </w:t>
            </w:r>
            <w:r w:rsidR="009A74DC" w:rsidRPr="00DD0F4F">
              <w:rPr>
                <w:rFonts w:ascii="Arial" w:eastAsia="Times New Roman" w:hAnsi="Arial" w:cs="Arial"/>
                <w:color w:val="000000"/>
                <w:sz w:val="20"/>
                <w:szCs w:val="20"/>
                <w:lang w:val="nl-NL"/>
              </w:rPr>
              <w:t>of</w:t>
            </w:r>
            <w:r w:rsidRPr="00DD0F4F">
              <w:rPr>
                <w:rFonts w:ascii="Arial" w:eastAsia="Times New Roman" w:hAnsi="Arial" w:cs="Arial"/>
                <w:color w:val="000000"/>
                <w:sz w:val="20"/>
                <w:szCs w:val="20"/>
                <w:lang w:val="nl-NL"/>
              </w:rPr>
              <w:t xml:space="preserve"> gemachtigde vermeld worden.</w:t>
            </w:r>
          </w:p>
        </w:tc>
      </w:tr>
      <w:tr w:rsidR="006B6D1B" w:rsidRPr="005E066D" w:rsidTr="00372AFB">
        <w:tc>
          <w:tcPr>
            <w:tcW w:w="3690" w:type="dxa"/>
          </w:tcPr>
          <w:p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Formaat attribuutsoort</w:t>
            </w:r>
          </w:p>
        </w:tc>
        <w:tc>
          <w:tcPr>
            <w:tcW w:w="5670" w:type="dxa"/>
          </w:tcPr>
          <w:p w:rsidR="006B6D1B" w:rsidRPr="0015040A" w:rsidRDefault="009A74DC" w:rsidP="00372AFB">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A15</w:t>
            </w: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5E066D"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Waardenverzameling</w:t>
            </w:r>
          </w:p>
        </w:tc>
        <w:tc>
          <w:tcPr>
            <w:tcW w:w="5670" w:type="dxa"/>
          </w:tcPr>
          <w:p w:rsidR="006B6D1B" w:rsidRPr="00DD0F4F" w:rsidRDefault="009A74DC" w:rsidP="00372AF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“gemachtigde” (de betrokkene in de rol bij de zaak is door een andere betrokkene bij dezelfde zaak gemachtigd om namens hem of haar te handelen).</w:t>
            </w:r>
          </w:p>
          <w:p w:rsidR="009A74DC" w:rsidRPr="00DD0F4F" w:rsidRDefault="009A74DC" w:rsidP="009A74D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“machtiginggever” (de betrokkene in de rol bij de zaak heeft een andere betrokkene bij dezelfde zaak gemachtigd om namens hem of haar te handelen)</w:t>
            </w:r>
          </w:p>
        </w:tc>
      </w:tr>
      <w:tr w:rsidR="006B6D1B" w:rsidRPr="005E066D" w:rsidTr="00372AFB">
        <w:trPr>
          <w:trHeight w:val="215"/>
        </w:trPr>
        <w:tc>
          <w:tcPr>
            <w:tcW w:w="3690" w:type="dxa"/>
          </w:tcPr>
          <w:p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Pr>
          <w:p w:rsidR="006B6D1B" w:rsidRPr="00DD0F4F" w:rsidRDefault="006B6D1B" w:rsidP="00372AFB">
            <w:pPr>
              <w:autoSpaceDE w:val="0"/>
              <w:autoSpaceDN w:val="0"/>
              <w:adjustRightInd w:val="0"/>
              <w:spacing w:after="0" w:line="240" w:lineRule="auto"/>
              <w:rPr>
                <w:rFonts w:ascii="Arial" w:eastAsia="Times New Roman" w:hAnsi="Arial" w:cs="Arial"/>
                <w:b/>
                <w:bCs/>
                <w:color w:val="000000"/>
                <w:sz w:val="20"/>
                <w:szCs w:val="20"/>
                <w:lang w:val="nl-NL"/>
              </w:rPr>
            </w:pPr>
          </w:p>
        </w:tc>
      </w:tr>
      <w:tr w:rsidR="006B6D1B" w:rsidRPr="0015040A" w:rsidTr="00372AFB">
        <w:trPr>
          <w:trHeight w:val="215"/>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lastRenderedPageBreak/>
              <w:t>Indicatie materiële historie</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Ja</w:t>
            </w: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Indicatie formele historie</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Nee</w:t>
            </w: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Aanduiding brondocument</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Indicatie in onderzoek</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Nee</w:t>
            </w: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Aanduiding strijdigheid/nietigheid</w:t>
            </w: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color w:val="000000"/>
                <w:sz w:val="20"/>
                <w:szCs w:val="20"/>
              </w:rPr>
              <w:t>Nee</w:t>
            </w: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Indicatie kardinaliteit</w:t>
            </w:r>
          </w:p>
        </w:tc>
        <w:tc>
          <w:tcPr>
            <w:tcW w:w="5670" w:type="dxa"/>
          </w:tcPr>
          <w:p w:rsidR="006B6D1B" w:rsidRPr="0015040A" w:rsidRDefault="00AD6474" w:rsidP="00AD6474">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w:t>
            </w:r>
            <w:r w:rsidR="006B6D1B" w:rsidRPr="0015040A">
              <w:rPr>
                <w:rFonts w:ascii="Arial" w:eastAsia="Times New Roman" w:hAnsi="Arial" w:cs="Arial"/>
                <w:color w:val="000000"/>
                <w:sz w:val="20"/>
                <w:szCs w:val="20"/>
              </w:rPr>
              <w:t xml:space="preserve"> - </w:t>
            </w:r>
            <w:r w:rsidR="00B47636" w:rsidRPr="0015040A">
              <w:rPr>
                <w:rFonts w:ascii="Arial" w:eastAsia="Times New Roman" w:hAnsi="Arial" w:cs="Arial"/>
                <w:color w:val="000000"/>
                <w:sz w:val="20"/>
                <w:szCs w:val="20"/>
              </w:rPr>
              <w:fldChar w:fldCharType="begin" w:fldLock="1"/>
            </w:r>
            <w:r w:rsidR="006B6D1B" w:rsidRPr="0015040A">
              <w:rPr>
                <w:rFonts w:ascii="Arial" w:eastAsia="Times New Roman" w:hAnsi="Arial" w:cs="Arial"/>
                <w:color w:val="000000"/>
                <w:sz w:val="20"/>
                <w:szCs w:val="20"/>
              </w:rPr>
              <w:instrText>MERGEFIELD Att.UpperBound</w:instrText>
            </w:r>
            <w:r w:rsidR="00B47636" w:rsidRPr="0015040A">
              <w:rPr>
                <w:rFonts w:ascii="Arial" w:eastAsia="Times New Roman" w:hAnsi="Arial" w:cs="Arial"/>
                <w:color w:val="000000"/>
                <w:sz w:val="20"/>
                <w:szCs w:val="20"/>
              </w:rPr>
              <w:fldChar w:fldCharType="separate"/>
            </w:r>
            <w:r w:rsidR="006B6D1B" w:rsidRPr="0015040A">
              <w:rPr>
                <w:rFonts w:ascii="Arial" w:eastAsia="Times New Roman" w:hAnsi="Arial" w:cs="Arial"/>
                <w:color w:val="000000"/>
                <w:sz w:val="20"/>
                <w:szCs w:val="20"/>
              </w:rPr>
              <w:t>1</w:t>
            </w:r>
            <w:r w:rsidR="00B47636" w:rsidRPr="0015040A">
              <w:rPr>
                <w:rFonts w:ascii="Arial" w:eastAsia="Times New Roman" w:hAnsi="Arial" w:cs="Arial"/>
                <w:color w:val="000000"/>
                <w:sz w:val="20"/>
                <w:szCs w:val="20"/>
              </w:rPr>
              <w:fldChar w:fldCharType="end"/>
            </w: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r w:rsidRPr="0015040A">
              <w:rPr>
                <w:rFonts w:ascii="Arial" w:eastAsia="Times New Roman" w:hAnsi="Arial" w:cs="Arial"/>
                <w:b/>
                <w:bCs/>
                <w:color w:val="000000"/>
                <w:sz w:val="20"/>
                <w:szCs w:val="20"/>
              </w:rPr>
              <w:t>Indicatie authentiek</w:t>
            </w:r>
          </w:p>
        </w:tc>
        <w:tc>
          <w:tcPr>
            <w:tcW w:w="5670" w:type="dxa"/>
          </w:tcPr>
          <w:p w:rsidR="006B6D1B" w:rsidRPr="0015040A" w:rsidRDefault="000A1102" w:rsidP="00372AFB">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Gemeentelijk basisgegeven</w:t>
            </w: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Borders>
              <w:bottom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r w:rsidRPr="0015040A">
              <w:rPr>
                <w:rFonts w:ascii="Arial" w:eastAsia="Times New Roman" w:hAnsi="Arial" w:cs="Arial"/>
                <w:b/>
                <w:bCs/>
                <w:color w:val="000000"/>
                <w:sz w:val="20"/>
                <w:szCs w:val="20"/>
              </w:rPr>
              <w:t>Regels attribuutsoort</w:t>
            </w:r>
          </w:p>
        </w:tc>
        <w:tc>
          <w:tcPr>
            <w:tcW w:w="5670" w:type="dxa"/>
            <w:tcBorders>
              <w:bottom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bl>
    <w:p w:rsidR="006B6D1B" w:rsidRDefault="006B6D1B" w:rsidP="0038425A">
      <w:pPr>
        <w:rPr>
          <w:noProof/>
        </w:rPr>
      </w:pPr>
    </w:p>
    <w:p w:rsidR="00952560" w:rsidRDefault="00C34301" w:rsidP="00952560">
      <w:pPr>
        <w:pStyle w:val="Kop2"/>
        <w:rPr>
          <w:noProof/>
        </w:rPr>
      </w:pPr>
      <w:bookmarkStart w:id="1828" w:name="_Toc398014024"/>
      <w:bookmarkStart w:id="1829" w:name="_Toc404294028"/>
      <w:r>
        <w:rPr>
          <w:noProof/>
        </w:rPr>
        <w:t>SAMENGESTELD INFORMATIE</w:t>
      </w:r>
      <w:r w:rsidR="00952560">
        <w:rPr>
          <w:noProof/>
        </w:rPr>
        <w:t>OBJECT</w:t>
      </w:r>
      <w:bookmarkEnd w:id="1828"/>
      <w:bookmarkEnd w:id="1829"/>
    </w:p>
    <w:p w:rsidR="00952560" w:rsidRDefault="00952560" w:rsidP="00952560">
      <w:r w:rsidRPr="00DD0F4F">
        <w:rPr>
          <w:lang w:val="nl-NL"/>
        </w:rPr>
        <w:t xml:space="preserve">Dit is de nieuwe naam voor het huidige objecttype SAMENGESTELD DOCUMENT. </w:t>
      </w:r>
      <w:r>
        <w:t>Zie verde</w:t>
      </w:r>
      <w:r w:rsidR="00C34301">
        <w:t>r de toelichting bij INFORMATIE</w:t>
      </w:r>
      <w:r>
        <w:t xml:space="preserve">OBJECT. </w:t>
      </w:r>
    </w:p>
    <w:tbl>
      <w:tblPr>
        <w:tblW w:w="0" w:type="auto"/>
        <w:tblInd w:w="60" w:type="dxa"/>
        <w:tblLayout w:type="fixed"/>
        <w:tblCellMar>
          <w:left w:w="60" w:type="dxa"/>
          <w:right w:w="60" w:type="dxa"/>
        </w:tblCellMar>
        <w:tblLook w:val="0000"/>
      </w:tblPr>
      <w:tblGrid>
        <w:gridCol w:w="3600"/>
        <w:gridCol w:w="4410"/>
        <w:gridCol w:w="1350"/>
      </w:tblGrid>
      <w:tr w:rsidR="00952560" w:rsidRPr="00952560" w:rsidTr="00AB019F">
        <w:tc>
          <w:tcPr>
            <w:tcW w:w="3600" w:type="dxa"/>
            <w:tcBorders>
              <w:top w:val="single" w:sz="4" w:space="0" w:color="auto"/>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Naam objecttype</w:t>
            </w:r>
          </w:p>
        </w:tc>
        <w:tc>
          <w:tcPr>
            <w:tcW w:w="5760" w:type="dxa"/>
            <w:gridSpan w:val="2"/>
            <w:tcBorders>
              <w:top w:val="single" w:sz="4" w:space="0" w:color="auto"/>
              <w:left w:val="nil"/>
              <w:bottom w:val="nil"/>
              <w:right w:val="nil"/>
            </w:tcBorders>
          </w:tcPr>
          <w:p w:rsidR="00952560" w:rsidRPr="00952560" w:rsidRDefault="00B47636"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 xml:space="preserve">SAMENGESTELD </w:t>
            </w:r>
            <w:r w:rsidRPr="00952560">
              <w:rPr>
                <w:rFonts w:ascii="Arial" w:hAnsi="Arial" w:cs="Arial"/>
                <w:sz w:val="20"/>
                <w:szCs w:val="20"/>
                <w:lang w:val="en-AU"/>
              </w:rPr>
              <w:fldChar w:fldCharType="end"/>
            </w:r>
            <w:r w:rsidR="00952560">
              <w:rPr>
                <w:rFonts w:ascii="Arial" w:hAnsi="Arial" w:cs="Arial"/>
                <w:sz w:val="20"/>
                <w:szCs w:val="20"/>
                <w:lang w:val="en-AU"/>
              </w:rPr>
              <w:t>INFORMATIEOBJECT</w:t>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Mnemonic objecttype</w:t>
            </w:r>
          </w:p>
        </w:tc>
        <w:tc>
          <w:tcPr>
            <w:tcW w:w="5760" w:type="dxa"/>
            <w:gridSpan w:val="2"/>
            <w:tcBorders>
              <w:top w:val="nil"/>
              <w:left w:val="nil"/>
              <w:bottom w:val="nil"/>
              <w:right w:val="nil"/>
            </w:tcBorders>
          </w:tcPr>
          <w:p w:rsidR="00952560" w:rsidRPr="00952560" w:rsidRDefault="00B47636"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Element.Alias</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SDC</w:t>
            </w:r>
            <w:r w:rsidRPr="00952560">
              <w:rPr>
                <w:rFonts w:ascii="Arial" w:hAnsi="Arial" w:cs="Arial"/>
                <w:sz w:val="20"/>
                <w:szCs w:val="20"/>
                <w:lang w:val="en-AU"/>
              </w:rPr>
              <w:fldChar w:fldCharType="end"/>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Code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5E066D">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Definitie objecttype</w:t>
            </w:r>
          </w:p>
        </w:tc>
        <w:tc>
          <w:tcPr>
            <w:tcW w:w="5760" w:type="dxa"/>
            <w:gridSpan w:val="2"/>
            <w:tcBorders>
              <w:top w:val="nil"/>
              <w:left w:val="nil"/>
              <w:bottom w:val="nil"/>
              <w:right w:val="nil"/>
            </w:tcBorders>
          </w:tcPr>
          <w:p w:rsidR="00952560" w:rsidRPr="00DD0F4F" w:rsidRDefault="00B47636" w:rsidP="00952560">
            <w:pPr>
              <w:autoSpaceDE w:val="0"/>
              <w:autoSpaceDN w:val="0"/>
              <w:adjustRightInd w:val="0"/>
              <w:spacing w:after="0" w:line="240" w:lineRule="auto"/>
              <w:rPr>
                <w:rFonts w:ascii="Arial" w:eastAsia="Times New Roman" w:hAnsi="Arial" w:cs="Arial"/>
                <w:color w:val="000000"/>
                <w:sz w:val="20"/>
                <w:szCs w:val="20"/>
                <w:lang w:val="nl-NL"/>
              </w:rPr>
            </w:pPr>
            <w:r w:rsidRPr="00952560">
              <w:rPr>
                <w:rFonts w:ascii="Arial" w:hAnsi="Arial" w:cs="Arial"/>
                <w:sz w:val="20"/>
                <w:szCs w:val="20"/>
                <w:lang w:val="en-AU"/>
              </w:rPr>
              <w:fldChar w:fldCharType="begin" w:fldLock="1"/>
            </w:r>
            <w:r w:rsidR="00952560" w:rsidRPr="00DD0F4F">
              <w:rPr>
                <w:rFonts w:ascii="Arial" w:hAnsi="Arial" w:cs="Arial"/>
                <w:sz w:val="20"/>
                <w:szCs w:val="20"/>
                <w:lang w:val="nl-NL"/>
              </w:rPr>
              <w:instrText xml:space="preserve">MERGEFIELD </w:instrText>
            </w:r>
            <w:r w:rsidR="00952560" w:rsidRPr="00DD0F4F">
              <w:rPr>
                <w:rFonts w:ascii="Arial" w:eastAsia="Times New Roman" w:hAnsi="Arial" w:cs="Arial"/>
                <w:color w:val="000000"/>
                <w:sz w:val="20"/>
                <w:szCs w:val="20"/>
                <w:lang w:val="nl-NL"/>
              </w:rPr>
              <w:instrText>Element.Notes</w:instrText>
            </w:r>
            <w:r w:rsidRPr="00952560">
              <w:rPr>
                <w:rFonts w:ascii="Arial" w:hAnsi="Arial" w:cs="Arial"/>
                <w:sz w:val="20"/>
                <w:szCs w:val="20"/>
                <w:lang w:val="en-AU"/>
              </w:rPr>
              <w:fldChar w:fldCharType="end"/>
            </w:r>
            <w:r w:rsidR="00952560" w:rsidRPr="00DD0F4F">
              <w:rPr>
                <w:rFonts w:ascii="Arial" w:eastAsia="Times New Roman" w:hAnsi="Arial" w:cs="Arial"/>
                <w:color w:val="610E6A"/>
                <w:sz w:val="20"/>
                <w:szCs w:val="20"/>
                <w:lang w:val="nl-NL"/>
              </w:rPr>
              <w:t xml:space="preserve">Een </w:t>
            </w:r>
            <w:r w:rsidR="00952560" w:rsidRPr="00DD0F4F">
              <w:rPr>
                <w:rFonts w:ascii="Arial" w:hAnsi="Arial" w:cs="Arial"/>
                <w:sz w:val="20"/>
                <w:szCs w:val="20"/>
                <w:lang w:val="nl-NL"/>
              </w:rPr>
              <w:t>INFORMATIEOBJECT</w:t>
            </w:r>
            <w:r w:rsidR="00952560" w:rsidRPr="00DD0F4F">
              <w:rPr>
                <w:rFonts w:ascii="Arial" w:eastAsia="Times New Roman" w:hAnsi="Arial" w:cs="Arial"/>
                <w:color w:val="610E6A"/>
                <w:sz w:val="20"/>
                <w:szCs w:val="20"/>
                <w:lang w:val="nl-NL"/>
              </w:rPr>
              <w:t xml:space="preserve"> waarbinnen twee of meer ENKELVOUDIGe </w:t>
            </w:r>
            <w:r w:rsidR="00952560" w:rsidRPr="00DD0F4F">
              <w:rPr>
                <w:rFonts w:ascii="Arial" w:hAnsi="Arial" w:cs="Arial"/>
                <w:sz w:val="20"/>
                <w:szCs w:val="20"/>
                <w:lang w:val="nl-NL"/>
              </w:rPr>
              <w:t xml:space="preserve"> INFORMATIEOBJECT</w:t>
            </w:r>
            <w:r w:rsidR="00952560" w:rsidRPr="00DD0F4F">
              <w:rPr>
                <w:rFonts w:ascii="Arial" w:eastAsia="Times New Roman" w:hAnsi="Arial" w:cs="Arial"/>
                <w:color w:val="610E6A"/>
                <w:sz w:val="20"/>
                <w:szCs w:val="20"/>
                <w:lang w:val="nl-NL"/>
              </w:rPr>
              <w:t>en onderscheiden worden die vanwege gezamenlijke vervaardiging en/of ontvangst en/of vanwege aard en/of omvang als één geheel beschouwd moeten worden dan wel behandeld worden.,</w:t>
            </w:r>
          </w:p>
        </w:tc>
      </w:tr>
      <w:tr w:rsidR="00952560" w:rsidRPr="005E066D">
        <w:tc>
          <w:tcPr>
            <w:tcW w:w="3600" w:type="dxa"/>
            <w:tcBorders>
              <w:top w:val="nil"/>
              <w:left w:val="nil"/>
              <w:bottom w:val="nil"/>
              <w:right w:val="nil"/>
            </w:tcBorders>
          </w:tcPr>
          <w:p w:rsidR="00952560" w:rsidRPr="00DD0F4F" w:rsidRDefault="00952560" w:rsidP="00952560">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2"/>
            <w:tcBorders>
              <w:top w:val="nil"/>
              <w:left w:val="nil"/>
              <w:bottom w:val="nil"/>
              <w:right w:val="nil"/>
            </w:tcBorders>
          </w:tcPr>
          <w:p w:rsidR="00952560" w:rsidRPr="00DD0F4F" w:rsidRDefault="00952560" w:rsidP="00952560">
            <w:pPr>
              <w:autoSpaceDE w:val="0"/>
              <w:autoSpaceDN w:val="0"/>
              <w:adjustRightInd w:val="0"/>
              <w:spacing w:after="0" w:line="240" w:lineRule="auto"/>
              <w:rPr>
                <w:rFonts w:ascii="Arial" w:eastAsia="Times New Roman" w:hAnsi="Arial" w:cs="Arial"/>
                <w:color w:val="000000"/>
                <w:sz w:val="20"/>
                <w:szCs w:val="20"/>
                <w:lang w:val="nl-NL"/>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definitie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Datum opname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1 oktober 2008</w:t>
            </w:r>
          </w:p>
        </w:tc>
      </w:tr>
      <w:tr w:rsidR="00952560" w:rsidRPr="00952560">
        <w:trPr>
          <w:trHeight w:val="26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Toelichting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DD0F4F">
              <w:rPr>
                <w:rFonts w:ascii="Arial" w:eastAsia="Times New Roman" w:hAnsi="Arial" w:cs="Arial"/>
                <w:color w:val="000000"/>
                <w:sz w:val="20"/>
                <w:szCs w:val="20"/>
                <w:lang w:val="nl-NL"/>
              </w:rPr>
              <w:t xml:space="preserve">Een SAMENGESTELD </w:t>
            </w:r>
            <w:r w:rsidRPr="00DD0F4F">
              <w:rPr>
                <w:rFonts w:ascii="Arial" w:hAnsi="Arial" w:cs="Arial"/>
                <w:sz w:val="20"/>
                <w:szCs w:val="20"/>
                <w:lang w:val="nl-NL"/>
              </w:rPr>
              <w:t>INFORMATIEOBJECT</w:t>
            </w:r>
            <w:r w:rsidRPr="00DD0F4F">
              <w:rPr>
                <w:rFonts w:ascii="Arial" w:eastAsia="Times New Roman" w:hAnsi="Arial" w:cs="Arial"/>
                <w:color w:val="000000"/>
                <w:sz w:val="20"/>
                <w:szCs w:val="20"/>
                <w:lang w:val="nl-NL"/>
              </w:rPr>
              <w:t xml:space="preserve"> is een specialisatie van </w:t>
            </w:r>
            <w:r w:rsidRPr="00DD0F4F">
              <w:rPr>
                <w:rFonts w:ascii="Arial" w:hAnsi="Arial" w:cs="Arial"/>
                <w:sz w:val="20"/>
                <w:szCs w:val="20"/>
                <w:lang w:val="nl-NL"/>
              </w:rPr>
              <w:t>INFORMATIEOBJECT</w:t>
            </w:r>
            <w:r w:rsidRPr="00DD0F4F">
              <w:rPr>
                <w:rFonts w:ascii="Arial" w:eastAsia="Times New Roman" w:hAnsi="Arial" w:cs="Arial"/>
                <w:color w:val="000000"/>
                <w:sz w:val="20"/>
                <w:szCs w:val="20"/>
                <w:lang w:val="nl-NL"/>
              </w:rPr>
              <w:t xml:space="preserve">. </w:t>
            </w:r>
            <w:r w:rsidRPr="00952560">
              <w:rPr>
                <w:rFonts w:ascii="Arial" w:eastAsia="Times New Roman" w:hAnsi="Arial" w:cs="Arial"/>
                <w:color w:val="000000"/>
                <w:sz w:val="20"/>
                <w:szCs w:val="20"/>
              </w:rPr>
              <w:t>Zie de toelichting bij dat objecttype.</w:t>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Unieke aanduiding objecttype</w:t>
            </w:r>
          </w:p>
        </w:tc>
        <w:tc>
          <w:tcPr>
            <w:tcW w:w="5760" w:type="dxa"/>
            <w:gridSpan w:val="2"/>
            <w:tcBorders>
              <w:top w:val="nil"/>
              <w:left w:val="nil"/>
              <w:bottom w:val="nil"/>
              <w:right w:val="nil"/>
            </w:tcBorders>
          </w:tcPr>
          <w:p w:rsidR="00952560" w:rsidRPr="00952560" w:rsidRDefault="001647B0" w:rsidP="00952560">
            <w:pPr>
              <w:autoSpaceDE w:val="0"/>
              <w:autoSpaceDN w:val="0"/>
              <w:adjustRightInd w:val="0"/>
              <w:spacing w:after="0" w:line="240" w:lineRule="auto"/>
              <w:rPr>
                <w:rFonts w:ascii="Arial" w:eastAsia="Times New Roman" w:hAnsi="Arial" w:cs="Arial"/>
                <w:color w:val="000000"/>
                <w:sz w:val="20"/>
                <w:szCs w:val="20"/>
              </w:rPr>
            </w:pPr>
            <w:ins w:id="1830" w:author="Arjan" w:date="2014-11-18T10:00:00Z">
              <w:r>
                <w:rPr>
                  <w:rFonts w:ascii="Arial" w:eastAsia="Times New Roman" w:hAnsi="Arial" w:cs="Arial"/>
                  <w:color w:val="000000"/>
                  <w:sz w:val="20"/>
                  <w:szCs w:val="20"/>
                </w:rPr>
                <w:t>Unieke aanduiding</w:t>
              </w:r>
            </w:ins>
            <w:r>
              <w:rPr>
                <w:rFonts w:ascii="Arial" w:eastAsia="Times New Roman" w:hAnsi="Arial" w:cs="Arial"/>
                <w:color w:val="000000"/>
                <w:sz w:val="20"/>
                <w:szCs w:val="20"/>
              </w:rPr>
              <w:t xml:space="preserve"> </w:t>
            </w:r>
            <w:r>
              <w:rPr>
                <w:rFonts w:ascii="Arial" w:hAnsi="Arial" w:cs="Arial"/>
                <w:sz w:val="20"/>
                <w:szCs w:val="20"/>
                <w:lang w:val="en-AU"/>
              </w:rPr>
              <w:t>INFORMATIEOBJECT</w:t>
            </w:r>
            <w:del w:id="1831" w:author="Arjan" w:date="2014-11-18T10:00:00Z">
              <w:r w:rsidR="00952560" w:rsidRPr="00952560">
                <w:rPr>
                  <w:rFonts w:ascii="Arial" w:eastAsia="Times New Roman" w:hAnsi="Arial" w:cs="Arial"/>
                  <w:color w:val="000000"/>
                  <w:sz w:val="20"/>
                  <w:szCs w:val="20"/>
                </w:rPr>
                <w:delText>.</w:delText>
              </w:r>
              <w:r w:rsidR="00952560" w:rsidRPr="00952560" w:rsidDel="00952560">
                <w:rPr>
                  <w:rFonts w:ascii="Arial" w:eastAsia="Times New Roman" w:hAnsi="Arial" w:cs="Arial"/>
                  <w:color w:val="000000"/>
                  <w:sz w:val="20"/>
                  <w:szCs w:val="20"/>
                </w:rPr>
                <w:delText xml:space="preserve"> </w:delText>
              </w:r>
              <w:r w:rsidR="00952560">
                <w:rPr>
                  <w:rFonts w:ascii="Arial" w:eastAsia="Times New Roman" w:hAnsi="Arial" w:cs="Arial"/>
                  <w:color w:val="000000"/>
                  <w:sz w:val="20"/>
                  <w:szCs w:val="20"/>
                </w:rPr>
                <w:delText>Informatieobject</w:delText>
              </w:r>
              <w:r w:rsidR="00952560" w:rsidRPr="00952560">
                <w:rPr>
                  <w:rFonts w:ascii="Arial" w:eastAsia="Times New Roman" w:hAnsi="Arial" w:cs="Arial"/>
                  <w:color w:val="000000"/>
                  <w:sz w:val="20"/>
                  <w:szCs w:val="20"/>
                </w:rPr>
                <w:delText>identificatie</w:delText>
              </w:r>
            </w:del>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Populatie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 xml:space="preserve">Zie </w:t>
            </w:r>
            <w:r>
              <w:rPr>
                <w:rFonts w:ascii="Arial" w:hAnsi="Arial" w:cs="Arial"/>
                <w:sz w:val="20"/>
                <w:szCs w:val="20"/>
                <w:lang w:val="en-AU"/>
              </w:rPr>
              <w:t>INFORMATIEOBJECT</w:t>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Kwaliteitsbegrip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Overzicht relaties</w:t>
            </w:r>
          </w:p>
        </w:tc>
        <w:tc>
          <w:tcPr>
            <w:tcW w:w="441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Herkomst</w:t>
            </w:r>
          </w:p>
        </w:tc>
      </w:tr>
      <w:tr w:rsidR="00952560" w:rsidRPr="00952560" w:rsidTr="00AB019F">
        <w:tc>
          <w:tcPr>
            <w:tcW w:w="3600" w:type="dxa"/>
            <w:tcBorders>
              <w:top w:val="nil"/>
              <w:left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right w:val="nil"/>
            </w:tcBorders>
          </w:tcPr>
          <w:p w:rsidR="00952560" w:rsidRPr="00952560" w:rsidRDefault="00B47636"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is specialisatie van</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r w:rsidR="00952560">
              <w:rPr>
                <w:rFonts w:ascii="Arial" w:hAnsi="Arial" w:cs="Arial"/>
                <w:sz w:val="20"/>
                <w:szCs w:val="20"/>
                <w:lang w:val="en-AU"/>
              </w:rPr>
              <w:t xml:space="preserve"> INFORMATIEOBJECT</w:t>
            </w:r>
          </w:p>
        </w:tc>
        <w:tc>
          <w:tcPr>
            <w:tcW w:w="1350" w:type="dxa"/>
            <w:tcBorders>
              <w:top w:val="nil"/>
              <w:left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rsidTr="00AB019F">
        <w:tc>
          <w:tcPr>
            <w:tcW w:w="3600" w:type="dxa"/>
            <w:tcBorders>
              <w:top w:val="nil"/>
              <w:left w:val="nil"/>
              <w:bottom w:val="single" w:sz="4" w:space="0" w:color="auto"/>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bottom w:val="single" w:sz="4" w:space="0" w:color="auto"/>
              <w:right w:val="nil"/>
            </w:tcBorders>
          </w:tcPr>
          <w:p w:rsidR="00952560" w:rsidRPr="00952560" w:rsidRDefault="00B47636"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omvat</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r w:rsidRPr="00952560">
              <w:rPr>
                <w:rFonts w:ascii="Arial" w:eastAsia="Times New Roman" w:hAnsi="Arial" w:cs="Arial"/>
                <w:color w:val="000000"/>
                <w:sz w:val="20"/>
                <w:szCs w:val="20"/>
              </w:rPr>
              <w:fldChar w:fldCharType="begin" w:fldLock="1"/>
            </w:r>
            <w:r w:rsidR="00952560" w:rsidRPr="00952560">
              <w:rPr>
                <w:rFonts w:ascii="Arial" w:eastAsia="Times New Roman" w:hAnsi="Arial" w:cs="Arial"/>
                <w:color w:val="000000"/>
                <w:sz w:val="20"/>
                <w:szCs w:val="20"/>
              </w:rPr>
              <w:instrText>MERGEFIELD Element.Name</w:instrText>
            </w:r>
            <w:r w:rsidRPr="00952560">
              <w:rPr>
                <w:rFonts w:ascii="Arial" w:eastAsia="Times New Roman" w:hAnsi="Arial" w:cs="Arial"/>
                <w:color w:val="000000"/>
                <w:sz w:val="20"/>
                <w:szCs w:val="20"/>
              </w:rPr>
              <w:fldChar w:fldCharType="separate"/>
            </w:r>
            <w:r w:rsidR="00952560" w:rsidRPr="00952560">
              <w:rPr>
                <w:rFonts w:ascii="Arial" w:eastAsia="Times New Roman" w:hAnsi="Arial" w:cs="Arial"/>
                <w:color w:val="000000"/>
                <w:sz w:val="20"/>
                <w:szCs w:val="20"/>
              </w:rPr>
              <w:t xml:space="preserve">ENKELVOUDIG </w:t>
            </w:r>
            <w:r w:rsidRPr="00952560">
              <w:rPr>
                <w:rFonts w:ascii="Arial" w:eastAsia="Times New Roman" w:hAnsi="Arial" w:cs="Arial"/>
                <w:color w:val="000000"/>
                <w:sz w:val="20"/>
                <w:szCs w:val="20"/>
              </w:rPr>
              <w:fldChar w:fldCharType="end"/>
            </w:r>
            <w:r w:rsidR="00952560">
              <w:rPr>
                <w:rFonts w:ascii="Arial" w:hAnsi="Arial" w:cs="Arial"/>
                <w:sz w:val="20"/>
                <w:szCs w:val="20"/>
                <w:lang w:val="en-AU"/>
              </w:rPr>
              <w:t xml:space="preserve"> INFORMATIEOBJECT</w:t>
            </w:r>
            <w:r w:rsidR="00952560" w:rsidRPr="00952560">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bl>
    <w:p w:rsidR="00952560" w:rsidRDefault="00952560" w:rsidP="0038425A">
      <w:pPr>
        <w:rPr>
          <w:noProof/>
        </w:rPr>
      </w:pPr>
    </w:p>
    <w:p w:rsidR="003616C8" w:rsidRDefault="003616C8" w:rsidP="003616C8">
      <w:pPr>
        <w:pStyle w:val="Kop2"/>
        <w:rPr>
          <w:noProof/>
        </w:rPr>
      </w:pPr>
      <w:bookmarkStart w:id="1832" w:name="_Toc398014025"/>
      <w:bookmarkStart w:id="1833" w:name="_Toc404294029"/>
      <w:r>
        <w:rPr>
          <w:noProof/>
        </w:rPr>
        <w:t>STATUSTYPE</w:t>
      </w:r>
      <w:bookmarkEnd w:id="1832"/>
      <w:bookmarkEnd w:id="1833"/>
    </w:p>
    <w:p w:rsidR="002800B8" w:rsidRPr="00DD0F4F" w:rsidRDefault="002800B8" w:rsidP="002800B8">
      <w:pPr>
        <w:rPr>
          <w:del w:id="1834" w:author="Arjan" w:date="2014-11-18T10:00:00Z"/>
        </w:rPr>
      </w:pPr>
    </w:p>
    <w:p w:rsidR="006B01A0" w:rsidRPr="00DD0F4F" w:rsidRDefault="006B01A0" w:rsidP="006B01A0">
      <w:pPr>
        <w:rPr>
          <w:ins w:id="1835" w:author="Arjan" w:date="2014-11-18T10:00:00Z"/>
          <w:lang w:val="nl-NL"/>
        </w:rPr>
      </w:pPr>
      <w:ins w:id="1836" w:author="Arjan" w:date="2014-11-18T10:00:00Z">
        <w:r w:rsidRPr="00DD0F4F">
          <w:rPr>
            <w:lang w:val="nl-NL"/>
          </w:rPr>
          <w:lastRenderedPageBreak/>
          <w:t xml:space="preserve">In deze paragraaf benoemen we de wijzigingen op het objecttype </w:t>
        </w:r>
        <w:r>
          <w:rPr>
            <w:lang w:val="nl-NL"/>
          </w:rPr>
          <w:t>STATUSTYPE</w:t>
        </w:r>
        <w:r w:rsidRPr="00DD0F4F">
          <w:rPr>
            <w:lang w:val="nl-NL"/>
          </w:rPr>
          <w:t xml:space="preserve">. De consequenties hiervan op het niveau van het objecttype specificeren we hieronder. De consequenties voor de attribuut- en relatiesoorten specificeren we in de volgende paragrafen, bij de beschrijvingen van de wijzigingen.  </w:t>
        </w:r>
      </w:ins>
    </w:p>
    <w:tbl>
      <w:tblPr>
        <w:tblW w:w="0" w:type="auto"/>
        <w:tblLayout w:type="fixed"/>
        <w:tblCellMar>
          <w:top w:w="113" w:type="dxa"/>
        </w:tblCellMar>
        <w:tblLook w:val="0000"/>
      </w:tblPr>
      <w:tblGrid>
        <w:gridCol w:w="2573"/>
        <w:gridCol w:w="6355"/>
      </w:tblGrid>
      <w:tr w:rsidR="006B01A0" w:rsidTr="006B01A0">
        <w:trPr>
          <w:cantSplit/>
        </w:trPr>
        <w:tc>
          <w:tcPr>
            <w:tcW w:w="2573" w:type="dxa"/>
            <w:tcBorders>
              <w:top w:val="single" w:sz="4" w:space="0" w:color="auto"/>
            </w:tcBorders>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Naam objecttype</w:t>
            </w:r>
          </w:p>
        </w:tc>
        <w:tc>
          <w:tcPr>
            <w:tcW w:w="6355" w:type="dxa"/>
            <w:tcBorders>
              <w:top w:val="single" w:sz="4" w:space="0" w:color="auto"/>
            </w:tcBorders>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STATUSTYPE</w:t>
            </w:r>
          </w:p>
        </w:tc>
      </w:tr>
      <w:tr w:rsidR="006B01A0" w:rsidTr="00A044C0">
        <w:trPr>
          <w:cantSplit/>
        </w:trPr>
        <w:tc>
          <w:tcPr>
            <w:tcW w:w="2573"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Mnemonic objecttype</w:t>
            </w:r>
          </w:p>
        </w:tc>
        <w:tc>
          <w:tcPr>
            <w:tcW w:w="6355"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STT</w:t>
            </w:r>
          </w:p>
        </w:tc>
      </w:tr>
      <w:tr w:rsidR="006B01A0" w:rsidTr="00A044C0">
        <w:trPr>
          <w:cantSplit/>
        </w:trPr>
        <w:tc>
          <w:tcPr>
            <w:tcW w:w="2573"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Herkomst objecttype</w:t>
            </w:r>
          </w:p>
        </w:tc>
        <w:tc>
          <w:tcPr>
            <w:tcW w:w="6355"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KING</w:t>
            </w:r>
          </w:p>
        </w:tc>
      </w:tr>
      <w:tr w:rsidR="006B01A0" w:rsidTr="00A044C0">
        <w:trPr>
          <w:cantSplit/>
        </w:trPr>
        <w:tc>
          <w:tcPr>
            <w:tcW w:w="2573"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Definitie objecttype</w:t>
            </w:r>
          </w:p>
        </w:tc>
        <w:tc>
          <w:tcPr>
            <w:tcW w:w="6355"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Generieke aanduiding van de aard van een STATUS</w:t>
            </w:r>
          </w:p>
        </w:tc>
      </w:tr>
      <w:tr w:rsidR="006B01A0" w:rsidTr="00A044C0">
        <w:trPr>
          <w:cantSplit/>
        </w:trPr>
        <w:tc>
          <w:tcPr>
            <w:tcW w:w="2573"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Herkomst definitie objecttype</w:t>
            </w:r>
          </w:p>
        </w:tc>
        <w:tc>
          <w:tcPr>
            <w:tcW w:w="6355"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KING</w:t>
            </w:r>
          </w:p>
        </w:tc>
      </w:tr>
      <w:tr w:rsidR="006B01A0" w:rsidTr="00A044C0">
        <w:trPr>
          <w:cantSplit/>
        </w:trPr>
        <w:tc>
          <w:tcPr>
            <w:tcW w:w="2573"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Datum opname objecttype</w:t>
            </w:r>
          </w:p>
        </w:tc>
        <w:tc>
          <w:tcPr>
            <w:tcW w:w="6355"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1 juni 2008</w:t>
            </w:r>
          </w:p>
        </w:tc>
      </w:tr>
      <w:tr w:rsidR="006B01A0" w:rsidTr="00A044C0">
        <w:trPr>
          <w:cantSplit/>
        </w:trPr>
        <w:tc>
          <w:tcPr>
            <w:tcW w:w="2573"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Toelichting objecttype</w:t>
            </w:r>
          </w:p>
        </w:tc>
        <w:tc>
          <w:tcPr>
            <w:tcW w:w="6355"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 xml:space="preserve">Zaken van eenzelfde zaaktype doorlopen alle dezelfde statussen, tenzij de zaak voortijdig beeindigd wordt. Met STATUSTYPE worden deze statussen benoemd bij het desbetreffende zaaktype. </w:t>
            </w:r>
          </w:p>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 xml:space="preserve">De attribuutsoort ‘Doorlooptijd status’ is niet bedoeld om daarmee voor een individuele zaak de statussen te plannen maar om geïnteresseerden informatie te verschaffen over de termijn waarop normaliter een volgende status bereikt wordt.  </w:t>
            </w:r>
          </w:p>
        </w:tc>
      </w:tr>
      <w:tr w:rsidR="006B01A0" w:rsidTr="00A044C0">
        <w:trPr>
          <w:cantSplit/>
        </w:trPr>
        <w:tc>
          <w:tcPr>
            <w:tcW w:w="2573"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Unieke aanduiding objecttype</w:t>
            </w:r>
          </w:p>
        </w:tc>
        <w:tc>
          <w:tcPr>
            <w:tcW w:w="6355"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Combinatie van de unieke aanduiding van het gerelateerde ZAAKTYPE met het Statustypevolgnummer</w:t>
            </w:r>
          </w:p>
        </w:tc>
      </w:tr>
      <w:tr w:rsidR="006B01A0" w:rsidTr="00A044C0">
        <w:trPr>
          <w:cantSplit/>
        </w:trPr>
        <w:tc>
          <w:tcPr>
            <w:tcW w:w="2573"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Populatie objecttype</w:t>
            </w:r>
          </w:p>
        </w:tc>
        <w:tc>
          <w:tcPr>
            <w:tcW w:w="6355"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p>
        </w:tc>
      </w:tr>
      <w:tr w:rsidR="006B01A0" w:rsidTr="00A044C0">
        <w:trPr>
          <w:cantSplit/>
        </w:trPr>
        <w:tc>
          <w:tcPr>
            <w:tcW w:w="2573"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Kwaliteitsbegrip objecttype</w:t>
            </w:r>
          </w:p>
        </w:tc>
        <w:tc>
          <w:tcPr>
            <w:tcW w:w="6355"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p>
        </w:tc>
      </w:tr>
      <w:tr w:rsidR="006B01A0" w:rsidTr="006B01A0">
        <w:tc>
          <w:tcPr>
            <w:tcW w:w="2573"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Overzicht attributen</w:t>
            </w:r>
          </w:p>
        </w:tc>
        <w:tc>
          <w:tcPr>
            <w:tcW w:w="6355" w:type="dxa"/>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Code</w:t>
            </w:r>
            <w:r w:rsidRPr="006B01A0">
              <w:rPr>
                <w:rFonts w:ascii="Arial" w:eastAsia="Times New Roman" w:hAnsi="Arial" w:cs="Arial"/>
                <w:color w:val="000000"/>
                <w:sz w:val="20"/>
                <w:szCs w:val="20"/>
              </w:rPr>
              <w:tab/>
              <w:t>Gegevensnaam</w:t>
            </w:r>
            <w:r w:rsidRPr="006B01A0">
              <w:rPr>
                <w:rFonts w:ascii="Arial" w:eastAsia="Times New Roman" w:hAnsi="Arial" w:cs="Arial"/>
                <w:color w:val="000000"/>
                <w:sz w:val="20"/>
                <w:szCs w:val="20"/>
              </w:rPr>
              <w:tab/>
            </w:r>
            <w:r w:rsidR="00946F5C">
              <w:rPr>
                <w:rFonts w:ascii="Arial" w:eastAsia="Times New Roman" w:hAnsi="Arial" w:cs="Arial"/>
                <w:color w:val="000000"/>
                <w:sz w:val="20"/>
                <w:szCs w:val="20"/>
              </w:rPr>
              <w:tab/>
            </w:r>
            <w:r w:rsidR="00946F5C">
              <w:rPr>
                <w:rFonts w:ascii="Arial" w:eastAsia="Times New Roman" w:hAnsi="Arial" w:cs="Arial"/>
                <w:color w:val="000000"/>
                <w:sz w:val="20"/>
                <w:szCs w:val="20"/>
              </w:rPr>
              <w:tab/>
            </w:r>
            <w:r w:rsidR="00946F5C">
              <w:rPr>
                <w:rFonts w:ascii="Arial" w:eastAsia="Times New Roman" w:hAnsi="Arial" w:cs="Arial"/>
                <w:color w:val="000000"/>
                <w:sz w:val="20"/>
                <w:szCs w:val="20"/>
              </w:rPr>
              <w:tab/>
            </w:r>
            <w:r w:rsidRPr="006B01A0">
              <w:rPr>
                <w:rFonts w:ascii="Arial" w:eastAsia="Times New Roman" w:hAnsi="Arial" w:cs="Arial"/>
                <w:color w:val="000000"/>
                <w:sz w:val="20"/>
                <w:szCs w:val="20"/>
              </w:rPr>
              <w:t>Herkomst</w:t>
            </w:r>
          </w:p>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0002</w:t>
            </w:r>
            <w:r w:rsidRPr="006B01A0">
              <w:rPr>
                <w:rFonts w:ascii="Arial" w:eastAsia="Times New Roman" w:hAnsi="Arial" w:cs="Arial"/>
                <w:color w:val="000000"/>
                <w:sz w:val="20"/>
                <w:szCs w:val="20"/>
              </w:rPr>
              <w:tab/>
              <w:t>Statustype-omschrijving</w:t>
            </w:r>
            <w:r w:rsidRPr="006B01A0">
              <w:rPr>
                <w:rFonts w:ascii="Arial" w:eastAsia="Times New Roman" w:hAnsi="Arial" w:cs="Arial"/>
                <w:color w:val="000000"/>
                <w:sz w:val="20"/>
                <w:szCs w:val="20"/>
              </w:rPr>
              <w:tab/>
            </w:r>
            <w:r w:rsidR="00946F5C">
              <w:rPr>
                <w:rFonts w:ascii="Arial" w:eastAsia="Times New Roman" w:hAnsi="Arial" w:cs="Arial"/>
                <w:color w:val="000000"/>
                <w:sz w:val="20"/>
                <w:szCs w:val="20"/>
              </w:rPr>
              <w:tab/>
            </w:r>
            <w:r w:rsidR="00946F5C">
              <w:rPr>
                <w:rFonts w:ascii="Arial" w:eastAsia="Times New Roman" w:hAnsi="Arial" w:cs="Arial"/>
                <w:color w:val="000000"/>
                <w:sz w:val="20"/>
                <w:szCs w:val="20"/>
              </w:rPr>
              <w:tab/>
            </w:r>
            <w:r w:rsidRPr="006B01A0">
              <w:rPr>
                <w:rFonts w:ascii="Arial" w:eastAsia="Times New Roman" w:hAnsi="Arial" w:cs="Arial"/>
                <w:color w:val="000000"/>
                <w:sz w:val="20"/>
                <w:szCs w:val="20"/>
              </w:rPr>
              <w:t>GFO Zaken</w:t>
            </w:r>
          </w:p>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0001</w:t>
            </w:r>
            <w:r w:rsidRPr="006B01A0">
              <w:rPr>
                <w:rFonts w:ascii="Arial" w:eastAsia="Times New Roman" w:hAnsi="Arial" w:cs="Arial"/>
                <w:color w:val="000000"/>
                <w:sz w:val="20"/>
                <w:szCs w:val="20"/>
              </w:rPr>
              <w:tab/>
              <w:t>Statustypevolgnummer</w:t>
            </w:r>
            <w:r w:rsidRPr="006B01A0">
              <w:rPr>
                <w:rFonts w:ascii="Arial" w:eastAsia="Times New Roman" w:hAnsi="Arial" w:cs="Arial"/>
                <w:color w:val="000000"/>
                <w:sz w:val="20"/>
                <w:szCs w:val="20"/>
              </w:rPr>
              <w:tab/>
            </w:r>
            <w:r w:rsidR="00946F5C">
              <w:rPr>
                <w:rFonts w:ascii="Arial" w:eastAsia="Times New Roman" w:hAnsi="Arial" w:cs="Arial"/>
                <w:color w:val="000000"/>
                <w:sz w:val="20"/>
                <w:szCs w:val="20"/>
              </w:rPr>
              <w:tab/>
            </w:r>
            <w:r w:rsidR="00946F5C">
              <w:rPr>
                <w:rFonts w:ascii="Arial" w:eastAsia="Times New Roman" w:hAnsi="Arial" w:cs="Arial"/>
                <w:color w:val="000000"/>
                <w:sz w:val="20"/>
                <w:szCs w:val="20"/>
              </w:rPr>
              <w:tab/>
            </w:r>
            <w:r w:rsidRPr="006B01A0">
              <w:rPr>
                <w:rFonts w:ascii="Arial" w:eastAsia="Times New Roman" w:hAnsi="Arial" w:cs="Arial"/>
                <w:color w:val="000000"/>
                <w:sz w:val="20"/>
                <w:szCs w:val="20"/>
              </w:rPr>
              <w:t>GFO Zaken</w:t>
            </w:r>
          </w:p>
          <w:p w:rsid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ab/>
              <w:t>Doorlooptijd status</w:t>
            </w:r>
            <w:r w:rsidRPr="006B01A0">
              <w:rPr>
                <w:rFonts w:ascii="Arial" w:eastAsia="Times New Roman" w:hAnsi="Arial" w:cs="Arial"/>
                <w:color w:val="000000"/>
                <w:sz w:val="20"/>
                <w:szCs w:val="20"/>
              </w:rPr>
              <w:tab/>
            </w:r>
            <w:r w:rsidR="00946F5C">
              <w:rPr>
                <w:rFonts w:ascii="Arial" w:eastAsia="Times New Roman" w:hAnsi="Arial" w:cs="Arial"/>
                <w:color w:val="000000"/>
                <w:sz w:val="20"/>
                <w:szCs w:val="20"/>
              </w:rPr>
              <w:tab/>
            </w:r>
            <w:r w:rsidR="00946F5C">
              <w:rPr>
                <w:rFonts w:ascii="Arial" w:eastAsia="Times New Roman" w:hAnsi="Arial" w:cs="Arial"/>
                <w:color w:val="000000"/>
                <w:sz w:val="20"/>
                <w:szCs w:val="20"/>
              </w:rPr>
              <w:tab/>
            </w:r>
            <w:r w:rsidRPr="006B01A0">
              <w:rPr>
                <w:rFonts w:ascii="Arial" w:eastAsia="Times New Roman" w:hAnsi="Arial" w:cs="Arial"/>
                <w:color w:val="000000"/>
                <w:sz w:val="20"/>
                <w:szCs w:val="20"/>
              </w:rPr>
              <w:t>KING</w:t>
            </w:r>
          </w:p>
          <w:p w:rsidR="00946F5C" w:rsidRDefault="00946F5C" w:rsidP="006B01A0">
            <w:pPr>
              <w:autoSpaceDE w:val="0"/>
              <w:autoSpaceDN w:val="0"/>
              <w:adjustRightInd w:val="0"/>
              <w:spacing w:after="0" w:line="240" w:lineRule="auto"/>
              <w:rPr>
                <w:ins w:id="1837" w:author="Arjan" w:date="2014-11-18T10:00:00Z"/>
                <w:rFonts w:ascii="Arial" w:eastAsia="Times New Roman" w:hAnsi="Arial" w:cs="Arial"/>
                <w:color w:val="000000"/>
                <w:sz w:val="20"/>
                <w:szCs w:val="20"/>
              </w:rPr>
            </w:pPr>
            <w:ins w:id="1838" w:author="Arjan" w:date="2014-11-18T10:00:00Z">
              <w:r>
                <w:rPr>
                  <w:rFonts w:ascii="Arial" w:eastAsia="Times New Roman" w:hAnsi="Arial" w:cs="Arial"/>
                  <w:color w:val="000000"/>
                  <w:sz w:val="20"/>
                  <w:szCs w:val="20"/>
                </w:rPr>
                <w:tab/>
              </w:r>
              <w:r w:rsidR="005C5A75">
                <w:rPr>
                  <w:rFonts w:ascii="Arial" w:eastAsia="Times New Roman" w:hAnsi="Arial" w:cs="Arial"/>
                  <w:color w:val="000000"/>
                  <w:sz w:val="20"/>
                  <w:szCs w:val="20"/>
                </w:rPr>
                <w:t>- Periodeduur</w:t>
              </w:r>
              <w:r w:rsidR="005C5A75">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t>ZTC</w:t>
              </w:r>
            </w:ins>
          </w:p>
          <w:p w:rsidR="005C5A75" w:rsidRPr="006B01A0" w:rsidRDefault="005C5A75" w:rsidP="006B01A0">
            <w:pPr>
              <w:autoSpaceDE w:val="0"/>
              <w:autoSpaceDN w:val="0"/>
              <w:adjustRightInd w:val="0"/>
              <w:spacing w:after="0" w:line="240" w:lineRule="auto"/>
              <w:rPr>
                <w:ins w:id="1839" w:author="Arjan" w:date="2014-11-18T10:00:00Z"/>
                <w:rFonts w:ascii="Arial" w:eastAsia="Times New Roman" w:hAnsi="Arial" w:cs="Arial"/>
                <w:color w:val="000000"/>
                <w:sz w:val="20"/>
                <w:szCs w:val="20"/>
              </w:rPr>
            </w:pPr>
            <w:ins w:id="1840" w:author="Arjan" w:date="2014-11-18T10:00:00Z">
              <w:r>
                <w:rPr>
                  <w:rFonts w:ascii="Arial" w:eastAsia="Times New Roman" w:hAnsi="Arial" w:cs="Arial"/>
                  <w:color w:val="000000"/>
                  <w:sz w:val="20"/>
                  <w:szCs w:val="20"/>
                </w:rPr>
                <w:tab/>
                <w:t>- Periode-eenheid</w:t>
              </w:r>
              <w:r>
                <w:rPr>
                  <w:rFonts w:ascii="Arial" w:eastAsia="Times New Roman" w:hAnsi="Arial" w:cs="Arial"/>
                  <w:color w:val="000000"/>
                  <w:sz w:val="20"/>
                  <w:szCs w:val="20"/>
                </w:rPr>
                <w:tab/>
              </w:r>
              <w:r>
                <w:rPr>
                  <w:rFonts w:ascii="Arial" w:eastAsia="Times New Roman" w:hAnsi="Arial" w:cs="Arial"/>
                  <w:color w:val="000000"/>
                  <w:sz w:val="20"/>
                  <w:szCs w:val="20"/>
                </w:rPr>
                <w:tab/>
              </w:r>
              <w:r>
                <w:rPr>
                  <w:rFonts w:ascii="Arial" w:eastAsia="Times New Roman" w:hAnsi="Arial" w:cs="Arial"/>
                  <w:color w:val="000000"/>
                  <w:sz w:val="20"/>
                  <w:szCs w:val="20"/>
                </w:rPr>
                <w:tab/>
                <w:t>ZTC</w:t>
              </w:r>
            </w:ins>
          </w:p>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ab/>
              <w:t>Statustype-omschrijving generiek</w:t>
            </w:r>
            <w:r w:rsidRPr="006B01A0">
              <w:rPr>
                <w:rFonts w:ascii="Arial" w:eastAsia="Times New Roman" w:hAnsi="Arial" w:cs="Arial"/>
                <w:color w:val="000000"/>
                <w:sz w:val="20"/>
                <w:szCs w:val="20"/>
              </w:rPr>
              <w:tab/>
              <w:t>KING</w:t>
            </w:r>
          </w:p>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ab/>
              <w:t>Datum begin geldigheid statustype</w:t>
            </w:r>
            <w:r w:rsidRPr="006B01A0">
              <w:rPr>
                <w:rFonts w:ascii="Arial" w:eastAsia="Times New Roman" w:hAnsi="Arial" w:cs="Arial"/>
                <w:color w:val="000000"/>
                <w:sz w:val="20"/>
                <w:szCs w:val="20"/>
              </w:rPr>
              <w:tab/>
              <w:t>KING</w:t>
            </w:r>
          </w:p>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ab/>
              <w:t>Datum einde geldigheid statustype</w:t>
            </w:r>
            <w:r w:rsidRPr="006B01A0">
              <w:rPr>
                <w:rFonts w:ascii="Arial" w:eastAsia="Times New Roman" w:hAnsi="Arial" w:cs="Arial"/>
                <w:color w:val="000000"/>
                <w:sz w:val="20"/>
                <w:szCs w:val="20"/>
              </w:rPr>
              <w:tab/>
              <w:t>KING</w:t>
            </w:r>
          </w:p>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p>
        </w:tc>
      </w:tr>
      <w:tr w:rsidR="006B01A0" w:rsidTr="006B01A0">
        <w:tc>
          <w:tcPr>
            <w:tcW w:w="2573" w:type="dxa"/>
            <w:tcBorders>
              <w:bottom w:val="single" w:sz="4" w:space="0" w:color="auto"/>
            </w:tcBorders>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b/>
                <w:color w:val="000000"/>
                <w:sz w:val="20"/>
                <w:szCs w:val="20"/>
              </w:rPr>
            </w:pPr>
            <w:r w:rsidRPr="006B01A0">
              <w:rPr>
                <w:rFonts w:ascii="Arial" w:eastAsia="Times New Roman" w:hAnsi="Arial" w:cs="Arial"/>
                <w:b/>
                <w:color w:val="000000"/>
                <w:sz w:val="20"/>
                <w:szCs w:val="20"/>
              </w:rPr>
              <w:t>Overzicht relaties</w:t>
            </w:r>
          </w:p>
        </w:tc>
        <w:tc>
          <w:tcPr>
            <w:tcW w:w="6355" w:type="dxa"/>
            <w:tcBorders>
              <w:bottom w:val="single" w:sz="4" w:space="0" w:color="auto"/>
            </w:tcBorders>
            <w:shd w:val="clear" w:color="auto" w:fill="auto"/>
          </w:tcPr>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Relatienaam incl. gerelateerd objecttype</w:t>
            </w:r>
            <w:r w:rsidRPr="006B01A0">
              <w:rPr>
                <w:rFonts w:ascii="Arial" w:eastAsia="Times New Roman" w:hAnsi="Arial" w:cs="Arial"/>
                <w:color w:val="000000"/>
                <w:sz w:val="20"/>
                <w:szCs w:val="20"/>
              </w:rPr>
              <w:tab/>
              <w:t>Herkomst</w:t>
            </w:r>
          </w:p>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heeft STATUSsen</w:t>
            </w:r>
            <w:r w:rsidRPr="006B01A0">
              <w:rPr>
                <w:rFonts w:ascii="Arial" w:eastAsia="Times New Roman" w:hAnsi="Arial" w:cs="Arial"/>
                <w:color w:val="000000"/>
                <w:sz w:val="20"/>
                <w:szCs w:val="20"/>
              </w:rPr>
              <w:tab/>
              <w:t>KING</w:t>
            </w:r>
          </w:p>
          <w:p w:rsidR="006B01A0" w:rsidRPr="006B01A0" w:rsidRDefault="006B01A0" w:rsidP="006B01A0">
            <w:pPr>
              <w:autoSpaceDE w:val="0"/>
              <w:autoSpaceDN w:val="0"/>
              <w:adjustRightInd w:val="0"/>
              <w:spacing w:after="0" w:line="240" w:lineRule="auto"/>
              <w:rPr>
                <w:rFonts w:ascii="Arial" w:eastAsia="Times New Roman" w:hAnsi="Arial" w:cs="Arial"/>
                <w:color w:val="000000"/>
                <w:sz w:val="20"/>
                <w:szCs w:val="20"/>
              </w:rPr>
            </w:pPr>
            <w:r w:rsidRPr="006B01A0">
              <w:rPr>
                <w:rFonts w:ascii="Arial" w:eastAsia="Times New Roman" w:hAnsi="Arial" w:cs="Arial"/>
                <w:color w:val="000000"/>
                <w:sz w:val="20"/>
                <w:szCs w:val="20"/>
              </w:rPr>
              <w:t>is van ZAAKTYPE</w:t>
            </w:r>
            <w:r w:rsidRPr="006B01A0">
              <w:rPr>
                <w:rFonts w:ascii="Arial" w:eastAsia="Times New Roman" w:hAnsi="Arial" w:cs="Arial"/>
                <w:color w:val="000000"/>
                <w:sz w:val="20"/>
                <w:szCs w:val="20"/>
              </w:rPr>
              <w:tab/>
              <w:t>KING</w:t>
            </w:r>
          </w:p>
        </w:tc>
      </w:tr>
    </w:tbl>
    <w:p w:rsidR="002800B8" w:rsidRDefault="002800B8" w:rsidP="0038425A">
      <w:pPr>
        <w:rPr>
          <w:del w:id="1841" w:author="Arjan" w:date="2014-11-18T10:00:00Z"/>
        </w:rPr>
      </w:pPr>
    </w:p>
    <w:p w:rsidR="006B01A0" w:rsidRDefault="006B01A0" w:rsidP="006B01A0">
      <w:pPr>
        <w:spacing w:before="120"/>
        <w:rPr>
          <w:ins w:id="1842" w:author="Arjan" w:date="2014-11-18T10:00:00Z"/>
          <w:lang w:val="nl-NL"/>
        </w:rPr>
      </w:pPr>
      <w:ins w:id="1843" w:author="Arjan" w:date="2014-11-18T10:00:00Z">
        <w:r w:rsidRPr="0047625A">
          <w:rPr>
            <w:lang w:val="nl-NL"/>
          </w:rPr>
          <w:t xml:space="preserve">Zie </w:t>
        </w:r>
        <w:r>
          <w:rPr>
            <w:lang w:val="nl-NL"/>
          </w:rPr>
          <w:t>het</w:t>
        </w:r>
        <w:r w:rsidRPr="0047625A">
          <w:rPr>
            <w:lang w:val="nl-NL"/>
          </w:rPr>
          <w:t xml:space="preserve"> </w:t>
        </w:r>
        <w:r>
          <w:rPr>
            <w:lang w:val="nl-NL"/>
          </w:rPr>
          <w:t>Im</w:t>
        </w:r>
        <w:r w:rsidRPr="0047625A">
          <w:rPr>
            <w:lang w:val="nl-NL"/>
          </w:rPr>
          <w:t>ZTC voor beschrijving van het object.</w:t>
        </w:r>
      </w:ins>
    </w:p>
    <w:p w:rsidR="006B01A0" w:rsidRPr="00862276" w:rsidRDefault="006B01A0" w:rsidP="006B01A0">
      <w:pPr>
        <w:pStyle w:val="Kop3"/>
        <w:rPr>
          <w:ins w:id="1844" w:author="Arjan" w:date="2014-11-18T10:00:00Z"/>
          <w:noProof/>
        </w:rPr>
      </w:pPr>
      <w:bookmarkStart w:id="1845" w:name="_Toc404294030"/>
      <w:ins w:id="1846" w:author="Arjan" w:date="2014-11-18T10:00:00Z">
        <w:r w:rsidRPr="00862276">
          <w:rPr>
            <w:noProof/>
          </w:rPr>
          <w:t>Unieke aanduiding</w:t>
        </w:r>
        <w:bookmarkEnd w:id="1845"/>
      </w:ins>
    </w:p>
    <w:p w:rsidR="006B01A0" w:rsidRDefault="006B01A0" w:rsidP="006B01A0">
      <w:pPr>
        <w:rPr>
          <w:lang w:val="nl-NL"/>
        </w:rPr>
      </w:pPr>
      <w:r w:rsidRPr="00DD0F4F">
        <w:rPr>
          <w:lang w:val="nl-NL"/>
        </w:rPr>
        <w:t>De unieke aanduiding van een STATUSTYPE wordt gevormd door de unieke aanduiding van het gerelateerde ZAAKTYPE i.c.m. het Statustypevolgnummer. Dit blijft zo. Qua specificatie verandert er dus niets. Wel verandert de unieke aanduiding van STATUSTYPE inhoudelijk omdat de unieke aanduiding van ZAAKTYPE gewijzigd is. Deze gaat bestaan uit de combinatie van Domein (een afkorting waarmee wordt aangegeven voor welk domein in de CATALOGUS ZAAKTYPEn zijn uitgewerkt), RSIN (het door een kamer toegekend uniek nummer voor de INGESCHREVEN NIET-NATUURLIJK PERSOON die de eigenaar is van de CATALOGUS) en Zaaktype-identificatie.</w:t>
      </w:r>
    </w:p>
    <w:p w:rsidR="006B01A0" w:rsidRDefault="00E30F34" w:rsidP="006B01A0">
      <w:pPr>
        <w:rPr>
          <w:ins w:id="1847" w:author="Arjan" w:date="2014-11-18T10:00:00Z"/>
          <w:lang w:val="nl-NL"/>
        </w:rPr>
      </w:pPr>
      <w:del w:id="1848" w:author="Arjan" w:date="2014-11-18T10:00:00Z">
        <w:r w:rsidRPr="005C5A75">
          <w:rPr>
            <w:rFonts w:ascii="Arial" w:eastAsia="Times New Roman" w:hAnsi="Arial" w:cs="Arial"/>
            <w:b/>
            <w:bCs/>
            <w:color w:val="004080"/>
            <w:sz w:val="24"/>
            <w:szCs w:val="24"/>
          </w:rPr>
          <w:lastRenderedPageBreak/>
          <w:delText>«Attribuutsoort</w:delText>
        </w:r>
      </w:del>
      <w:ins w:id="1849" w:author="Arjan" w:date="2014-11-18T10:00:00Z">
        <w:r w:rsidR="006B01A0" w:rsidRPr="0047625A">
          <w:rPr>
            <w:lang w:val="nl-NL"/>
          </w:rPr>
          <w:t xml:space="preserve">Zie </w:t>
        </w:r>
        <w:r w:rsidR="006B01A0">
          <w:rPr>
            <w:lang w:val="nl-NL"/>
          </w:rPr>
          <w:t>het Im</w:t>
        </w:r>
        <w:r w:rsidR="006B01A0" w:rsidRPr="0047625A">
          <w:rPr>
            <w:lang w:val="nl-NL"/>
          </w:rPr>
          <w:t xml:space="preserve"> ZTC voor beschrijving van de attributen.</w:t>
        </w:r>
      </w:ins>
    </w:p>
    <w:p w:rsidR="006B01A0" w:rsidRPr="00862276" w:rsidRDefault="006B01A0" w:rsidP="006B01A0">
      <w:pPr>
        <w:pStyle w:val="Kop3"/>
        <w:rPr>
          <w:ins w:id="1850" w:author="Arjan" w:date="2014-11-18T10:00:00Z"/>
          <w:noProof/>
        </w:rPr>
      </w:pPr>
      <w:bookmarkStart w:id="1851" w:name="_Toc404294031"/>
      <w:ins w:id="1852" w:author="Arjan" w:date="2014-11-18T10:00:00Z">
        <w:r w:rsidRPr="00862276">
          <w:rPr>
            <w:noProof/>
          </w:rPr>
          <w:t>Termijnen</w:t>
        </w:r>
        <w:bookmarkEnd w:id="1851"/>
      </w:ins>
    </w:p>
    <w:p w:rsidR="006B01A0" w:rsidRDefault="006B01A0" w:rsidP="006B01A0">
      <w:pPr>
        <w:rPr>
          <w:ins w:id="1853" w:author="Arjan" w:date="2014-11-18T10:00:00Z"/>
          <w:lang w:val="nl-NL"/>
        </w:rPr>
      </w:pPr>
      <w:ins w:id="1854" w:author="Arjan" w:date="2014-11-18T10:00:00Z">
        <w:r w:rsidRPr="00862276">
          <w:rPr>
            <w:lang w:val="nl-NL"/>
          </w:rPr>
          <w:t>Zowel in het RGBZ als in het ImZTC komen attributen voor waarmee de tijdsduur van een termijn aangegeven kan worden: 'Doorlooptijd status'</w:t>
        </w:r>
        <w:r>
          <w:rPr>
            <w:lang w:val="nl-NL"/>
          </w:rPr>
          <w:t xml:space="preserve"> bij Statustype (en </w:t>
        </w:r>
        <w:r w:rsidRPr="00862276">
          <w:rPr>
            <w:lang w:val="nl-NL"/>
          </w:rPr>
          <w:t>'Doorlooptijd behandeling' en 'Servicenorm behandeling' bij het Zaaktype</w:t>
        </w:r>
        <w:r>
          <w:rPr>
            <w:lang w:val="nl-NL"/>
          </w:rPr>
          <w:t>)</w:t>
        </w:r>
        <w:r w:rsidRPr="00862276">
          <w:rPr>
            <w:lang w:val="nl-NL"/>
          </w:rPr>
          <w:t xml:space="preserve">. In RGBZ 1.0 (anno 2010) zijn deze termijnen gesteld in werkbare dagen. In het ImZTC (anno 2013) zijn deze gesteld in kalenderdagen. De reden </w:t>
        </w:r>
        <w:r>
          <w:rPr>
            <w:lang w:val="nl-NL"/>
          </w:rPr>
          <w:t>voor het doorvoeren van</w:t>
        </w:r>
        <w:r w:rsidRPr="00862276">
          <w:rPr>
            <w:lang w:val="nl-NL"/>
          </w:rPr>
          <w:t xml:space="preserve"> deze wijziging (t.o.v. het RGBZ 1.0) </w:t>
        </w:r>
        <w:r>
          <w:rPr>
            <w:lang w:val="nl-NL"/>
          </w:rPr>
          <w:t>wa</w:t>
        </w:r>
        <w:r w:rsidRPr="00862276">
          <w:rPr>
            <w:lang w:val="nl-NL"/>
          </w:rPr>
          <w:t xml:space="preserve">s </w:t>
        </w:r>
        <w:r>
          <w:rPr>
            <w:lang w:val="nl-NL"/>
          </w:rPr>
          <w:t xml:space="preserve">gelegen in </w:t>
        </w:r>
        <w:r w:rsidRPr="00862276">
          <w:rPr>
            <w:lang w:val="nl-NL"/>
          </w:rPr>
          <w:t xml:space="preserve">de AWB </w:t>
        </w:r>
        <w:r>
          <w:rPr>
            <w:lang w:val="nl-NL"/>
          </w:rPr>
          <w:t xml:space="preserve">(Algemene Wet Bestuursrecht) </w:t>
        </w:r>
        <w:r w:rsidRPr="00862276">
          <w:rPr>
            <w:lang w:val="nl-NL"/>
          </w:rPr>
          <w:t xml:space="preserve">waar men het bijvoorbeeld heeft over een termijn van 6 weken (of 42 dagen). </w:t>
        </w:r>
        <w:r>
          <w:rPr>
            <w:lang w:val="nl-NL"/>
          </w:rPr>
          <w:t>In de praktijk blijkt evenwel een</w:t>
        </w:r>
        <w:r w:rsidRPr="00862276">
          <w:rPr>
            <w:lang w:val="nl-NL"/>
          </w:rPr>
          <w:t xml:space="preserve"> behoefte om een doorlooptijd (ook) in werkbare dagen te kunnen specificeren. </w:t>
        </w:r>
        <w:r>
          <w:rPr>
            <w:lang w:val="nl-NL"/>
          </w:rPr>
          <w:t>Hiervan is sprake in bepaalde specifieke wetgeving, zoals de Wet op de lijkbezorging. Om beide varianten te kunnen ondersteunen is het noodzakelijk om van een termijn</w:t>
        </w:r>
        <w:r w:rsidRPr="00862276">
          <w:rPr>
            <w:lang w:val="nl-NL"/>
          </w:rPr>
          <w:t xml:space="preserve"> aan te kunnen geven wat de eenheid </w:t>
        </w:r>
        <w:r>
          <w:rPr>
            <w:lang w:val="nl-NL"/>
          </w:rPr>
          <w:t xml:space="preserve">daarvan </w:t>
        </w:r>
        <w:r w:rsidRPr="00862276">
          <w:rPr>
            <w:lang w:val="nl-NL"/>
          </w:rPr>
          <w:t xml:space="preserve">is: werkdagen, kalenderdagen, maanden of jaren. </w:t>
        </w:r>
        <w:r>
          <w:rPr>
            <w:lang w:val="nl-NL"/>
          </w:rPr>
          <w:t>Een termijn in weken is te specificeren in kalenderdagen. Dit betekent de toevoeging van een eenheid-attribuut bij elk termijn-attribuut</w:t>
        </w:r>
        <w:r w:rsidR="00D9252C">
          <w:rPr>
            <w:lang w:val="nl-NL"/>
          </w:rPr>
          <w:t xml:space="preserve"> en het onderbrengen van beide attribuutsoorten in een groepattribuutsoort</w:t>
        </w:r>
        <w:r w:rsidRPr="00862276">
          <w:rPr>
            <w:lang w:val="nl-NL"/>
          </w:rPr>
          <w:t>.</w:t>
        </w:r>
      </w:ins>
    </w:p>
    <w:p w:rsidR="005C5A75" w:rsidRPr="005C5A75" w:rsidRDefault="005C5A75" w:rsidP="005C5A75">
      <w:pPr>
        <w:autoSpaceDE w:val="0"/>
        <w:autoSpaceDN w:val="0"/>
        <w:adjustRightInd w:val="0"/>
        <w:spacing w:before="240" w:after="60" w:line="240" w:lineRule="auto"/>
        <w:outlineLvl w:val="3"/>
        <w:rPr>
          <w:rFonts w:ascii="Arial" w:eastAsia="Times New Roman" w:hAnsi="Arial" w:cs="Arial"/>
          <w:b/>
          <w:bCs/>
          <w:color w:val="004080"/>
          <w:sz w:val="24"/>
          <w:szCs w:val="24"/>
        </w:rPr>
      </w:pPr>
      <w:ins w:id="1855" w:author="Arjan" w:date="2014-11-18T10:00:00Z">
        <w:r w:rsidRPr="005C5A75">
          <w:rPr>
            <w:rFonts w:ascii="Arial" w:eastAsia="Times New Roman" w:hAnsi="Arial" w:cs="Arial"/>
            <w:b/>
            <w:bCs/>
            <w:color w:val="004080"/>
            <w:sz w:val="24"/>
            <w:szCs w:val="24"/>
          </w:rPr>
          <w:t>«</w:t>
        </w:r>
        <w:r>
          <w:rPr>
            <w:rFonts w:ascii="Arial" w:eastAsia="Times New Roman" w:hAnsi="Arial" w:cs="Arial"/>
            <w:b/>
            <w:bCs/>
            <w:color w:val="004080"/>
            <w:sz w:val="24"/>
            <w:szCs w:val="24"/>
          </w:rPr>
          <w:t>Groepa</w:t>
        </w:r>
        <w:r w:rsidRPr="005C5A75">
          <w:rPr>
            <w:rFonts w:ascii="Arial" w:eastAsia="Times New Roman" w:hAnsi="Arial" w:cs="Arial"/>
            <w:b/>
            <w:bCs/>
            <w:color w:val="004080"/>
            <w:sz w:val="24"/>
            <w:szCs w:val="24"/>
          </w:rPr>
          <w:t>ttribuutsoort</w:t>
        </w:r>
        <w:r w:rsidR="003071C4" w:rsidRPr="005C5A75">
          <w:rPr>
            <w:rFonts w:ascii="Arial" w:eastAsia="Times New Roman" w:hAnsi="Arial" w:cs="Arial"/>
            <w:b/>
            <w:bCs/>
            <w:color w:val="004080"/>
            <w:sz w:val="24"/>
            <w:szCs w:val="24"/>
          </w:rPr>
          <w:t>»</w:t>
        </w:r>
      </w:ins>
      <w:r w:rsidRPr="005C5A75">
        <w:rPr>
          <w:rFonts w:ascii="Arial" w:eastAsia="Times New Roman" w:hAnsi="Arial" w:cs="Arial"/>
          <w:b/>
          <w:bCs/>
          <w:color w:val="004080"/>
          <w:sz w:val="24"/>
          <w:szCs w:val="24"/>
        </w:rPr>
        <w:t xml:space="preserve"> Doorlooptijd status</w:t>
      </w:r>
      <w:del w:id="1856" w:author="Arjan" w:date="2014-11-18T10:00:00Z">
        <w:r w:rsidR="00E30F34" w:rsidRPr="005C5A75">
          <w:rPr>
            <w:rFonts w:ascii="Arial" w:eastAsia="Times New Roman" w:hAnsi="Arial" w:cs="Arial"/>
            <w:b/>
            <w:bCs/>
            <w:color w:val="004080"/>
            <w:sz w:val="24"/>
            <w:szCs w:val="24"/>
          </w:rPr>
          <w:delText>»</w:delText>
        </w:r>
      </w:del>
    </w:p>
    <w:tbl>
      <w:tblPr>
        <w:tblW w:w="0" w:type="auto"/>
        <w:tblLayout w:type="fixed"/>
        <w:tblCellMar>
          <w:top w:w="113" w:type="dxa"/>
        </w:tblCellMar>
        <w:tblLook w:val="0000"/>
      </w:tblPr>
      <w:tblGrid>
        <w:gridCol w:w="2808"/>
        <w:gridCol w:w="6120"/>
      </w:tblGrid>
      <w:tr w:rsidR="005C5A75" w:rsidTr="005C5A75">
        <w:trPr>
          <w:cantSplit/>
        </w:trPr>
        <w:tc>
          <w:tcPr>
            <w:tcW w:w="2808" w:type="dxa"/>
            <w:tcBorders>
              <w:top w:val="single" w:sz="4" w:space="0" w:color="auto"/>
            </w:tcBorders>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Naam attribuutsoort</w:t>
            </w:r>
          </w:p>
        </w:tc>
        <w:tc>
          <w:tcPr>
            <w:tcW w:w="6120" w:type="dxa"/>
            <w:tcBorders>
              <w:top w:val="single" w:sz="4" w:space="0" w:color="auto"/>
            </w:tcBorders>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Doorlooptijd status</w:t>
            </w:r>
          </w:p>
        </w:tc>
      </w:tr>
      <w:tr w:rsidR="005C5A75" w:rsidTr="00C05BD1">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Herkomst attribuutsoort</w:t>
            </w:r>
          </w:p>
        </w:tc>
        <w:tc>
          <w:tcPr>
            <w:tcW w:w="6120" w:type="dxa"/>
            <w:shd w:val="clear" w:color="auto" w:fill="auto"/>
          </w:tcPr>
          <w:p w:rsidR="005C5A75" w:rsidRPr="005C5A75" w:rsidRDefault="00E30F34" w:rsidP="005C5A75">
            <w:pPr>
              <w:autoSpaceDE w:val="0"/>
              <w:autoSpaceDN w:val="0"/>
              <w:adjustRightInd w:val="0"/>
              <w:spacing w:after="0" w:line="240" w:lineRule="auto"/>
              <w:rPr>
                <w:rFonts w:ascii="Arial" w:eastAsia="Times New Roman" w:hAnsi="Arial" w:cs="Arial"/>
                <w:color w:val="000000"/>
                <w:sz w:val="20"/>
                <w:szCs w:val="20"/>
              </w:rPr>
            </w:pPr>
            <w:del w:id="1857" w:author="Arjan" w:date="2014-11-18T10:00:00Z">
              <w:r w:rsidRPr="005C5A75">
                <w:rPr>
                  <w:rFonts w:ascii="Arial" w:eastAsia="Times New Roman" w:hAnsi="Arial" w:cs="Arial"/>
                  <w:color w:val="000000"/>
                  <w:sz w:val="20"/>
                  <w:szCs w:val="20"/>
                </w:rPr>
                <w:delText>KING</w:delText>
              </w:r>
            </w:del>
            <w:ins w:id="1858" w:author="Arjan" w:date="2014-11-18T10:00:00Z">
              <w:r w:rsidR="005C5A75">
                <w:rPr>
                  <w:rFonts w:ascii="Arial" w:eastAsia="Times New Roman" w:hAnsi="Arial" w:cs="Arial"/>
                  <w:color w:val="000000"/>
                  <w:sz w:val="20"/>
                  <w:szCs w:val="20"/>
                </w:rPr>
                <w:t>ZTC</w:t>
              </w:r>
            </w:ins>
          </w:p>
        </w:tc>
      </w:tr>
      <w:tr w:rsidR="005C5A75" w:rsidTr="00C05BD1">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 xml:space="preserve">Code attribuutsoort </w:t>
            </w:r>
          </w:p>
        </w:tc>
        <w:tc>
          <w:tcPr>
            <w:tcW w:w="6120"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p>
        </w:tc>
      </w:tr>
      <w:tr w:rsidR="005C5A75" w:rsidTr="00C05BD1">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XML-tag attribuutsoort</w:t>
            </w:r>
          </w:p>
        </w:tc>
        <w:tc>
          <w:tcPr>
            <w:tcW w:w="6120"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doorlooptijd</w:t>
            </w:r>
          </w:p>
        </w:tc>
      </w:tr>
      <w:tr w:rsidR="005C5A75" w:rsidTr="00C05BD1">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Definitie attribuutsoort</w:t>
            </w:r>
          </w:p>
        </w:tc>
        <w:tc>
          <w:tcPr>
            <w:tcW w:w="6120"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De door de zaakbehandelende organisatie(s) gestelde norm voor de doorlooptijd voor het bereiken van STATUSsen van dit STATUSTYPE bij het desbetreffende ZAAKTYPE.</w:t>
            </w:r>
          </w:p>
        </w:tc>
      </w:tr>
      <w:tr w:rsidR="005C5A75" w:rsidTr="00C05BD1">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Herkomst definitie attribuutsoort</w:t>
            </w:r>
          </w:p>
        </w:tc>
        <w:tc>
          <w:tcPr>
            <w:tcW w:w="6120" w:type="dxa"/>
            <w:shd w:val="clear" w:color="auto" w:fill="auto"/>
          </w:tcPr>
          <w:p w:rsidR="005C5A75" w:rsidRPr="005C5A75" w:rsidRDefault="00E30F34" w:rsidP="005C5A75">
            <w:pPr>
              <w:autoSpaceDE w:val="0"/>
              <w:autoSpaceDN w:val="0"/>
              <w:adjustRightInd w:val="0"/>
              <w:spacing w:after="0" w:line="240" w:lineRule="auto"/>
              <w:rPr>
                <w:rFonts w:ascii="Arial" w:eastAsia="Times New Roman" w:hAnsi="Arial" w:cs="Arial"/>
                <w:color w:val="000000"/>
                <w:sz w:val="20"/>
                <w:szCs w:val="20"/>
              </w:rPr>
            </w:pPr>
            <w:del w:id="1859" w:author="Arjan" w:date="2014-11-18T10:00:00Z">
              <w:r w:rsidRPr="005C5A75">
                <w:rPr>
                  <w:rFonts w:ascii="Arial" w:eastAsia="Times New Roman" w:hAnsi="Arial" w:cs="Arial"/>
                  <w:color w:val="000000"/>
                  <w:sz w:val="20"/>
                  <w:szCs w:val="20"/>
                </w:rPr>
                <w:delText>KING</w:delText>
              </w:r>
            </w:del>
            <w:ins w:id="1860" w:author="Arjan" w:date="2014-11-18T10:00:00Z">
              <w:r w:rsidR="005C5A75">
                <w:rPr>
                  <w:rFonts w:ascii="Arial" w:eastAsia="Times New Roman" w:hAnsi="Arial" w:cs="Arial"/>
                  <w:color w:val="000000"/>
                  <w:sz w:val="20"/>
                  <w:szCs w:val="20"/>
                </w:rPr>
                <w:t>ZTC</w:t>
              </w:r>
            </w:ins>
          </w:p>
        </w:tc>
      </w:tr>
      <w:tr w:rsidR="005C5A75" w:rsidTr="00C05BD1">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Datum opname attribuutsoort</w:t>
            </w:r>
          </w:p>
        </w:tc>
        <w:tc>
          <w:tcPr>
            <w:tcW w:w="6120"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1 juni 2008</w:t>
            </w:r>
          </w:p>
        </w:tc>
      </w:tr>
      <w:tr w:rsidR="005C5A75" w:rsidTr="00C05BD1">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Toelichting attribuutsoort</w:t>
            </w:r>
          </w:p>
        </w:tc>
        <w:tc>
          <w:tcPr>
            <w:tcW w:w="6120" w:type="dxa"/>
            <w:shd w:val="clear" w:color="auto" w:fill="auto"/>
          </w:tcPr>
          <w:p w:rsidR="005C5A75" w:rsidRDefault="005C5A75" w:rsidP="005C5A75">
            <w:pPr>
              <w:autoSpaceDE w:val="0"/>
              <w:autoSpaceDN w:val="0"/>
              <w:adjustRightInd w:val="0"/>
              <w:spacing w:after="0" w:line="240" w:lineRule="auto"/>
              <w:rPr>
                <w:ins w:id="1861" w:author="Arjan" w:date="2014-11-18T10:00:00Z"/>
                <w:rFonts w:ascii="Arial" w:eastAsia="Times New Roman" w:hAnsi="Arial" w:cs="Arial"/>
                <w:color w:val="000000"/>
                <w:sz w:val="20"/>
                <w:szCs w:val="20"/>
              </w:rPr>
            </w:pPr>
            <w:r w:rsidRPr="005C5A75">
              <w:rPr>
                <w:rFonts w:ascii="Arial" w:eastAsia="Times New Roman" w:hAnsi="Arial" w:cs="Arial"/>
                <w:color w:val="000000"/>
                <w:sz w:val="20"/>
                <w:szCs w:val="20"/>
              </w:rPr>
              <w:t>De zaakbehandelende organisatie(s) bepaalt zelf de hardheid van deze norm: verwachting, servicenorm of harde norm.</w:t>
            </w:r>
          </w:p>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ins w:id="1862" w:author="Arjan" w:date="2014-11-18T10:00:00Z">
              <w:r w:rsidRPr="00BE10FF">
                <w:rPr>
                  <w:rFonts w:ascii="Calibri" w:hAnsi="Calibri" w:cs="Arial"/>
                  <w:color w:val="0F0F0F"/>
                  <w:szCs w:val="24"/>
                </w:rPr>
                <w:t xml:space="preserve">De </w:t>
              </w:r>
              <w:r>
                <w:rPr>
                  <w:rFonts w:ascii="Calibri" w:hAnsi="Calibri" w:cs="Arial"/>
                  <w:color w:val="0F0F0F"/>
                  <w:szCs w:val="24"/>
                </w:rPr>
                <w:t>doorlooptijd wordt gespecificeerd met twee attribuutsoorten: voor de duur van de periode (bijvoorbeeld 3) en voor de eenheid waarin de duur gesteld is (bijvoorbeeld werkdagen)</w:t>
              </w:r>
              <w:r w:rsidRPr="00BE10FF">
                <w:rPr>
                  <w:rFonts w:ascii="Calibri" w:hAnsi="Calibri" w:cs="Arial"/>
                  <w:color w:val="0F0F0F"/>
                  <w:szCs w:val="24"/>
                </w:rPr>
                <w:t>.</w:t>
              </w:r>
            </w:ins>
          </w:p>
        </w:tc>
      </w:tr>
      <w:tr w:rsidR="00E30F34" w:rsidTr="00C07477">
        <w:trPr>
          <w:cantSplit/>
          <w:del w:id="1863" w:author="Arjan" w:date="2014-11-18T10:00:00Z"/>
        </w:trPr>
        <w:tc>
          <w:tcPr>
            <w:tcW w:w="2808" w:type="dxa"/>
            <w:shd w:val="clear" w:color="auto" w:fill="auto"/>
          </w:tcPr>
          <w:p w:rsidR="00E30F34" w:rsidRPr="005C5A75" w:rsidRDefault="00E30F34" w:rsidP="00C07477">
            <w:pPr>
              <w:autoSpaceDE w:val="0"/>
              <w:autoSpaceDN w:val="0"/>
              <w:adjustRightInd w:val="0"/>
              <w:spacing w:after="0" w:line="240" w:lineRule="auto"/>
              <w:rPr>
                <w:del w:id="1864" w:author="Arjan" w:date="2014-11-18T10:00:00Z"/>
                <w:rFonts w:ascii="Arial" w:eastAsia="Times New Roman" w:hAnsi="Arial" w:cs="Arial"/>
                <w:b/>
                <w:bCs/>
                <w:color w:val="000000"/>
                <w:sz w:val="20"/>
                <w:szCs w:val="20"/>
              </w:rPr>
            </w:pPr>
            <w:del w:id="1865" w:author="Arjan" w:date="2014-11-18T10:00:00Z">
              <w:r w:rsidRPr="005C5A75">
                <w:rPr>
                  <w:rFonts w:ascii="Arial" w:eastAsia="Times New Roman" w:hAnsi="Arial" w:cs="Arial"/>
                  <w:b/>
                  <w:bCs/>
                  <w:color w:val="000000"/>
                  <w:sz w:val="20"/>
                  <w:szCs w:val="20"/>
                </w:rPr>
                <w:delText>Domein attribuutsoort</w:delText>
              </w:r>
            </w:del>
          </w:p>
        </w:tc>
        <w:tc>
          <w:tcPr>
            <w:tcW w:w="6120" w:type="dxa"/>
            <w:shd w:val="clear" w:color="auto" w:fill="auto"/>
          </w:tcPr>
          <w:p w:rsidR="00E30F34" w:rsidRPr="005C5A75" w:rsidRDefault="00E30F34" w:rsidP="00C07477">
            <w:pPr>
              <w:autoSpaceDE w:val="0"/>
              <w:autoSpaceDN w:val="0"/>
              <w:adjustRightInd w:val="0"/>
              <w:spacing w:after="0" w:line="240" w:lineRule="auto"/>
              <w:rPr>
                <w:del w:id="1866" w:author="Arjan" w:date="2014-11-18T10:00:00Z"/>
                <w:rFonts w:ascii="Arial" w:eastAsia="Times New Roman" w:hAnsi="Arial" w:cs="Arial"/>
                <w:color w:val="000000"/>
                <w:sz w:val="20"/>
                <w:szCs w:val="20"/>
              </w:rPr>
            </w:pPr>
            <w:del w:id="1867" w:author="Arjan" w:date="2014-11-18T10:00:00Z">
              <w:r w:rsidRPr="005C5A75">
                <w:rPr>
                  <w:rFonts w:ascii="Arial" w:eastAsia="Times New Roman" w:hAnsi="Arial" w:cs="Arial"/>
                  <w:color w:val="000000"/>
                  <w:sz w:val="20"/>
                  <w:szCs w:val="20"/>
                </w:rPr>
                <w:delText>Formaat:</w:delText>
              </w:r>
              <w:r w:rsidRPr="005C5A75">
                <w:rPr>
                  <w:rFonts w:ascii="Arial" w:eastAsia="Times New Roman" w:hAnsi="Arial" w:cs="Arial"/>
                  <w:color w:val="000000"/>
                  <w:sz w:val="20"/>
                  <w:szCs w:val="20"/>
                </w:rPr>
                <w:tab/>
                <w:delText>N3 (in dagen)</w:delText>
              </w:r>
            </w:del>
          </w:p>
          <w:p w:rsidR="00E30F34" w:rsidRPr="005C5A75" w:rsidRDefault="00E30F34" w:rsidP="00C07477">
            <w:pPr>
              <w:autoSpaceDE w:val="0"/>
              <w:autoSpaceDN w:val="0"/>
              <w:adjustRightInd w:val="0"/>
              <w:spacing w:after="0" w:line="240" w:lineRule="auto"/>
              <w:rPr>
                <w:del w:id="1868" w:author="Arjan" w:date="2014-11-18T10:00:00Z"/>
                <w:rFonts w:ascii="Arial" w:eastAsia="Times New Roman" w:hAnsi="Arial" w:cs="Arial"/>
                <w:color w:val="000000"/>
                <w:sz w:val="20"/>
                <w:szCs w:val="20"/>
              </w:rPr>
            </w:pPr>
            <w:del w:id="1869" w:author="Arjan" w:date="2014-11-18T10:00:00Z">
              <w:r w:rsidRPr="005C5A75">
                <w:rPr>
                  <w:rFonts w:ascii="Arial" w:eastAsia="Times New Roman" w:hAnsi="Arial" w:cs="Arial"/>
                  <w:color w:val="000000"/>
                  <w:sz w:val="20"/>
                  <w:szCs w:val="20"/>
                </w:rPr>
                <w:delText xml:space="preserve">Waardenverzameling: </w:delText>
              </w:r>
              <w:r w:rsidRPr="005C5A75">
                <w:rPr>
                  <w:rFonts w:ascii="Arial" w:eastAsia="Times New Roman" w:hAnsi="Arial" w:cs="Arial"/>
                  <w:color w:val="000000"/>
                  <w:sz w:val="20"/>
                  <w:szCs w:val="20"/>
                </w:rPr>
                <w:tab/>
                <w:delText>1-999 werkdagen</w:delText>
              </w:r>
            </w:del>
          </w:p>
        </w:tc>
      </w:tr>
      <w:tr w:rsidR="005C5A75" w:rsidTr="00C05BD1">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materiële historie</w:t>
            </w:r>
          </w:p>
        </w:tc>
        <w:tc>
          <w:tcPr>
            <w:tcW w:w="6120"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Ja</w:t>
            </w:r>
          </w:p>
        </w:tc>
      </w:tr>
      <w:tr w:rsidR="005C5A75" w:rsidTr="00C05BD1">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formele historie</w:t>
            </w:r>
          </w:p>
        </w:tc>
        <w:tc>
          <w:tcPr>
            <w:tcW w:w="6120"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rsidTr="00C05BD1">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Aanduiding gebeurtenis</w:t>
            </w:r>
          </w:p>
        </w:tc>
        <w:tc>
          <w:tcPr>
            <w:tcW w:w="6120"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rsidTr="00C05BD1">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Aanduiding brondocument</w:t>
            </w:r>
          </w:p>
        </w:tc>
        <w:tc>
          <w:tcPr>
            <w:tcW w:w="6120"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rsidTr="00C05BD1">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in onderzoek</w:t>
            </w:r>
          </w:p>
        </w:tc>
        <w:tc>
          <w:tcPr>
            <w:tcW w:w="6120"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rsidTr="00C05BD1">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Aanduiding strijdigheid/nietigheid</w:t>
            </w:r>
          </w:p>
        </w:tc>
        <w:tc>
          <w:tcPr>
            <w:tcW w:w="6120"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Nee</w:t>
            </w:r>
          </w:p>
        </w:tc>
      </w:tr>
      <w:tr w:rsidR="005C5A75" w:rsidTr="00C05BD1">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kardinaliteit</w:t>
            </w:r>
          </w:p>
        </w:tc>
        <w:tc>
          <w:tcPr>
            <w:tcW w:w="6120"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0-1</w:t>
            </w:r>
          </w:p>
        </w:tc>
      </w:tr>
      <w:tr w:rsidR="005C5A75" w:rsidTr="005C5A75">
        <w:trPr>
          <w:cantSplit/>
        </w:trPr>
        <w:tc>
          <w:tcPr>
            <w:tcW w:w="2808"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Indicatie authentiek</w:t>
            </w:r>
          </w:p>
        </w:tc>
        <w:tc>
          <w:tcPr>
            <w:tcW w:w="6120" w:type="dxa"/>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Gemeentelijk basisgegeven</w:t>
            </w:r>
          </w:p>
        </w:tc>
      </w:tr>
      <w:tr w:rsidR="005C5A75" w:rsidTr="005C5A75">
        <w:trPr>
          <w:cantSplit/>
        </w:trPr>
        <w:tc>
          <w:tcPr>
            <w:tcW w:w="2808" w:type="dxa"/>
            <w:tcBorders>
              <w:bottom w:val="single" w:sz="4" w:space="0" w:color="auto"/>
            </w:tcBorders>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b/>
                <w:bCs/>
                <w:color w:val="000000"/>
                <w:sz w:val="20"/>
                <w:szCs w:val="20"/>
              </w:rPr>
            </w:pPr>
            <w:r w:rsidRPr="005C5A75">
              <w:rPr>
                <w:rFonts w:ascii="Arial" w:eastAsia="Times New Roman" w:hAnsi="Arial" w:cs="Arial"/>
                <w:b/>
                <w:bCs/>
                <w:color w:val="000000"/>
                <w:sz w:val="20"/>
                <w:szCs w:val="20"/>
              </w:rPr>
              <w:t>Regels attribuutsoort</w:t>
            </w:r>
          </w:p>
        </w:tc>
        <w:tc>
          <w:tcPr>
            <w:tcW w:w="6120" w:type="dxa"/>
            <w:tcBorders>
              <w:bottom w:val="single" w:sz="4" w:space="0" w:color="auto"/>
            </w:tcBorders>
            <w:shd w:val="clear" w:color="auto" w:fill="auto"/>
          </w:tcPr>
          <w:p w:rsidR="005C5A75" w:rsidRPr="005C5A75" w:rsidRDefault="005C5A75" w:rsidP="005C5A75">
            <w:pPr>
              <w:autoSpaceDE w:val="0"/>
              <w:autoSpaceDN w:val="0"/>
              <w:adjustRightInd w:val="0"/>
              <w:spacing w:after="0" w:line="240" w:lineRule="auto"/>
              <w:rPr>
                <w:rFonts w:ascii="Arial" w:eastAsia="Times New Roman" w:hAnsi="Arial" w:cs="Arial"/>
                <w:color w:val="000000"/>
                <w:sz w:val="20"/>
                <w:szCs w:val="20"/>
              </w:rPr>
            </w:pPr>
            <w:r w:rsidRPr="005C5A75">
              <w:rPr>
                <w:rFonts w:ascii="Arial" w:eastAsia="Times New Roman" w:hAnsi="Arial" w:cs="Arial"/>
                <w:color w:val="000000"/>
                <w:sz w:val="20"/>
                <w:szCs w:val="20"/>
              </w:rPr>
              <w:t>-</w:t>
            </w:r>
          </w:p>
        </w:tc>
      </w:tr>
    </w:tbl>
    <w:p w:rsidR="005C5A75" w:rsidRPr="0083120B" w:rsidRDefault="005C5A75" w:rsidP="005C5A75">
      <w:pPr>
        <w:widowControl w:val="0"/>
        <w:autoSpaceDE w:val="0"/>
        <w:autoSpaceDN w:val="0"/>
        <w:adjustRightInd w:val="0"/>
        <w:spacing w:before="240" w:after="60" w:line="240" w:lineRule="auto"/>
        <w:outlineLvl w:val="3"/>
        <w:rPr>
          <w:ins w:id="1870" w:author="Arjan" w:date="2014-11-18T10:00:00Z"/>
          <w:rFonts w:ascii="Arial" w:eastAsia="Times New Roman" w:hAnsi="Arial" w:cs="Arial"/>
          <w:b/>
          <w:color w:val="004080"/>
          <w:sz w:val="24"/>
          <w:szCs w:val="24"/>
          <w:lang w:eastAsia="nl-NL"/>
        </w:rPr>
      </w:pPr>
      <w:ins w:id="1871" w:author="Arjan" w:date="2014-11-18T10:00:00Z">
        <w:r w:rsidRPr="00CF1953">
          <w:rPr>
            <w:rFonts w:ascii="Arial" w:eastAsia="Times New Roman" w:hAnsi="Arial" w:cs="Arial"/>
            <w:b/>
            <w:bCs/>
            <w:color w:val="004080"/>
            <w:sz w:val="24"/>
            <w:szCs w:val="24"/>
          </w:rPr>
          <w:lastRenderedPageBreak/>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Periodeduur</w:t>
        </w:r>
      </w:ins>
    </w:p>
    <w:tbl>
      <w:tblPr>
        <w:tblW w:w="9360" w:type="dxa"/>
        <w:tblInd w:w="60" w:type="dxa"/>
        <w:tblLayout w:type="fixed"/>
        <w:tblCellMar>
          <w:left w:w="60" w:type="dxa"/>
          <w:right w:w="60" w:type="dxa"/>
        </w:tblCellMar>
        <w:tblLook w:val="0000"/>
      </w:tblPr>
      <w:tblGrid>
        <w:gridCol w:w="3780"/>
        <w:gridCol w:w="5580"/>
      </w:tblGrid>
      <w:tr w:rsidR="005C5A75" w:rsidRPr="00CD63CD" w:rsidTr="00C05BD1">
        <w:trPr>
          <w:trHeight w:val="232"/>
          <w:ins w:id="1872" w:author="Arjan" w:date="2014-11-18T10:00:00Z"/>
        </w:trPr>
        <w:tc>
          <w:tcPr>
            <w:tcW w:w="3780" w:type="dxa"/>
            <w:tcBorders>
              <w:top w:val="single" w:sz="4" w:space="0" w:color="auto"/>
              <w:left w:val="nil"/>
              <w:bottom w:val="nil"/>
              <w:right w:val="nil"/>
            </w:tcBorders>
          </w:tcPr>
          <w:p w:rsidR="005C5A75" w:rsidRPr="00CD63CD" w:rsidRDefault="005C5A75" w:rsidP="00C05BD1">
            <w:pPr>
              <w:autoSpaceDE w:val="0"/>
              <w:autoSpaceDN w:val="0"/>
              <w:adjustRightInd w:val="0"/>
              <w:spacing w:after="0" w:line="240" w:lineRule="auto"/>
              <w:rPr>
                <w:ins w:id="1873" w:author="Arjan" w:date="2014-11-18T10:00:00Z"/>
                <w:rFonts w:ascii="Arial" w:eastAsia="Times New Roman" w:hAnsi="Arial" w:cs="Arial"/>
                <w:color w:val="000000"/>
                <w:sz w:val="20"/>
                <w:szCs w:val="20"/>
              </w:rPr>
            </w:pPr>
            <w:ins w:id="1874" w:author="Arjan" w:date="2014-11-18T10:00: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5C5A75" w:rsidRPr="00CD63CD" w:rsidRDefault="005C5A75" w:rsidP="00C05BD1">
            <w:pPr>
              <w:autoSpaceDE w:val="0"/>
              <w:autoSpaceDN w:val="0"/>
              <w:adjustRightInd w:val="0"/>
              <w:spacing w:after="0" w:line="240" w:lineRule="auto"/>
              <w:rPr>
                <w:ins w:id="1875" w:author="Arjan" w:date="2014-11-18T10:00:00Z"/>
                <w:rFonts w:ascii="Arial" w:eastAsia="Times New Roman" w:hAnsi="Arial" w:cs="Arial"/>
                <w:color w:val="000000"/>
                <w:sz w:val="20"/>
                <w:szCs w:val="20"/>
              </w:rPr>
            </w:pPr>
            <w:ins w:id="1876" w:author="Arjan" w:date="2014-11-18T10:00:00Z">
              <w:r>
                <w:rPr>
                  <w:rFonts w:ascii="Arial" w:hAnsi="Arial" w:cs="Arial"/>
                  <w:sz w:val="20"/>
                  <w:szCs w:val="20"/>
                  <w:lang w:val="en-AU"/>
                </w:rPr>
                <w:t>Periodeduur</w:t>
              </w:r>
            </w:ins>
          </w:p>
        </w:tc>
      </w:tr>
      <w:tr w:rsidR="005C5A75" w:rsidRPr="00CD63CD" w:rsidTr="00C05BD1">
        <w:trPr>
          <w:trHeight w:val="232"/>
          <w:ins w:id="1877"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87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879" w:author="Arjan" w:date="2014-11-18T10:00:00Z"/>
                <w:rFonts w:ascii="Arial" w:eastAsia="Times New Roman" w:hAnsi="Arial" w:cs="Arial"/>
                <w:color w:val="000000"/>
                <w:sz w:val="20"/>
                <w:szCs w:val="20"/>
              </w:rPr>
            </w:pPr>
          </w:p>
        </w:tc>
      </w:tr>
      <w:tr w:rsidR="005C5A75" w:rsidRPr="00CD63CD" w:rsidTr="00C05BD1">
        <w:trPr>
          <w:trHeight w:val="232"/>
          <w:ins w:id="1880"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881" w:author="Arjan" w:date="2014-11-18T10:00:00Z"/>
                <w:rFonts w:ascii="Arial" w:eastAsia="Times New Roman" w:hAnsi="Arial" w:cs="Arial"/>
                <w:color w:val="000000"/>
                <w:sz w:val="20"/>
                <w:szCs w:val="20"/>
              </w:rPr>
            </w:pPr>
            <w:ins w:id="1882" w:author="Arjan" w:date="2014-11-18T10:00: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883" w:author="Arjan" w:date="2014-11-18T10:00:00Z"/>
                <w:rFonts w:ascii="Arial" w:eastAsia="Times New Roman" w:hAnsi="Arial" w:cs="Arial"/>
                <w:color w:val="000000"/>
                <w:sz w:val="20"/>
                <w:szCs w:val="20"/>
              </w:rPr>
            </w:pPr>
            <w:ins w:id="1884" w:author="Arjan" w:date="2014-11-18T10:00:00Z">
              <w:r>
                <w:rPr>
                  <w:rFonts w:ascii="Arial" w:eastAsia="Times New Roman" w:hAnsi="Arial" w:cs="Arial"/>
                  <w:color w:val="000000"/>
                  <w:sz w:val="20"/>
                  <w:szCs w:val="20"/>
                </w:rPr>
                <w:t>ZTC</w:t>
              </w:r>
            </w:ins>
          </w:p>
        </w:tc>
      </w:tr>
      <w:tr w:rsidR="005C5A75" w:rsidRPr="00CD63CD" w:rsidTr="00C05BD1">
        <w:trPr>
          <w:trHeight w:val="232"/>
          <w:ins w:id="1885"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88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887" w:author="Arjan" w:date="2014-11-18T10:00:00Z"/>
                <w:rFonts w:ascii="Arial" w:eastAsia="Times New Roman" w:hAnsi="Arial" w:cs="Arial"/>
                <w:color w:val="000000"/>
                <w:sz w:val="20"/>
                <w:szCs w:val="20"/>
              </w:rPr>
            </w:pPr>
          </w:p>
        </w:tc>
      </w:tr>
      <w:tr w:rsidR="005C5A75" w:rsidRPr="00CD63CD" w:rsidTr="00C05BD1">
        <w:trPr>
          <w:trHeight w:val="232"/>
          <w:ins w:id="1888"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889" w:author="Arjan" w:date="2014-11-18T10:00:00Z"/>
                <w:rFonts w:ascii="Arial" w:eastAsia="Times New Roman" w:hAnsi="Arial" w:cs="Arial"/>
                <w:color w:val="000000"/>
                <w:sz w:val="20"/>
                <w:szCs w:val="20"/>
              </w:rPr>
            </w:pPr>
            <w:ins w:id="1890" w:author="Arjan" w:date="2014-11-18T10:00: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891" w:author="Arjan" w:date="2014-11-18T10:00:00Z"/>
                <w:rFonts w:ascii="Arial" w:eastAsia="Times New Roman" w:hAnsi="Arial" w:cs="Arial"/>
                <w:color w:val="000000"/>
                <w:sz w:val="20"/>
                <w:szCs w:val="20"/>
              </w:rPr>
            </w:pPr>
          </w:p>
        </w:tc>
      </w:tr>
      <w:tr w:rsidR="005C5A75" w:rsidRPr="00CD63CD" w:rsidTr="00C05BD1">
        <w:trPr>
          <w:trHeight w:val="232"/>
          <w:ins w:id="1892"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893"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894" w:author="Arjan" w:date="2014-11-18T10:00:00Z"/>
                <w:rFonts w:ascii="Arial" w:eastAsia="Times New Roman" w:hAnsi="Arial" w:cs="Arial"/>
                <w:color w:val="000000"/>
                <w:sz w:val="20"/>
                <w:szCs w:val="20"/>
              </w:rPr>
            </w:pPr>
          </w:p>
        </w:tc>
      </w:tr>
      <w:tr w:rsidR="005C5A75" w:rsidRPr="00CD63CD" w:rsidTr="00C05BD1">
        <w:trPr>
          <w:trHeight w:val="232"/>
          <w:ins w:id="1895"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896" w:author="Arjan" w:date="2014-11-18T10:00:00Z"/>
                <w:rFonts w:ascii="Arial" w:eastAsia="Times New Roman" w:hAnsi="Arial" w:cs="Arial"/>
                <w:color w:val="000000"/>
                <w:sz w:val="20"/>
                <w:szCs w:val="20"/>
              </w:rPr>
            </w:pPr>
            <w:ins w:id="1897" w:author="Arjan" w:date="2014-11-18T10:00: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898" w:author="Arjan" w:date="2014-11-18T10:00:00Z"/>
                <w:rFonts w:ascii="Arial" w:eastAsia="Times New Roman" w:hAnsi="Arial" w:cs="Arial"/>
                <w:color w:val="000000"/>
                <w:sz w:val="20"/>
                <w:szCs w:val="20"/>
              </w:rPr>
            </w:pPr>
            <w:ins w:id="1899" w:author="Arjan" w:date="2014-11-18T10:00:00Z">
              <w:r>
                <w:rPr>
                  <w:rFonts w:ascii="Arial" w:hAnsi="Arial" w:cs="Arial"/>
                  <w:sz w:val="20"/>
                  <w:szCs w:val="20"/>
                  <w:lang w:val="en-AU"/>
                </w:rPr>
                <w:t>duur</w:t>
              </w:r>
            </w:ins>
          </w:p>
        </w:tc>
      </w:tr>
      <w:tr w:rsidR="005C5A75" w:rsidRPr="00CD63CD" w:rsidTr="00C05BD1">
        <w:trPr>
          <w:trHeight w:val="232"/>
          <w:ins w:id="1900"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0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02" w:author="Arjan" w:date="2014-11-18T10:00:00Z"/>
                <w:rFonts w:ascii="Arial" w:eastAsia="Times New Roman" w:hAnsi="Arial" w:cs="Arial"/>
                <w:color w:val="000000"/>
                <w:sz w:val="20"/>
                <w:szCs w:val="20"/>
              </w:rPr>
            </w:pPr>
          </w:p>
        </w:tc>
      </w:tr>
      <w:tr w:rsidR="005C5A75" w:rsidRPr="005E066D" w:rsidTr="00C05BD1">
        <w:trPr>
          <w:trHeight w:val="232"/>
          <w:ins w:id="1903"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04" w:author="Arjan" w:date="2014-11-18T10:00:00Z"/>
                <w:rFonts w:ascii="Arial" w:eastAsia="Times New Roman" w:hAnsi="Arial" w:cs="Arial"/>
                <w:color w:val="000000"/>
                <w:sz w:val="20"/>
                <w:szCs w:val="20"/>
              </w:rPr>
            </w:pPr>
            <w:ins w:id="1905" w:author="Arjan" w:date="2014-11-18T10:00: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5C5A75" w:rsidRPr="00DD0F4F" w:rsidRDefault="005C5A75" w:rsidP="005C5A75">
            <w:pPr>
              <w:autoSpaceDE w:val="0"/>
              <w:autoSpaceDN w:val="0"/>
              <w:adjustRightInd w:val="0"/>
              <w:spacing w:after="0" w:line="240" w:lineRule="auto"/>
              <w:rPr>
                <w:ins w:id="1906" w:author="Arjan" w:date="2014-11-18T10:00:00Z"/>
                <w:rFonts w:ascii="Arial" w:eastAsia="Times New Roman" w:hAnsi="Arial" w:cs="Arial"/>
                <w:color w:val="000000"/>
                <w:sz w:val="20"/>
                <w:szCs w:val="20"/>
                <w:lang w:val="nl-NL"/>
              </w:rPr>
            </w:pPr>
            <w:ins w:id="1907" w:author="Arjan" w:date="2014-11-18T10:00:00Z">
              <w:r>
                <w:rPr>
                  <w:rFonts w:ascii="Arial" w:eastAsia="Times New Roman" w:hAnsi="Arial" w:cs="Arial"/>
                  <w:color w:val="000000"/>
                  <w:sz w:val="20"/>
                  <w:szCs w:val="20"/>
                  <w:lang w:val="nl-NL"/>
                </w:rPr>
                <w:t xml:space="preserve">Het aantal tijdseenheden van de doorlooptijd </w:t>
              </w:r>
              <w:bookmarkStart w:id="1908" w:name="OLE_LINK1"/>
              <w:bookmarkStart w:id="1909" w:name="OLE_LINK2"/>
              <w:r>
                <w:rPr>
                  <w:rFonts w:ascii="Arial" w:eastAsia="Times New Roman" w:hAnsi="Arial" w:cs="Arial"/>
                  <w:color w:val="000000"/>
                  <w:sz w:val="20"/>
                  <w:szCs w:val="20"/>
                  <w:lang w:val="nl-NL"/>
                </w:rPr>
                <w:t>voor het bereiken van de status</w:t>
              </w:r>
              <w:bookmarkEnd w:id="1908"/>
              <w:bookmarkEnd w:id="1909"/>
              <w:r>
                <w:rPr>
                  <w:rFonts w:ascii="Arial" w:eastAsia="Times New Roman" w:hAnsi="Arial" w:cs="Arial"/>
                  <w:color w:val="000000"/>
                  <w:sz w:val="20"/>
                  <w:szCs w:val="20"/>
                  <w:lang w:val="nl-NL"/>
                </w:rPr>
                <w:t>.</w:t>
              </w:r>
            </w:ins>
          </w:p>
        </w:tc>
      </w:tr>
      <w:tr w:rsidR="005C5A75" w:rsidRPr="005E066D" w:rsidTr="00C05BD1">
        <w:trPr>
          <w:trHeight w:val="232"/>
          <w:ins w:id="1910" w:author="Arjan" w:date="2014-11-18T10:00:00Z"/>
        </w:trPr>
        <w:tc>
          <w:tcPr>
            <w:tcW w:w="3780" w:type="dxa"/>
            <w:tcBorders>
              <w:top w:val="nil"/>
              <w:left w:val="nil"/>
              <w:bottom w:val="nil"/>
              <w:right w:val="nil"/>
            </w:tcBorders>
          </w:tcPr>
          <w:p w:rsidR="005C5A75" w:rsidRPr="00DD0F4F" w:rsidRDefault="005C5A75" w:rsidP="00C05BD1">
            <w:pPr>
              <w:autoSpaceDE w:val="0"/>
              <w:autoSpaceDN w:val="0"/>
              <w:adjustRightInd w:val="0"/>
              <w:spacing w:after="0" w:line="240" w:lineRule="auto"/>
              <w:rPr>
                <w:ins w:id="1911"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5C5A75" w:rsidRPr="00DD0F4F" w:rsidRDefault="005C5A75" w:rsidP="00C05BD1">
            <w:pPr>
              <w:autoSpaceDE w:val="0"/>
              <w:autoSpaceDN w:val="0"/>
              <w:adjustRightInd w:val="0"/>
              <w:spacing w:after="0" w:line="240" w:lineRule="auto"/>
              <w:rPr>
                <w:ins w:id="1912" w:author="Arjan" w:date="2014-11-18T10:00:00Z"/>
                <w:rFonts w:ascii="Arial" w:eastAsia="Times New Roman" w:hAnsi="Arial" w:cs="Arial"/>
                <w:color w:val="000000"/>
                <w:sz w:val="20"/>
                <w:szCs w:val="20"/>
                <w:lang w:val="nl-NL"/>
              </w:rPr>
            </w:pPr>
          </w:p>
        </w:tc>
      </w:tr>
      <w:tr w:rsidR="005C5A75" w:rsidRPr="00CD63CD" w:rsidTr="00C05BD1">
        <w:trPr>
          <w:trHeight w:val="232"/>
          <w:ins w:id="1913"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14" w:author="Arjan" w:date="2014-11-18T10:00:00Z"/>
                <w:rFonts w:ascii="Arial" w:eastAsia="Times New Roman" w:hAnsi="Arial" w:cs="Arial"/>
                <w:color w:val="000000"/>
                <w:sz w:val="20"/>
                <w:szCs w:val="20"/>
              </w:rPr>
            </w:pPr>
            <w:ins w:id="1915" w:author="Arjan" w:date="2014-11-18T10:00: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16" w:author="Arjan" w:date="2014-11-18T10:00:00Z"/>
                <w:rFonts w:ascii="Arial" w:eastAsia="Times New Roman" w:hAnsi="Arial" w:cs="Arial"/>
                <w:color w:val="000000"/>
                <w:sz w:val="20"/>
                <w:szCs w:val="20"/>
              </w:rPr>
            </w:pPr>
            <w:ins w:id="1917" w:author="Arjan" w:date="2014-11-18T10:00: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5C5A75" w:rsidRPr="00CD63CD" w:rsidTr="00C05BD1">
        <w:trPr>
          <w:trHeight w:val="232"/>
          <w:ins w:id="1918"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1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20" w:author="Arjan" w:date="2014-11-18T10:00:00Z"/>
                <w:rFonts w:ascii="Arial" w:eastAsia="Times New Roman" w:hAnsi="Arial" w:cs="Arial"/>
                <w:color w:val="000000"/>
                <w:sz w:val="20"/>
                <w:szCs w:val="20"/>
              </w:rPr>
            </w:pPr>
          </w:p>
        </w:tc>
      </w:tr>
      <w:tr w:rsidR="005C5A75" w:rsidRPr="00CD63CD" w:rsidTr="00C05BD1">
        <w:trPr>
          <w:trHeight w:val="232"/>
          <w:ins w:id="1921"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22" w:author="Arjan" w:date="2014-11-18T10:00:00Z"/>
                <w:rFonts w:ascii="Arial" w:eastAsia="Times New Roman" w:hAnsi="Arial" w:cs="Arial"/>
                <w:color w:val="000000"/>
                <w:sz w:val="20"/>
                <w:szCs w:val="20"/>
              </w:rPr>
            </w:pPr>
            <w:ins w:id="1923" w:author="Arjan" w:date="2014-11-18T10:00: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24" w:author="Arjan" w:date="2014-11-18T10:00:00Z"/>
                <w:rFonts w:ascii="Arial" w:eastAsia="Times New Roman" w:hAnsi="Arial" w:cs="Arial"/>
                <w:color w:val="000000"/>
                <w:sz w:val="20"/>
                <w:szCs w:val="20"/>
              </w:rPr>
            </w:pPr>
            <w:ins w:id="1925" w:author="Arjan" w:date="2014-11-18T10:00: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5C5A75" w:rsidRPr="00CD63CD" w:rsidTr="00C05BD1">
        <w:trPr>
          <w:trHeight w:val="232"/>
          <w:ins w:id="1926"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2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28" w:author="Arjan" w:date="2014-11-18T10:00:00Z"/>
                <w:rFonts w:ascii="Arial" w:eastAsia="Times New Roman" w:hAnsi="Arial" w:cs="Arial"/>
                <w:color w:val="000000"/>
                <w:sz w:val="20"/>
                <w:szCs w:val="20"/>
              </w:rPr>
            </w:pPr>
          </w:p>
        </w:tc>
      </w:tr>
      <w:tr w:rsidR="005C5A75" w:rsidRPr="005E066D" w:rsidTr="00C05BD1">
        <w:trPr>
          <w:trHeight w:val="232"/>
          <w:ins w:id="1929"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30" w:author="Arjan" w:date="2014-11-18T10:00:00Z"/>
                <w:rFonts w:ascii="Arial" w:eastAsia="Times New Roman" w:hAnsi="Arial" w:cs="Arial"/>
                <w:color w:val="000000"/>
                <w:sz w:val="20"/>
                <w:szCs w:val="20"/>
              </w:rPr>
            </w:pPr>
            <w:ins w:id="1931" w:author="Arjan" w:date="2014-11-18T10:00: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5C5A75" w:rsidRPr="00DD0F4F" w:rsidRDefault="005C5A75" w:rsidP="005C5A75">
            <w:pPr>
              <w:autoSpaceDE w:val="0"/>
              <w:autoSpaceDN w:val="0"/>
              <w:adjustRightInd w:val="0"/>
              <w:spacing w:after="0" w:line="240" w:lineRule="auto"/>
              <w:rPr>
                <w:ins w:id="1932" w:author="Arjan" w:date="2014-11-18T10:00:00Z"/>
                <w:rFonts w:ascii="Arial" w:eastAsia="Times New Roman" w:hAnsi="Arial" w:cs="Arial"/>
                <w:color w:val="000000"/>
                <w:sz w:val="20"/>
                <w:szCs w:val="20"/>
                <w:lang w:val="nl-NL"/>
              </w:rPr>
            </w:pPr>
            <w:ins w:id="1933" w:author="Arjan" w:date="2014-11-18T10:00:00Z">
              <w:r>
                <w:rPr>
                  <w:rFonts w:ascii="Arial" w:eastAsia="Times New Roman" w:hAnsi="Arial" w:cs="Arial"/>
                  <w:color w:val="000000"/>
                  <w:sz w:val="20"/>
                  <w:szCs w:val="20"/>
                  <w:lang w:val="nl-NL"/>
                </w:rPr>
                <w:t>Het betreft een subattribuutsoort van de groepattribuutsoort ‘</w:t>
              </w:r>
              <w:r w:rsidR="00B47636" w:rsidRPr="00BE10FF">
                <w:rPr>
                  <w:rFonts w:ascii="Arial" w:hAnsi="Arial" w:cs="Arial"/>
                  <w:szCs w:val="24"/>
                  <w:lang w:val="en-AU"/>
                </w:rPr>
                <w:fldChar w:fldCharType="begin" w:fldLock="1"/>
              </w:r>
              <w:r w:rsidRPr="00BE10FF">
                <w:rPr>
                  <w:rFonts w:ascii="Arial" w:hAnsi="Arial" w:cs="Arial"/>
                  <w:szCs w:val="24"/>
                  <w:lang w:val="en-AU"/>
                </w:rPr>
                <w:instrText xml:space="preserve">MERGEFIELD </w:instrText>
              </w:r>
              <w:r w:rsidRPr="00BE10FF">
                <w:rPr>
                  <w:rFonts w:ascii="Calibri" w:hAnsi="Calibri" w:cs="Arial"/>
                  <w:color w:val="0F0F0F"/>
                  <w:szCs w:val="24"/>
                </w:rPr>
                <w:instrText>Att.Name</w:instrText>
              </w:r>
              <w:r w:rsidR="00B47636" w:rsidRPr="00BE10FF">
                <w:rPr>
                  <w:rFonts w:ascii="Arial" w:hAnsi="Arial" w:cs="Arial"/>
                  <w:szCs w:val="24"/>
                  <w:lang w:val="en-AU"/>
                </w:rPr>
                <w:fldChar w:fldCharType="separate"/>
              </w:r>
              <w:r w:rsidRPr="00BE10FF">
                <w:rPr>
                  <w:rFonts w:ascii="Calibri" w:hAnsi="Calibri" w:cs="Arial"/>
                  <w:color w:val="0F0F0F"/>
                  <w:szCs w:val="24"/>
                </w:rPr>
                <w:t xml:space="preserve">Doorlooptijd </w:t>
              </w:r>
              <w:r>
                <w:rPr>
                  <w:rFonts w:ascii="Calibri" w:hAnsi="Calibri" w:cs="Arial"/>
                  <w:color w:val="0F0F0F"/>
                  <w:szCs w:val="24"/>
                </w:rPr>
                <w:t>status</w:t>
              </w:r>
              <w:r w:rsidR="00B47636" w:rsidRPr="00BE10FF">
                <w:rPr>
                  <w:rFonts w:ascii="Arial" w:hAnsi="Arial" w:cs="Arial"/>
                  <w:szCs w:val="24"/>
                  <w:lang w:val="en-AU"/>
                </w:rPr>
                <w:fldChar w:fldCharType="end"/>
              </w:r>
              <w:r>
                <w:rPr>
                  <w:rFonts w:ascii="Arial" w:hAnsi="Arial" w:cs="Arial"/>
                  <w:szCs w:val="24"/>
                  <w:lang w:val="en-AU"/>
                </w:rPr>
                <w:t>’</w:t>
              </w:r>
            </w:ins>
          </w:p>
        </w:tc>
      </w:tr>
      <w:tr w:rsidR="005C5A75" w:rsidRPr="005E066D" w:rsidTr="00C05BD1">
        <w:trPr>
          <w:trHeight w:val="232"/>
          <w:ins w:id="1934" w:author="Arjan" w:date="2014-11-18T10:00:00Z"/>
        </w:trPr>
        <w:tc>
          <w:tcPr>
            <w:tcW w:w="3780" w:type="dxa"/>
            <w:tcBorders>
              <w:top w:val="nil"/>
              <w:left w:val="nil"/>
              <w:bottom w:val="nil"/>
              <w:right w:val="nil"/>
            </w:tcBorders>
          </w:tcPr>
          <w:p w:rsidR="005C5A75" w:rsidRPr="00DD0F4F" w:rsidRDefault="005C5A75" w:rsidP="00C05BD1">
            <w:pPr>
              <w:autoSpaceDE w:val="0"/>
              <w:autoSpaceDN w:val="0"/>
              <w:adjustRightInd w:val="0"/>
              <w:spacing w:after="0" w:line="240" w:lineRule="auto"/>
              <w:rPr>
                <w:ins w:id="1935"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5C5A75" w:rsidRPr="00DD0F4F" w:rsidRDefault="005C5A75" w:rsidP="00C05BD1">
            <w:pPr>
              <w:autoSpaceDE w:val="0"/>
              <w:autoSpaceDN w:val="0"/>
              <w:adjustRightInd w:val="0"/>
              <w:spacing w:after="0" w:line="240" w:lineRule="auto"/>
              <w:rPr>
                <w:ins w:id="1936" w:author="Arjan" w:date="2014-11-18T10:00:00Z"/>
                <w:rFonts w:ascii="Arial" w:eastAsia="Times New Roman" w:hAnsi="Arial" w:cs="Arial"/>
                <w:color w:val="000000"/>
                <w:sz w:val="20"/>
                <w:szCs w:val="20"/>
                <w:lang w:val="nl-NL"/>
              </w:rPr>
            </w:pPr>
          </w:p>
        </w:tc>
      </w:tr>
      <w:tr w:rsidR="005C5A75" w:rsidRPr="00CD63CD" w:rsidTr="00C05BD1">
        <w:trPr>
          <w:trHeight w:val="232"/>
          <w:ins w:id="1937"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38" w:author="Arjan" w:date="2014-11-18T10:00:00Z"/>
                <w:rFonts w:ascii="Arial" w:eastAsia="Times New Roman" w:hAnsi="Arial" w:cs="Arial"/>
                <w:color w:val="000000"/>
                <w:sz w:val="20"/>
                <w:szCs w:val="20"/>
              </w:rPr>
            </w:pPr>
            <w:ins w:id="1939" w:author="Arjan" w:date="2014-11-18T10:00: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40" w:author="Arjan" w:date="2014-11-18T10:00:00Z"/>
                <w:rFonts w:ascii="Arial" w:eastAsia="Times New Roman" w:hAnsi="Arial" w:cs="Arial"/>
                <w:color w:val="000000"/>
                <w:sz w:val="20"/>
                <w:szCs w:val="20"/>
              </w:rPr>
            </w:pPr>
            <w:ins w:id="1941" w:author="Arjan" w:date="2014-11-18T10:00:00Z">
              <w:r>
                <w:rPr>
                  <w:rFonts w:ascii="Arial" w:hAnsi="Arial" w:cs="Arial"/>
                  <w:sz w:val="20"/>
                  <w:szCs w:val="20"/>
                  <w:lang w:val="en-AU"/>
                </w:rPr>
                <w:t>N3</w:t>
              </w:r>
            </w:ins>
          </w:p>
        </w:tc>
      </w:tr>
      <w:tr w:rsidR="005C5A75" w:rsidRPr="00CD63CD" w:rsidTr="00C05BD1">
        <w:trPr>
          <w:trHeight w:val="232"/>
          <w:ins w:id="1942"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43"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44" w:author="Arjan" w:date="2014-11-18T10:00:00Z"/>
                <w:rFonts w:ascii="Arial" w:eastAsia="Times New Roman" w:hAnsi="Arial" w:cs="Arial"/>
                <w:color w:val="000000"/>
                <w:sz w:val="20"/>
                <w:szCs w:val="20"/>
              </w:rPr>
            </w:pPr>
          </w:p>
        </w:tc>
      </w:tr>
      <w:tr w:rsidR="005C5A75" w:rsidRPr="005E066D" w:rsidTr="00C05BD1">
        <w:trPr>
          <w:trHeight w:val="232"/>
          <w:ins w:id="1945"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46" w:author="Arjan" w:date="2014-11-18T10:00:00Z"/>
                <w:rFonts w:ascii="Arial" w:eastAsia="Times New Roman" w:hAnsi="Arial" w:cs="Arial"/>
                <w:color w:val="000000"/>
                <w:sz w:val="20"/>
                <w:szCs w:val="20"/>
              </w:rPr>
            </w:pPr>
            <w:ins w:id="1947" w:author="Arjan" w:date="2014-11-18T10:00: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5C5A75" w:rsidRPr="00DD0F4F" w:rsidRDefault="005C5A75" w:rsidP="00C05BD1">
            <w:pPr>
              <w:autoSpaceDE w:val="0"/>
              <w:autoSpaceDN w:val="0"/>
              <w:adjustRightInd w:val="0"/>
              <w:spacing w:after="0" w:line="240" w:lineRule="auto"/>
              <w:rPr>
                <w:ins w:id="1948" w:author="Arjan" w:date="2014-11-18T10:00:00Z"/>
                <w:rFonts w:ascii="Arial" w:eastAsia="Times New Roman" w:hAnsi="Arial" w:cs="Arial"/>
                <w:color w:val="000000"/>
                <w:sz w:val="20"/>
                <w:szCs w:val="20"/>
                <w:lang w:val="nl-NL"/>
              </w:rPr>
            </w:pPr>
            <w:ins w:id="1949" w:author="Arjan" w:date="2014-11-18T10:00:00Z">
              <w:r>
                <w:rPr>
                  <w:rFonts w:ascii="Arial" w:eastAsia="Times New Roman" w:hAnsi="Arial" w:cs="Arial"/>
                  <w:color w:val="000000"/>
                  <w:sz w:val="20"/>
                  <w:szCs w:val="20"/>
                  <w:lang w:val="nl-NL"/>
                </w:rPr>
                <w:t>1 - 999</w:t>
              </w:r>
            </w:ins>
          </w:p>
        </w:tc>
      </w:tr>
      <w:tr w:rsidR="005C5A75" w:rsidRPr="005E066D" w:rsidTr="00C05BD1">
        <w:trPr>
          <w:trHeight w:val="232"/>
          <w:ins w:id="1950" w:author="Arjan" w:date="2014-11-18T10:00:00Z"/>
        </w:trPr>
        <w:tc>
          <w:tcPr>
            <w:tcW w:w="3780" w:type="dxa"/>
            <w:tcBorders>
              <w:top w:val="nil"/>
              <w:left w:val="nil"/>
              <w:bottom w:val="nil"/>
              <w:right w:val="nil"/>
            </w:tcBorders>
          </w:tcPr>
          <w:p w:rsidR="005C5A75" w:rsidRPr="00DD0F4F" w:rsidRDefault="005C5A75" w:rsidP="00C05BD1">
            <w:pPr>
              <w:autoSpaceDE w:val="0"/>
              <w:autoSpaceDN w:val="0"/>
              <w:adjustRightInd w:val="0"/>
              <w:spacing w:after="0" w:line="240" w:lineRule="auto"/>
              <w:rPr>
                <w:ins w:id="1951"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5C5A75" w:rsidRPr="00DD0F4F" w:rsidRDefault="005C5A75" w:rsidP="00C05BD1">
            <w:pPr>
              <w:autoSpaceDE w:val="0"/>
              <w:autoSpaceDN w:val="0"/>
              <w:adjustRightInd w:val="0"/>
              <w:spacing w:after="0" w:line="240" w:lineRule="auto"/>
              <w:rPr>
                <w:ins w:id="1952" w:author="Arjan" w:date="2014-11-18T10:00:00Z"/>
                <w:rFonts w:ascii="Arial" w:eastAsia="Times New Roman" w:hAnsi="Arial" w:cs="Arial"/>
                <w:color w:val="000000"/>
                <w:sz w:val="20"/>
                <w:szCs w:val="20"/>
                <w:lang w:val="nl-NL"/>
              </w:rPr>
            </w:pPr>
          </w:p>
        </w:tc>
      </w:tr>
      <w:tr w:rsidR="005C5A75" w:rsidRPr="00CD63CD" w:rsidTr="00C05BD1">
        <w:trPr>
          <w:trHeight w:val="232"/>
          <w:ins w:id="1953"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54" w:author="Arjan" w:date="2014-11-18T10:00:00Z"/>
                <w:rFonts w:ascii="Arial" w:eastAsia="Times New Roman" w:hAnsi="Arial" w:cs="Arial"/>
                <w:color w:val="000000"/>
                <w:sz w:val="20"/>
                <w:szCs w:val="20"/>
              </w:rPr>
            </w:pPr>
            <w:ins w:id="1955" w:author="Arjan" w:date="2014-11-18T10:00: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56" w:author="Arjan" w:date="2014-11-18T10:00:00Z"/>
                <w:rFonts w:ascii="Arial" w:eastAsia="Times New Roman" w:hAnsi="Arial" w:cs="Arial"/>
                <w:color w:val="000000"/>
                <w:sz w:val="20"/>
                <w:szCs w:val="20"/>
              </w:rPr>
            </w:pPr>
            <w:ins w:id="1957" w:author="Arjan" w:date="2014-11-18T10:00:00Z">
              <w:r>
                <w:rPr>
                  <w:rFonts w:ascii="Arial" w:eastAsia="Times New Roman" w:hAnsi="Arial" w:cs="Arial"/>
                  <w:color w:val="000000"/>
                  <w:sz w:val="20"/>
                  <w:szCs w:val="20"/>
                </w:rPr>
                <w:t>Zie groep</w:t>
              </w:r>
            </w:ins>
          </w:p>
        </w:tc>
      </w:tr>
      <w:tr w:rsidR="005C5A75" w:rsidRPr="00CD63CD" w:rsidTr="00C05BD1">
        <w:trPr>
          <w:trHeight w:val="232"/>
          <w:ins w:id="1958"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5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60" w:author="Arjan" w:date="2014-11-18T10:00:00Z"/>
                <w:rFonts w:ascii="Arial" w:eastAsia="Times New Roman" w:hAnsi="Arial" w:cs="Arial"/>
                <w:color w:val="000000"/>
                <w:sz w:val="20"/>
                <w:szCs w:val="20"/>
              </w:rPr>
            </w:pPr>
          </w:p>
        </w:tc>
      </w:tr>
      <w:tr w:rsidR="005C5A75" w:rsidRPr="00CD63CD" w:rsidTr="00C05BD1">
        <w:trPr>
          <w:trHeight w:val="232"/>
          <w:ins w:id="1961"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62" w:author="Arjan" w:date="2014-11-18T10:00:00Z"/>
                <w:rFonts w:ascii="Arial" w:eastAsia="Times New Roman" w:hAnsi="Arial" w:cs="Arial"/>
                <w:color w:val="000000"/>
                <w:sz w:val="20"/>
                <w:szCs w:val="20"/>
              </w:rPr>
            </w:pPr>
            <w:ins w:id="1963" w:author="Arjan" w:date="2014-11-18T10:00: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64" w:author="Arjan" w:date="2014-11-18T10:00:00Z"/>
                <w:rFonts w:ascii="Arial" w:eastAsia="Times New Roman" w:hAnsi="Arial" w:cs="Arial"/>
                <w:color w:val="000000"/>
                <w:sz w:val="20"/>
                <w:szCs w:val="20"/>
              </w:rPr>
            </w:pPr>
            <w:ins w:id="1965" w:author="Arjan" w:date="2014-11-18T10:00:00Z">
              <w:r>
                <w:rPr>
                  <w:rFonts w:ascii="Arial" w:eastAsia="Times New Roman" w:hAnsi="Arial" w:cs="Arial"/>
                  <w:color w:val="000000"/>
                  <w:sz w:val="20"/>
                  <w:szCs w:val="20"/>
                </w:rPr>
                <w:t>Zie groep</w:t>
              </w:r>
            </w:ins>
          </w:p>
        </w:tc>
      </w:tr>
      <w:tr w:rsidR="005C5A75" w:rsidRPr="00CD63CD" w:rsidTr="00C05BD1">
        <w:trPr>
          <w:trHeight w:val="232"/>
          <w:ins w:id="1966"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6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68" w:author="Arjan" w:date="2014-11-18T10:00:00Z"/>
                <w:rFonts w:ascii="Arial" w:eastAsia="Times New Roman" w:hAnsi="Arial" w:cs="Arial"/>
                <w:color w:val="000000"/>
                <w:sz w:val="20"/>
                <w:szCs w:val="20"/>
              </w:rPr>
            </w:pPr>
          </w:p>
        </w:tc>
      </w:tr>
      <w:tr w:rsidR="005C5A75" w:rsidRPr="00CD63CD" w:rsidTr="00C05BD1">
        <w:trPr>
          <w:trHeight w:val="232"/>
          <w:ins w:id="1969"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70" w:author="Arjan" w:date="2014-11-18T10:00:00Z"/>
                <w:rFonts w:ascii="Arial" w:eastAsia="Times New Roman" w:hAnsi="Arial" w:cs="Arial"/>
                <w:color w:val="000000"/>
                <w:sz w:val="20"/>
                <w:szCs w:val="20"/>
              </w:rPr>
            </w:pPr>
            <w:ins w:id="1971" w:author="Arjan" w:date="2014-11-18T10:00: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72" w:author="Arjan" w:date="2014-11-18T10:00:00Z"/>
                <w:rFonts w:ascii="Arial" w:eastAsia="Times New Roman" w:hAnsi="Arial" w:cs="Arial"/>
                <w:color w:val="000000"/>
                <w:sz w:val="20"/>
                <w:szCs w:val="20"/>
              </w:rPr>
            </w:pPr>
          </w:p>
        </w:tc>
      </w:tr>
      <w:tr w:rsidR="005C5A75" w:rsidRPr="00CD63CD" w:rsidTr="00C05BD1">
        <w:trPr>
          <w:trHeight w:val="232"/>
          <w:ins w:id="1973"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7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75" w:author="Arjan" w:date="2014-11-18T10:00:00Z"/>
                <w:rFonts w:ascii="Arial" w:eastAsia="Times New Roman" w:hAnsi="Arial" w:cs="Arial"/>
                <w:color w:val="000000"/>
                <w:sz w:val="20"/>
                <w:szCs w:val="20"/>
              </w:rPr>
            </w:pPr>
          </w:p>
        </w:tc>
      </w:tr>
      <w:tr w:rsidR="005C5A75" w:rsidRPr="00CD63CD" w:rsidTr="00C05BD1">
        <w:trPr>
          <w:trHeight w:val="232"/>
          <w:ins w:id="1976"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77" w:author="Arjan" w:date="2014-11-18T10:00:00Z"/>
                <w:rFonts w:ascii="Arial" w:eastAsia="Times New Roman" w:hAnsi="Arial" w:cs="Arial"/>
                <w:color w:val="000000"/>
                <w:sz w:val="20"/>
                <w:szCs w:val="20"/>
              </w:rPr>
            </w:pPr>
            <w:ins w:id="1978" w:author="Arjan" w:date="2014-11-18T10:00: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79" w:author="Arjan" w:date="2014-11-18T10:00:00Z"/>
                <w:rFonts w:ascii="Arial" w:eastAsia="Times New Roman" w:hAnsi="Arial" w:cs="Arial"/>
                <w:color w:val="000000"/>
                <w:sz w:val="20"/>
                <w:szCs w:val="20"/>
              </w:rPr>
            </w:pPr>
            <w:ins w:id="1980" w:author="Arjan" w:date="2014-11-18T10:00:00Z">
              <w:r>
                <w:rPr>
                  <w:rFonts w:ascii="Arial" w:eastAsia="Times New Roman" w:hAnsi="Arial" w:cs="Arial"/>
                  <w:color w:val="000000"/>
                  <w:sz w:val="20"/>
                  <w:szCs w:val="20"/>
                </w:rPr>
                <w:t>Zie groep</w:t>
              </w:r>
            </w:ins>
          </w:p>
        </w:tc>
      </w:tr>
      <w:tr w:rsidR="005C5A75" w:rsidRPr="00CD63CD" w:rsidTr="00C05BD1">
        <w:trPr>
          <w:trHeight w:val="232"/>
          <w:ins w:id="1981"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82"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83" w:author="Arjan" w:date="2014-11-18T10:00:00Z"/>
                <w:rFonts w:ascii="Arial" w:eastAsia="Times New Roman" w:hAnsi="Arial" w:cs="Arial"/>
                <w:color w:val="000000"/>
                <w:sz w:val="20"/>
                <w:szCs w:val="20"/>
              </w:rPr>
            </w:pPr>
          </w:p>
        </w:tc>
      </w:tr>
      <w:tr w:rsidR="005C5A75" w:rsidRPr="00CD63CD" w:rsidTr="00C05BD1">
        <w:trPr>
          <w:trHeight w:val="232"/>
          <w:ins w:id="1984"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85" w:author="Arjan" w:date="2014-11-18T10:00:00Z"/>
                <w:rFonts w:ascii="Arial" w:eastAsia="Times New Roman" w:hAnsi="Arial" w:cs="Arial"/>
                <w:color w:val="000000"/>
                <w:sz w:val="20"/>
                <w:szCs w:val="20"/>
              </w:rPr>
            </w:pPr>
            <w:ins w:id="1986" w:author="Arjan" w:date="2014-11-18T10:00: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87" w:author="Arjan" w:date="2014-11-18T10:00:00Z"/>
                <w:rFonts w:ascii="Arial" w:eastAsia="Times New Roman" w:hAnsi="Arial" w:cs="Arial"/>
                <w:color w:val="000000"/>
                <w:sz w:val="20"/>
                <w:szCs w:val="20"/>
              </w:rPr>
            </w:pPr>
            <w:ins w:id="1988" w:author="Arjan" w:date="2014-11-18T10:00:00Z">
              <w:r>
                <w:rPr>
                  <w:rFonts w:ascii="Arial" w:eastAsia="Times New Roman" w:hAnsi="Arial" w:cs="Arial"/>
                  <w:color w:val="000000"/>
                  <w:sz w:val="20"/>
                  <w:szCs w:val="20"/>
                </w:rPr>
                <w:t>Zie groep</w:t>
              </w:r>
            </w:ins>
          </w:p>
        </w:tc>
      </w:tr>
      <w:tr w:rsidR="005C5A75" w:rsidRPr="00CD63CD" w:rsidTr="00C05BD1">
        <w:trPr>
          <w:trHeight w:val="232"/>
          <w:ins w:id="1989"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9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91" w:author="Arjan" w:date="2014-11-18T10:00:00Z"/>
                <w:rFonts w:ascii="Arial" w:eastAsia="Times New Roman" w:hAnsi="Arial" w:cs="Arial"/>
                <w:color w:val="000000"/>
                <w:sz w:val="20"/>
                <w:szCs w:val="20"/>
              </w:rPr>
            </w:pPr>
          </w:p>
        </w:tc>
      </w:tr>
      <w:tr w:rsidR="005C5A75" w:rsidRPr="00CD63CD" w:rsidTr="00C05BD1">
        <w:trPr>
          <w:trHeight w:val="232"/>
          <w:ins w:id="1992"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93" w:author="Arjan" w:date="2014-11-18T10:00:00Z"/>
                <w:rFonts w:ascii="Arial" w:eastAsia="Times New Roman" w:hAnsi="Arial" w:cs="Arial"/>
                <w:color w:val="000000"/>
                <w:sz w:val="20"/>
                <w:szCs w:val="20"/>
              </w:rPr>
            </w:pPr>
            <w:ins w:id="1994" w:author="Arjan" w:date="2014-11-18T10:00: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5C5A75" w:rsidRPr="00CD63CD" w:rsidRDefault="00B47636" w:rsidP="00C05BD1">
            <w:pPr>
              <w:autoSpaceDE w:val="0"/>
              <w:autoSpaceDN w:val="0"/>
              <w:adjustRightInd w:val="0"/>
              <w:spacing w:after="0" w:line="240" w:lineRule="auto"/>
              <w:rPr>
                <w:ins w:id="1995" w:author="Arjan" w:date="2014-11-18T10:00:00Z"/>
                <w:rFonts w:ascii="Arial" w:eastAsia="Times New Roman" w:hAnsi="Arial" w:cs="Arial"/>
                <w:color w:val="000000"/>
                <w:sz w:val="20"/>
                <w:szCs w:val="20"/>
              </w:rPr>
            </w:pPr>
            <w:ins w:id="1996" w:author="Arjan" w:date="2014-11-18T10:00:00Z">
              <w:r w:rsidRPr="00CD63CD">
                <w:rPr>
                  <w:rFonts w:ascii="Arial" w:hAnsi="Arial" w:cs="Arial"/>
                  <w:sz w:val="20"/>
                  <w:szCs w:val="20"/>
                  <w:lang w:val="en-AU"/>
                </w:rPr>
                <w:fldChar w:fldCharType="begin" w:fldLock="1"/>
              </w:r>
              <w:r w:rsidR="005C5A75" w:rsidRPr="00CD63CD">
                <w:rPr>
                  <w:rFonts w:ascii="Arial" w:hAnsi="Arial" w:cs="Arial"/>
                  <w:sz w:val="20"/>
                  <w:szCs w:val="20"/>
                  <w:lang w:val="en-AU"/>
                </w:rPr>
                <w:instrText xml:space="preserve">MERGEFIELD </w:instrText>
              </w:r>
              <w:r w:rsidR="005C5A75"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5C5A75"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5C5A75"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5C5A75"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5C5A75"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5C5A75" w:rsidRPr="00CD63CD" w:rsidTr="00C05BD1">
        <w:trPr>
          <w:trHeight w:val="232"/>
          <w:ins w:id="1997"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9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1999" w:author="Arjan" w:date="2014-11-18T10:00:00Z"/>
                <w:rFonts w:ascii="Arial" w:eastAsia="Times New Roman" w:hAnsi="Arial" w:cs="Arial"/>
                <w:color w:val="000000"/>
                <w:sz w:val="20"/>
                <w:szCs w:val="20"/>
              </w:rPr>
            </w:pPr>
          </w:p>
        </w:tc>
      </w:tr>
      <w:tr w:rsidR="005C5A75" w:rsidRPr="00CD63CD" w:rsidTr="00C05BD1">
        <w:trPr>
          <w:trHeight w:val="232"/>
          <w:ins w:id="2000"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01" w:author="Arjan" w:date="2014-11-18T10:00:00Z"/>
                <w:rFonts w:ascii="Arial" w:eastAsia="Times New Roman" w:hAnsi="Arial" w:cs="Arial"/>
                <w:color w:val="000000"/>
                <w:sz w:val="20"/>
                <w:szCs w:val="20"/>
              </w:rPr>
            </w:pPr>
            <w:ins w:id="2002" w:author="Arjan" w:date="2014-11-18T10:00: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03" w:author="Arjan" w:date="2014-11-18T10:00:00Z"/>
                <w:rFonts w:ascii="Arial" w:eastAsia="Times New Roman" w:hAnsi="Arial" w:cs="Arial"/>
                <w:color w:val="000000"/>
                <w:sz w:val="20"/>
                <w:szCs w:val="20"/>
              </w:rPr>
            </w:pPr>
            <w:ins w:id="2004" w:author="Arjan" w:date="2014-11-18T10:00: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5C5A75" w:rsidRPr="00CD63CD" w:rsidTr="00C05BD1">
        <w:trPr>
          <w:trHeight w:val="232"/>
          <w:ins w:id="2005" w:author="Arjan" w:date="2014-11-18T10:00:00Z"/>
        </w:trPr>
        <w:tc>
          <w:tcPr>
            <w:tcW w:w="3780" w:type="dxa"/>
            <w:tcBorders>
              <w:top w:val="nil"/>
              <w:left w:val="nil"/>
              <w:right w:val="nil"/>
            </w:tcBorders>
          </w:tcPr>
          <w:p w:rsidR="005C5A75" w:rsidRPr="00CD63CD" w:rsidRDefault="005C5A75" w:rsidP="00C05BD1">
            <w:pPr>
              <w:autoSpaceDE w:val="0"/>
              <w:autoSpaceDN w:val="0"/>
              <w:adjustRightInd w:val="0"/>
              <w:spacing w:after="0" w:line="240" w:lineRule="auto"/>
              <w:rPr>
                <w:ins w:id="2006" w:author="Arjan" w:date="2014-11-18T10:00:00Z"/>
                <w:rFonts w:ascii="Arial" w:eastAsia="Times New Roman" w:hAnsi="Arial" w:cs="Arial"/>
                <w:b/>
                <w:bCs/>
                <w:color w:val="000000"/>
                <w:sz w:val="20"/>
                <w:szCs w:val="20"/>
              </w:rPr>
            </w:pPr>
          </w:p>
        </w:tc>
        <w:tc>
          <w:tcPr>
            <w:tcW w:w="5580" w:type="dxa"/>
            <w:tcBorders>
              <w:top w:val="nil"/>
              <w:left w:val="nil"/>
              <w:right w:val="nil"/>
            </w:tcBorders>
          </w:tcPr>
          <w:p w:rsidR="005C5A75" w:rsidRPr="00CD63CD" w:rsidRDefault="005C5A75" w:rsidP="00C05BD1">
            <w:pPr>
              <w:autoSpaceDE w:val="0"/>
              <w:autoSpaceDN w:val="0"/>
              <w:adjustRightInd w:val="0"/>
              <w:spacing w:after="0" w:line="240" w:lineRule="auto"/>
              <w:rPr>
                <w:ins w:id="2007" w:author="Arjan" w:date="2014-11-18T10:00:00Z"/>
                <w:rFonts w:ascii="Arial" w:eastAsia="Times New Roman" w:hAnsi="Arial" w:cs="Arial"/>
                <w:color w:val="000000"/>
                <w:sz w:val="20"/>
                <w:szCs w:val="20"/>
              </w:rPr>
            </w:pPr>
          </w:p>
        </w:tc>
      </w:tr>
      <w:tr w:rsidR="005C5A75" w:rsidRPr="005E066D" w:rsidTr="00C05BD1">
        <w:trPr>
          <w:trHeight w:val="232"/>
          <w:ins w:id="2008" w:author="Arjan" w:date="2014-11-18T10:00:00Z"/>
        </w:trPr>
        <w:tc>
          <w:tcPr>
            <w:tcW w:w="3780" w:type="dxa"/>
            <w:tcBorders>
              <w:top w:val="nil"/>
              <w:left w:val="nil"/>
              <w:bottom w:val="single" w:sz="4" w:space="0" w:color="auto"/>
              <w:right w:val="nil"/>
            </w:tcBorders>
          </w:tcPr>
          <w:p w:rsidR="005C5A75" w:rsidRPr="00CD63CD" w:rsidRDefault="005C5A75" w:rsidP="00C05BD1">
            <w:pPr>
              <w:autoSpaceDE w:val="0"/>
              <w:autoSpaceDN w:val="0"/>
              <w:adjustRightInd w:val="0"/>
              <w:spacing w:after="0" w:line="240" w:lineRule="auto"/>
              <w:rPr>
                <w:ins w:id="2009" w:author="Arjan" w:date="2014-11-18T10:00:00Z"/>
                <w:rFonts w:ascii="Arial" w:eastAsia="Times New Roman" w:hAnsi="Arial" w:cs="Arial"/>
                <w:b/>
                <w:bCs/>
                <w:color w:val="000000"/>
                <w:sz w:val="20"/>
                <w:szCs w:val="20"/>
              </w:rPr>
            </w:pPr>
            <w:ins w:id="2010" w:author="Arjan" w:date="2014-11-18T10:00: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5C5A75" w:rsidRPr="00DD0F4F" w:rsidRDefault="005C5A75" w:rsidP="00C05BD1">
            <w:pPr>
              <w:autoSpaceDE w:val="0"/>
              <w:autoSpaceDN w:val="0"/>
              <w:adjustRightInd w:val="0"/>
              <w:spacing w:after="0" w:line="240" w:lineRule="auto"/>
              <w:rPr>
                <w:ins w:id="2011" w:author="Arjan" w:date="2014-11-18T10:00:00Z"/>
                <w:rFonts w:ascii="Arial" w:eastAsia="Times New Roman" w:hAnsi="Arial" w:cs="Arial"/>
                <w:color w:val="000000"/>
                <w:sz w:val="20"/>
                <w:szCs w:val="20"/>
                <w:lang w:val="nl-NL"/>
              </w:rPr>
            </w:pPr>
            <w:ins w:id="2012" w:author="Arjan" w:date="2014-11-18T10:00:00Z">
              <w:r>
                <w:rPr>
                  <w:rFonts w:ascii="Arial" w:eastAsia="Times New Roman" w:hAnsi="Arial" w:cs="Arial"/>
                  <w:color w:val="000000"/>
                  <w:sz w:val="20"/>
                  <w:szCs w:val="20"/>
                  <w:lang w:val="nl-NL"/>
                </w:rPr>
                <w:t>-</w:t>
              </w:r>
            </w:ins>
          </w:p>
        </w:tc>
      </w:tr>
    </w:tbl>
    <w:p w:rsidR="005C5A75" w:rsidRPr="0083120B" w:rsidRDefault="005C5A75" w:rsidP="005C5A75">
      <w:pPr>
        <w:widowControl w:val="0"/>
        <w:autoSpaceDE w:val="0"/>
        <w:autoSpaceDN w:val="0"/>
        <w:adjustRightInd w:val="0"/>
        <w:spacing w:before="240" w:after="60" w:line="240" w:lineRule="auto"/>
        <w:outlineLvl w:val="3"/>
        <w:rPr>
          <w:ins w:id="2013" w:author="Arjan" w:date="2014-11-18T10:00:00Z"/>
          <w:rFonts w:ascii="Arial" w:eastAsia="Times New Roman" w:hAnsi="Arial" w:cs="Arial"/>
          <w:b/>
          <w:color w:val="004080"/>
          <w:sz w:val="24"/>
          <w:szCs w:val="24"/>
          <w:lang w:eastAsia="nl-NL"/>
        </w:rPr>
      </w:pPr>
      <w:ins w:id="2014" w:author="Arjan" w:date="2014-11-18T10:00:00Z">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w:t>
        </w:r>
        <w:r w:rsidRPr="00910F00">
          <w:rPr>
            <w:rFonts w:ascii="Arial" w:eastAsia="Times New Roman" w:hAnsi="Arial" w:cs="Arial"/>
            <w:b/>
            <w:color w:val="004080"/>
            <w:sz w:val="24"/>
            <w:szCs w:val="24"/>
            <w:lang w:eastAsia="nl-NL"/>
          </w:rPr>
          <w:t>eenheid</w:t>
        </w:r>
      </w:ins>
    </w:p>
    <w:tbl>
      <w:tblPr>
        <w:tblW w:w="9360" w:type="dxa"/>
        <w:tblInd w:w="60" w:type="dxa"/>
        <w:tblLayout w:type="fixed"/>
        <w:tblCellMar>
          <w:left w:w="60" w:type="dxa"/>
          <w:right w:w="60" w:type="dxa"/>
        </w:tblCellMar>
        <w:tblLook w:val="0000"/>
      </w:tblPr>
      <w:tblGrid>
        <w:gridCol w:w="3780"/>
        <w:gridCol w:w="5580"/>
      </w:tblGrid>
      <w:tr w:rsidR="005C5A75" w:rsidRPr="00CD63CD" w:rsidTr="00C05BD1">
        <w:trPr>
          <w:trHeight w:val="232"/>
          <w:ins w:id="2015" w:author="Arjan" w:date="2014-11-18T10:00:00Z"/>
        </w:trPr>
        <w:tc>
          <w:tcPr>
            <w:tcW w:w="3780" w:type="dxa"/>
            <w:tcBorders>
              <w:top w:val="single" w:sz="4" w:space="0" w:color="auto"/>
              <w:left w:val="nil"/>
              <w:bottom w:val="nil"/>
              <w:right w:val="nil"/>
            </w:tcBorders>
          </w:tcPr>
          <w:p w:rsidR="005C5A75" w:rsidRPr="00CD63CD" w:rsidRDefault="005C5A75" w:rsidP="00C05BD1">
            <w:pPr>
              <w:autoSpaceDE w:val="0"/>
              <w:autoSpaceDN w:val="0"/>
              <w:adjustRightInd w:val="0"/>
              <w:spacing w:after="0" w:line="240" w:lineRule="auto"/>
              <w:rPr>
                <w:ins w:id="2016" w:author="Arjan" w:date="2014-11-18T10:00:00Z"/>
                <w:rFonts w:ascii="Arial" w:eastAsia="Times New Roman" w:hAnsi="Arial" w:cs="Arial"/>
                <w:color w:val="000000"/>
                <w:sz w:val="20"/>
                <w:szCs w:val="20"/>
              </w:rPr>
            </w:pPr>
            <w:ins w:id="2017" w:author="Arjan" w:date="2014-11-18T10:00: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5C5A75" w:rsidRPr="00CD63CD" w:rsidRDefault="005C5A75" w:rsidP="00C05BD1">
            <w:pPr>
              <w:autoSpaceDE w:val="0"/>
              <w:autoSpaceDN w:val="0"/>
              <w:adjustRightInd w:val="0"/>
              <w:spacing w:after="0" w:line="240" w:lineRule="auto"/>
              <w:rPr>
                <w:ins w:id="2018" w:author="Arjan" w:date="2014-11-18T10:00:00Z"/>
                <w:rFonts w:ascii="Arial" w:eastAsia="Times New Roman" w:hAnsi="Arial" w:cs="Arial"/>
                <w:color w:val="000000"/>
                <w:sz w:val="20"/>
                <w:szCs w:val="20"/>
              </w:rPr>
            </w:pPr>
            <w:ins w:id="2019" w:author="Arjan" w:date="2014-11-18T10:00:00Z">
              <w:r>
                <w:rPr>
                  <w:rFonts w:ascii="Arial" w:hAnsi="Arial" w:cs="Arial"/>
                  <w:sz w:val="20"/>
                  <w:szCs w:val="20"/>
                  <w:lang w:val="en-AU"/>
                </w:rPr>
                <w:t>Periode-</w:t>
              </w:r>
              <w:r w:rsidRPr="00910F00">
                <w:rPr>
                  <w:rFonts w:ascii="Arial" w:hAnsi="Arial" w:cs="Arial"/>
                  <w:sz w:val="20"/>
                  <w:szCs w:val="20"/>
                  <w:lang w:val="en-AU"/>
                </w:rPr>
                <w:t>eenheid</w:t>
              </w:r>
            </w:ins>
          </w:p>
        </w:tc>
      </w:tr>
      <w:tr w:rsidR="005C5A75" w:rsidRPr="00CD63CD" w:rsidTr="00C05BD1">
        <w:trPr>
          <w:trHeight w:val="232"/>
          <w:ins w:id="2020"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2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22" w:author="Arjan" w:date="2014-11-18T10:00:00Z"/>
                <w:rFonts w:ascii="Arial" w:eastAsia="Times New Roman" w:hAnsi="Arial" w:cs="Arial"/>
                <w:color w:val="000000"/>
                <w:sz w:val="20"/>
                <w:szCs w:val="20"/>
              </w:rPr>
            </w:pPr>
          </w:p>
        </w:tc>
      </w:tr>
      <w:tr w:rsidR="005C5A75" w:rsidRPr="00CD63CD" w:rsidTr="00C05BD1">
        <w:trPr>
          <w:trHeight w:val="232"/>
          <w:ins w:id="2023"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24" w:author="Arjan" w:date="2014-11-18T10:00:00Z"/>
                <w:rFonts w:ascii="Arial" w:eastAsia="Times New Roman" w:hAnsi="Arial" w:cs="Arial"/>
                <w:color w:val="000000"/>
                <w:sz w:val="20"/>
                <w:szCs w:val="20"/>
              </w:rPr>
            </w:pPr>
            <w:ins w:id="2025" w:author="Arjan" w:date="2014-11-18T10:00: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26" w:author="Arjan" w:date="2014-11-18T10:00:00Z"/>
                <w:rFonts w:ascii="Arial" w:eastAsia="Times New Roman" w:hAnsi="Arial" w:cs="Arial"/>
                <w:color w:val="000000"/>
                <w:sz w:val="20"/>
                <w:szCs w:val="20"/>
              </w:rPr>
            </w:pPr>
            <w:ins w:id="2027" w:author="Arjan" w:date="2014-11-18T10:00:00Z">
              <w:r>
                <w:rPr>
                  <w:rFonts w:ascii="Arial" w:eastAsia="Times New Roman" w:hAnsi="Arial" w:cs="Arial"/>
                  <w:color w:val="000000"/>
                  <w:sz w:val="20"/>
                  <w:szCs w:val="20"/>
                </w:rPr>
                <w:t>ZTC</w:t>
              </w:r>
            </w:ins>
          </w:p>
        </w:tc>
      </w:tr>
      <w:tr w:rsidR="005C5A75" w:rsidRPr="00CD63CD" w:rsidTr="00C05BD1">
        <w:trPr>
          <w:trHeight w:val="232"/>
          <w:ins w:id="2028"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2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30" w:author="Arjan" w:date="2014-11-18T10:00:00Z"/>
                <w:rFonts w:ascii="Arial" w:eastAsia="Times New Roman" w:hAnsi="Arial" w:cs="Arial"/>
                <w:color w:val="000000"/>
                <w:sz w:val="20"/>
                <w:szCs w:val="20"/>
              </w:rPr>
            </w:pPr>
          </w:p>
        </w:tc>
      </w:tr>
      <w:tr w:rsidR="005C5A75" w:rsidRPr="00CD63CD" w:rsidTr="00C05BD1">
        <w:trPr>
          <w:trHeight w:val="232"/>
          <w:ins w:id="2031"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32" w:author="Arjan" w:date="2014-11-18T10:00:00Z"/>
                <w:rFonts w:ascii="Arial" w:eastAsia="Times New Roman" w:hAnsi="Arial" w:cs="Arial"/>
                <w:color w:val="000000"/>
                <w:sz w:val="20"/>
                <w:szCs w:val="20"/>
              </w:rPr>
            </w:pPr>
            <w:ins w:id="2033" w:author="Arjan" w:date="2014-11-18T10:00: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34" w:author="Arjan" w:date="2014-11-18T10:00:00Z"/>
                <w:rFonts w:ascii="Arial" w:eastAsia="Times New Roman" w:hAnsi="Arial" w:cs="Arial"/>
                <w:color w:val="000000"/>
                <w:sz w:val="20"/>
                <w:szCs w:val="20"/>
              </w:rPr>
            </w:pPr>
          </w:p>
        </w:tc>
      </w:tr>
      <w:tr w:rsidR="005C5A75" w:rsidRPr="00CD63CD" w:rsidTr="00C05BD1">
        <w:trPr>
          <w:trHeight w:val="232"/>
          <w:ins w:id="2035"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3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37" w:author="Arjan" w:date="2014-11-18T10:00:00Z"/>
                <w:rFonts w:ascii="Arial" w:eastAsia="Times New Roman" w:hAnsi="Arial" w:cs="Arial"/>
                <w:color w:val="000000"/>
                <w:sz w:val="20"/>
                <w:szCs w:val="20"/>
              </w:rPr>
            </w:pPr>
          </w:p>
        </w:tc>
      </w:tr>
      <w:tr w:rsidR="005C5A75" w:rsidRPr="00CD63CD" w:rsidTr="00C05BD1">
        <w:trPr>
          <w:trHeight w:val="232"/>
          <w:ins w:id="2038"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39" w:author="Arjan" w:date="2014-11-18T10:00:00Z"/>
                <w:rFonts w:ascii="Arial" w:eastAsia="Times New Roman" w:hAnsi="Arial" w:cs="Arial"/>
                <w:color w:val="000000"/>
                <w:sz w:val="20"/>
                <w:szCs w:val="20"/>
              </w:rPr>
            </w:pPr>
            <w:ins w:id="2040" w:author="Arjan" w:date="2014-11-18T10:00: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41" w:author="Arjan" w:date="2014-11-18T10:00:00Z"/>
                <w:rFonts w:ascii="Arial" w:eastAsia="Times New Roman" w:hAnsi="Arial" w:cs="Arial"/>
                <w:color w:val="000000"/>
                <w:sz w:val="20"/>
                <w:szCs w:val="20"/>
              </w:rPr>
            </w:pPr>
            <w:ins w:id="2042" w:author="Arjan" w:date="2014-11-18T10:00:00Z">
              <w:r>
                <w:rPr>
                  <w:rFonts w:ascii="Arial" w:hAnsi="Arial" w:cs="Arial"/>
                  <w:sz w:val="20"/>
                  <w:szCs w:val="20"/>
                  <w:lang w:val="en-AU"/>
                </w:rPr>
                <w:t>e</w:t>
              </w:r>
              <w:r w:rsidRPr="00910F00">
                <w:rPr>
                  <w:rFonts w:ascii="Arial" w:hAnsi="Arial" w:cs="Arial"/>
                  <w:sz w:val="20"/>
                  <w:szCs w:val="20"/>
                  <w:lang w:val="en-AU"/>
                </w:rPr>
                <w:t>enheid</w:t>
              </w:r>
            </w:ins>
          </w:p>
        </w:tc>
      </w:tr>
      <w:tr w:rsidR="005C5A75" w:rsidRPr="00CD63CD" w:rsidTr="00C05BD1">
        <w:trPr>
          <w:trHeight w:val="232"/>
          <w:ins w:id="2043"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4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45" w:author="Arjan" w:date="2014-11-18T10:00:00Z"/>
                <w:rFonts w:ascii="Arial" w:eastAsia="Times New Roman" w:hAnsi="Arial" w:cs="Arial"/>
                <w:color w:val="000000"/>
                <w:sz w:val="20"/>
                <w:szCs w:val="20"/>
              </w:rPr>
            </w:pPr>
          </w:p>
        </w:tc>
      </w:tr>
      <w:tr w:rsidR="005C5A75" w:rsidRPr="005E066D" w:rsidTr="00C05BD1">
        <w:trPr>
          <w:trHeight w:val="232"/>
          <w:ins w:id="2046"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47" w:author="Arjan" w:date="2014-11-18T10:00:00Z"/>
                <w:rFonts w:ascii="Arial" w:eastAsia="Times New Roman" w:hAnsi="Arial" w:cs="Arial"/>
                <w:color w:val="000000"/>
                <w:sz w:val="20"/>
                <w:szCs w:val="20"/>
              </w:rPr>
            </w:pPr>
            <w:ins w:id="2048" w:author="Arjan" w:date="2014-11-18T10:00: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5C5A75" w:rsidRPr="00DD0F4F" w:rsidRDefault="005C5A75" w:rsidP="00C05BD1">
            <w:pPr>
              <w:autoSpaceDE w:val="0"/>
              <w:autoSpaceDN w:val="0"/>
              <w:adjustRightInd w:val="0"/>
              <w:spacing w:after="0" w:line="240" w:lineRule="auto"/>
              <w:rPr>
                <w:ins w:id="2049" w:author="Arjan" w:date="2014-11-18T10:00:00Z"/>
                <w:rFonts w:ascii="Arial" w:eastAsia="Times New Roman" w:hAnsi="Arial" w:cs="Arial"/>
                <w:color w:val="000000"/>
                <w:sz w:val="20"/>
                <w:szCs w:val="20"/>
                <w:lang w:val="nl-NL"/>
              </w:rPr>
            </w:pPr>
            <w:ins w:id="2050" w:author="Arjan" w:date="2014-11-18T10:00:00Z">
              <w:r>
                <w:rPr>
                  <w:rFonts w:ascii="Arial" w:eastAsia="Times New Roman" w:hAnsi="Arial" w:cs="Arial"/>
                  <w:color w:val="000000"/>
                  <w:sz w:val="20"/>
                  <w:szCs w:val="20"/>
                  <w:lang w:val="nl-NL"/>
                </w:rPr>
                <w:t xml:space="preserve">De tijdseenheid waarin de doorlooptijd </w:t>
              </w:r>
              <w:r w:rsidR="00D9252C">
                <w:rPr>
                  <w:rFonts w:ascii="Arial" w:eastAsia="Times New Roman" w:hAnsi="Arial" w:cs="Arial"/>
                  <w:color w:val="000000"/>
                  <w:sz w:val="20"/>
                  <w:szCs w:val="20"/>
                  <w:lang w:val="nl-NL"/>
                </w:rPr>
                <w:t>voor het bereiken van de status</w:t>
              </w:r>
              <w:r>
                <w:rPr>
                  <w:rFonts w:ascii="Arial" w:eastAsia="Times New Roman" w:hAnsi="Arial" w:cs="Arial"/>
                  <w:color w:val="000000"/>
                  <w:sz w:val="20"/>
                  <w:szCs w:val="20"/>
                  <w:lang w:val="nl-NL"/>
                </w:rPr>
                <w:t xml:space="preserve"> is uitgedrukt.</w:t>
              </w:r>
            </w:ins>
          </w:p>
        </w:tc>
      </w:tr>
      <w:tr w:rsidR="005C5A75" w:rsidRPr="005E066D" w:rsidTr="00C05BD1">
        <w:trPr>
          <w:trHeight w:val="232"/>
          <w:ins w:id="2051" w:author="Arjan" w:date="2014-11-18T10:00:00Z"/>
        </w:trPr>
        <w:tc>
          <w:tcPr>
            <w:tcW w:w="3780" w:type="dxa"/>
            <w:tcBorders>
              <w:top w:val="nil"/>
              <w:left w:val="nil"/>
              <w:bottom w:val="nil"/>
              <w:right w:val="nil"/>
            </w:tcBorders>
          </w:tcPr>
          <w:p w:rsidR="005C5A75" w:rsidRPr="00DD0F4F" w:rsidRDefault="005C5A75" w:rsidP="00C05BD1">
            <w:pPr>
              <w:autoSpaceDE w:val="0"/>
              <w:autoSpaceDN w:val="0"/>
              <w:adjustRightInd w:val="0"/>
              <w:spacing w:after="0" w:line="240" w:lineRule="auto"/>
              <w:rPr>
                <w:ins w:id="2052"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5C5A75" w:rsidRPr="00DD0F4F" w:rsidRDefault="005C5A75" w:rsidP="00C05BD1">
            <w:pPr>
              <w:autoSpaceDE w:val="0"/>
              <w:autoSpaceDN w:val="0"/>
              <w:adjustRightInd w:val="0"/>
              <w:spacing w:after="0" w:line="240" w:lineRule="auto"/>
              <w:rPr>
                <w:ins w:id="2053" w:author="Arjan" w:date="2014-11-18T10:00:00Z"/>
                <w:rFonts w:ascii="Arial" w:eastAsia="Times New Roman" w:hAnsi="Arial" w:cs="Arial"/>
                <w:color w:val="000000"/>
                <w:sz w:val="20"/>
                <w:szCs w:val="20"/>
                <w:lang w:val="nl-NL"/>
              </w:rPr>
            </w:pPr>
          </w:p>
        </w:tc>
      </w:tr>
      <w:tr w:rsidR="005C5A75" w:rsidRPr="00CD63CD" w:rsidTr="00C05BD1">
        <w:trPr>
          <w:trHeight w:val="232"/>
          <w:ins w:id="2054"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55" w:author="Arjan" w:date="2014-11-18T10:00:00Z"/>
                <w:rFonts w:ascii="Arial" w:eastAsia="Times New Roman" w:hAnsi="Arial" w:cs="Arial"/>
                <w:color w:val="000000"/>
                <w:sz w:val="20"/>
                <w:szCs w:val="20"/>
              </w:rPr>
            </w:pPr>
            <w:ins w:id="2056" w:author="Arjan" w:date="2014-11-18T10:00: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57" w:author="Arjan" w:date="2014-11-18T10:00:00Z"/>
                <w:rFonts w:ascii="Arial" w:eastAsia="Times New Roman" w:hAnsi="Arial" w:cs="Arial"/>
                <w:color w:val="000000"/>
                <w:sz w:val="20"/>
                <w:szCs w:val="20"/>
              </w:rPr>
            </w:pPr>
            <w:ins w:id="2058" w:author="Arjan" w:date="2014-11-18T10:00: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5C5A75" w:rsidRPr="00CD63CD" w:rsidTr="00C05BD1">
        <w:trPr>
          <w:trHeight w:val="232"/>
          <w:ins w:id="2059"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6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61" w:author="Arjan" w:date="2014-11-18T10:00:00Z"/>
                <w:rFonts w:ascii="Arial" w:eastAsia="Times New Roman" w:hAnsi="Arial" w:cs="Arial"/>
                <w:color w:val="000000"/>
                <w:sz w:val="20"/>
                <w:szCs w:val="20"/>
              </w:rPr>
            </w:pPr>
          </w:p>
        </w:tc>
      </w:tr>
      <w:tr w:rsidR="005C5A75" w:rsidRPr="00CD63CD" w:rsidTr="00C05BD1">
        <w:trPr>
          <w:trHeight w:val="232"/>
          <w:ins w:id="2062"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63" w:author="Arjan" w:date="2014-11-18T10:00:00Z"/>
                <w:rFonts w:ascii="Arial" w:eastAsia="Times New Roman" w:hAnsi="Arial" w:cs="Arial"/>
                <w:color w:val="000000"/>
                <w:sz w:val="20"/>
                <w:szCs w:val="20"/>
              </w:rPr>
            </w:pPr>
            <w:ins w:id="2064" w:author="Arjan" w:date="2014-11-18T10:00: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65" w:author="Arjan" w:date="2014-11-18T10:00:00Z"/>
                <w:rFonts w:ascii="Arial" w:eastAsia="Times New Roman" w:hAnsi="Arial" w:cs="Arial"/>
                <w:color w:val="000000"/>
                <w:sz w:val="20"/>
                <w:szCs w:val="20"/>
              </w:rPr>
            </w:pPr>
            <w:ins w:id="2066" w:author="Arjan" w:date="2014-11-18T10:00: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5C5A75" w:rsidRPr="00CD63CD" w:rsidTr="00C05BD1">
        <w:trPr>
          <w:trHeight w:val="232"/>
          <w:ins w:id="2067"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6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69" w:author="Arjan" w:date="2014-11-18T10:00:00Z"/>
                <w:rFonts w:ascii="Arial" w:eastAsia="Times New Roman" w:hAnsi="Arial" w:cs="Arial"/>
                <w:color w:val="000000"/>
                <w:sz w:val="20"/>
                <w:szCs w:val="20"/>
              </w:rPr>
            </w:pPr>
          </w:p>
        </w:tc>
      </w:tr>
      <w:tr w:rsidR="005C5A75" w:rsidRPr="005E066D" w:rsidTr="00C05BD1">
        <w:trPr>
          <w:trHeight w:val="232"/>
          <w:ins w:id="2070"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71" w:author="Arjan" w:date="2014-11-18T10:00:00Z"/>
                <w:rFonts w:ascii="Arial" w:eastAsia="Times New Roman" w:hAnsi="Arial" w:cs="Arial"/>
                <w:color w:val="000000"/>
                <w:sz w:val="20"/>
                <w:szCs w:val="20"/>
              </w:rPr>
            </w:pPr>
            <w:ins w:id="2072" w:author="Arjan" w:date="2014-11-18T10:00: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5C5A75" w:rsidRPr="00DD0F4F" w:rsidRDefault="005C5A75" w:rsidP="00D9252C">
            <w:pPr>
              <w:autoSpaceDE w:val="0"/>
              <w:autoSpaceDN w:val="0"/>
              <w:adjustRightInd w:val="0"/>
              <w:spacing w:after="0" w:line="240" w:lineRule="auto"/>
              <w:rPr>
                <w:ins w:id="2073" w:author="Arjan" w:date="2014-11-18T10:00:00Z"/>
                <w:rFonts w:ascii="Arial" w:eastAsia="Times New Roman" w:hAnsi="Arial" w:cs="Arial"/>
                <w:color w:val="000000"/>
                <w:sz w:val="20"/>
                <w:szCs w:val="20"/>
                <w:lang w:val="nl-NL"/>
              </w:rPr>
            </w:pPr>
            <w:ins w:id="2074" w:author="Arjan" w:date="2014-11-18T10:00:00Z">
              <w:r>
                <w:rPr>
                  <w:rFonts w:ascii="Arial" w:eastAsia="Times New Roman" w:hAnsi="Arial" w:cs="Arial"/>
                  <w:color w:val="000000"/>
                  <w:sz w:val="20"/>
                  <w:szCs w:val="20"/>
                  <w:lang w:val="nl-NL"/>
                </w:rPr>
                <w:t>Het betreft een subattribuutsoort van de groepattribuutsoort ‘</w:t>
              </w:r>
              <w:r w:rsidR="00B47636" w:rsidRPr="00BE10FF">
                <w:rPr>
                  <w:rFonts w:ascii="Arial" w:hAnsi="Arial" w:cs="Arial"/>
                  <w:szCs w:val="24"/>
                  <w:lang w:val="en-AU"/>
                </w:rPr>
                <w:fldChar w:fldCharType="begin" w:fldLock="1"/>
              </w:r>
              <w:r w:rsidRPr="00BE10FF">
                <w:rPr>
                  <w:rFonts w:ascii="Arial" w:hAnsi="Arial" w:cs="Arial"/>
                  <w:szCs w:val="24"/>
                  <w:lang w:val="en-AU"/>
                </w:rPr>
                <w:instrText xml:space="preserve">MERGEFIELD </w:instrText>
              </w:r>
              <w:r w:rsidRPr="00BE10FF">
                <w:rPr>
                  <w:rFonts w:ascii="Calibri" w:hAnsi="Calibri" w:cs="Arial"/>
                  <w:color w:val="0F0F0F"/>
                  <w:szCs w:val="24"/>
                </w:rPr>
                <w:instrText>Att.Name</w:instrText>
              </w:r>
              <w:r w:rsidR="00B47636" w:rsidRPr="00BE10FF">
                <w:rPr>
                  <w:rFonts w:ascii="Arial" w:hAnsi="Arial" w:cs="Arial"/>
                  <w:szCs w:val="24"/>
                  <w:lang w:val="en-AU"/>
                </w:rPr>
                <w:fldChar w:fldCharType="separate"/>
              </w:r>
              <w:r w:rsidRPr="00BE10FF">
                <w:rPr>
                  <w:rFonts w:ascii="Calibri" w:hAnsi="Calibri" w:cs="Arial"/>
                  <w:color w:val="0F0F0F"/>
                  <w:szCs w:val="24"/>
                </w:rPr>
                <w:t xml:space="preserve">Doorlooptijd </w:t>
              </w:r>
              <w:r w:rsidR="00D9252C">
                <w:rPr>
                  <w:rFonts w:ascii="Calibri" w:hAnsi="Calibri" w:cs="Arial"/>
                  <w:color w:val="0F0F0F"/>
                  <w:szCs w:val="24"/>
                </w:rPr>
                <w:t>status</w:t>
              </w:r>
              <w:r w:rsidR="00B47636" w:rsidRPr="00BE10FF">
                <w:rPr>
                  <w:rFonts w:ascii="Arial" w:hAnsi="Arial" w:cs="Arial"/>
                  <w:szCs w:val="24"/>
                  <w:lang w:val="en-AU"/>
                </w:rPr>
                <w:fldChar w:fldCharType="end"/>
              </w:r>
              <w:r>
                <w:rPr>
                  <w:rFonts w:ascii="Arial" w:hAnsi="Arial" w:cs="Arial"/>
                  <w:szCs w:val="24"/>
                  <w:lang w:val="en-AU"/>
                </w:rPr>
                <w:t>’</w:t>
              </w:r>
            </w:ins>
          </w:p>
        </w:tc>
      </w:tr>
      <w:tr w:rsidR="005C5A75" w:rsidRPr="005E066D" w:rsidTr="00C05BD1">
        <w:trPr>
          <w:trHeight w:val="232"/>
          <w:ins w:id="2075" w:author="Arjan" w:date="2014-11-18T10:00:00Z"/>
        </w:trPr>
        <w:tc>
          <w:tcPr>
            <w:tcW w:w="3780" w:type="dxa"/>
            <w:tcBorders>
              <w:top w:val="nil"/>
              <w:left w:val="nil"/>
              <w:bottom w:val="nil"/>
              <w:right w:val="nil"/>
            </w:tcBorders>
          </w:tcPr>
          <w:p w:rsidR="005C5A75" w:rsidRPr="00DD0F4F" w:rsidRDefault="005C5A75" w:rsidP="00C05BD1">
            <w:pPr>
              <w:autoSpaceDE w:val="0"/>
              <w:autoSpaceDN w:val="0"/>
              <w:adjustRightInd w:val="0"/>
              <w:spacing w:after="0" w:line="240" w:lineRule="auto"/>
              <w:rPr>
                <w:ins w:id="2076"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5C5A75" w:rsidRPr="00DD0F4F" w:rsidRDefault="005C5A75" w:rsidP="00C05BD1">
            <w:pPr>
              <w:autoSpaceDE w:val="0"/>
              <w:autoSpaceDN w:val="0"/>
              <w:adjustRightInd w:val="0"/>
              <w:spacing w:after="0" w:line="240" w:lineRule="auto"/>
              <w:rPr>
                <w:ins w:id="2077" w:author="Arjan" w:date="2014-11-18T10:00:00Z"/>
                <w:rFonts w:ascii="Arial" w:eastAsia="Times New Roman" w:hAnsi="Arial" w:cs="Arial"/>
                <w:color w:val="000000"/>
                <w:sz w:val="20"/>
                <w:szCs w:val="20"/>
                <w:lang w:val="nl-NL"/>
              </w:rPr>
            </w:pPr>
          </w:p>
        </w:tc>
      </w:tr>
      <w:tr w:rsidR="005C5A75" w:rsidRPr="00CD63CD" w:rsidTr="00C05BD1">
        <w:trPr>
          <w:trHeight w:val="232"/>
          <w:ins w:id="2078"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79" w:author="Arjan" w:date="2014-11-18T10:00:00Z"/>
                <w:rFonts w:ascii="Arial" w:eastAsia="Times New Roman" w:hAnsi="Arial" w:cs="Arial"/>
                <w:color w:val="000000"/>
                <w:sz w:val="20"/>
                <w:szCs w:val="20"/>
              </w:rPr>
            </w:pPr>
            <w:ins w:id="2080" w:author="Arjan" w:date="2014-11-18T10:00: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81" w:author="Arjan" w:date="2014-11-18T10:00:00Z"/>
                <w:rFonts w:ascii="Arial" w:eastAsia="Times New Roman" w:hAnsi="Arial" w:cs="Arial"/>
                <w:color w:val="000000"/>
                <w:sz w:val="20"/>
                <w:szCs w:val="20"/>
              </w:rPr>
            </w:pPr>
            <w:ins w:id="2082" w:author="Arjan" w:date="2014-11-18T10:00:00Z">
              <w:r>
                <w:rPr>
                  <w:rFonts w:ascii="Arial" w:hAnsi="Arial" w:cs="Arial"/>
                  <w:sz w:val="20"/>
                  <w:szCs w:val="20"/>
                  <w:lang w:val="en-AU"/>
                </w:rPr>
                <w:t>A11</w:t>
              </w:r>
            </w:ins>
          </w:p>
        </w:tc>
      </w:tr>
      <w:tr w:rsidR="005C5A75" w:rsidRPr="00CD63CD" w:rsidTr="00C05BD1">
        <w:trPr>
          <w:trHeight w:val="232"/>
          <w:ins w:id="2083"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8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85" w:author="Arjan" w:date="2014-11-18T10:00:00Z"/>
                <w:rFonts w:ascii="Arial" w:eastAsia="Times New Roman" w:hAnsi="Arial" w:cs="Arial"/>
                <w:color w:val="000000"/>
                <w:sz w:val="20"/>
                <w:szCs w:val="20"/>
              </w:rPr>
            </w:pPr>
          </w:p>
        </w:tc>
      </w:tr>
      <w:tr w:rsidR="005C5A75" w:rsidRPr="005E066D" w:rsidTr="00C05BD1">
        <w:trPr>
          <w:trHeight w:val="232"/>
          <w:ins w:id="2086"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087" w:author="Arjan" w:date="2014-11-18T10:00:00Z"/>
                <w:rFonts w:ascii="Arial" w:eastAsia="Times New Roman" w:hAnsi="Arial" w:cs="Arial"/>
                <w:color w:val="000000"/>
                <w:sz w:val="20"/>
                <w:szCs w:val="20"/>
              </w:rPr>
            </w:pPr>
            <w:ins w:id="2088" w:author="Arjan" w:date="2014-11-18T10:00: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5C5A75" w:rsidRDefault="005C5A75" w:rsidP="00C05BD1">
            <w:pPr>
              <w:autoSpaceDE w:val="0"/>
              <w:autoSpaceDN w:val="0"/>
              <w:adjustRightInd w:val="0"/>
              <w:spacing w:after="0" w:line="240" w:lineRule="auto"/>
              <w:rPr>
                <w:ins w:id="2089" w:author="Arjan" w:date="2014-11-18T10:00:00Z"/>
                <w:rFonts w:ascii="Arial" w:eastAsia="Times New Roman" w:hAnsi="Arial" w:cs="Arial"/>
                <w:color w:val="000000"/>
                <w:sz w:val="20"/>
                <w:szCs w:val="20"/>
                <w:lang w:val="nl-NL"/>
              </w:rPr>
            </w:pPr>
            <w:ins w:id="2090" w:author="Arjan" w:date="2014-11-18T10:00:00Z">
              <w:r>
                <w:rPr>
                  <w:rFonts w:ascii="Arial" w:eastAsia="Times New Roman" w:hAnsi="Arial" w:cs="Arial"/>
                  <w:color w:val="000000"/>
                  <w:sz w:val="20"/>
                  <w:szCs w:val="20"/>
                  <w:lang w:val="nl-NL"/>
                </w:rPr>
                <w:t>- “werkdag” (werkbare dagen</w:t>
              </w:r>
              <w:r w:rsidR="00F533C2">
                <w:rPr>
                  <w:rFonts w:ascii="Arial" w:eastAsia="Times New Roman" w:hAnsi="Arial" w:cs="Arial"/>
                  <w:color w:val="000000"/>
                  <w:sz w:val="20"/>
                  <w:szCs w:val="20"/>
                  <w:lang w:val="nl-NL"/>
                </w:rPr>
                <w:t xml:space="preserve"> d.w.z. alle dagen m.u.v. zaterdagen, zondagen en erkende feestdagen</w:t>
              </w:r>
              <w:r>
                <w:rPr>
                  <w:rFonts w:ascii="Arial" w:eastAsia="Times New Roman" w:hAnsi="Arial" w:cs="Arial"/>
                  <w:color w:val="000000"/>
                  <w:sz w:val="20"/>
                  <w:szCs w:val="20"/>
                  <w:lang w:val="nl-NL"/>
                </w:rPr>
                <w:t>)</w:t>
              </w:r>
            </w:ins>
          </w:p>
          <w:p w:rsidR="005C5A75" w:rsidRDefault="005C5A75" w:rsidP="00C05BD1">
            <w:pPr>
              <w:autoSpaceDE w:val="0"/>
              <w:autoSpaceDN w:val="0"/>
              <w:adjustRightInd w:val="0"/>
              <w:spacing w:after="0" w:line="240" w:lineRule="auto"/>
              <w:rPr>
                <w:ins w:id="2091" w:author="Arjan" w:date="2014-11-18T10:00:00Z"/>
                <w:rFonts w:ascii="Arial" w:eastAsia="Times New Roman" w:hAnsi="Arial" w:cs="Arial"/>
                <w:color w:val="000000"/>
                <w:sz w:val="20"/>
                <w:szCs w:val="20"/>
                <w:lang w:val="nl-NL"/>
              </w:rPr>
            </w:pPr>
            <w:ins w:id="2092" w:author="Arjan" w:date="2014-11-18T10:00:00Z">
              <w:r>
                <w:rPr>
                  <w:rFonts w:ascii="Arial" w:eastAsia="Times New Roman" w:hAnsi="Arial" w:cs="Arial"/>
                  <w:color w:val="000000"/>
                  <w:sz w:val="20"/>
                  <w:szCs w:val="20"/>
                  <w:lang w:val="nl-NL"/>
                </w:rPr>
                <w:t>- “kalenderdag” (</w:t>
              </w:r>
              <w:r w:rsidRPr="003D5F9A">
                <w:rPr>
                  <w:rFonts w:ascii="Arial" w:eastAsia="Times New Roman" w:hAnsi="Arial" w:cs="Arial"/>
                  <w:color w:val="000000"/>
                  <w:sz w:val="20"/>
                  <w:szCs w:val="20"/>
                  <w:lang w:val="nl-NL"/>
                </w:rPr>
                <w:t>zie voor een definitie van dit begrip de AWB</w:t>
              </w:r>
              <w:r>
                <w:rPr>
                  <w:rFonts w:ascii="Arial" w:eastAsia="Times New Roman" w:hAnsi="Arial" w:cs="Arial"/>
                  <w:color w:val="000000"/>
                  <w:sz w:val="20"/>
                  <w:szCs w:val="20"/>
                  <w:lang w:val="nl-NL"/>
                </w:rPr>
                <w:t>)</w:t>
              </w:r>
            </w:ins>
          </w:p>
          <w:p w:rsidR="005C5A75" w:rsidRDefault="005C5A75" w:rsidP="00C05BD1">
            <w:pPr>
              <w:autoSpaceDE w:val="0"/>
              <w:autoSpaceDN w:val="0"/>
              <w:adjustRightInd w:val="0"/>
              <w:spacing w:after="0" w:line="240" w:lineRule="auto"/>
              <w:rPr>
                <w:ins w:id="2093" w:author="Arjan" w:date="2014-11-18T10:00:00Z"/>
                <w:rFonts w:ascii="Arial" w:eastAsia="Times New Roman" w:hAnsi="Arial" w:cs="Arial"/>
                <w:color w:val="000000"/>
                <w:sz w:val="20"/>
                <w:szCs w:val="20"/>
                <w:lang w:val="nl-NL"/>
              </w:rPr>
            </w:pPr>
            <w:ins w:id="2094" w:author="Arjan" w:date="2014-11-18T10:00:00Z">
              <w:r>
                <w:rPr>
                  <w:rFonts w:ascii="Arial" w:eastAsia="Times New Roman" w:hAnsi="Arial" w:cs="Arial"/>
                  <w:color w:val="000000"/>
                  <w:sz w:val="20"/>
                  <w:szCs w:val="20"/>
                  <w:lang w:val="nl-NL"/>
                </w:rPr>
                <w:t>- “maand”</w:t>
              </w:r>
            </w:ins>
          </w:p>
          <w:p w:rsidR="005C5A75" w:rsidRPr="00DD0F4F" w:rsidRDefault="005C5A75" w:rsidP="00C05BD1">
            <w:pPr>
              <w:autoSpaceDE w:val="0"/>
              <w:autoSpaceDN w:val="0"/>
              <w:adjustRightInd w:val="0"/>
              <w:spacing w:after="0" w:line="240" w:lineRule="auto"/>
              <w:rPr>
                <w:ins w:id="2095" w:author="Arjan" w:date="2014-11-18T10:00:00Z"/>
                <w:rFonts w:ascii="Arial" w:eastAsia="Times New Roman" w:hAnsi="Arial" w:cs="Arial"/>
                <w:color w:val="000000"/>
                <w:sz w:val="20"/>
                <w:szCs w:val="20"/>
                <w:lang w:val="nl-NL"/>
              </w:rPr>
            </w:pPr>
            <w:ins w:id="2096" w:author="Arjan" w:date="2014-11-18T10:00:00Z">
              <w:r>
                <w:rPr>
                  <w:rFonts w:ascii="Arial" w:eastAsia="Times New Roman" w:hAnsi="Arial" w:cs="Arial"/>
                  <w:color w:val="000000"/>
                  <w:sz w:val="20"/>
                  <w:szCs w:val="20"/>
                  <w:lang w:val="nl-NL"/>
                </w:rPr>
                <w:t>- “jaar”</w:t>
              </w:r>
            </w:ins>
          </w:p>
        </w:tc>
      </w:tr>
      <w:tr w:rsidR="005C5A75" w:rsidRPr="005E066D" w:rsidTr="00C05BD1">
        <w:trPr>
          <w:trHeight w:val="232"/>
          <w:ins w:id="2097" w:author="Arjan" w:date="2014-11-18T10:00:00Z"/>
        </w:trPr>
        <w:tc>
          <w:tcPr>
            <w:tcW w:w="3780" w:type="dxa"/>
            <w:tcBorders>
              <w:top w:val="nil"/>
              <w:left w:val="nil"/>
              <w:bottom w:val="nil"/>
              <w:right w:val="nil"/>
            </w:tcBorders>
          </w:tcPr>
          <w:p w:rsidR="005C5A75" w:rsidRPr="00DD0F4F" w:rsidRDefault="005C5A75" w:rsidP="00C05BD1">
            <w:pPr>
              <w:autoSpaceDE w:val="0"/>
              <w:autoSpaceDN w:val="0"/>
              <w:adjustRightInd w:val="0"/>
              <w:spacing w:after="0" w:line="240" w:lineRule="auto"/>
              <w:rPr>
                <w:ins w:id="2098"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5C5A75" w:rsidRPr="00DD0F4F" w:rsidRDefault="005C5A75" w:rsidP="00C05BD1">
            <w:pPr>
              <w:autoSpaceDE w:val="0"/>
              <w:autoSpaceDN w:val="0"/>
              <w:adjustRightInd w:val="0"/>
              <w:spacing w:after="0" w:line="240" w:lineRule="auto"/>
              <w:rPr>
                <w:ins w:id="2099" w:author="Arjan" w:date="2014-11-18T10:00:00Z"/>
                <w:rFonts w:ascii="Arial" w:eastAsia="Times New Roman" w:hAnsi="Arial" w:cs="Arial"/>
                <w:color w:val="000000"/>
                <w:sz w:val="20"/>
                <w:szCs w:val="20"/>
                <w:lang w:val="nl-NL"/>
              </w:rPr>
            </w:pPr>
          </w:p>
        </w:tc>
      </w:tr>
      <w:tr w:rsidR="005C5A75" w:rsidRPr="00CD63CD" w:rsidTr="00C05BD1">
        <w:trPr>
          <w:trHeight w:val="232"/>
          <w:ins w:id="2100"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01" w:author="Arjan" w:date="2014-11-18T10:00:00Z"/>
                <w:rFonts w:ascii="Arial" w:eastAsia="Times New Roman" w:hAnsi="Arial" w:cs="Arial"/>
                <w:color w:val="000000"/>
                <w:sz w:val="20"/>
                <w:szCs w:val="20"/>
              </w:rPr>
            </w:pPr>
            <w:ins w:id="2102" w:author="Arjan" w:date="2014-11-18T10:00: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03" w:author="Arjan" w:date="2014-11-18T10:00:00Z"/>
                <w:rFonts w:ascii="Arial" w:eastAsia="Times New Roman" w:hAnsi="Arial" w:cs="Arial"/>
                <w:color w:val="000000"/>
                <w:sz w:val="20"/>
                <w:szCs w:val="20"/>
              </w:rPr>
            </w:pPr>
            <w:ins w:id="2104" w:author="Arjan" w:date="2014-11-18T10:00:00Z">
              <w:r>
                <w:rPr>
                  <w:rFonts w:ascii="Arial" w:eastAsia="Times New Roman" w:hAnsi="Arial" w:cs="Arial"/>
                  <w:color w:val="000000"/>
                  <w:sz w:val="20"/>
                  <w:szCs w:val="20"/>
                </w:rPr>
                <w:t>Zie groep</w:t>
              </w:r>
            </w:ins>
          </w:p>
        </w:tc>
      </w:tr>
      <w:tr w:rsidR="005C5A75" w:rsidRPr="00CD63CD" w:rsidTr="00C05BD1">
        <w:trPr>
          <w:trHeight w:val="232"/>
          <w:ins w:id="2105"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0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07" w:author="Arjan" w:date="2014-11-18T10:00:00Z"/>
                <w:rFonts w:ascii="Arial" w:eastAsia="Times New Roman" w:hAnsi="Arial" w:cs="Arial"/>
                <w:color w:val="000000"/>
                <w:sz w:val="20"/>
                <w:szCs w:val="20"/>
              </w:rPr>
            </w:pPr>
          </w:p>
        </w:tc>
      </w:tr>
      <w:tr w:rsidR="005C5A75" w:rsidRPr="00CD63CD" w:rsidTr="00C05BD1">
        <w:trPr>
          <w:trHeight w:val="232"/>
          <w:ins w:id="2108"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09" w:author="Arjan" w:date="2014-11-18T10:00:00Z"/>
                <w:rFonts w:ascii="Arial" w:eastAsia="Times New Roman" w:hAnsi="Arial" w:cs="Arial"/>
                <w:color w:val="000000"/>
                <w:sz w:val="20"/>
                <w:szCs w:val="20"/>
              </w:rPr>
            </w:pPr>
            <w:ins w:id="2110" w:author="Arjan" w:date="2014-11-18T10:00: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11" w:author="Arjan" w:date="2014-11-18T10:00:00Z"/>
                <w:rFonts w:ascii="Arial" w:eastAsia="Times New Roman" w:hAnsi="Arial" w:cs="Arial"/>
                <w:color w:val="000000"/>
                <w:sz w:val="20"/>
                <w:szCs w:val="20"/>
              </w:rPr>
            </w:pPr>
            <w:ins w:id="2112" w:author="Arjan" w:date="2014-11-18T10:00:00Z">
              <w:r>
                <w:rPr>
                  <w:rFonts w:ascii="Arial" w:eastAsia="Times New Roman" w:hAnsi="Arial" w:cs="Arial"/>
                  <w:color w:val="000000"/>
                  <w:sz w:val="20"/>
                  <w:szCs w:val="20"/>
                </w:rPr>
                <w:t>Zie groep</w:t>
              </w:r>
            </w:ins>
          </w:p>
        </w:tc>
      </w:tr>
      <w:tr w:rsidR="005C5A75" w:rsidRPr="00CD63CD" w:rsidTr="00C05BD1">
        <w:trPr>
          <w:trHeight w:val="232"/>
          <w:ins w:id="2113"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1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15" w:author="Arjan" w:date="2014-11-18T10:00:00Z"/>
                <w:rFonts w:ascii="Arial" w:eastAsia="Times New Roman" w:hAnsi="Arial" w:cs="Arial"/>
                <w:color w:val="000000"/>
                <w:sz w:val="20"/>
                <w:szCs w:val="20"/>
              </w:rPr>
            </w:pPr>
          </w:p>
        </w:tc>
      </w:tr>
      <w:tr w:rsidR="005C5A75" w:rsidRPr="00CD63CD" w:rsidTr="00C05BD1">
        <w:trPr>
          <w:trHeight w:val="232"/>
          <w:ins w:id="2116"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17" w:author="Arjan" w:date="2014-11-18T10:00:00Z"/>
                <w:rFonts w:ascii="Arial" w:eastAsia="Times New Roman" w:hAnsi="Arial" w:cs="Arial"/>
                <w:color w:val="000000"/>
                <w:sz w:val="20"/>
                <w:szCs w:val="20"/>
              </w:rPr>
            </w:pPr>
            <w:ins w:id="2118" w:author="Arjan" w:date="2014-11-18T10:00: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19" w:author="Arjan" w:date="2014-11-18T10:00:00Z"/>
                <w:rFonts w:ascii="Arial" w:eastAsia="Times New Roman" w:hAnsi="Arial" w:cs="Arial"/>
                <w:color w:val="000000"/>
                <w:sz w:val="20"/>
                <w:szCs w:val="20"/>
              </w:rPr>
            </w:pPr>
          </w:p>
        </w:tc>
      </w:tr>
      <w:tr w:rsidR="005C5A75" w:rsidRPr="00CD63CD" w:rsidTr="00C05BD1">
        <w:trPr>
          <w:trHeight w:val="232"/>
          <w:ins w:id="2120"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2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22" w:author="Arjan" w:date="2014-11-18T10:00:00Z"/>
                <w:rFonts w:ascii="Arial" w:eastAsia="Times New Roman" w:hAnsi="Arial" w:cs="Arial"/>
                <w:color w:val="000000"/>
                <w:sz w:val="20"/>
                <w:szCs w:val="20"/>
              </w:rPr>
            </w:pPr>
          </w:p>
        </w:tc>
      </w:tr>
      <w:tr w:rsidR="005C5A75" w:rsidRPr="00CD63CD" w:rsidTr="00C05BD1">
        <w:trPr>
          <w:trHeight w:val="232"/>
          <w:ins w:id="2123"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24" w:author="Arjan" w:date="2014-11-18T10:00:00Z"/>
                <w:rFonts w:ascii="Arial" w:eastAsia="Times New Roman" w:hAnsi="Arial" w:cs="Arial"/>
                <w:color w:val="000000"/>
                <w:sz w:val="20"/>
                <w:szCs w:val="20"/>
              </w:rPr>
            </w:pPr>
            <w:ins w:id="2125" w:author="Arjan" w:date="2014-11-18T10:00: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26" w:author="Arjan" w:date="2014-11-18T10:00:00Z"/>
                <w:rFonts w:ascii="Arial" w:eastAsia="Times New Roman" w:hAnsi="Arial" w:cs="Arial"/>
                <w:color w:val="000000"/>
                <w:sz w:val="20"/>
                <w:szCs w:val="20"/>
              </w:rPr>
            </w:pPr>
            <w:ins w:id="2127" w:author="Arjan" w:date="2014-11-18T10:00:00Z">
              <w:r>
                <w:rPr>
                  <w:rFonts w:ascii="Arial" w:eastAsia="Times New Roman" w:hAnsi="Arial" w:cs="Arial"/>
                  <w:color w:val="000000"/>
                  <w:sz w:val="20"/>
                  <w:szCs w:val="20"/>
                </w:rPr>
                <w:t>Zie groep</w:t>
              </w:r>
            </w:ins>
          </w:p>
        </w:tc>
      </w:tr>
      <w:tr w:rsidR="005C5A75" w:rsidRPr="00CD63CD" w:rsidTr="00C05BD1">
        <w:trPr>
          <w:trHeight w:val="232"/>
          <w:ins w:id="2128"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2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30" w:author="Arjan" w:date="2014-11-18T10:00:00Z"/>
                <w:rFonts w:ascii="Arial" w:eastAsia="Times New Roman" w:hAnsi="Arial" w:cs="Arial"/>
                <w:color w:val="000000"/>
                <w:sz w:val="20"/>
                <w:szCs w:val="20"/>
              </w:rPr>
            </w:pPr>
          </w:p>
        </w:tc>
      </w:tr>
      <w:tr w:rsidR="005C5A75" w:rsidRPr="00CD63CD" w:rsidTr="00C05BD1">
        <w:trPr>
          <w:trHeight w:val="232"/>
          <w:ins w:id="2131"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32" w:author="Arjan" w:date="2014-11-18T10:00:00Z"/>
                <w:rFonts w:ascii="Arial" w:eastAsia="Times New Roman" w:hAnsi="Arial" w:cs="Arial"/>
                <w:color w:val="000000"/>
                <w:sz w:val="20"/>
                <w:szCs w:val="20"/>
              </w:rPr>
            </w:pPr>
            <w:ins w:id="2133" w:author="Arjan" w:date="2014-11-18T10:00: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34" w:author="Arjan" w:date="2014-11-18T10:00:00Z"/>
                <w:rFonts w:ascii="Arial" w:eastAsia="Times New Roman" w:hAnsi="Arial" w:cs="Arial"/>
                <w:color w:val="000000"/>
                <w:sz w:val="20"/>
                <w:szCs w:val="20"/>
              </w:rPr>
            </w:pPr>
            <w:ins w:id="2135" w:author="Arjan" w:date="2014-11-18T10:00:00Z">
              <w:r>
                <w:rPr>
                  <w:rFonts w:ascii="Arial" w:eastAsia="Times New Roman" w:hAnsi="Arial" w:cs="Arial"/>
                  <w:color w:val="000000"/>
                  <w:sz w:val="20"/>
                  <w:szCs w:val="20"/>
                </w:rPr>
                <w:t>Zie groep</w:t>
              </w:r>
            </w:ins>
          </w:p>
        </w:tc>
      </w:tr>
      <w:tr w:rsidR="005C5A75" w:rsidRPr="00CD63CD" w:rsidTr="00C05BD1">
        <w:trPr>
          <w:trHeight w:val="232"/>
          <w:ins w:id="2136"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3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38" w:author="Arjan" w:date="2014-11-18T10:00:00Z"/>
                <w:rFonts w:ascii="Arial" w:eastAsia="Times New Roman" w:hAnsi="Arial" w:cs="Arial"/>
                <w:color w:val="000000"/>
                <w:sz w:val="20"/>
                <w:szCs w:val="20"/>
              </w:rPr>
            </w:pPr>
          </w:p>
        </w:tc>
      </w:tr>
      <w:tr w:rsidR="005C5A75" w:rsidRPr="00CD63CD" w:rsidTr="00C05BD1">
        <w:trPr>
          <w:trHeight w:val="232"/>
          <w:ins w:id="2139"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40" w:author="Arjan" w:date="2014-11-18T10:00:00Z"/>
                <w:rFonts w:ascii="Arial" w:eastAsia="Times New Roman" w:hAnsi="Arial" w:cs="Arial"/>
                <w:color w:val="000000"/>
                <w:sz w:val="20"/>
                <w:szCs w:val="20"/>
              </w:rPr>
            </w:pPr>
            <w:ins w:id="2141" w:author="Arjan" w:date="2014-11-18T10:00: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5C5A75" w:rsidRPr="00CD63CD" w:rsidRDefault="00B47636" w:rsidP="00C05BD1">
            <w:pPr>
              <w:autoSpaceDE w:val="0"/>
              <w:autoSpaceDN w:val="0"/>
              <w:adjustRightInd w:val="0"/>
              <w:spacing w:after="0" w:line="240" w:lineRule="auto"/>
              <w:rPr>
                <w:ins w:id="2142" w:author="Arjan" w:date="2014-11-18T10:00:00Z"/>
                <w:rFonts w:ascii="Arial" w:eastAsia="Times New Roman" w:hAnsi="Arial" w:cs="Arial"/>
                <w:color w:val="000000"/>
                <w:sz w:val="20"/>
                <w:szCs w:val="20"/>
              </w:rPr>
            </w:pPr>
            <w:ins w:id="2143" w:author="Arjan" w:date="2014-11-18T10:00:00Z">
              <w:r w:rsidRPr="00CD63CD">
                <w:rPr>
                  <w:rFonts w:ascii="Arial" w:hAnsi="Arial" w:cs="Arial"/>
                  <w:sz w:val="20"/>
                  <w:szCs w:val="20"/>
                  <w:lang w:val="en-AU"/>
                </w:rPr>
                <w:fldChar w:fldCharType="begin" w:fldLock="1"/>
              </w:r>
              <w:r w:rsidR="005C5A75" w:rsidRPr="00CD63CD">
                <w:rPr>
                  <w:rFonts w:ascii="Arial" w:hAnsi="Arial" w:cs="Arial"/>
                  <w:sz w:val="20"/>
                  <w:szCs w:val="20"/>
                  <w:lang w:val="en-AU"/>
                </w:rPr>
                <w:instrText xml:space="preserve">MERGEFIELD </w:instrText>
              </w:r>
              <w:r w:rsidR="005C5A75"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5C5A75"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5C5A75"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5C5A75"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5C5A75"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5C5A75" w:rsidRPr="00CD63CD" w:rsidTr="00C05BD1">
        <w:trPr>
          <w:trHeight w:val="232"/>
          <w:ins w:id="2144"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4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46" w:author="Arjan" w:date="2014-11-18T10:00:00Z"/>
                <w:rFonts w:ascii="Arial" w:eastAsia="Times New Roman" w:hAnsi="Arial" w:cs="Arial"/>
                <w:color w:val="000000"/>
                <w:sz w:val="20"/>
                <w:szCs w:val="20"/>
              </w:rPr>
            </w:pPr>
          </w:p>
        </w:tc>
      </w:tr>
      <w:tr w:rsidR="005C5A75" w:rsidRPr="00CD63CD" w:rsidTr="00C05BD1">
        <w:trPr>
          <w:trHeight w:val="232"/>
          <w:ins w:id="2147" w:author="Arjan" w:date="2014-11-18T10:00:00Z"/>
        </w:trPr>
        <w:tc>
          <w:tcPr>
            <w:tcW w:w="37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48" w:author="Arjan" w:date="2014-11-18T10:00:00Z"/>
                <w:rFonts w:ascii="Arial" w:eastAsia="Times New Roman" w:hAnsi="Arial" w:cs="Arial"/>
                <w:color w:val="000000"/>
                <w:sz w:val="20"/>
                <w:szCs w:val="20"/>
              </w:rPr>
            </w:pPr>
            <w:ins w:id="2149" w:author="Arjan" w:date="2014-11-18T10:00: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5C5A75" w:rsidRPr="00CD63CD" w:rsidRDefault="005C5A75" w:rsidP="00C05BD1">
            <w:pPr>
              <w:autoSpaceDE w:val="0"/>
              <w:autoSpaceDN w:val="0"/>
              <w:adjustRightInd w:val="0"/>
              <w:spacing w:after="0" w:line="240" w:lineRule="auto"/>
              <w:rPr>
                <w:ins w:id="2150" w:author="Arjan" w:date="2014-11-18T10:00:00Z"/>
                <w:rFonts w:ascii="Arial" w:eastAsia="Times New Roman" w:hAnsi="Arial" w:cs="Arial"/>
                <w:color w:val="000000"/>
                <w:sz w:val="20"/>
                <w:szCs w:val="20"/>
              </w:rPr>
            </w:pPr>
            <w:ins w:id="2151" w:author="Arjan" w:date="2014-11-18T10:00: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5C5A75" w:rsidRPr="00CD63CD" w:rsidTr="00C05BD1">
        <w:trPr>
          <w:trHeight w:val="232"/>
          <w:ins w:id="2152" w:author="Arjan" w:date="2014-11-18T10:00:00Z"/>
        </w:trPr>
        <w:tc>
          <w:tcPr>
            <w:tcW w:w="3780" w:type="dxa"/>
            <w:tcBorders>
              <w:top w:val="nil"/>
              <w:left w:val="nil"/>
              <w:right w:val="nil"/>
            </w:tcBorders>
          </w:tcPr>
          <w:p w:rsidR="005C5A75" w:rsidRPr="00CD63CD" w:rsidRDefault="005C5A75" w:rsidP="00C05BD1">
            <w:pPr>
              <w:autoSpaceDE w:val="0"/>
              <w:autoSpaceDN w:val="0"/>
              <w:adjustRightInd w:val="0"/>
              <w:spacing w:after="0" w:line="240" w:lineRule="auto"/>
              <w:rPr>
                <w:ins w:id="2153" w:author="Arjan" w:date="2014-11-18T10:00:00Z"/>
                <w:rFonts w:ascii="Arial" w:eastAsia="Times New Roman" w:hAnsi="Arial" w:cs="Arial"/>
                <w:b/>
                <w:bCs/>
                <w:color w:val="000000"/>
                <w:sz w:val="20"/>
                <w:szCs w:val="20"/>
              </w:rPr>
            </w:pPr>
          </w:p>
        </w:tc>
        <w:tc>
          <w:tcPr>
            <w:tcW w:w="5580" w:type="dxa"/>
            <w:tcBorders>
              <w:top w:val="nil"/>
              <w:left w:val="nil"/>
              <w:right w:val="nil"/>
            </w:tcBorders>
          </w:tcPr>
          <w:p w:rsidR="005C5A75" w:rsidRPr="00CD63CD" w:rsidRDefault="005C5A75" w:rsidP="00C05BD1">
            <w:pPr>
              <w:autoSpaceDE w:val="0"/>
              <w:autoSpaceDN w:val="0"/>
              <w:adjustRightInd w:val="0"/>
              <w:spacing w:after="0" w:line="240" w:lineRule="auto"/>
              <w:rPr>
                <w:ins w:id="2154" w:author="Arjan" w:date="2014-11-18T10:00:00Z"/>
                <w:rFonts w:ascii="Arial" w:eastAsia="Times New Roman" w:hAnsi="Arial" w:cs="Arial"/>
                <w:color w:val="000000"/>
                <w:sz w:val="20"/>
                <w:szCs w:val="20"/>
              </w:rPr>
            </w:pPr>
          </w:p>
        </w:tc>
      </w:tr>
      <w:tr w:rsidR="005C5A75" w:rsidRPr="005E066D" w:rsidTr="00C05BD1">
        <w:trPr>
          <w:trHeight w:val="232"/>
          <w:ins w:id="2155" w:author="Arjan" w:date="2014-11-18T10:00:00Z"/>
        </w:trPr>
        <w:tc>
          <w:tcPr>
            <w:tcW w:w="3780" w:type="dxa"/>
            <w:tcBorders>
              <w:top w:val="nil"/>
              <w:left w:val="nil"/>
              <w:bottom w:val="single" w:sz="4" w:space="0" w:color="auto"/>
              <w:right w:val="nil"/>
            </w:tcBorders>
          </w:tcPr>
          <w:p w:rsidR="005C5A75" w:rsidRPr="00CD63CD" w:rsidRDefault="005C5A75" w:rsidP="00C05BD1">
            <w:pPr>
              <w:autoSpaceDE w:val="0"/>
              <w:autoSpaceDN w:val="0"/>
              <w:adjustRightInd w:val="0"/>
              <w:spacing w:after="0" w:line="240" w:lineRule="auto"/>
              <w:rPr>
                <w:ins w:id="2156" w:author="Arjan" w:date="2014-11-18T10:00:00Z"/>
                <w:rFonts w:ascii="Arial" w:eastAsia="Times New Roman" w:hAnsi="Arial" w:cs="Arial"/>
                <w:b/>
                <w:bCs/>
                <w:color w:val="000000"/>
                <w:sz w:val="20"/>
                <w:szCs w:val="20"/>
              </w:rPr>
            </w:pPr>
            <w:ins w:id="2157" w:author="Arjan" w:date="2014-11-18T10:00: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5C5A75" w:rsidRPr="00DD0F4F" w:rsidRDefault="005C5A75" w:rsidP="00C05BD1">
            <w:pPr>
              <w:autoSpaceDE w:val="0"/>
              <w:autoSpaceDN w:val="0"/>
              <w:adjustRightInd w:val="0"/>
              <w:spacing w:after="0" w:line="240" w:lineRule="auto"/>
              <w:rPr>
                <w:ins w:id="2158" w:author="Arjan" w:date="2014-11-18T10:00:00Z"/>
                <w:rFonts w:ascii="Arial" w:eastAsia="Times New Roman" w:hAnsi="Arial" w:cs="Arial"/>
                <w:color w:val="000000"/>
                <w:sz w:val="20"/>
                <w:szCs w:val="20"/>
                <w:lang w:val="nl-NL"/>
              </w:rPr>
            </w:pPr>
            <w:ins w:id="2159" w:author="Arjan" w:date="2014-11-18T10:00:00Z">
              <w:r>
                <w:rPr>
                  <w:rFonts w:ascii="Calibri" w:hAnsi="Calibri" w:cs="Arial"/>
                  <w:color w:val="0F0F0F"/>
                  <w:szCs w:val="24"/>
                </w:rPr>
                <w:t>-</w:t>
              </w:r>
            </w:ins>
          </w:p>
        </w:tc>
      </w:tr>
    </w:tbl>
    <w:p w:rsidR="006B01A0" w:rsidRPr="00DD0F4F" w:rsidRDefault="006B01A0" w:rsidP="0038425A">
      <w:pPr>
        <w:rPr>
          <w:lang w:val="nl-NL"/>
        </w:rPr>
      </w:pPr>
    </w:p>
    <w:p w:rsidR="0099098F" w:rsidRDefault="0099098F" w:rsidP="0099098F">
      <w:pPr>
        <w:pStyle w:val="Kop2"/>
        <w:rPr>
          <w:noProof/>
        </w:rPr>
      </w:pPr>
      <w:bookmarkStart w:id="2160" w:name="_Toc398014027"/>
      <w:bookmarkStart w:id="2161" w:name="_Toc404294032"/>
      <w:r>
        <w:rPr>
          <w:noProof/>
        </w:rPr>
        <w:t>ZAAK</w:t>
      </w:r>
      <w:bookmarkEnd w:id="2160"/>
      <w:bookmarkEnd w:id="2161"/>
    </w:p>
    <w:p w:rsidR="001C7151" w:rsidRPr="00DD0F4F" w:rsidRDefault="001C7151" w:rsidP="001C7151">
      <w:pPr>
        <w:rPr>
          <w:lang w:val="nl-NL"/>
        </w:rPr>
      </w:pPr>
      <w:r w:rsidRPr="00DD0F4F">
        <w:rPr>
          <w:lang w:val="nl-NL"/>
        </w:rPr>
        <w:t xml:space="preserve">In deze paragraaf benoemen we de wijzigingen op het objecttype ZAAK. De consequenties hiervan op het niveau van het objecttype specificeren we hieronder. De consequenties voor de attribuut- en relatiesoorten specificeren we in de volgende paragrafen, bij de beschrijvingen van de wijzigingen.  </w:t>
      </w:r>
    </w:p>
    <w:tbl>
      <w:tblPr>
        <w:tblW w:w="9360" w:type="dxa"/>
        <w:tblInd w:w="60" w:type="dxa"/>
        <w:tblLayout w:type="fixed"/>
        <w:tblCellMar>
          <w:left w:w="60" w:type="dxa"/>
          <w:right w:w="60" w:type="dxa"/>
        </w:tblCellMar>
        <w:tblLook w:val="0000"/>
      </w:tblPr>
      <w:tblGrid>
        <w:gridCol w:w="3600"/>
        <w:gridCol w:w="1080"/>
        <w:gridCol w:w="3330"/>
        <w:gridCol w:w="1350"/>
      </w:tblGrid>
      <w:tr w:rsidR="001C7151" w:rsidRPr="00CD63CD" w:rsidTr="002E7926">
        <w:tc>
          <w:tcPr>
            <w:tcW w:w="3600" w:type="dxa"/>
            <w:tcBorders>
              <w:top w:val="single" w:sz="4" w:space="0" w:color="auto"/>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w:t>
            </w:r>
            <w:r w:rsidRPr="00CD63CD">
              <w:rPr>
                <w:rFonts w:ascii="Arial" w:hAnsi="Arial" w:cs="Arial"/>
                <w:sz w:val="20"/>
                <w:szCs w:val="20"/>
                <w:lang w:val="en-AU"/>
              </w:rPr>
              <w:fldChar w:fldCharType="end"/>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Element.Alias</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ZAK</w:t>
            </w:r>
            <w:r w:rsidRPr="00CD63CD">
              <w:rPr>
                <w:rFonts w:ascii="Arial" w:hAnsi="Arial" w:cs="Arial"/>
                <w:sz w:val="20"/>
                <w:szCs w:val="20"/>
                <w:lang w:val="en-AU"/>
              </w:rPr>
              <w:fldChar w:fldCharType="end"/>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5E066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1C7151" w:rsidRPr="00DD0F4F" w:rsidRDefault="00B47636" w:rsidP="002E7926">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1C7151" w:rsidRPr="00DD0F4F">
              <w:rPr>
                <w:rFonts w:ascii="Arial" w:hAnsi="Arial" w:cs="Arial"/>
                <w:sz w:val="20"/>
                <w:szCs w:val="20"/>
                <w:lang w:val="nl-NL"/>
              </w:rPr>
              <w:instrText xml:space="preserve">MERGEFIELD </w:instrText>
            </w:r>
            <w:r w:rsidR="001C7151" w:rsidRPr="00DD0F4F">
              <w:rPr>
                <w:rFonts w:ascii="Arial" w:eastAsia="Times New Roman" w:hAnsi="Arial" w:cs="Arial"/>
                <w:color w:val="000000"/>
                <w:sz w:val="20"/>
                <w:szCs w:val="20"/>
                <w:lang w:val="nl-NL"/>
              </w:rPr>
              <w:instrText>Element.Notes</w:instrText>
            </w:r>
            <w:r w:rsidRPr="00CD63CD">
              <w:rPr>
                <w:rFonts w:ascii="Arial" w:hAnsi="Arial" w:cs="Arial"/>
                <w:sz w:val="20"/>
                <w:szCs w:val="20"/>
                <w:lang w:val="en-AU"/>
              </w:rPr>
              <w:fldChar w:fldCharType="end"/>
            </w:r>
            <w:r w:rsidR="001C7151" w:rsidRPr="00DD0F4F">
              <w:rPr>
                <w:rFonts w:ascii="Arial" w:eastAsia="Times New Roman" w:hAnsi="Arial" w:cs="Arial"/>
                <w:color w:val="610E6A"/>
                <w:sz w:val="20"/>
                <w:szCs w:val="20"/>
                <w:lang w:val="nl-NL"/>
              </w:rPr>
              <w:t>Een samenhangende hoeveelheid werk met een welgedefinieerde aanleiding en een welgedefinieerd eindresultaat, waarvan kwaliteit en doorlooptijd bewaakt moeten worden.</w:t>
            </w:r>
          </w:p>
        </w:tc>
      </w:tr>
      <w:tr w:rsidR="001C7151" w:rsidRPr="005E066D" w:rsidTr="002E7926">
        <w:tc>
          <w:tcPr>
            <w:tcW w:w="3600" w:type="dxa"/>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1C7151" w:rsidRPr="00CD63CD" w:rsidTr="002E7926">
        <w:trPr>
          <w:trHeight w:val="26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5E066D" w:rsidTr="002E7926">
        <w:tc>
          <w:tcPr>
            <w:tcW w:w="3600" w:type="dxa"/>
            <w:tcBorders>
              <w:top w:val="nil"/>
              <w:left w:val="nil"/>
              <w:bottom w:val="nil"/>
              <w:right w:val="nil"/>
            </w:tcBorders>
          </w:tcPr>
          <w:p w:rsidR="001C7151"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Toelichting objecttype</w:t>
            </w:r>
          </w:p>
          <w:p w:rsidR="00256CC6" w:rsidRPr="00256CC6" w:rsidRDefault="00256CC6" w:rsidP="002E7926">
            <w:pPr>
              <w:autoSpaceDE w:val="0"/>
              <w:autoSpaceDN w:val="0"/>
              <w:adjustRightInd w:val="0"/>
              <w:spacing w:after="0" w:line="240" w:lineRule="auto"/>
              <w:rPr>
                <w:rFonts w:ascii="Arial" w:eastAsia="Times New Roman" w:hAnsi="Arial" w:cs="Arial"/>
                <w:bCs/>
                <w:color w:val="000000"/>
                <w:sz w:val="20"/>
                <w:szCs w:val="20"/>
              </w:rPr>
            </w:pPr>
          </w:p>
        </w:tc>
        <w:tc>
          <w:tcPr>
            <w:tcW w:w="5760" w:type="dxa"/>
            <w:gridSpan w:val="3"/>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ZAAK vormt de kern van het zaakgericht werken. Wat in een individueel geval een zaak is, waar die begint en waar die eindigt, </w:t>
            </w:r>
            <w:r w:rsidR="004F64CE" w:rsidRPr="00DD0F4F">
              <w:rPr>
                <w:rFonts w:ascii="Arial" w:eastAsia="Times New Roman" w:hAnsi="Arial" w:cs="Arial"/>
                <w:color w:val="000000"/>
                <w:sz w:val="20"/>
                <w:szCs w:val="20"/>
                <w:lang w:val="nl-NL"/>
              </w:rPr>
              <w:t xml:space="preserve">wordt </w:t>
            </w:r>
            <w:r w:rsidRPr="00DD0F4F">
              <w:rPr>
                <w:rFonts w:ascii="Arial" w:eastAsia="Times New Roman" w:hAnsi="Arial" w:cs="Arial"/>
                <w:color w:val="000000"/>
                <w:sz w:val="20"/>
                <w:szCs w:val="20"/>
                <w:lang w:val="nl-NL"/>
              </w:rPr>
              <w:t xml:space="preserve">bekeken vanuit het perspectief van de initiator van de zaak (burger, bedrijf, medewerker, etc.). </w:t>
            </w:r>
            <w:r w:rsidR="00256CC6" w:rsidRPr="00DD0F4F">
              <w:rPr>
                <w:rFonts w:ascii="Arial" w:eastAsia="Times New Roman" w:hAnsi="Arial" w:cs="Arial"/>
                <w:bCs/>
                <w:color w:val="000000"/>
                <w:sz w:val="20"/>
                <w:szCs w:val="20"/>
                <w:lang w:val="nl-NL"/>
              </w:rPr>
              <w:t xml:space="preserve">Het traject van (aan)vraag cq. aanleiding voor de zaak tot en met de levering van de producten/of diensten die een passend antwoord vormen op die aanleiding, bepaalt </w:t>
            </w:r>
            <w:r w:rsidRPr="00DD0F4F">
              <w:rPr>
                <w:rFonts w:ascii="Arial" w:eastAsia="Times New Roman" w:hAnsi="Arial" w:cs="Arial"/>
                <w:color w:val="000000"/>
                <w:sz w:val="20"/>
                <w:szCs w:val="20"/>
                <w:lang w:val="nl-NL"/>
              </w:rPr>
              <w:t>de omvang en afbakening van de zaak.</w:t>
            </w:r>
            <w:r w:rsidR="004F64CE" w:rsidRPr="00DD0F4F">
              <w:rPr>
                <w:rFonts w:ascii="Arial" w:eastAsia="Times New Roman" w:hAnsi="Arial" w:cs="Arial"/>
                <w:color w:val="000000"/>
                <w:sz w:val="20"/>
                <w:szCs w:val="20"/>
                <w:lang w:val="nl-NL"/>
              </w:rPr>
              <w:t xml:space="preserve"> Hiermee komt de afbakening van een zaak overeen met een bedrijfsproces: ‘van klant tot klant’. </w:t>
            </w:r>
            <w:r w:rsidR="00256CC6" w:rsidRPr="00DD0F4F">
              <w:rPr>
                <w:rFonts w:ascii="Arial" w:eastAsia="Times New Roman" w:hAnsi="Arial" w:cs="Arial"/>
                <w:bCs/>
                <w:color w:val="000000"/>
                <w:sz w:val="20"/>
                <w:szCs w:val="20"/>
                <w:lang w:val="nl-NL"/>
              </w:rPr>
              <w:t>Dit betekent onder meer dat o</w:t>
            </w:r>
            <w:r w:rsidR="004F64CE" w:rsidRPr="00DD0F4F">
              <w:rPr>
                <w:rFonts w:ascii="Arial" w:eastAsia="Times New Roman" w:hAnsi="Arial" w:cs="Arial"/>
                <w:color w:val="000000"/>
                <w:sz w:val="20"/>
                <w:szCs w:val="20"/>
                <w:lang w:val="nl-NL"/>
              </w:rPr>
              <w:t>nderdelen van bedrijfsprocessen geen zelfstandige zaken</w:t>
            </w:r>
            <w:r w:rsidR="00502AFC" w:rsidRPr="00DD0F4F">
              <w:rPr>
                <w:rFonts w:ascii="Arial" w:eastAsia="Times New Roman" w:hAnsi="Arial" w:cs="Arial"/>
                <w:color w:val="000000"/>
                <w:sz w:val="20"/>
                <w:szCs w:val="20"/>
                <w:lang w:val="nl-NL"/>
              </w:rPr>
              <w:t xml:space="preserve"> vormen</w:t>
            </w:r>
            <w:r w:rsidR="004F64CE" w:rsidRPr="00DD0F4F">
              <w:rPr>
                <w:rFonts w:ascii="Arial" w:eastAsia="Times New Roman" w:hAnsi="Arial" w:cs="Arial"/>
                <w:color w:val="000000"/>
                <w:sz w:val="20"/>
                <w:szCs w:val="20"/>
                <w:lang w:val="nl-NL"/>
              </w:rPr>
              <w:t>.</w:t>
            </w:r>
            <w:r w:rsidR="00502AFC" w:rsidRPr="00DD0F4F">
              <w:rPr>
                <w:rFonts w:ascii="Arial" w:eastAsia="Times New Roman" w:hAnsi="Arial" w:cs="Arial"/>
                <w:color w:val="000000"/>
                <w:sz w:val="20"/>
                <w:szCs w:val="20"/>
                <w:lang w:val="nl-NL"/>
              </w:rPr>
              <w:t xml:space="preserve"> </w:t>
            </w:r>
            <w:r w:rsidR="00502AFC" w:rsidRPr="00DD0F4F">
              <w:rPr>
                <w:rFonts w:ascii="Arial" w:eastAsia="Times New Roman" w:hAnsi="Arial" w:cs="Arial"/>
                <w:bCs/>
                <w:color w:val="000000"/>
                <w:sz w:val="20"/>
                <w:szCs w:val="20"/>
                <w:lang w:val="nl-NL"/>
              </w:rPr>
              <w:t xml:space="preserve">Het betekent ook dat een aanleiding die niet leidt tot de start van de uitvoering van een </w:t>
            </w:r>
            <w:r w:rsidR="00502AFC" w:rsidRPr="00DD0F4F">
              <w:rPr>
                <w:rFonts w:ascii="Arial" w:eastAsia="Times New Roman" w:hAnsi="Arial" w:cs="Arial"/>
                <w:bCs/>
                <w:color w:val="000000"/>
                <w:sz w:val="20"/>
                <w:szCs w:val="20"/>
                <w:lang w:val="nl-NL"/>
              </w:rPr>
              <w:lastRenderedPageBreak/>
              <w:t>bedrijfsproces, niet leidt tot een zaak (</w:t>
            </w:r>
            <w:r w:rsidR="00622906" w:rsidRPr="00DD0F4F">
              <w:rPr>
                <w:rFonts w:ascii="Arial" w:eastAsia="Times New Roman" w:hAnsi="Arial" w:cs="Arial"/>
                <w:bCs/>
                <w:color w:val="000000"/>
                <w:sz w:val="20"/>
                <w:szCs w:val="20"/>
                <w:lang w:val="nl-NL"/>
              </w:rPr>
              <w:t>deze</w:t>
            </w:r>
            <w:r w:rsidR="00502AFC" w:rsidRPr="00DD0F4F">
              <w:rPr>
                <w:rFonts w:ascii="Arial" w:eastAsia="Times New Roman" w:hAnsi="Arial" w:cs="Arial"/>
                <w:bCs/>
                <w:color w:val="000000"/>
                <w:sz w:val="20"/>
                <w:szCs w:val="20"/>
                <w:lang w:val="nl-NL"/>
              </w:rPr>
              <w:t xml:space="preserve"> wordt behandeld in het kader van een reeds lopende zaak).</w:t>
            </w:r>
          </w:p>
          <w:p w:rsidR="001C7151" w:rsidRPr="00DD0F4F" w:rsidRDefault="001C7151" w:rsidP="00426DB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 de praktijk kan dit tot problemen leiden als de </w:t>
            </w:r>
            <w:r w:rsidR="00426DB2" w:rsidRPr="00DD0F4F">
              <w:rPr>
                <w:rFonts w:ascii="Arial" w:eastAsia="Times New Roman" w:hAnsi="Arial" w:cs="Arial"/>
                <w:color w:val="000000"/>
                <w:sz w:val="20"/>
                <w:szCs w:val="20"/>
                <w:lang w:val="nl-NL"/>
              </w:rPr>
              <w:t xml:space="preserve">gewenste producten en diensten in verschillende bedrijfsprocessen vervaardigd worden d.w.z. voor elk gewenst product of dienst, of groep daarvan, is een zelfstandig bedrijfsproces operationeel. </w:t>
            </w:r>
            <w:r w:rsidR="004F64CE" w:rsidRPr="00DD0F4F">
              <w:rPr>
                <w:rFonts w:ascii="Arial" w:eastAsia="Times New Roman" w:hAnsi="Arial" w:cs="Arial"/>
                <w:color w:val="000000"/>
                <w:sz w:val="20"/>
                <w:szCs w:val="20"/>
                <w:lang w:val="nl-NL"/>
              </w:rPr>
              <w:t xml:space="preserve">De zaak wordt dan behandeld in deelzaken door per deelzaak één bedrijfsproces uit te voeren. </w:t>
            </w:r>
            <w:r w:rsidR="00426DB2" w:rsidRPr="00DD0F4F">
              <w:rPr>
                <w:rFonts w:ascii="Arial" w:eastAsia="Times New Roman" w:hAnsi="Arial" w:cs="Arial"/>
                <w:color w:val="000000"/>
                <w:sz w:val="20"/>
                <w:szCs w:val="20"/>
                <w:lang w:val="nl-NL"/>
              </w:rPr>
              <w:t xml:space="preserve">Met de ‘hoofdzaak’ wordt gecoördineerd dat de optelsom van de te leveren producten en diensten beantwoord aan de oorspronkelijke klantvraag. </w:t>
            </w:r>
            <w:r w:rsidR="004F64CE" w:rsidRPr="00DD0F4F">
              <w:rPr>
                <w:rFonts w:ascii="Arial" w:eastAsia="Times New Roman" w:hAnsi="Arial" w:cs="Arial"/>
                <w:color w:val="000000"/>
                <w:sz w:val="20"/>
                <w:szCs w:val="20"/>
                <w:lang w:val="nl-NL"/>
              </w:rPr>
              <w:t>Zowel een zaak zonder deelzaken als een deelzaak betreft dus telkens één bedrijfsproces.</w:t>
            </w:r>
            <w:r w:rsidR="002408B5"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 xml:space="preserve">Ook een ‘deelzaak’ </w:t>
            </w:r>
            <w:r w:rsidR="00426DB2" w:rsidRPr="00DD0F4F">
              <w:rPr>
                <w:rFonts w:ascii="Arial" w:eastAsia="Times New Roman" w:hAnsi="Arial" w:cs="Arial"/>
                <w:color w:val="000000"/>
                <w:sz w:val="20"/>
                <w:szCs w:val="20"/>
                <w:lang w:val="nl-NL"/>
              </w:rPr>
              <w:t xml:space="preserve">modelleren we als </w:t>
            </w:r>
            <w:r w:rsidRPr="00DD0F4F">
              <w:rPr>
                <w:rFonts w:ascii="Arial" w:eastAsia="Times New Roman" w:hAnsi="Arial" w:cs="Arial"/>
                <w:color w:val="000000"/>
                <w:sz w:val="20"/>
                <w:szCs w:val="20"/>
                <w:lang w:val="nl-NL"/>
              </w:rPr>
              <w:t>een ZAAK. Deze is gerelateerd aan de ‘hoofdzaak’: de ZAAK die het gevolg is van het verzoek van de initiator. Door deze onderlinge relatering cq. clustering wordt het zaakgericht werken voor de behandelende organisatie(s) beheersbaar èn blijft het mogelijk de initiator van de zaak vanuit zijn perspectief te informeren. Het relateren van hoofd- en deelzaken modelleren we met de relatiesoort 'ZAAK is deelzaak van ZAAK'.</w:t>
            </w:r>
          </w:p>
          <w:p w:rsidR="002015D0" w:rsidRPr="00DD0F4F" w:rsidRDefault="00696938"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 samenwerkingen tussen organisaties komt het steeds vaker voor dat een organisatie gevraagd wordt een bijdrage te leveren aan een zaak van een andere organisatie. Ook binnen organisaties komt dit voor. We doelen hiermee dus niet op de situatie dat meerdere organisatiedelen gezamenlijk uitvoering (zouden moeten) geven aan één bedrijfsproces cq. zaak. In dergelijke samenwerkingen is sprake van twee zelfstandige bedrijfsprocessen oftewel twee gerelateerde zaken met ieder hun eigen aanleiding (i.t.t. deelzaken bij een hoofdzaak die alle dezelfde aanleiding hebben). Van belang is dat zowel  opdrachtgever als opdrachtnemer van de andere partij weten om welke zaak het gaat. Het informatiemodel ondersteunt dit op twee wijzen. Indien opdrachtgever en opdrachtnemer </w:t>
            </w:r>
            <w:r w:rsidR="00BF50FF" w:rsidRPr="00DD0F4F">
              <w:rPr>
                <w:rFonts w:ascii="Arial" w:eastAsia="Times New Roman" w:hAnsi="Arial" w:cs="Arial"/>
                <w:color w:val="000000"/>
                <w:sz w:val="20"/>
                <w:szCs w:val="20"/>
                <w:lang w:val="nl-NL"/>
              </w:rPr>
              <w:t>binnen</w:t>
            </w:r>
            <w:r w:rsidRPr="00DD0F4F">
              <w:rPr>
                <w:rFonts w:ascii="Arial" w:eastAsia="Times New Roman" w:hAnsi="Arial" w:cs="Arial"/>
                <w:color w:val="000000"/>
                <w:sz w:val="20"/>
                <w:szCs w:val="20"/>
                <w:lang w:val="nl-NL"/>
              </w:rPr>
              <w:t xml:space="preserve"> hetzelfde informatiedomein </w:t>
            </w:r>
            <w:r w:rsidR="00BF50FF" w:rsidRPr="00DD0F4F">
              <w:rPr>
                <w:rFonts w:ascii="Arial" w:eastAsia="Times New Roman" w:hAnsi="Arial" w:cs="Arial"/>
                <w:color w:val="000000"/>
                <w:sz w:val="20"/>
                <w:szCs w:val="20"/>
                <w:lang w:val="nl-NL"/>
              </w:rPr>
              <w:t>opereren</w:t>
            </w:r>
            <w:r w:rsidRPr="00DD0F4F">
              <w:rPr>
                <w:rFonts w:ascii="Arial" w:eastAsia="Times New Roman" w:hAnsi="Arial" w:cs="Arial"/>
                <w:color w:val="000000"/>
                <w:sz w:val="20"/>
                <w:szCs w:val="20"/>
                <w:lang w:val="nl-NL"/>
              </w:rPr>
              <w:t xml:space="preserve"> voor hun zaakinformatievoorziening (‘ze kunnen bij elkaars zaken’), dan wordt gebruik gemaakt van de relatie ‘ZAAK heeft gerelateerde ZAAK’. Indien beide zaken zich binnen verschillende informatiedomein bevinden dan wordt vanuit beide zaken verwezen naar de andere zaak door middel van het groepattribuutsoort ‘Gerelateerde externe zaak’.</w:t>
            </w:r>
          </w:p>
          <w:p w:rsidR="00B0601B"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Elke zaak heeft ‘ergens betrekking op’ wat we modelleren met de relatie naar ZAAKOBJECT. In het geval dat de zaak op geen van de, met ZAAKOBJECT bedoelde, objecten betrekking heeft, wordt het object van de zaak vastgelegd met de attribuutgroep ‘Ander zaakobject’. Soms heeft de ene zaak betrekking op een andere zaak,</w:t>
            </w:r>
            <w:r w:rsidR="004B216A" w:rsidRPr="00DD0F4F">
              <w:rPr>
                <w:rFonts w:ascii="Arial" w:eastAsia="Times New Roman" w:hAnsi="Arial" w:cs="Arial"/>
                <w:color w:val="000000"/>
                <w:sz w:val="20"/>
                <w:szCs w:val="20"/>
                <w:lang w:val="nl-NL"/>
              </w:rPr>
              <w:t xml:space="preserve"> zoals een bezwaarzaak die volgt op een vergunningzaak.</w:t>
            </w:r>
            <w:r w:rsidRPr="00DD0F4F">
              <w:rPr>
                <w:rFonts w:ascii="Arial" w:eastAsia="Times New Roman" w:hAnsi="Arial" w:cs="Arial"/>
                <w:color w:val="000000"/>
                <w:sz w:val="20"/>
                <w:szCs w:val="20"/>
                <w:lang w:val="nl-NL"/>
              </w:rPr>
              <w:t xml:space="preserve"> </w:t>
            </w:r>
            <w:r w:rsidR="004B216A" w:rsidRPr="00DD0F4F">
              <w:rPr>
                <w:rFonts w:ascii="Arial" w:eastAsia="Times New Roman" w:hAnsi="Arial" w:cs="Arial"/>
                <w:color w:val="000000"/>
                <w:sz w:val="20"/>
                <w:szCs w:val="20"/>
                <w:lang w:val="nl-NL"/>
              </w:rPr>
              <w:t>Dit</w:t>
            </w:r>
            <w:r w:rsidR="00B0601B"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 xml:space="preserve">modelleren </w:t>
            </w:r>
            <w:r w:rsidR="004B216A" w:rsidRPr="00DD0F4F">
              <w:rPr>
                <w:rFonts w:ascii="Arial" w:eastAsia="Times New Roman" w:hAnsi="Arial" w:cs="Arial"/>
                <w:color w:val="000000"/>
                <w:sz w:val="20"/>
                <w:szCs w:val="20"/>
                <w:lang w:val="nl-NL"/>
              </w:rPr>
              <w:t xml:space="preserve">we eveneens </w:t>
            </w:r>
            <w:r w:rsidRPr="00DD0F4F">
              <w:rPr>
                <w:rFonts w:ascii="Arial" w:eastAsia="Times New Roman" w:hAnsi="Arial" w:cs="Arial"/>
                <w:color w:val="000000"/>
                <w:sz w:val="20"/>
                <w:szCs w:val="20"/>
                <w:lang w:val="nl-NL"/>
              </w:rPr>
              <w:t xml:space="preserve">met de relatie ‘ZAAK </w:t>
            </w:r>
            <w:r w:rsidR="00B0601B" w:rsidRPr="00DD0F4F">
              <w:rPr>
                <w:rFonts w:ascii="Arial" w:eastAsia="Times New Roman" w:hAnsi="Arial" w:cs="Arial"/>
                <w:color w:val="000000"/>
                <w:sz w:val="20"/>
                <w:szCs w:val="20"/>
                <w:lang w:val="nl-NL"/>
              </w:rPr>
              <w:t>heeft</w:t>
            </w:r>
            <w:r w:rsidRPr="00DD0F4F">
              <w:rPr>
                <w:rFonts w:ascii="Arial" w:eastAsia="Times New Roman" w:hAnsi="Arial" w:cs="Arial"/>
                <w:color w:val="000000"/>
                <w:sz w:val="20"/>
                <w:szCs w:val="20"/>
                <w:lang w:val="nl-NL"/>
              </w:rPr>
              <w:t xml:space="preserve"> gerelateerd</w:t>
            </w:r>
            <w:r w:rsidR="00B0601B" w:rsidRPr="00DD0F4F">
              <w:rPr>
                <w:rFonts w:ascii="Arial" w:eastAsia="Times New Roman" w:hAnsi="Arial" w:cs="Arial"/>
                <w:color w:val="000000"/>
                <w:sz w:val="20"/>
                <w:szCs w:val="20"/>
                <w:lang w:val="nl-NL"/>
              </w:rPr>
              <w:t>e</w:t>
            </w:r>
            <w:r w:rsidRPr="00DD0F4F">
              <w:rPr>
                <w:rFonts w:ascii="Arial" w:eastAsia="Times New Roman" w:hAnsi="Arial" w:cs="Arial"/>
                <w:color w:val="000000"/>
                <w:sz w:val="20"/>
                <w:szCs w:val="20"/>
                <w:lang w:val="nl-NL"/>
              </w:rPr>
              <w:t xml:space="preserve"> ZAAK’. De aard van de relatie </w:t>
            </w:r>
            <w:r w:rsidR="00B0601B" w:rsidRPr="00DD0F4F">
              <w:rPr>
                <w:rFonts w:ascii="Arial" w:eastAsia="Times New Roman" w:hAnsi="Arial" w:cs="Arial"/>
                <w:color w:val="000000"/>
                <w:sz w:val="20"/>
                <w:szCs w:val="20"/>
                <w:lang w:val="nl-NL"/>
              </w:rPr>
              <w:t>modelleren we met de relatieklasse ZAKENRELATIE</w:t>
            </w:r>
            <w:r w:rsidRPr="00DD0F4F">
              <w:rPr>
                <w:rFonts w:ascii="Arial" w:eastAsia="Times New Roman" w:hAnsi="Arial" w:cs="Arial"/>
                <w:color w:val="000000"/>
                <w:sz w:val="20"/>
                <w:szCs w:val="20"/>
                <w:lang w:val="nl-NL"/>
              </w:rPr>
              <w:t xml:space="preserve">. </w:t>
            </w:r>
          </w:p>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Ook heeft elke zaak één of meer betrokkenen, wat we modelleren via de ROL.</w:t>
            </w:r>
          </w:p>
          <w:p w:rsidR="001C7151" w:rsidRPr="00DD0F4F" w:rsidRDefault="001C7151" w:rsidP="00B0601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Een </w:t>
            </w:r>
            <w:r w:rsidR="00B0601B" w:rsidRPr="00DD0F4F">
              <w:rPr>
                <w:rFonts w:ascii="Arial" w:eastAsia="Times New Roman" w:hAnsi="Arial" w:cs="Arial"/>
                <w:color w:val="000000"/>
                <w:sz w:val="20"/>
                <w:szCs w:val="20"/>
                <w:lang w:val="nl-NL"/>
              </w:rPr>
              <w:t>ZAAK</w:t>
            </w:r>
            <w:r w:rsidRPr="00DD0F4F">
              <w:rPr>
                <w:rFonts w:ascii="Arial" w:eastAsia="Times New Roman" w:hAnsi="Arial" w:cs="Arial"/>
                <w:color w:val="000000"/>
                <w:sz w:val="20"/>
                <w:szCs w:val="20"/>
                <w:lang w:val="nl-NL"/>
              </w:rPr>
              <w:t>, met eventuele deelzaken</w:t>
            </w:r>
            <w:r w:rsidR="00B0601B" w:rsidRPr="00DD0F4F">
              <w:rPr>
                <w:rFonts w:ascii="Arial" w:eastAsia="Times New Roman" w:hAnsi="Arial" w:cs="Arial"/>
                <w:color w:val="000000"/>
                <w:sz w:val="20"/>
                <w:szCs w:val="20"/>
                <w:lang w:val="nl-NL"/>
              </w:rPr>
              <w:t xml:space="preserve"> (of alleen de verwijzing daarnaar) dan wel de verwijzing naar de ‘hoofdzaak’</w:t>
            </w:r>
            <w:r w:rsidRPr="00DD0F4F">
              <w:rPr>
                <w:rFonts w:ascii="Arial" w:eastAsia="Times New Roman" w:hAnsi="Arial" w:cs="Arial"/>
                <w:color w:val="000000"/>
                <w:sz w:val="20"/>
                <w:szCs w:val="20"/>
                <w:lang w:val="nl-NL"/>
              </w:rPr>
              <w:t>, al</w:t>
            </w:r>
            <w:r w:rsidR="00B0601B" w:rsidRPr="00DD0F4F">
              <w:rPr>
                <w:rFonts w:ascii="Arial" w:eastAsia="Times New Roman" w:hAnsi="Arial" w:cs="Arial"/>
                <w:color w:val="000000"/>
                <w:sz w:val="20"/>
                <w:szCs w:val="20"/>
                <w:lang w:val="nl-NL"/>
              </w:rPr>
              <w:t>le</w:t>
            </w:r>
            <w:r w:rsidRPr="00DD0F4F">
              <w:rPr>
                <w:rFonts w:ascii="Arial" w:eastAsia="Times New Roman" w:hAnsi="Arial" w:cs="Arial"/>
                <w:color w:val="000000"/>
                <w:sz w:val="20"/>
                <w:szCs w:val="20"/>
                <w:lang w:val="nl-NL"/>
              </w:rPr>
              <w:t xml:space="preserve"> kenmerken, alle daaraan gerelateerde documenten en alle andere gerelateerde gegevens (via ROL, ZAAKOBJECT, etc.) vormen gezamenlijk het zaakdossier. Het zaakdossier modelleren we dus niet als apart objecttype. Evenmin modelleren we een zgn. objectdossier. Dit betreft immers alle zaken, met bijbehorende kenmerken en documenten, eventueel van bepaalde zaaktypen, die gerelateerd zijn aan </w:t>
            </w:r>
            <w:r w:rsidRPr="00DD0F4F">
              <w:rPr>
                <w:rFonts w:ascii="Arial" w:eastAsia="Times New Roman" w:hAnsi="Arial" w:cs="Arial"/>
                <w:color w:val="000000"/>
                <w:sz w:val="20"/>
                <w:szCs w:val="20"/>
                <w:lang w:val="nl-NL"/>
              </w:rPr>
              <w:lastRenderedPageBreak/>
              <w:t>een bepaald OBJECT.</w:t>
            </w:r>
          </w:p>
        </w:tc>
      </w:tr>
      <w:tr w:rsidR="001C7151" w:rsidRPr="005E066D" w:rsidTr="002E7926">
        <w:tc>
          <w:tcPr>
            <w:tcW w:w="3600" w:type="dxa"/>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5E066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1C7151" w:rsidRPr="00DD0F4F" w:rsidRDefault="001C7151" w:rsidP="008B745D">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combinatie van ‘</w:t>
            </w:r>
            <w:r w:rsidR="008B745D" w:rsidRPr="00DD0F4F">
              <w:rPr>
                <w:rFonts w:ascii="Arial" w:eastAsia="Times New Roman" w:hAnsi="Arial" w:cs="Arial"/>
                <w:color w:val="000000"/>
                <w:sz w:val="20"/>
                <w:szCs w:val="20"/>
                <w:lang w:val="nl-NL"/>
              </w:rPr>
              <w:t>Bron</w:t>
            </w:r>
            <w:r w:rsidRPr="00DD0F4F">
              <w:rPr>
                <w:rFonts w:ascii="Arial" w:eastAsia="Times New Roman" w:hAnsi="Arial" w:cs="Arial"/>
                <w:color w:val="000000"/>
                <w:sz w:val="20"/>
                <w:szCs w:val="20"/>
                <w:lang w:val="nl-NL"/>
              </w:rPr>
              <w:t>organisatie’ en ‘Zaakidentificatie’</w:t>
            </w:r>
          </w:p>
        </w:tc>
      </w:tr>
      <w:tr w:rsidR="001C7151" w:rsidRPr="005E066D" w:rsidTr="002E7926">
        <w:tc>
          <w:tcPr>
            <w:tcW w:w="3600" w:type="dxa"/>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5E066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zaken waarvoor de zaakbehandelende organisatie(s) het zaakgericht werken heeft ingericht.</w:t>
            </w:r>
          </w:p>
        </w:tc>
      </w:tr>
      <w:tr w:rsidR="001C7151" w:rsidRPr="005E066D" w:rsidTr="002E7926">
        <w:tc>
          <w:tcPr>
            <w:tcW w:w="3600" w:type="dxa"/>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1C7151" w:rsidRPr="00DD0F4F" w:rsidRDefault="001C7151" w:rsidP="002E7926">
            <w:pPr>
              <w:autoSpaceDE w:val="0"/>
              <w:autoSpaceDN w:val="0"/>
              <w:adjustRightInd w:val="0"/>
              <w:spacing w:after="0" w:line="240" w:lineRule="auto"/>
              <w:rPr>
                <w:rFonts w:ascii="Arial" w:eastAsia="Times New Roman" w:hAnsi="Arial" w:cs="Arial"/>
                <w:color w:val="000000"/>
                <w:sz w:val="20"/>
                <w:szCs w:val="20"/>
                <w:lang w:val="nl-NL"/>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Code</w:t>
            </w:r>
          </w:p>
        </w:tc>
        <w:tc>
          <w:tcPr>
            <w:tcW w:w="333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8B745D" w:rsidRPr="00CD63CD" w:rsidTr="002E7926">
        <w:tc>
          <w:tcPr>
            <w:tcW w:w="3600" w:type="dxa"/>
            <w:tcBorders>
              <w:top w:val="nil"/>
              <w:left w:val="nil"/>
              <w:bottom w:val="nil"/>
              <w:right w:val="nil"/>
            </w:tcBorders>
          </w:tcPr>
          <w:p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B745D" w:rsidRPr="00CD63CD" w:rsidRDefault="008B745D" w:rsidP="002E792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Bronorganisatie</w:t>
            </w:r>
          </w:p>
        </w:tc>
        <w:tc>
          <w:tcPr>
            <w:tcW w:w="1350" w:type="dxa"/>
            <w:tcBorders>
              <w:top w:val="nil"/>
              <w:left w:val="nil"/>
              <w:bottom w:val="nil"/>
              <w:right w:val="nil"/>
            </w:tcBorders>
          </w:tcPr>
          <w:p w:rsidR="008B745D" w:rsidRPr="00CD63CD" w:rsidRDefault="008B745D"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0002</w:t>
            </w: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0003</w:t>
            </w: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Registratiedatum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Verantwoordelijke organisatie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0014</w:t>
            </w: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0011</w:t>
            </w: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Startdatum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0012</w:t>
            </w: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 gepland</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0013</w:t>
            </w: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Uiterlijke einddatum afdoening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Kenmerken</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0016</w:t>
            </w: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Resultaatomschrijving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0017</w:t>
            </w: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Resultaattoelichting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Publicatiedatum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Archiefnominatie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Archiefstatus</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Pr>
                <w:rFonts w:ascii="Arial" w:eastAsia="Times New Roman" w:hAnsi="Arial" w:cs="Arial"/>
                <w:color w:val="000000"/>
                <w:sz w:val="20"/>
                <w:szCs w:val="20"/>
              </w:rPr>
              <w:t>Archiefactied</w:t>
            </w:r>
            <w:r w:rsidR="001C7151" w:rsidRPr="00CD63CD">
              <w:rPr>
                <w:rFonts w:ascii="Arial" w:eastAsia="Times New Roman" w:hAnsi="Arial" w:cs="Arial"/>
                <w:color w:val="000000"/>
                <w:sz w:val="20"/>
                <w:szCs w:val="20"/>
              </w:rPr>
              <w:t>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Betalingsindicatie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 xml:space="preserve">Laatste betaaldatum </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Opschorting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Verlenging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Zaakgeometrie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Ander zaakobject</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35184" w:rsidRPr="00CD63CD" w:rsidTr="002E7926">
        <w:tc>
          <w:tcPr>
            <w:tcW w:w="3600" w:type="dxa"/>
            <w:tcBorders>
              <w:top w:val="nil"/>
              <w:left w:val="nil"/>
              <w:bottom w:val="nil"/>
              <w:right w:val="nil"/>
            </w:tcBorders>
          </w:tcPr>
          <w:p w:rsidR="00435184" w:rsidRPr="00CD63CD" w:rsidRDefault="00435184"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435184" w:rsidRPr="00CD63CD" w:rsidRDefault="00435184"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35184" w:rsidRPr="00CD63CD" w:rsidRDefault="00435184" w:rsidP="002E792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Eigenschap</w:t>
            </w:r>
          </w:p>
        </w:tc>
        <w:tc>
          <w:tcPr>
            <w:tcW w:w="1350" w:type="dxa"/>
            <w:tcBorders>
              <w:top w:val="nil"/>
              <w:left w:val="nil"/>
              <w:bottom w:val="nil"/>
              <w:right w:val="nil"/>
            </w:tcBorders>
          </w:tcPr>
          <w:p w:rsidR="00435184" w:rsidRDefault="00435184"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851EC7" w:rsidRPr="00CD63CD" w:rsidTr="002E7926">
        <w:tc>
          <w:tcPr>
            <w:tcW w:w="360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Gerelateerde externe ZAAK</w:t>
            </w:r>
          </w:p>
        </w:tc>
        <w:tc>
          <w:tcPr>
            <w:tcW w:w="135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C7151"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heeft</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STATUS</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4E5C10" w:rsidRPr="00CD63CD" w:rsidTr="002E7926">
        <w:tc>
          <w:tcPr>
            <w:tcW w:w="3600" w:type="dxa"/>
            <w:tcBorders>
              <w:top w:val="nil"/>
              <w:left w:val="nil"/>
              <w:bottom w:val="nil"/>
              <w:right w:val="nil"/>
            </w:tcBorders>
          </w:tcPr>
          <w:p w:rsidR="004E5C10" w:rsidRPr="00CD63CD" w:rsidRDefault="004E5C10"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4E5C10" w:rsidRPr="00CD63CD" w:rsidRDefault="004E5C10" w:rsidP="002E7926">
            <w:pPr>
              <w:autoSpaceDE w:val="0"/>
              <w:autoSpaceDN w:val="0"/>
              <w:adjustRightInd w:val="0"/>
              <w:spacing w:after="0" w:line="240" w:lineRule="auto"/>
              <w:rPr>
                <w:rFonts w:ascii="Arial" w:hAnsi="Arial" w:cs="Arial"/>
                <w:sz w:val="20"/>
                <w:szCs w:val="20"/>
                <w:lang w:val="en-AU"/>
              </w:rPr>
            </w:pPr>
            <w:ins w:id="2162" w:author="Arjan" w:date="2014-11-18T17:54:00Z">
              <w:r>
                <w:rPr>
                  <w:rFonts w:ascii="Arial" w:hAnsi="Arial" w:cs="Arial"/>
                  <w:sz w:val="20"/>
                  <w:szCs w:val="20"/>
                  <w:lang w:val="en-AU"/>
                </w:rPr>
                <w:t>heeft BETROKKENE</w:t>
              </w:r>
            </w:ins>
          </w:p>
        </w:tc>
        <w:tc>
          <w:tcPr>
            <w:tcW w:w="1350" w:type="dxa"/>
            <w:tcBorders>
              <w:top w:val="nil"/>
              <w:left w:val="nil"/>
              <w:bottom w:val="nil"/>
              <w:right w:val="nil"/>
            </w:tcBorders>
          </w:tcPr>
          <w:p w:rsidR="004E5C10" w:rsidRPr="00CD63CD" w:rsidRDefault="004E5C10" w:rsidP="002E7926">
            <w:pPr>
              <w:autoSpaceDE w:val="0"/>
              <w:autoSpaceDN w:val="0"/>
              <w:adjustRightInd w:val="0"/>
              <w:spacing w:after="0" w:line="240" w:lineRule="auto"/>
              <w:rPr>
                <w:rFonts w:ascii="Arial" w:eastAsia="Times New Roman" w:hAnsi="Arial" w:cs="Arial"/>
                <w:color w:val="000000"/>
                <w:sz w:val="20"/>
                <w:szCs w:val="20"/>
              </w:rPr>
            </w:pPr>
            <w:ins w:id="2163" w:author="Arjan" w:date="2014-11-18T17:54:00Z">
              <w:r>
                <w:rPr>
                  <w:rFonts w:ascii="Arial" w:eastAsia="Times New Roman" w:hAnsi="Arial" w:cs="Arial"/>
                  <w:color w:val="000000"/>
                  <w:sz w:val="20"/>
                  <w:szCs w:val="20"/>
                </w:rPr>
                <w:t>KING</w:t>
              </w:r>
            </w:ins>
          </w:p>
        </w:tc>
      </w:tr>
      <w:tr w:rsidR="004E5C10" w:rsidRPr="005E066D" w:rsidTr="002E7926">
        <w:tc>
          <w:tcPr>
            <w:tcW w:w="3600" w:type="dxa"/>
            <w:tcBorders>
              <w:top w:val="nil"/>
              <w:left w:val="nil"/>
              <w:bottom w:val="nil"/>
              <w:right w:val="nil"/>
            </w:tcBorders>
          </w:tcPr>
          <w:p w:rsidR="004E5C10" w:rsidRPr="00CD63CD" w:rsidRDefault="004E5C10"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4E5C10" w:rsidRPr="00CD63CD" w:rsidRDefault="00B47636" w:rsidP="003E7E75">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4E5C10" w:rsidRPr="00CD63CD">
              <w:rPr>
                <w:rFonts w:ascii="Arial" w:hAnsi="Arial" w:cs="Arial"/>
                <w:sz w:val="20"/>
                <w:szCs w:val="20"/>
                <w:lang w:val="en-AU"/>
              </w:rPr>
              <w:instrText xml:space="preserve">MERGEFIELD </w:instrText>
            </w:r>
            <w:r w:rsidR="004E5C10"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4E5C10" w:rsidRPr="00CD63CD">
              <w:rPr>
                <w:rFonts w:ascii="Arial" w:eastAsia="Times New Roman" w:hAnsi="Arial" w:cs="Arial"/>
                <w:color w:val="000000"/>
                <w:sz w:val="20"/>
                <w:szCs w:val="20"/>
              </w:rPr>
              <w:t xml:space="preserve">heeft </w:t>
            </w:r>
            <w:r w:rsidRPr="00CD63CD">
              <w:rPr>
                <w:rFonts w:ascii="Arial" w:hAnsi="Arial" w:cs="Arial"/>
                <w:sz w:val="20"/>
                <w:szCs w:val="20"/>
                <w:lang w:val="en-AU"/>
              </w:rPr>
              <w:fldChar w:fldCharType="end"/>
            </w:r>
            <w:r w:rsidR="004E5C10">
              <w:rPr>
                <w:rFonts w:ascii="Arial" w:hAnsi="Arial" w:cs="Arial"/>
                <w:sz w:val="20"/>
                <w:szCs w:val="20"/>
                <w:lang w:val="en-AU"/>
              </w:rPr>
              <w:t>gerelateerde</w:t>
            </w:r>
            <w:r w:rsidR="004E5C10"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4E5C10"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4E5C10"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4E5C10"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4E5C10" w:rsidRPr="00DD0F4F" w:rsidRDefault="004E5C10" w:rsidP="002E792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GFO Zaken 2004, aangepast door KING</w:t>
            </w:r>
          </w:p>
        </w:tc>
      </w:tr>
      <w:tr w:rsidR="004E5C10" w:rsidRPr="00CD63CD" w:rsidTr="002E7926">
        <w:tc>
          <w:tcPr>
            <w:tcW w:w="3600" w:type="dxa"/>
            <w:tcBorders>
              <w:top w:val="nil"/>
              <w:left w:val="nil"/>
              <w:bottom w:val="nil"/>
              <w:right w:val="nil"/>
            </w:tcBorders>
          </w:tcPr>
          <w:p w:rsidR="004E5C10" w:rsidRPr="00DD0F4F" w:rsidRDefault="004E5C10" w:rsidP="002E7926">
            <w:pPr>
              <w:autoSpaceDE w:val="0"/>
              <w:autoSpaceDN w:val="0"/>
              <w:adjustRightInd w:val="0"/>
              <w:spacing w:after="0" w:line="240" w:lineRule="auto"/>
              <w:rPr>
                <w:rFonts w:ascii="Arial" w:eastAsia="Times New Roman" w:hAnsi="Arial" w:cs="Arial"/>
                <w:color w:val="000000"/>
                <w:sz w:val="20"/>
                <w:szCs w:val="20"/>
                <w:lang w:val="nl-NL"/>
              </w:rPr>
            </w:pPr>
          </w:p>
        </w:tc>
        <w:tc>
          <w:tcPr>
            <w:tcW w:w="4410" w:type="dxa"/>
            <w:gridSpan w:val="2"/>
            <w:tcBorders>
              <w:top w:val="nil"/>
              <w:left w:val="nil"/>
              <w:bottom w:val="nil"/>
              <w:right w:val="nil"/>
            </w:tcBorders>
          </w:tcPr>
          <w:p w:rsidR="004E5C10"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4E5C10" w:rsidRPr="00CD63CD">
              <w:rPr>
                <w:rFonts w:ascii="Arial" w:hAnsi="Arial" w:cs="Arial"/>
                <w:sz w:val="20"/>
                <w:szCs w:val="20"/>
                <w:lang w:val="en-AU"/>
              </w:rPr>
              <w:instrText xml:space="preserve">MERGEFIELD </w:instrText>
            </w:r>
            <w:r w:rsidR="004E5C10"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4E5C10" w:rsidRPr="00CD63CD">
              <w:rPr>
                <w:rFonts w:ascii="Arial" w:eastAsia="Times New Roman" w:hAnsi="Arial" w:cs="Arial"/>
                <w:color w:val="000000"/>
                <w:sz w:val="20"/>
                <w:szCs w:val="20"/>
              </w:rPr>
              <w:t>is deelzaak van</w:t>
            </w:r>
            <w:r w:rsidRPr="00CD63CD">
              <w:rPr>
                <w:rFonts w:ascii="Arial" w:hAnsi="Arial" w:cs="Arial"/>
                <w:sz w:val="20"/>
                <w:szCs w:val="20"/>
                <w:lang w:val="en-AU"/>
              </w:rPr>
              <w:fldChar w:fldCharType="end"/>
            </w:r>
            <w:r w:rsidR="004E5C10"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4E5C10"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4E5C10"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4E5C10"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4E5C10" w:rsidRPr="00CD63CD" w:rsidRDefault="004E5C10"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4E5C10" w:rsidRPr="00CD63CD" w:rsidTr="002E7926">
        <w:tc>
          <w:tcPr>
            <w:tcW w:w="3600" w:type="dxa"/>
            <w:tcBorders>
              <w:top w:val="nil"/>
              <w:left w:val="nil"/>
              <w:right w:val="nil"/>
            </w:tcBorders>
          </w:tcPr>
          <w:p w:rsidR="004E5C10" w:rsidRPr="00CD63CD" w:rsidRDefault="004E5C10"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right w:val="nil"/>
            </w:tcBorders>
          </w:tcPr>
          <w:p w:rsidR="004E5C10"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4E5C10" w:rsidRPr="00CD63CD">
              <w:rPr>
                <w:rFonts w:ascii="Arial" w:hAnsi="Arial" w:cs="Arial"/>
                <w:sz w:val="20"/>
                <w:szCs w:val="20"/>
                <w:lang w:val="en-AU"/>
              </w:rPr>
              <w:instrText xml:space="preserve">MERGEFIELD </w:instrText>
            </w:r>
            <w:r w:rsidR="004E5C10"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4E5C10" w:rsidRPr="00CD63CD">
              <w:rPr>
                <w:rFonts w:ascii="Arial" w:eastAsia="Times New Roman" w:hAnsi="Arial" w:cs="Arial"/>
                <w:color w:val="000000"/>
                <w:sz w:val="20"/>
                <w:szCs w:val="20"/>
              </w:rPr>
              <w:t>is van</w:t>
            </w:r>
            <w:r w:rsidRPr="00CD63CD">
              <w:rPr>
                <w:rFonts w:ascii="Arial" w:hAnsi="Arial" w:cs="Arial"/>
                <w:sz w:val="20"/>
                <w:szCs w:val="20"/>
                <w:lang w:val="en-AU"/>
              </w:rPr>
              <w:fldChar w:fldCharType="end"/>
            </w:r>
            <w:r w:rsidR="004E5C10"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4E5C10"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4E5C10" w:rsidRPr="00CD63CD">
              <w:rPr>
                <w:rFonts w:ascii="Arial" w:eastAsia="Times New Roman" w:hAnsi="Arial" w:cs="Arial"/>
                <w:color w:val="000000"/>
                <w:sz w:val="20"/>
                <w:szCs w:val="20"/>
              </w:rPr>
              <w:t>ZAAKTYPE</w:t>
            </w:r>
            <w:r w:rsidRPr="00CD63CD">
              <w:rPr>
                <w:rFonts w:ascii="Arial" w:eastAsia="Times New Roman" w:hAnsi="Arial" w:cs="Arial"/>
                <w:color w:val="000000"/>
                <w:sz w:val="20"/>
                <w:szCs w:val="20"/>
              </w:rPr>
              <w:fldChar w:fldCharType="end"/>
            </w:r>
            <w:r w:rsidR="004E5C10" w:rsidRPr="00CD63CD">
              <w:rPr>
                <w:rFonts w:ascii="Arial" w:eastAsia="Times New Roman" w:hAnsi="Arial" w:cs="Arial"/>
                <w:color w:val="000000"/>
                <w:sz w:val="20"/>
                <w:szCs w:val="20"/>
              </w:rPr>
              <w:t xml:space="preserve">  </w:t>
            </w:r>
          </w:p>
        </w:tc>
        <w:tc>
          <w:tcPr>
            <w:tcW w:w="1350" w:type="dxa"/>
            <w:tcBorders>
              <w:top w:val="nil"/>
              <w:left w:val="nil"/>
              <w:right w:val="nil"/>
            </w:tcBorders>
          </w:tcPr>
          <w:p w:rsidR="004E5C10" w:rsidRPr="00CD63CD" w:rsidRDefault="004E5C10"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4E5C10" w:rsidRPr="00CD63CD" w:rsidTr="002E7926">
        <w:tc>
          <w:tcPr>
            <w:tcW w:w="3600" w:type="dxa"/>
            <w:tcBorders>
              <w:top w:val="nil"/>
              <w:left w:val="nil"/>
              <w:bottom w:val="single" w:sz="4" w:space="0" w:color="auto"/>
              <w:right w:val="nil"/>
            </w:tcBorders>
          </w:tcPr>
          <w:p w:rsidR="004E5C10" w:rsidRPr="00CD63CD" w:rsidRDefault="004E5C10"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4E5C10" w:rsidRPr="00CD63CD" w:rsidRDefault="00B4763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4E5C10" w:rsidRPr="00CD63CD">
              <w:rPr>
                <w:rFonts w:ascii="Arial" w:hAnsi="Arial" w:cs="Arial"/>
                <w:sz w:val="20"/>
                <w:szCs w:val="20"/>
                <w:lang w:val="en-AU"/>
              </w:rPr>
              <w:instrText xml:space="preserve">MERGEFIELD </w:instrText>
            </w:r>
            <w:r w:rsidR="004E5C10"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4E5C10" w:rsidRPr="00CD63CD">
              <w:rPr>
                <w:rFonts w:ascii="Arial" w:eastAsia="Times New Roman" w:hAnsi="Arial" w:cs="Arial"/>
                <w:color w:val="000000"/>
                <w:sz w:val="20"/>
                <w:szCs w:val="20"/>
              </w:rPr>
              <w:t>kent</w:t>
            </w:r>
            <w:r w:rsidRPr="00CD63CD">
              <w:rPr>
                <w:rFonts w:ascii="Arial" w:hAnsi="Arial" w:cs="Arial"/>
                <w:sz w:val="20"/>
                <w:szCs w:val="20"/>
                <w:lang w:val="en-AU"/>
              </w:rPr>
              <w:fldChar w:fldCharType="end"/>
            </w:r>
            <w:r w:rsidR="004E5C10" w:rsidRPr="00CD63CD">
              <w:rPr>
                <w:rFonts w:ascii="Arial" w:eastAsia="Times New Roman" w:hAnsi="Arial" w:cs="Arial"/>
                <w:color w:val="000000"/>
                <w:sz w:val="20"/>
                <w:szCs w:val="20"/>
              </w:rPr>
              <w:t xml:space="preserve">   </w:t>
            </w:r>
            <w:r w:rsidR="004E5C10">
              <w:rPr>
                <w:rFonts w:ascii="Arial" w:eastAsia="Times New Roman" w:hAnsi="Arial" w:cs="Arial"/>
                <w:color w:val="000000"/>
                <w:sz w:val="20"/>
                <w:szCs w:val="20"/>
              </w:rPr>
              <w:t>INFORMATIEOBJECT</w:t>
            </w:r>
            <w:r w:rsidR="004E5C10" w:rsidRPr="00CD63CD">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4E5C10" w:rsidRPr="00CD63CD" w:rsidRDefault="004E5C10"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bl>
    <w:p w:rsidR="00696938" w:rsidRDefault="00696938" w:rsidP="00EE4D07"/>
    <w:p w:rsidR="00EE4D07" w:rsidRPr="00DD0F4F" w:rsidRDefault="00EE4D07" w:rsidP="00EE4D07">
      <w:pPr>
        <w:pStyle w:val="Kop3"/>
        <w:rPr>
          <w:noProof/>
          <w:lang w:val="nl-NL"/>
        </w:rPr>
      </w:pPr>
      <w:bookmarkStart w:id="2164" w:name="_Ref361129776"/>
      <w:bookmarkStart w:id="2165" w:name="_Toc398014028"/>
      <w:bookmarkStart w:id="2166" w:name="_Toc404294033"/>
      <w:r w:rsidRPr="00DD0F4F">
        <w:rPr>
          <w:noProof/>
          <w:lang w:val="nl-NL"/>
        </w:rPr>
        <w:lastRenderedPageBreak/>
        <w:t>Hoofd- en deelzaken</w:t>
      </w:r>
      <w:r w:rsidR="00235FE4" w:rsidRPr="00DD0F4F">
        <w:rPr>
          <w:noProof/>
          <w:lang w:val="nl-NL"/>
        </w:rPr>
        <w:t xml:space="preserve"> en gerelateerde zaken</w:t>
      </w:r>
      <w:bookmarkEnd w:id="2164"/>
      <w:bookmarkEnd w:id="2165"/>
      <w:bookmarkEnd w:id="2166"/>
    </w:p>
    <w:p w:rsidR="00AF5C29" w:rsidRPr="00DD0F4F" w:rsidRDefault="00AF5C29" w:rsidP="00AF5C29">
      <w:pPr>
        <w:rPr>
          <w:lang w:val="nl-NL"/>
        </w:rPr>
      </w:pPr>
      <w:r w:rsidRPr="00DD0F4F">
        <w:rPr>
          <w:lang w:val="nl-NL"/>
        </w:rPr>
        <w:t xml:space="preserve">Wat een zaak is, dat weten we: “Een samenhangende hoeveelheid werk met een welgedefinieerde aanleiding en een welgedefinieerd eindresultaat, waarvan kwaliteit en doorlooptijd bewaakt moeten worden”. Maar hoe ver gaat dit, wat scharen we allemaal onder één zaak? Hoe verhoudt een zaak zich tot de aanleiding? Is er per aanleiding altijd één zaak of kunnen dit er toch meer zijn? Wat te doen als  het niet lukt om hetgeen gevraagd is te produceren vanuit één zaak? Zijn deelzaken dan een oplossing? </w:t>
      </w:r>
      <w:r w:rsidR="00367362" w:rsidRPr="00DD0F4F">
        <w:rPr>
          <w:lang w:val="nl-NL"/>
        </w:rPr>
        <w:t xml:space="preserve">Of gerelateerde zaken? </w:t>
      </w:r>
      <w:r w:rsidRPr="00DD0F4F">
        <w:rPr>
          <w:lang w:val="nl-NL"/>
        </w:rPr>
        <w:t>In de praktijk is het niet eenduidig wat het begin en einde van een zaak vormt</w:t>
      </w:r>
      <w:r w:rsidR="00367362" w:rsidRPr="00DD0F4F">
        <w:rPr>
          <w:lang w:val="nl-NL"/>
        </w:rPr>
        <w:t>,</w:t>
      </w:r>
      <w:r w:rsidRPr="00DD0F4F">
        <w:rPr>
          <w:lang w:val="nl-NL"/>
        </w:rPr>
        <w:t xml:space="preserve"> wanneer deelzaken toegepast worden</w:t>
      </w:r>
      <w:r w:rsidR="00367362" w:rsidRPr="00DD0F4F">
        <w:rPr>
          <w:lang w:val="nl-NL"/>
        </w:rPr>
        <w:t xml:space="preserve"> en wat de rol is van gerelateerde zaken</w:t>
      </w:r>
      <w:r w:rsidRPr="00DD0F4F">
        <w:rPr>
          <w:lang w:val="nl-NL"/>
        </w:rPr>
        <w:t xml:space="preserve">. De ene organisatie gaat daar anders mee om dan de andere. Bij het samenwerken aan zaken in ketens en bij de uitwisseling van informatie over zaken kan dit tot problemen leiden. </w:t>
      </w:r>
      <w:r w:rsidR="00924A0D" w:rsidRPr="00DD0F4F">
        <w:rPr>
          <w:lang w:val="nl-NL"/>
        </w:rPr>
        <w:br/>
      </w:r>
      <w:r w:rsidRPr="00DD0F4F">
        <w:rPr>
          <w:lang w:val="nl-NL"/>
        </w:rPr>
        <w:t>Deze onderwerpen zijn in de werkgroep uitvoerig en bij herhaling besproken. Dit leidt tot het volgende beeld aangaande de afbakening van zaken</w:t>
      </w:r>
      <w:r w:rsidR="00924A0D" w:rsidRPr="00DD0F4F">
        <w:rPr>
          <w:lang w:val="nl-NL"/>
        </w:rPr>
        <w:t>,</w:t>
      </w:r>
      <w:r w:rsidRPr="00DD0F4F">
        <w:rPr>
          <w:lang w:val="nl-NL"/>
        </w:rPr>
        <w:t xml:space="preserve"> het toepassen van deelzaken</w:t>
      </w:r>
      <w:r w:rsidR="00924A0D" w:rsidRPr="00DD0F4F">
        <w:rPr>
          <w:lang w:val="nl-NL"/>
        </w:rPr>
        <w:t xml:space="preserve"> en relaties tussen zaken</w:t>
      </w:r>
      <w:r w:rsidRPr="00DD0F4F">
        <w:rPr>
          <w:lang w:val="nl-NL"/>
        </w:rPr>
        <w:t xml:space="preserve">. </w:t>
      </w:r>
    </w:p>
    <w:p w:rsidR="00AF5C29" w:rsidRPr="00DD0F4F" w:rsidRDefault="00AF5C29" w:rsidP="006A14EC">
      <w:pPr>
        <w:keepNext/>
        <w:autoSpaceDE w:val="0"/>
        <w:autoSpaceDN w:val="0"/>
        <w:adjustRightInd w:val="0"/>
        <w:spacing w:after="0" w:line="360" w:lineRule="auto"/>
        <w:rPr>
          <w:rFonts w:cs="ArialMT"/>
          <w:b/>
          <w:color w:val="000000"/>
          <w:lang w:val="nl-NL"/>
        </w:rPr>
      </w:pPr>
      <w:r w:rsidRPr="00DD0F4F">
        <w:rPr>
          <w:rFonts w:cs="ArialMT"/>
          <w:b/>
          <w:color w:val="000000"/>
          <w:lang w:val="nl-NL"/>
        </w:rPr>
        <w:t>Wat behoort er tot één zaak?</w:t>
      </w:r>
    </w:p>
    <w:p w:rsidR="00AF5C29" w:rsidRPr="00C05E06" w:rsidRDefault="00AF5C29" w:rsidP="00C05E06">
      <w:pPr>
        <w:spacing w:after="0"/>
      </w:pPr>
      <w:r w:rsidRPr="00DD0F4F">
        <w:rPr>
          <w:lang w:val="nl-NL"/>
        </w:rPr>
        <w:t xml:space="preserve">Welke samenhangende hoeveelheid werk vormt één zaak en waar begint een volgende zaak? In de definitie van de zaak wordt begin- en eindpunt gemarkeerd met “een welgedefinieerde aanleiding” respectievelijk “een welgedefinieerd eindresultaat”. Ook al wordt het niet eenduidig aangegeven, bedoeld is dat het resultaat teruggrijpt op die aanleiding. Het resultaat is het ‘antwoord‘ op de aanleiding, aanleiding en resultaat zijn met elkaar verbonden. Als dit niet zo zou zijn, dan is telkens de vraag welk eindresultaat het einde van de zaak markeert. Dat zou de uitvoering van de zaak onbeheersbaar maken: de zaak kan haast eindeloos duren en de doorlooptijd is amper of niet te bewaken. </w:t>
      </w:r>
      <w:r w:rsidRPr="00DD0F4F">
        <w:rPr>
          <w:lang w:val="nl-NL"/>
        </w:rPr>
        <w:br/>
      </w:r>
      <w:r w:rsidRPr="00C05E06">
        <w:t>Voorbeelden:</w:t>
      </w:r>
    </w:p>
    <w:p w:rsidR="00594431" w:rsidRDefault="00AF5C29" w:rsidP="00594431">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De aanvraag van een vergunning leidt tot een zaak waarin de vergunningaanvraag behandeld wordt. Deze zaak wordt beëindigd met het opleveren van de vergunning, het weigeren van de vergunning of het buiten behandeling stellen van de aanvraag (en de bijbehorende administratieve afhandeling zoals publicatie en dossier-afsluiting). </w:t>
      </w:r>
    </w:p>
    <w:p w:rsidR="00594431" w:rsidRDefault="00AF5C29" w:rsidP="00594431">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aanvraag voor Algemene bijstand leidt tot een zaak waarin beoordeeld wordt of de persoon daarvoor in aanmerking komt. De zaak wordt beëindigd met de uitspraak over het al dan niet toekennen van deze bijstand. Periodieke betalingen van deze bijstand maken geen deel uit van deze zaak.   </w:t>
      </w:r>
    </w:p>
    <w:p w:rsidR="00594431" w:rsidRDefault="00AF5C29" w:rsidP="00594431">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op de verleende of geweigerde vergunning of de afgewezen bijstandsaanvraag volgend bezwaar leidt tot een nieuwe zaak, het behandelen van het bezwaar, die wordt beëindigd met de uitspraak op het bezwaar. </w:t>
      </w:r>
    </w:p>
    <w:p w:rsidR="00AF5C29" w:rsidRPr="00DD0F4F" w:rsidRDefault="00AF5C29" w:rsidP="00AF5C29">
      <w:pPr>
        <w:autoSpaceDE w:val="0"/>
        <w:autoSpaceDN w:val="0"/>
        <w:adjustRightInd w:val="0"/>
        <w:spacing w:after="0" w:line="240" w:lineRule="auto"/>
        <w:rPr>
          <w:rFonts w:ascii="ArialMT" w:hAnsi="ArialMT" w:cs="ArialMT"/>
          <w:color w:val="000000"/>
          <w:sz w:val="20"/>
          <w:szCs w:val="20"/>
          <w:lang w:val="nl-NL"/>
        </w:rPr>
      </w:pPr>
    </w:p>
    <w:p w:rsidR="00BA7994" w:rsidRPr="00DD0F4F" w:rsidRDefault="00AF5C29" w:rsidP="00C05E06">
      <w:pPr>
        <w:spacing w:after="0"/>
        <w:rPr>
          <w:lang w:val="nl-NL"/>
        </w:rPr>
      </w:pPr>
      <w:r w:rsidRPr="00DD0F4F">
        <w:rPr>
          <w:lang w:val="nl-NL"/>
        </w:rPr>
        <w:t>De vraag is vervolgens welke aanleidingen tot zaken leiden en welke niet. Het zaakgericht werken is ontstaan vanuit de behoefte tot verbetering van de dienstverlening door de overheid aan de samenleving (het ‘wat’). Het is daarbij niet relevant ‘hoe’ die overheid die dienstverlening realiseert. Aanleidingen voor zaken liggen dan ook in het contact van de samenleving met die overheid: vanuit het oogpunt van dienstverlening een vraag om (een) product(en) en/of dienst(en). Een zaak loopt dus altijd ‘van klant tot klant’, ongeacht de verschillende afdelingen of zelfs ketenpartners die betrokken zijn bij de levering van een product of dienst aan een burger of bedrijf</w:t>
      </w:r>
      <w:r w:rsidR="00BA7994" w:rsidRPr="00DD0F4F">
        <w:rPr>
          <w:lang w:val="nl-NL"/>
        </w:rPr>
        <w:t xml:space="preserve"> als antwoord op de gestelde vraag</w:t>
      </w:r>
      <w:r w:rsidRPr="00DD0F4F">
        <w:rPr>
          <w:lang w:val="nl-NL"/>
        </w:rPr>
        <w:t xml:space="preserve">. De analogie voor interne dienstverlening is eenvoudig te trekken. </w:t>
      </w:r>
      <w:r w:rsidR="00C05E06" w:rsidRPr="00DD0F4F">
        <w:rPr>
          <w:lang w:val="nl-NL"/>
        </w:rPr>
        <w:br/>
      </w:r>
      <w:r w:rsidRPr="00DD0F4F">
        <w:rPr>
          <w:lang w:val="nl-NL"/>
        </w:rPr>
        <w:t xml:space="preserve">We merken hierbij het volgende op. Er zijn zaken waar geen burger of bedrijf is die hierom verzoekt, bijvoorbeeld toezicht- en handhavingszaken. De aanvrager is hier impliciet het bestuur van de </w:t>
      </w:r>
      <w:r w:rsidRPr="00DD0F4F">
        <w:rPr>
          <w:lang w:val="nl-NL"/>
        </w:rPr>
        <w:lastRenderedPageBreak/>
        <w:t xml:space="preserve">overheidsorganisatie, uit hoofde van hun taakstelling cq. de toegevoegde waarde die de overheidsorganisatie levert aan de samenleving. </w:t>
      </w:r>
    </w:p>
    <w:p w:rsidR="00C05E06" w:rsidRPr="00DD0F4F" w:rsidRDefault="00BA7994" w:rsidP="00C05E06">
      <w:pPr>
        <w:spacing w:after="0"/>
        <w:rPr>
          <w:lang w:val="nl-NL"/>
        </w:rPr>
      </w:pPr>
      <w:r w:rsidRPr="00DD0F4F">
        <w:rPr>
          <w:lang w:val="nl-NL"/>
        </w:rPr>
        <w:t>Speciale aandacht behoeft in dit kader</w:t>
      </w:r>
      <w:r w:rsidR="00AF5C29" w:rsidRPr="00DD0F4F">
        <w:rPr>
          <w:lang w:val="nl-NL"/>
        </w:rPr>
        <w:t xml:space="preserve"> de samenwerking in ketens, gericht op het leveren van een product of dienst aan een burger of bedrijf</w:t>
      </w:r>
      <w:r w:rsidRPr="00DD0F4F">
        <w:rPr>
          <w:lang w:val="nl-NL"/>
        </w:rPr>
        <w:t xml:space="preserve"> waarbij meerdere partijen betrokken zijn</w:t>
      </w:r>
      <w:r w:rsidR="00AF5C29" w:rsidRPr="00DD0F4F">
        <w:rPr>
          <w:lang w:val="nl-NL"/>
        </w:rPr>
        <w:t xml:space="preserve">. Elke aanvraag leidt voor de aanvragende burger of bedrijf tot één zaak, ongeacht de partijen in de keten. Deze zaak ‘loopt’ bij de overheidsorganisatie die verantwoordelijk is voor de levering van de gevraagde producten en/of diensten. Als bij de uitvoering van deze </w:t>
      </w:r>
      <w:r w:rsidRPr="00DD0F4F">
        <w:rPr>
          <w:lang w:val="nl-NL"/>
        </w:rPr>
        <w:t>‘klant</w:t>
      </w:r>
      <w:r w:rsidR="00AF5C29" w:rsidRPr="00DD0F4F">
        <w:rPr>
          <w:lang w:val="nl-NL"/>
        </w:rPr>
        <w:t>zaak</w:t>
      </w:r>
      <w:r w:rsidRPr="00DD0F4F">
        <w:rPr>
          <w:lang w:val="nl-NL"/>
        </w:rPr>
        <w:t>’</w:t>
      </w:r>
      <w:r w:rsidR="00AF5C29" w:rsidRPr="00DD0F4F">
        <w:rPr>
          <w:lang w:val="nl-NL"/>
        </w:rPr>
        <w:t xml:space="preserve"> een ketenpartner betrokken is, dan kan deze organisatie zijn bijdrage aan de ‘klantzaak’ uitvoeren als zaak voor de eigen organisatie. De naar de burger of bedrijf </w:t>
      </w:r>
      <w:r w:rsidRPr="00DD0F4F">
        <w:rPr>
          <w:lang w:val="nl-NL"/>
        </w:rPr>
        <w:t xml:space="preserve">cq. voor de ‘klantzaak’ </w:t>
      </w:r>
      <w:r w:rsidR="00AF5C29" w:rsidRPr="00DD0F4F">
        <w:rPr>
          <w:lang w:val="nl-NL"/>
        </w:rPr>
        <w:t xml:space="preserve">verantwoordelijke organisatie is dan de ‘klant’ voor de </w:t>
      </w:r>
      <w:r w:rsidRPr="00DD0F4F">
        <w:rPr>
          <w:lang w:val="nl-NL"/>
        </w:rPr>
        <w:t xml:space="preserve">zaak bij de </w:t>
      </w:r>
      <w:r w:rsidR="00AF5C29" w:rsidRPr="00DD0F4F">
        <w:rPr>
          <w:lang w:val="nl-NL"/>
        </w:rPr>
        <w:t xml:space="preserve">ketenpartner. </w:t>
      </w:r>
    </w:p>
    <w:p w:rsidR="00AF5C29" w:rsidRPr="00DD0F4F" w:rsidRDefault="00AF5C29" w:rsidP="00C05E06">
      <w:pPr>
        <w:spacing w:before="120" w:after="0"/>
        <w:rPr>
          <w:lang w:val="nl-NL"/>
        </w:rPr>
      </w:pPr>
      <w:r w:rsidRPr="00DD0F4F">
        <w:rPr>
          <w:lang w:val="nl-NL"/>
        </w:rPr>
        <w:t>Een en ander betekent dat een zaak behandeld worden door de uitvoering van één of meer bedrijfsprocessen zoals gedefinieerd in de GEMMA Procesarchitectuur</w:t>
      </w:r>
      <w:r w:rsidRPr="00C05E06">
        <w:rPr>
          <w:vertAlign w:val="superscript"/>
        </w:rPr>
        <w:footnoteReference w:id="1"/>
      </w:r>
      <w:r w:rsidRPr="00DD0F4F">
        <w:rPr>
          <w:lang w:val="nl-NL"/>
        </w:rPr>
        <w:t xml:space="preserve">: “een bedrijfsproces is een geordende reeks werkprocessen die binnen één organisatie wordt uitgevoerd met als doel om een (combinatie van) dienst(en) te leveren aan een burger, bedrijf of andere organisatie”. De afbakening van een zaak, het begin en het einde er van, is dus dezelfde als die van </w:t>
      </w:r>
      <w:r w:rsidR="000E4C1C" w:rsidRPr="00DD0F4F">
        <w:rPr>
          <w:lang w:val="nl-NL"/>
        </w:rPr>
        <w:t xml:space="preserve">een </w:t>
      </w:r>
      <w:r w:rsidRPr="00DD0F4F">
        <w:rPr>
          <w:lang w:val="nl-NL"/>
        </w:rPr>
        <w:t>bedrijfsproces: ‘van klant tot klant’. Onderdelen van bedrijfsprocessen vormen geen zelfstandige zaken.</w:t>
      </w:r>
    </w:p>
    <w:p w:rsidR="00AF5C29" w:rsidRPr="00DD0F4F" w:rsidRDefault="00AF5C29" w:rsidP="00C05E06">
      <w:pPr>
        <w:spacing w:after="0"/>
        <w:rPr>
          <w:lang w:val="nl-NL"/>
        </w:rPr>
      </w:pPr>
      <w:r w:rsidRPr="00DD0F4F">
        <w:rPr>
          <w:lang w:val="nl-NL"/>
        </w:rPr>
        <w:t xml:space="preserve">Elke zojuist onderscheiden aanleiding, de vraag van ‘een klant’, leidt tot één zaak. Dit betekent dat de ‘aanleider’ de omvang van de zaak bepaalt: hetgeen hij of zij aan </w:t>
      </w:r>
      <w:r w:rsidR="00FD22EB" w:rsidRPr="00DD0F4F">
        <w:rPr>
          <w:lang w:val="nl-NL"/>
        </w:rPr>
        <w:t xml:space="preserve">samenhangende </w:t>
      </w:r>
      <w:r w:rsidRPr="00DD0F4F">
        <w:rPr>
          <w:lang w:val="nl-NL"/>
        </w:rPr>
        <w:t>producten en/of diensten vraagt</w:t>
      </w:r>
      <w:r w:rsidR="00FD22EB" w:rsidRPr="00DD0F4F">
        <w:rPr>
          <w:lang w:val="nl-NL"/>
        </w:rPr>
        <w:t xml:space="preserve"> in relatie tot de aanleiding</w:t>
      </w:r>
      <w:r w:rsidRPr="00DD0F4F">
        <w:rPr>
          <w:lang w:val="nl-NL"/>
        </w:rPr>
        <w:t xml:space="preserve">. Elke vraag leidt aldus tot de uitvoering van één of meer bedrijfsprocessen waarmee de resultaten geleverd kunnen worden die een antwoord geven op de aanleiding voor die zaak. De zaak gaat over het ‘wat’: wat moet er gedaan worden om de resultaten te leveren die een antwoord geven op de aanleiding van de zaak, welke producten en/of diensten, binnen welke termijn, tegen welke kosten, etcetera. Een bedrijfsproces beschrijft het ‘hoe’: hoe worden die producten en diensten gemaakt, welke afdelingen zijn er bij betrokken, wie doen dat, wat doen ze, etcetera. </w:t>
      </w:r>
    </w:p>
    <w:p w:rsidR="00AF5C29" w:rsidRPr="00C05E06" w:rsidRDefault="00AF5C29" w:rsidP="00C05E06">
      <w:pPr>
        <w:spacing w:after="0"/>
      </w:pPr>
      <w:r w:rsidRPr="00C05E06">
        <w:t>Voorbeelden:</w:t>
      </w:r>
    </w:p>
    <w:p w:rsidR="00594431" w:rsidRDefault="00AF5C29" w:rsidP="00594431">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De aanvraag voor een vergunning, het verzoek om bijstand en het ingediende bezwaar zijn alle aanleidingen voor zaken.</w:t>
      </w:r>
    </w:p>
    <w:p w:rsidR="00594431" w:rsidRDefault="00AF5C29" w:rsidP="00594431">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insturen door een burger of bedrijf van aanvullende informatie in het kader van de behandeling van de aanvraag voor een vergunning of een verzoek om bijstand leidt niet tot een nieuwe zaak (maar wordt behandeld in het kader van de reeds lopende zaak). </w:t>
      </w:r>
    </w:p>
    <w:p w:rsidR="00594431" w:rsidRDefault="00AF5C29" w:rsidP="00594431">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gelijktijdig aanvragen van een paspoort en een verklaring van onbesproken gedrag (omdat de persoon in kwestie beide nodig heeft om toegelaten te worden tot de USA) leidt tot één zaak, ongeacht of de levering daarvan plaatst vindt door middel van de uitvoering van één of twee bedrijfsprocessen. </w:t>
      </w:r>
    </w:p>
    <w:p w:rsidR="00AF5C29" w:rsidRPr="00DD0F4F" w:rsidRDefault="00AF5C29" w:rsidP="00AF5C29">
      <w:pPr>
        <w:autoSpaceDE w:val="0"/>
        <w:autoSpaceDN w:val="0"/>
        <w:adjustRightInd w:val="0"/>
        <w:spacing w:after="0" w:line="240" w:lineRule="auto"/>
        <w:rPr>
          <w:rFonts w:ascii="ArialMT" w:hAnsi="ArialMT" w:cs="ArialMT"/>
          <w:color w:val="000000"/>
          <w:sz w:val="20"/>
          <w:szCs w:val="20"/>
          <w:lang w:val="nl-NL"/>
        </w:rPr>
      </w:pPr>
    </w:p>
    <w:p w:rsidR="00497649" w:rsidRPr="00DD0F4F" w:rsidRDefault="00497649" w:rsidP="00497649">
      <w:pPr>
        <w:autoSpaceDE w:val="0"/>
        <w:autoSpaceDN w:val="0"/>
        <w:adjustRightInd w:val="0"/>
        <w:spacing w:after="0" w:line="360" w:lineRule="auto"/>
        <w:rPr>
          <w:rFonts w:cs="ArialMT"/>
          <w:b/>
          <w:color w:val="000000"/>
          <w:lang w:val="nl-NL"/>
        </w:rPr>
      </w:pPr>
      <w:r w:rsidRPr="00DD0F4F">
        <w:rPr>
          <w:rFonts w:cs="ArialMT"/>
          <w:b/>
          <w:color w:val="000000"/>
          <w:lang w:val="nl-NL"/>
        </w:rPr>
        <w:t>Gebruik van deelzaken</w:t>
      </w:r>
    </w:p>
    <w:p w:rsidR="00497649" w:rsidRPr="00DD0F4F" w:rsidRDefault="00497649" w:rsidP="00497649">
      <w:pPr>
        <w:spacing w:after="0"/>
        <w:rPr>
          <w:lang w:val="nl-NL"/>
        </w:rPr>
      </w:pPr>
      <w:r w:rsidRPr="00DD0F4F">
        <w:rPr>
          <w:lang w:val="nl-NL"/>
        </w:rPr>
        <w:t xml:space="preserve">Hiervoor schreven we dat een zaak zich richt op het ‘wat’ en niet op het ‘hoe’ aangaande het reageren op een aanleiding. De afbakening van zaken komt overeen met die van bedrijfsprocessen: ´van klant tot klant´. Dit sluit aan bij de insteek van zaakgericht werken: transparantie voor de ‘klant’ en de behandelende organisatie. Daarbij is het niet van belang hoe de zaak wordt uitgevoerd  maar wel wat bijvoorbeeld de voortgang is en wat de resultaten zijn. De vraag is of er dan nog zgn. deelzaken nodig zijn. In de praktijk wordt hiervan veelvuldig gebruik gemaakt. Nadere beschouwing leert dat dit gebruik vooral gericht is op de ‘hoe-vraag’ wat evenwel niet behoort tot het domein van </w:t>
      </w:r>
      <w:r w:rsidRPr="00DD0F4F">
        <w:rPr>
          <w:lang w:val="nl-NL"/>
        </w:rPr>
        <w:lastRenderedPageBreak/>
        <w:t>het zaakgericht werken (wel tot de uitvoering van werkprocessen en eventueel functionaliteit van een zaaksysteem). Uitgaande van de ´wat-vraag´ ligt de enige reden om een zaak in deelzaken te behandelen in de uitvoering van meerdere bedrijfsprocessen</w:t>
      </w:r>
      <w:r w:rsidR="007B0175" w:rsidRPr="00DD0F4F">
        <w:rPr>
          <w:lang w:val="nl-NL"/>
        </w:rPr>
        <w:t xml:space="preserve"> in reactie op één aanleiding</w:t>
      </w:r>
      <w:r w:rsidRPr="00DD0F4F">
        <w:rPr>
          <w:lang w:val="nl-NL"/>
        </w:rPr>
        <w:t xml:space="preserve">. De zaak wordt dan behandeld door per deelzaak één bedrijfsproces uit te voeren. </w:t>
      </w:r>
    </w:p>
    <w:p w:rsidR="00497649" w:rsidRPr="00497649" w:rsidRDefault="00497649" w:rsidP="00497649">
      <w:pPr>
        <w:spacing w:after="0"/>
      </w:pPr>
      <w:r w:rsidRPr="00497649">
        <w:t>Voorbeelden:</w:t>
      </w:r>
    </w:p>
    <w:p w:rsidR="00594431" w:rsidRDefault="00497649" w:rsidP="00594431">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Het gelijktijdig aanvragen van een paspoort en een verklaring van onbesproken gedrag (omdat de persoon in kwestie beide nodig heeft om toegelaten te worden tot de USA) leidt tot één zaak</w:t>
      </w:r>
      <w:r w:rsidR="00FD22EB" w:rsidRPr="00DD0F4F">
        <w:rPr>
          <w:rFonts w:cs="ArialMT"/>
          <w:color w:val="000000"/>
          <w:lang w:val="nl-NL"/>
        </w:rPr>
        <w:t xml:space="preserve"> (de ‘hoofdzaak’)</w:t>
      </w:r>
      <w:r w:rsidRPr="00DD0F4F">
        <w:rPr>
          <w:rFonts w:cs="ArialMT"/>
          <w:color w:val="000000"/>
          <w:lang w:val="nl-NL"/>
        </w:rPr>
        <w:t xml:space="preserve">, </w:t>
      </w:r>
      <w:r w:rsidR="00FD22EB" w:rsidRPr="00DD0F4F">
        <w:rPr>
          <w:rFonts w:cs="ArialMT"/>
          <w:color w:val="000000"/>
          <w:lang w:val="nl-NL"/>
        </w:rPr>
        <w:t xml:space="preserve">waarbij de </w:t>
      </w:r>
      <w:r w:rsidRPr="00DD0F4F">
        <w:rPr>
          <w:rFonts w:cs="ArialMT"/>
          <w:color w:val="000000"/>
          <w:lang w:val="nl-NL"/>
        </w:rPr>
        <w:t>behandel</w:t>
      </w:r>
      <w:r w:rsidR="00FD22EB" w:rsidRPr="00DD0F4F">
        <w:rPr>
          <w:rFonts w:cs="ArialMT"/>
          <w:color w:val="000000"/>
          <w:lang w:val="nl-NL"/>
        </w:rPr>
        <w:t>ing</w:t>
      </w:r>
      <w:r w:rsidRPr="00DD0F4F">
        <w:rPr>
          <w:rFonts w:cs="ArialMT"/>
          <w:color w:val="000000"/>
          <w:lang w:val="nl-NL"/>
        </w:rPr>
        <w:t xml:space="preserve"> </w:t>
      </w:r>
      <w:r w:rsidR="00FD22EB" w:rsidRPr="00DD0F4F">
        <w:rPr>
          <w:rFonts w:cs="ArialMT"/>
          <w:color w:val="000000"/>
          <w:lang w:val="nl-NL"/>
        </w:rPr>
        <w:t xml:space="preserve">vooral plaatsvindt </w:t>
      </w:r>
      <w:r w:rsidRPr="00DD0F4F">
        <w:rPr>
          <w:rFonts w:cs="ArialMT"/>
          <w:color w:val="000000"/>
          <w:lang w:val="nl-NL"/>
        </w:rPr>
        <w:t xml:space="preserve">in twee deelzaken omdat de levering van een paspoort geheel andere zaakeigenschappen heeft dan de verklaring van onbesproken gedrag cq. omdat het om twee verschillende bedrijfsprocessen gaat. </w:t>
      </w:r>
    </w:p>
    <w:p w:rsidR="00594431" w:rsidRDefault="00497649" w:rsidP="00594431">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De geboorte-aangifte van een drieling leidt tot één zaak zonder deelzaken. Het gaat hier immers om één bedrijfsproces</w:t>
      </w:r>
      <w:r w:rsidR="00367362" w:rsidRPr="00DD0F4F">
        <w:rPr>
          <w:rFonts w:cs="ArialMT"/>
          <w:color w:val="000000"/>
          <w:lang w:val="nl-NL"/>
        </w:rPr>
        <w:t xml:space="preserve"> voor de behandeling van de aangifte</w:t>
      </w:r>
      <w:r w:rsidR="005008FC" w:rsidRPr="00DD0F4F">
        <w:rPr>
          <w:rFonts w:cs="ArialMT"/>
          <w:color w:val="000000"/>
          <w:lang w:val="nl-NL"/>
        </w:rPr>
        <w:t xml:space="preserve"> van geboorte</w:t>
      </w:r>
      <w:r w:rsidR="00367362" w:rsidRPr="00DD0F4F">
        <w:rPr>
          <w:rFonts w:cs="ArialMT"/>
          <w:color w:val="000000"/>
          <w:lang w:val="nl-NL"/>
        </w:rPr>
        <w:t>, niet van één geborene</w:t>
      </w:r>
      <w:r w:rsidRPr="00DD0F4F">
        <w:rPr>
          <w:rFonts w:cs="ArialMT"/>
          <w:color w:val="000000"/>
          <w:lang w:val="nl-NL"/>
        </w:rPr>
        <w:t>.</w:t>
      </w:r>
    </w:p>
    <w:p w:rsidR="00594431" w:rsidRDefault="00497649" w:rsidP="00594431">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 xml:space="preserve">Het vragen van advies bij een interne afdeling of het doen paraferen door een verantwoordelijk afdelingshoofd zijn geen deelzaken. Beide (werk)processen zijn op zich voor de ‘klant’ cq. de omgeving niet relevant en worden niet uitgevoerd als bedrijfsprocessen maar zijn daarvan een onderdeel. </w:t>
      </w:r>
      <w:r w:rsidR="00367362" w:rsidRPr="00DD0F4F">
        <w:rPr>
          <w:rFonts w:cs="ArialMT"/>
          <w:color w:val="000000"/>
          <w:lang w:val="nl-NL"/>
        </w:rPr>
        <w:t>Tenzij dat advies verstrekken voor die andere afdeling een bedrijfsproces is d.w.z. ook zelfstandig uitgevoerd wordt op basis van een externe aanleiding met externe levering van het resultaat. Dan is het evenwel geen deelzaak maar een gerelateerde zaak waarover verderop meer.</w:t>
      </w:r>
    </w:p>
    <w:p w:rsidR="00594431" w:rsidRDefault="00497649" w:rsidP="00594431">
      <w:pPr>
        <w:pStyle w:val="Lijstalinea"/>
        <w:numPr>
          <w:ilvl w:val="0"/>
          <w:numId w:val="8"/>
        </w:numPr>
        <w:autoSpaceDE w:val="0"/>
        <w:autoSpaceDN w:val="0"/>
        <w:adjustRightInd w:val="0"/>
        <w:spacing w:after="0" w:line="240" w:lineRule="auto"/>
        <w:rPr>
          <w:rFonts w:cs="ArialMT"/>
          <w:color w:val="000000"/>
          <w:lang w:val="nl-NL"/>
        </w:rPr>
      </w:pPr>
      <w:r w:rsidRPr="00DD0F4F">
        <w:rPr>
          <w:rFonts w:cs="ArialMT"/>
          <w:color w:val="000000"/>
          <w:lang w:val="nl-NL"/>
        </w:rPr>
        <w:t>Het door de gemeente, bij het behandelen van een aanvraag voor een omgevingvergunning, vragen van advies aan een externe organisatie zoals de Brandweer is voor de gemeente geen deelzaak maar maakt deel uit van de activiteiten (het ´wat´) om een volgende status te bereiken. Voor die Brandweer kan het opstellen en verstrekken van dat advies wel een zaak zijn omdat de aanleiding voor hen een vraag van een ‘klant’ (de gemeente) is en zij het uitbrengen van dat advies uitvoeren als bedrijfsproces.</w:t>
      </w:r>
      <w:r w:rsidR="00367362" w:rsidRPr="00DD0F4F">
        <w:rPr>
          <w:rFonts w:cs="ArialMT"/>
          <w:color w:val="000000"/>
          <w:lang w:val="nl-NL"/>
        </w:rPr>
        <w:t xml:space="preserve"> We spreken hier over een gerelateerde zaak waarover verderop meer.</w:t>
      </w:r>
    </w:p>
    <w:p w:rsidR="00855330" w:rsidRPr="00DD0F4F" w:rsidRDefault="00855330" w:rsidP="00855330">
      <w:pPr>
        <w:keepNext/>
        <w:spacing w:before="120" w:after="0" w:line="360" w:lineRule="auto"/>
        <w:rPr>
          <w:b/>
          <w:lang w:val="nl-NL"/>
        </w:rPr>
      </w:pPr>
      <w:r w:rsidRPr="00DD0F4F">
        <w:rPr>
          <w:b/>
          <w:lang w:val="nl-NL"/>
        </w:rPr>
        <w:t>Onderaanneming</w:t>
      </w:r>
    </w:p>
    <w:p w:rsidR="00855330" w:rsidRPr="00DD0F4F" w:rsidRDefault="00855330" w:rsidP="00855330">
      <w:pPr>
        <w:spacing w:after="0"/>
        <w:rPr>
          <w:lang w:val="nl-NL"/>
        </w:rPr>
      </w:pPr>
      <w:r w:rsidRPr="00DD0F4F">
        <w:rPr>
          <w:lang w:val="nl-NL"/>
        </w:rPr>
        <w:t xml:space="preserve">In samenwerkingen tussen organisaties komt het steeds vaker voor dat een organisatie gevraagd wordt een bijdrage te leveren aan een zaak van een andere organisatie. We scharen hier ook onder de situatie dat binnen een organisatie een </w:t>
      </w:r>
      <w:r w:rsidR="00877837" w:rsidRPr="00DD0F4F">
        <w:rPr>
          <w:lang w:val="nl-NL"/>
        </w:rPr>
        <w:t xml:space="preserve">deel van die organisatie </w:t>
      </w:r>
      <w:r w:rsidRPr="00DD0F4F">
        <w:rPr>
          <w:lang w:val="nl-NL"/>
        </w:rPr>
        <w:t>een bijdrage levert aan een zaak van een ander</w:t>
      </w:r>
      <w:r w:rsidR="00877837" w:rsidRPr="00DD0F4F">
        <w:rPr>
          <w:lang w:val="nl-NL"/>
        </w:rPr>
        <w:t xml:space="preserve"> deel van die organisatie</w:t>
      </w:r>
      <w:r w:rsidRPr="00DD0F4F">
        <w:rPr>
          <w:lang w:val="nl-NL"/>
        </w:rPr>
        <w:t xml:space="preserve"> waarbij </w:t>
      </w:r>
      <w:r w:rsidR="00877837" w:rsidRPr="00DD0F4F">
        <w:rPr>
          <w:lang w:val="nl-NL"/>
        </w:rPr>
        <w:t>de</w:t>
      </w:r>
      <w:r w:rsidRPr="00DD0F4F">
        <w:rPr>
          <w:lang w:val="nl-NL"/>
        </w:rPr>
        <w:t xml:space="preserve"> eerstgenoemde bijdrage een </w:t>
      </w:r>
      <w:r w:rsidR="00877837" w:rsidRPr="00DD0F4F">
        <w:rPr>
          <w:lang w:val="nl-NL"/>
        </w:rPr>
        <w:t xml:space="preserve">zelfstandig </w:t>
      </w:r>
      <w:r w:rsidRPr="00DD0F4F">
        <w:rPr>
          <w:lang w:val="nl-NL"/>
        </w:rPr>
        <w:t xml:space="preserve">bedrijfsproces betreft. </w:t>
      </w:r>
      <w:r w:rsidR="00877837" w:rsidRPr="00DD0F4F">
        <w:rPr>
          <w:lang w:val="nl-NL"/>
        </w:rPr>
        <w:t>Een voorbeeld hiervan is het behandelen van een individuele zienswijze op een (voorgenomen) besluit waarbij dat besluit tot stand komt in een op zich staand bedrijfsproces (waarin de uitkomsten van alle behandelde zienswijzen wordt meegenomen). We</w:t>
      </w:r>
      <w:r w:rsidRPr="00DD0F4F">
        <w:rPr>
          <w:lang w:val="nl-NL"/>
        </w:rPr>
        <w:t xml:space="preserve"> </w:t>
      </w:r>
      <w:r w:rsidR="00877837" w:rsidRPr="00DD0F4F">
        <w:rPr>
          <w:lang w:val="nl-NL"/>
        </w:rPr>
        <w:t>doelen hiermee dus niet op</w:t>
      </w:r>
      <w:r w:rsidRPr="00DD0F4F">
        <w:rPr>
          <w:lang w:val="nl-NL"/>
        </w:rPr>
        <w:t xml:space="preserve"> de situatie dat meerdere </w:t>
      </w:r>
      <w:r w:rsidR="00877837" w:rsidRPr="00DD0F4F">
        <w:rPr>
          <w:lang w:val="nl-NL"/>
        </w:rPr>
        <w:t>organisatiedelen</w:t>
      </w:r>
      <w:r w:rsidRPr="00DD0F4F">
        <w:rPr>
          <w:lang w:val="nl-NL"/>
        </w:rPr>
        <w:t xml:space="preserve"> gezamenlijk uitvoering </w:t>
      </w:r>
      <w:r w:rsidR="00877837" w:rsidRPr="00DD0F4F">
        <w:rPr>
          <w:lang w:val="nl-NL"/>
        </w:rPr>
        <w:t xml:space="preserve">(zouden moeten) </w:t>
      </w:r>
      <w:r w:rsidRPr="00DD0F4F">
        <w:rPr>
          <w:lang w:val="nl-NL"/>
        </w:rPr>
        <w:t>geven aan één bedrijfsproces cq. zaa</w:t>
      </w:r>
      <w:r w:rsidR="007838F4" w:rsidRPr="00DD0F4F">
        <w:rPr>
          <w:lang w:val="nl-NL"/>
        </w:rPr>
        <w:t>k</w:t>
      </w:r>
      <w:r w:rsidRPr="00DD0F4F">
        <w:rPr>
          <w:lang w:val="nl-NL"/>
        </w:rPr>
        <w:t xml:space="preserve">. </w:t>
      </w:r>
      <w:r w:rsidRPr="00DD0F4F">
        <w:rPr>
          <w:lang w:val="nl-NL"/>
        </w:rPr>
        <w:br/>
        <w:t xml:space="preserve">Uitgangspunt is dat over de wijze van samenwerken van te voren afspraken gemaakt zijn die in zaaktypen zijn vastgelegd. Een voorbeeld is de organisatie die om advies gevraagd wordt (bijv. een RUD) inzake de behandeling van een vergunningzaak door een andere organisatie (bijv. een gemeente). Voor de bevraagde organisatie </w:t>
      </w:r>
      <w:r w:rsidR="005008FC" w:rsidRPr="00DD0F4F">
        <w:rPr>
          <w:lang w:val="nl-NL"/>
        </w:rPr>
        <w:t xml:space="preserve">(de ‘opdrachtnemer’) </w:t>
      </w:r>
      <w:r w:rsidRPr="00DD0F4F">
        <w:rPr>
          <w:lang w:val="nl-NL"/>
        </w:rPr>
        <w:t>betreft het een bedrijfsproces</w:t>
      </w:r>
      <w:r w:rsidR="005008FC" w:rsidRPr="00DD0F4F">
        <w:rPr>
          <w:lang w:val="nl-NL"/>
        </w:rPr>
        <w:t>. Zij voeren</w:t>
      </w:r>
      <w:r w:rsidRPr="00DD0F4F">
        <w:rPr>
          <w:lang w:val="nl-NL"/>
        </w:rPr>
        <w:t xml:space="preserve"> d</w:t>
      </w:r>
      <w:r w:rsidR="005008FC" w:rsidRPr="00DD0F4F">
        <w:rPr>
          <w:lang w:val="nl-NL"/>
        </w:rPr>
        <w:t>i</w:t>
      </w:r>
      <w:r w:rsidRPr="00DD0F4F">
        <w:rPr>
          <w:lang w:val="nl-NL"/>
        </w:rPr>
        <w:t>t zij als (hoofd)zaak uit. Dit is evenwel geen bedrijfsproces voor de zaakbehandelende organisatie (de ‘opdrachtgever’) en kan dus geen deelzaak (van hun zaak) zijn. Hier is sprake van twee gerelateerde zaken</w:t>
      </w:r>
      <w:r w:rsidR="007B0175" w:rsidRPr="00DD0F4F">
        <w:rPr>
          <w:lang w:val="nl-NL"/>
        </w:rPr>
        <w:t xml:space="preserve"> met ieder hun eigen aanleiding (i.t.t. deelzaken bij een hoofdzaak die alle dezelfde aanleiding hebben)</w:t>
      </w:r>
      <w:r w:rsidR="005008FC" w:rsidRPr="00DD0F4F">
        <w:rPr>
          <w:lang w:val="nl-NL"/>
        </w:rPr>
        <w:t xml:space="preserve"> en eigen zaakidentificatie</w:t>
      </w:r>
      <w:r w:rsidRPr="00DD0F4F">
        <w:rPr>
          <w:lang w:val="nl-NL"/>
        </w:rPr>
        <w:t>. Van belang is dat zowel  opdrachtgever als opdrachtnemer van de andere partij wet</w:t>
      </w:r>
      <w:r w:rsidR="007838F4" w:rsidRPr="00DD0F4F">
        <w:rPr>
          <w:lang w:val="nl-NL"/>
        </w:rPr>
        <w:t>en</w:t>
      </w:r>
      <w:r w:rsidRPr="00DD0F4F">
        <w:rPr>
          <w:lang w:val="nl-NL"/>
        </w:rPr>
        <w:t xml:space="preserve"> om welke zaak het gaat</w:t>
      </w:r>
      <w:r w:rsidR="005008FC" w:rsidRPr="00DD0F4F">
        <w:rPr>
          <w:lang w:val="nl-NL"/>
        </w:rPr>
        <w:t xml:space="preserve"> (‘Uw referentie, mijn referentie’)</w:t>
      </w:r>
      <w:r w:rsidRPr="00DD0F4F">
        <w:rPr>
          <w:lang w:val="nl-NL"/>
        </w:rPr>
        <w:t xml:space="preserve">. </w:t>
      </w:r>
      <w:r w:rsidR="005008FC" w:rsidRPr="00DD0F4F">
        <w:rPr>
          <w:lang w:val="nl-NL"/>
        </w:rPr>
        <w:lastRenderedPageBreak/>
        <w:t>Daarmee zijn</w:t>
      </w:r>
      <w:r w:rsidRPr="00DD0F4F">
        <w:rPr>
          <w:lang w:val="nl-NL"/>
        </w:rPr>
        <w:t xml:space="preserve"> ze in staat zijn om over hun beider zaken in samenhang te communiceren</w:t>
      </w:r>
      <w:r w:rsidR="005008FC" w:rsidRPr="00DD0F4F">
        <w:rPr>
          <w:lang w:val="nl-NL"/>
        </w:rPr>
        <w:t xml:space="preserve">. Dit is een randvoorwaarde om te borgen </w:t>
      </w:r>
      <w:r w:rsidRPr="00DD0F4F">
        <w:rPr>
          <w:lang w:val="nl-NL"/>
        </w:rPr>
        <w:t xml:space="preserve">dat het resultaat van de inspanningen van de ‘opdrachtnemer’  in hun zaak leidt tot voortgang van de zaak bij de ‘opdrachtgever’. </w:t>
      </w:r>
    </w:p>
    <w:p w:rsidR="00484C0C" w:rsidRPr="00DD0F4F" w:rsidRDefault="00C07477" w:rsidP="00855330">
      <w:pPr>
        <w:spacing w:after="0"/>
        <w:rPr>
          <w:lang w:val="nl-NL"/>
        </w:rPr>
      </w:pPr>
      <w:ins w:id="2167" w:author="Arjan" w:date="2014-11-18T10:00:00Z">
        <w:r>
          <w:rPr>
            <w:noProof/>
            <w:lang w:val="nl-NL" w:eastAsia="nl-NL"/>
          </w:rPr>
          <w:drawing>
            <wp:anchor distT="0" distB="0" distL="114300" distR="114300" simplePos="0" relativeHeight="251673600" behindDoc="0" locked="0" layoutInCell="1" allowOverlap="1">
              <wp:simplePos x="0" y="0"/>
              <wp:positionH relativeFrom="column">
                <wp:posOffset>-4445</wp:posOffset>
              </wp:positionH>
              <wp:positionV relativeFrom="paragraph">
                <wp:posOffset>530225</wp:posOffset>
              </wp:positionV>
              <wp:extent cx="5972175" cy="4267200"/>
              <wp:effectExtent l="19050" t="0" r="9525" b="0"/>
              <wp:wrapTopAndBottom/>
              <wp:docPr id="8"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5972175" cy="4267200"/>
                      </a:xfrm>
                      <a:prstGeom prst="rect">
                        <a:avLst/>
                      </a:prstGeom>
                      <a:noFill/>
                      <a:ln w="9525">
                        <a:noFill/>
                        <a:miter lim="800000"/>
                        <a:headEnd/>
                        <a:tailEnd/>
                      </a:ln>
                    </pic:spPr>
                  </pic:pic>
                </a:graphicData>
              </a:graphic>
            </wp:anchor>
          </w:drawing>
        </w:r>
      </w:ins>
      <w:r w:rsidR="00484C0C" w:rsidRPr="00DD0F4F">
        <w:rPr>
          <w:lang w:val="nl-NL"/>
        </w:rPr>
        <w:t>Het verschil tussen een zaak met deelzaken en een zaak met gerelateerde zaken visualiseren we met onderstaande figur</w:t>
      </w:r>
      <w:r w:rsidR="004165D9" w:rsidRPr="00DD0F4F">
        <w:rPr>
          <w:lang w:val="nl-NL"/>
        </w:rPr>
        <w:t>en</w:t>
      </w:r>
      <w:r w:rsidR="00484C0C" w:rsidRPr="00DD0F4F">
        <w:rPr>
          <w:lang w:val="nl-NL"/>
        </w:rPr>
        <w:t>.</w:t>
      </w:r>
    </w:p>
    <w:p w:rsidR="00AF5C29" w:rsidRPr="00497649" w:rsidRDefault="00497649" w:rsidP="0009458E">
      <w:pPr>
        <w:keepNext/>
        <w:spacing w:before="120" w:after="0" w:line="360" w:lineRule="auto"/>
        <w:rPr>
          <w:b/>
        </w:rPr>
      </w:pPr>
      <w:r w:rsidRPr="00497649">
        <w:rPr>
          <w:b/>
        </w:rPr>
        <w:t>Samengevat:</w:t>
      </w:r>
    </w:p>
    <w:p w:rsidR="00594431" w:rsidRDefault="00497649" w:rsidP="00594431">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Een aanleiding (verzoek e.d.) is de start van en leidt tot één zaak cq. wordt behandeld in één zaak.</w:t>
      </w:r>
    </w:p>
    <w:p w:rsidR="00594431" w:rsidRDefault="00497649" w:rsidP="00594431">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Een aanleiding leidt niet tot meerdere zaken.</w:t>
      </w:r>
    </w:p>
    <w:p w:rsidR="00594431" w:rsidRDefault="00497649" w:rsidP="00594431">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Die aanleiding bepaalt wat er geleverd en gedaan moet worden en leidt tot de uitvoering van één of meer bedrijfsprocessen.</w:t>
      </w:r>
    </w:p>
    <w:p w:rsidR="00594431" w:rsidRDefault="00497649" w:rsidP="00594431">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w:t>
      </w:r>
      <w:r w:rsidR="00877837" w:rsidRPr="00DD0F4F">
        <w:rPr>
          <w:rFonts w:cs="ArialMT"/>
          <w:color w:val="000000"/>
          <w:lang w:val="nl-NL"/>
        </w:rPr>
        <w:t xml:space="preserve">(klant)contact </w:t>
      </w:r>
      <w:r w:rsidRPr="00DD0F4F">
        <w:rPr>
          <w:rFonts w:cs="ArialMT"/>
          <w:color w:val="000000"/>
          <w:lang w:val="nl-NL"/>
        </w:rPr>
        <w:t>d</w:t>
      </w:r>
      <w:r w:rsidR="00877837" w:rsidRPr="00DD0F4F">
        <w:rPr>
          <w:rFonts w:cs="ArialMT"/>
          <w:color w:val="000000"/>
          <w:lang w:val="nl-NL"/>
        </w:rPr>
        <w:t>at</w:t>
      </w:r>
      <w:r w:rsidRPr="00DD0F4F">
        <w:rPr>
          <w:rFonts w:cs="ArialMT"/>
          <w:color w:val="000000"/>
          <w:lang w:val="nl-NL"/>
        </w:rPr>
        <w:t xml:space="preserve"> niet leidt tot de start van de uitvoering van een bedrijfsproces</w:t>
      </w:r>
      <w:r w:rsidR="00877837" w:rsidRPr="00DD0F4F">
        <w:rPr>
          <w:rFonts w:cs="ArialMT"/>
          <w:color w:val="000000"/>
          <w:lang w:val="nl-NL"/>
        </w:rPr>
        <w:t>,</w:t>
      </w:r>
      <w:r w:rsidRPr="00DD0F4F">
        <w:rPr>
          <w:rFonts w:cs="ArialMT"/>
          <w:color w:val="000000"/>
          <w:lang w:val="nl-NL"/>
        </w:rPr>
        <w:t xml:space="preserve"> leidt niet tot een zaak (en wordt behandeld in het kader van een reeds lopende zaak). </w:t>
      </w:r>
    </w:p>
    <w:p w:rsidR="00594431" w:rsidRDefault="00497649" w:rsidP="00594431">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De zaak wordt afgerond bij het leveren van de resultaten die een antwoord geven op de aanleiding cq. bij het afronden van de werkzaamheden die verbonden zijn met die levering.</w:t>
      </w:r>
    </w:p>
    <w:p w:rsidR="00594431" w:rsidRDefault="00497649" w:rsidP="00594431">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De zaak is gereed als de desbetreffende bedrijfsprocessen afgerond zijn.</w:t>
      </w:r>
    </w:p>
    <w:p w:rsidR="00594431" w:rsidRDefault="0009458E" w:rsidP="00594431">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Aan de aanleiding wordt gevolg gegeven met: </w:t>
      </w:r>
    </w:p>
    <w:p w:rsidR="00594431" w:rsidRDefault="007518F9" w:rsidP="00594431">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w:t>
      </w:r>
      <w:r w:rsidR="00AC73C1" w:rsidRPr="00DD0F4F">
        <w:rPr>
          <w:rFonts w:cs="ArialMT"/>
          <w:color w:val="000000"/>
          <w:lang w:val="nl-NL"/>
        </w:rPr>
        <w:t>en zaak waarin door de uitvoering van één bedrijfsproces beantwoord wordt aan de aanleiding tot die zaak (een ‘bedrijfsproceszaak’);</w:t>
      </w:r>
    </w:p>
    <w:p w:rsidR="00594431" w:rsidRDefault="007518F9" w:rsidP="00594431">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w:t>
      </w:r>
      <w:r w:rsidR="00AC73C1" w:rsidRPr="00DD0F4F">
        <w:rPr>
          <w:rFonts w:cs="ArialMT"/>
          <w:color w:val="000000"/>
          <w:lang w:val="nl-NL"/>
        </w:rPr>
        <w:t xml:space="preserve">en zaak </w:t>
      </w:r>
      <w:r w:rsidR="00B01029" w:rsidRPr="00DD0F4F">
        <w:rPr>
          <w:rFonts w:cs="ArialMT"/>
          <w:color w:val="000000"/>
          <w:lang w:val="nl-NL"/>
        </w:rPr>
        <w:t xml:space="preserve">(de ‘samengestelde zaak’) </w:t>
      </w:r>
      <w:r w:rsidR="00AC73C1" w:rsidRPr="00DD0F4F">
        <w:rPr>
          <w:rFonts w:cs="ArialMT"/>
          <w:color w:val="000000"/>
          <w:lang w:val="nl-NL"/>
        </w:rPr>
        <w:t>waaraan</w:t>
      </w:r>
      <w:r w:rsidR="00B01029" w:rsidRPr="00DD0F4F">
        <w:rPr>
          <w:rFonts w:cs="ArialMT"/>
          <w:color w:val="000000"/>
          <w:lang w:val="nl-NL"/>
        </w:rPr>
        <w:t>, gezien de aanleiding,</w:t>
      </w:r>
      <w:r w:rsidR="00AC73C1" w:rsidRPr="00DD0F4F">
        <w:rPr>
          <w:rFonts w:cs="ArialMT"/>
          <w:color w:val="000000"/>
          <w:lang w:val="nl-NL"/>
        </w:rPr>
        <w:t xml:space="preserve"> alleen invulling gegeven kan worden door de (parallelle) uitvoering van meerdere bedrijfsprocessen </w:t>
      </w:r>
      <w:r w:rsidR="00B01029" w:rsidRPr="00DD0F4F">
        <w:rPr>
          <w:rFonts w:cs="ArialMT"/>
          <w:color w:val="000000"/>
          <w:lang w:val="nl-NL"/>
        </w:rPr>
        <w:t xml:space="preserve">in evenzoveel deelzaken </w:t>
      </w:r>
      <w:r w:rsidR="00AC73C1" w:rsidRPr="00DD0F4F">
        <w:rPr>
          <w:rFonts w:cs="ArialMT"/>
          <w:color w:val="000000"/>
          <w:lang w:val="nl-NL"/>
        </w:rPr>
        <w:t>(</w:t>
      </w:r>
      <w:r w:rsidR="00B01029" w:rsidRPr="00DD0F4F">
        <w:rPr>
          <w:rFonts w:cs="ArialMT"/>
          <w:color w:val="000000"/>
          <w:lang w:val="nl-NL"/>
        </w:rPr>
        <w:t xml:space="preserve">zijnde </w:t>
      </w:r>
      <w:r w:rsidR="00AC73C1" w:rsidRPr="00DD0F4F">
        <w:rPr>
          <w:rFonts w:cs="ArialMT"/>
          <w:color w:val="000000"/>
          <w:lang w:val="nl-NL"/>
        </w:rPr>
        <w:t>‘bedrijfsproces</w:t>
      </w:r>
      <w:r w:rsidR="00B01029" w:rsidRPr="00DD0F4F">
        <w:rPr>
          <w:rFonts w:cs="ArialMT"/>
          <w:color w:val="000000"/>
          <w:lang w:val="nl-NL"/>
        </w:rPr>
        <w:softHyphen/>
      </w:r>
      <w:r w:rsidR="00AC73C1" w:rsidRPr="00DD0F4F">
        <w:rPr>
          <w:rFonts w:cs="ArialMT"/>
          <w:color w:val="000000"/>
          <w:lang w:val="nl-NL"/>
        </w:rPr>
        <w:t xml:space="preserve">zaken’) </w:t>
      </w:r>
      <w:r w:rsidR="00B01029" w:rsidRPr="00DD0F4F">
        <w:rPr>
          <w:rFonts w:cs="ArialMT"/>
          <w:color w:val="000000"/>
          <w:lang w:val="nl-NL"/>
        </w:rPr>
        <w:t>waarbij</w:t>
      </w:r>
      <w:r w:rsidR="00AC73C1" w:rsidRPr="00DD0F4F">
        <w:rPr>
          <w:rFonts w:cs="ArialMT"/>
          <w:color w:val="000000"/>
          <w:lang w:val="nl-NL"/>
        </w:rPr>
        <w:t xml:space="preserve"> de bewaking van de </w:t>
      </w:r>
      <w:r w:rsidR="00AC73C1" w:rsidRPr="00DD0F4F">
        <w:rPr>
          <w:rFonts w:cs="ArialMT"/>
          <w:color w:val="000000"/>
          <w:lang w:val="nl-NL"/>
        </w:rPr>
        <w:lastRenderedPageBreak/>
        <w:t>samenhang tussen de uitvoering van die bedrijfsprocessen</w:t>
      </w:r>
      <w:r w:rsidR="00B01029" w:rsidRPr="00DD0F4F">
        <w:rPr>
          <w:rFonts w:cs="ArialMT"/>
          <w:color w:val="000000"/>
          <w:lang w:val="nl-NL"/>
        </w:rPr>
        <w:t xml:space="preserve"> cq. deelzaken plaats vindt in </w:t>
      </w:r>
      <w:r w:rsidR="00AC73C1" w:rsidRPr="00DD0F4F">
        <w:rPr>
          <w:rFonts w:cs="ArialMT"/>
          <w:color w:val="000000"/>
          <w:lang w:val="nl-NL"/>
        </w:rPr>
        <w:t>de ‘samengestelde zaak’.</w:t>
      </w:r>
    </w:p>
    <w:p w:rsidR="00594431" w:rsidRDefault="00497649" w:rsidP="00594431">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De behandeling van een zaak kan plaatsvinden in (twee of meer) deelzaken</w:t>
      </w:r>
      <w:r w:rsidR="007F2175" w:rsidRPr="00DD0F4F">
        <w:rPr>
          <w:rFonts w:cs="ArialMT"/>
          <w:color w:val="000000"/>
          <w:lang w:val="nl-NL"/>
        </w:rPr>
        <w:t xml:space="preserve"> indien die behandeling meerdere bedrijfsprocessen betreft</w:t>
      </w:r>
      <w:r w:rsidRPr="00DD0F4F">
        <w:rPr>
          <w:rFonts w:cs="ArialMT"/>
          <w:color w:val="000000"/>
          <w:lang w:val="nl-NL"/>
        </w:rPr>
        <w:t>.</w:t>
      </w:r>
    </w:p>
    <w:p w:rsidR="00594431" w:rsidRDefault="00497649" w:rsidP="00594431">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zaak die betrekking heeft op één bedrijfsproces wordt als </w:t>
      </w:r>
      <w:r w:rsidR="007F2175" w:rsidRPr="00DD0F4F">
        <w:rPr>
          <w:rFonts w:cs="ArialMT"/>
          <w:color w:val="000000"/>
          <w:lang w:val="nl-NL"/>
        </w:rPr>
        <w:t xml:space="preserve">één </w:t>
      </w:r>
      <w:r w:rsidRPr="00DD0F4F">
        <w:rPr>
          <w:rFonts w:cs="ArialMT"/>
          <w:color w:val="000000"/>
          <w:lang w:val="nl-NL"/>
        </w:rPr>
        <w:t xml:space="preserve">zaak behandeld. </w:t>
      </w:r>
    </w:p>
    <w:p w:rsidR="00594431" w:rsidRDefault="00497649" w:rsidP="00594431">
      <w:pPr>
        <w:pStyle w:val="Lijstalinea"/>
        <w:numPr>
          <w:ilvl w:val="0"/>
          <w:numId w:val="7"/>
        </w:numPr>
        <w:autoSpaceDE w:val="0"/>
        <w:autoSpaceDN w:val="0"/>
        <w:adjustRightInd w:val="0"/>
        <w:spacing w:after="0" w:line="240" w:lineRule="auto"/>
        <w:rPr>
          <w:rFonts w:cs="ArialMT"/>
          <w:color w:val="000000"/>
        </w:rPr>
      </w:pPr>
      <w:r w:rsidRPr="00DD0F4F">
        <w:rPr>
          <w:rFonts w:cs="ArialMT"/>
          <w:color w:val="000000"/>
          <w:lang w:val="nl-NL"/>
        </w:rPr>
        <w:t xml:space="preserve">Een deelzaak heeft betrekking op één van de bedrijfsprocessen </w:t>
      </w:r>
      <w:r w:rsidR="00524073" w:rsidRPr="00DD0F4F">
        <w:rPr>
          <w:rFonts w:cs="ArialMT"/>
          <w:color w:val="000000"/>
          <w:lang w:val="nl-NL"/>
        </w:rPr>
        <w:t xml:space="preserve">waarmee de </w:t>
      </w:r>
      <w:r w:rsidR="007F2175" w:rsidRPr="00DD0F4F">
        <w:rPr>
          <w:rFonts w:cs="ArialMT"/>
          <w:color w:val="000000"/>
          <w:lang w:val="nl-NL"/>
        </w:rPr>
        <w:t xml:space="preserve">‘samengestelde zaak’ cq. </w:t>
      </w:r>
      <w:r w:rsidRPr="00497649">
        <w:rPr>
          <w:rFonts w:cs="ArialMT"/>
          <w:color w:val="000000"/>
        </w:rPr>
        <w:t>´hoofdzaak´</w:t>
      </w:r>
      <w:r w:rsidR="00524073">
        <w:rPr>
          <w:rFonts w:cs="ArialMT"/>
          <w:color w:val="000000"/>
        </w:rPr>
        <w:t xml:space="preserve"> behandeld wordt</w:t>
      </w:r>
      <w:r w:rsidRPr="00497649">
        <w:rPr>
          <w:rFonts w:cs="ArialMT"/>
          <w:color w:val="000000"/>
        </w:rPr>
        <w:t xml:space="preserve">. </w:t>
      </w:r>
    </w:p>
    <w:p w:rsidR="00594431" w:rsidRDefault="00497649" w:rsidP="00594431">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Als een ´hoofdzaak´ behandeld wordt door de uitvoering van verschillende bedrijfsprocessen, is het niet persé noodzakelijk om die bedrijfsprocessen in evenzoveel deelzaken uit te voeren.</w:t>
      </w:r>
    </w:p>
    <w:p w:rsidR="00594431" w:rsidRDefault="00497649" w:rsidP="00594431">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Zaaktypen zijn er op het niveau van bedrijfsprocessen en eventueel groepen daarvan; een deelzaak is altijd van een zaaktype ter uitvoering van één bedrijfsproces.</w:t>
      </w:r>
    </w:p>
    <w:p w:rsidR="00594431" w:rsidRDefault="00497649" w:rsidP="00594431">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Er bestaan geen specifieke zaaktypen die alleen als deelzaak uitgevoerd kunnen worden. Elk zaaktype is </w:t>
      </w:r>
      <w:r w:rsidR="0009458E" w:rsidRPr="00DD0F4F">
        <w:rPr>
          <w:rFonts w:cs="ArialMT"/>
          <w:color w:val="000000"/>
          <w:lang w:val="nl-NL"/>
        </w:rPr>
        <w:t xml:space="preserve">bedrijfsproces-gericht en zowel </w:t>
      </w:r>
      <w:r w:rsidRPr="00DD0F4F">
        <w:rPr>
          <w:rFonts w:cs="ArialMT"/>
          <w:color w:val="000000"/>
          <w:lang w:val="nl-NL"/>
        </w:rPr>
        <w:t>als ´hoofdzaak´ en als deelzaak uit te voeren.</w:t>
      </w:r>
    </w:p>
    <w:p w:rsidR="00594431" w:rsidRDefault="00497649" w:rsidP="00594431">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Een deelzaak heeft dezelfde aanleiding als de ´hoofdzaak´ waar het deel van uit maakt.  </w:t>
      </w:r>
    </w:p>
    <w:p w:rsidR="00594431" w:rsidRDefault="00497649" w:rsidP="00594431">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Een deelzaak heeft geen eigen aanleiding.</w:t>
      </w:r>
    </w:p>
    <w:p w:rsidR="00594431" w:rsidRDefault="00497649" w:rsidP="00594431">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De van een deelzaak uit te wisselen informatie is van gelijke soort als van een ´hoofdzaak´.</w:t>
      </w:r>
    </w:p>
    <w:p w:rsidR="00594431" w:rsidRDefault="00497649" w:rsidP="00594431">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Zo kennen zowel een ´hoofdzaak´ als een deelzaak bijvoorbeeld statusinformatie en kunnen al deze statusovergangen teruggekoppeld worden naar bijvoorbeeld de initiator  van de (hoofd)zaak.</w:t>
      </w:r>
    </w:p>
    <w:p w:rsidR="00594431" w:rsidRDefault="00855330" w:rsidP="00594431">
      <w:pPr>
        <w:pStyle w:val="Lijstalinea"/>
        <w:numPr>
          <w:ilvl w:val="0"/>
          <w:numId w:val="7"/>
        </w:numPr>
        <w:autoSpaceDE w:val="0"/>
        <w:autoSpaceDN w:val="0"/>
        <w:adjustRightInd w:val="0"/>
        <w:spacing w:after="0" w:line="240" w:lineRule="auto"/>
        <w:rPr>
          <w:rFonts w:cs="ArialMT"/>
          <w:color w:val="000000"/>
          <w:lang w:val="nl-NL"/>
        </w:rPr>
      </w:pPr>
      <w:r w:rsidRPr="00DD0F4F">
        <w:rPr>
          <w:rFonts w:cs="ArialMT"/>
          <w:color w:val="000000"/>
          <w:lang w:val="nl-NL"/>
        </w:rPr>
        <w:t>Bij ‘onderaanneming’, de situatie dat een ander organisatie-onderdeel of een andere organisatie een bijdrage levert aan de uitvoering van een zaak</w:t>
      </w:r>
      <w:r w:rsidR="00524073" w:rsidRPr="00DD0F4F">
        <w:rPr>
          <w:rFonts w:cs="ArialMT"/>
          <w:color w:val="000000"/>
          <w:lang w:val="nl-NL"/>
        </w:rPr>
        <w:t xml:space="preserve"> (van de ‘opdrachtgever’)</w:t>
      </w:r>
      <w:r w:rsidR="008B785B" w:rsidRPr="00DD0F4F">
        <w:rPr>
          <w:rFonts w:cs="ArialMT"/>
          <w:color w:val="000000"/>
          <w:lang w:val="nl-NL"/>
        </w:rPr>
        <w:t>,</w:t>
      </w:r>
      <w:r w:rsidRPr="00DD0F4F">
        <w:rPr>
          <w:rFonts w:cs="ArialMT"/>
          <w:color w:val="000000"/>
          <w:lang w:val="nl-NL"/>
        </w:rPr>
        <w:t xml:space="preserve"> waarbij die bijdrage voor de opdrachtnemer een bedrijfsproces is, is geen sprake van een deelzaak maar van een gerelateerde zaak.</w:t>
      </w:r>
    </w:p>
    <w:p w:rsidR="00594431" w:rsidRDefault="00951BDD" w:rsidP="00594431">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De zaak van de opdrachtgever en de gerelateerde zaak van de opdrachtnemer hebben een verschillende aanleiding (‘klantvraag’ respectievelijk vraag van de opdrachtgever). </w:t>
      </w:r>
    </w:p>
    <w:p w:rsidR="00594431" w:rsidRDefault="00855330" w:rsidP="00594431">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 xml:space="preserve">Opdrachtgever en – nemer zijn op de hoogte van elkaars zaak(identificatie) zodat zij effectief over hun gerelateerde zaken met elkaar kunnen communiceren. </w:t>
      </w:r>
    </w:p>
    <w:p w:rsidR="00594431" w:rsidRDefault="00951BDD" w:rsidP="00594431">
      <w:pPr>
        <w:pStyle w:val="Lijstalinea"/>
        <w:numPr>
          <w:ilvl w:val="1"/>
          <w:numId w:val="7"/>
        </w:numPr>
        <w:autoSpaceDE w:val="0"/>
        <w:autoSpaceDN w:val="0"/>
        <w:adjustRightInd w:val="0"/>
        <w:spacing w:after="0" w:line="240" w:lineRule="auto"/>
        <w:rPr>
          <w:rFonts w:cs="ArialMT"/>
          <w:color w:val="000000"/>
          <w:lang w:val="nl-NL"/>
        </w:rPr>
      </w:pPr>
      <w:r w:rsidRPr="00DD0F4F">
        <w:rPr>
          <w:rFonts w:cs="ArialMT"/>
          <w:color w:val="000000"/>
          <w:lang w:val="nl-NL"/>
        </w:rPr>
        <w:t>De bijdrage die door een organisatie-onderdeel geleverd wordt aan een zaak van dezelfde organisatie waarbij die bijdrage geen bedrijfsproces betreft, maakt deel uit van die zaak en betreft geen zelfstandige zaak (deelzaak noch gerelateerde zaak).</w:t>
      </w:r>
    </w:p>
    <w:p w:rsidR="00AF5C29" w:rsidRPr="00DD0F4F" w:rsidRDefault="001B35BF" w:rsidP="00855330">
      <w:pPr>
        <w:spacing w:before="200" w:after="120"/>
        <w:rPr>
          <w:lang w:val="nl-NL"/>
        </w:rPr>
      </w:pPr>
      <w:r w:rsidRPr="00DD0F4F">
        <w:rPr>
          <w:b/>
          <w:lang w:val="nl-NL"/>
        </w:rPr>
        <w:t>Het voorafgaande heeft v</w:t>
      </w:r>
      <w:r w:rsidR="00AF5C29" w:rsidRPr="00DD0F4F">
        <w:rPr>
          <w:b/>
          <w:lang w:val="nl-NL"/>
        </w:rPr>
        <w:t xml:space="preserve">oor het </w:t>
      </w:r>
      <w:r w:rsidRPr="00DD0F4F">
        <w:rPr>
          <w:b/>
          <w:lang w:val="nl-NL"/>
        </w:rPr>
        <w:t xml:space="preserve">(gebruik van het) </w:t>
      </w:r>
      <w:r w:rsidR="00AF5C29" w:rsidRPr="00DD0F4F">
        <w:rPr>
          <w:b/>
          <w:lang w:val="nl-NL"/>
        </w:rPr>
        <w:t xml:space="preserve">RGBZ </w:t>
      </w:r>
      <w:r w:rsidRPr="00DD0F4F">
        <w:rPr>
          <w:b/>
          <w:lang w:val="nl-NL"/>
        </w:rPr>
        <w:t>de</w:t>
      </w:r>
      <w:r w:rsidR="00AF5C29" w:rsidRPr="00DD0F4F">
        <w:rPr>
          <w:b/>
          <w:lang w:val="nl-NL"/>
        </w:rPr>
        <w:t xml:space="preserve"> volgende</w:t>
      </w:r>
      <w:r w:rsidRPr="00DD0F4F">
        <w:rPr>
          <w:b/>
          <w:lang w:val="nl-NL"/>
        </w:rPr>
        <w:t xml:space="preserve"> consequenties</w:t>
      </w:r>
      <w:r w:rsidR="00AF5C29" w:rsidRPr="00DD0F4F">
        <w:rPr>
          <w:lang w:val="nl-NL"/>
        </w:rPr>
        <w:t>:</w:t>
      </w:r>
    </w:p>
    <w:p w:rsidR="00594431" w:rsidRDefault="00AF5C29" w:rsidP="00594431">
      <w:pPr>
        <w:pStyle w:val="Lijstalinea"/>
        <w:numPr>
          <w:ilvl w:val="0"/>
          <w:numId w:val="9"/>
        </w:numPr>
        <w:spacing w:after="0"/>
        <w:ind w:left="425" w:hanging="357"/>
        <w:rPr>
          <w:lang w:val="nl-NL"/>
        </w:rPr>
      </w:pPr>
      <w:r w:rsidRPr="00DD0F4F">
        <w:rPr>
          <w:lang w:val="nl-NL"/>
        </w:rPr>
        <w:t xml:space="preserve">ZAAK kan zowel een </w:t>
      </w:r>
      <w:r w:rsidR="001C7151" w:rsidRPr="00DD0F4F">
        <w:rPr>
          <w:lang w:val="nl-NL"/>
        </w:rPr>
        <w:t>‘</w:t>
      </w:r>
      <w:r w:rsidRPr="00DD0F4F">
        <w:rPr>
          <w:lang w:val="nl-NL"/>
        </w:rPr>
        <w:t>hoofdzaak</w:t>
      </w:r>
      <w:r w:rsidR="001C7151" w:rsidRPr="00DD0F4F">
        <w:rPr>
          <w:lang w:val="nl-NL"/>
        </w:rPr>
        <w:t>’</w:t>
      </w:r>
      <w:r w:rsidRPr="00DD0F4F">
        <w:rPr>
          <w:lang w:val="nl-NL"/>
        </w:rPr>
        <w:t xml:space="preserve"> als een deelzaak betreffen.</w:t>
      </w:r>
    </w:p>
    <w:p w:rsidR="00594431" w:rsidRDefault="00AF5C29" w:rsidP="00594431">
      <w:pPr>
        <w:pStyle w:val="Lijstalinea"/>
        <w:numPr>
          <w:ilvl w:val="0"/>
          <w:numId w:val="9"/>
        </w:numPr>
        <w:spacing w:after="0"/>
        <w:ind w:left="426"/>
      </w:pPr>
      <w:r w:rsidRPr="00DD0F4F">
        <w:rPr>
          <w:lang w:val="nl-NL"/>
        </w:rPr>
        <w:t xml:space="preserve">Een </w:t>
      </w:r>
      <w:r w:rsidR="001C7151" w:rsidRPr="00DD0F4F">
        <w:rPr>
          <w:lang w:val="nl-NL"/>
        </w:rPr>
        <w:t>‘</w:t>
      </w:r>
      <w:r w:rsidRPr="00DD0F4F">
        <w:rPr>
          <w:lang w:val="nl-NL"/>
        </w:rPr>
        <w:t>hoofdzaak</w:t>
      </w:r>
      <w:r w:rsidR="001C7151" w:rsidRPr="00DD0F4F">
        <w:rPr>
          <w:lang w:val="nl-NL"/>
        </w:rPr>
        <w:t>’</w:t>
      </w:r>
      <w:r w:rsidRPr="00DD0F4F">
        <w:rPr>
          <w:lang w:val="nl-NL"/>
        </w:rPr>
        <w:t xml:space="preserve"> kan zowel een samengestelde zaak zijn als een bedrijfsproceszaak. </w:t>
      </w:r>
      <w:r>
        <w:t>Een deelzaak is altijd een bedrijfsproceszaak.</w:t>
      </w:r>
    </w:p>
    <w:p w:rsidR="00594431" w:rsidRDefault="00AF5C29" w:rsidP="00594431">
      <w:pPr>
        <w:pStyle w:val="Lijstalinea"/>
        <w:numPr>
          <w:ilvl w:val="0"/>
          <w:numId w:val="9"/>
        </w:numPr>
        <w:spacing w:after="0"/>
        <w:ind w:left="426"/>
        <w:rPr>
          <w:lang w:val="nl-NL"/>
        </w:rPr>
      </w:pPr>
      <w:r w:rsidRPr="00DD0F4F">
        <w:rPr>
          <w:lang w:val="nl-NL"/>
        </w:rPr>
        <w:t>De relatie ´ZAAK is deelzaak van ZAAK´ blijft, met dien verstande dat een zaak die een deelzaak is van een (andere) (hoofd)zaak geen hoofdzaak kan zijn voor een andere deelzaak. Feitelijk is er dus sprake van maximaal twee niveau´s</w:t>
      </w:r>
      <w:r w:rsidR="001C7151" w:rsidRPr="00DD0F4F">
        <w:rPr>
          <w:lang w:val="nl-NL"/>
        </w:rPr>
        <w:t>: ‘hoofdzaak’ met eventueel deelzaken</w:t>
      </w:r>
      <w:r w:rsidRPr="00DD0F4F">
        <w:rPr>
          <w:lang w:val="nl-NL"/>
        </w:rPr>
        <w:t>.</w:t>
      </w:r>
    </w:p>
    <w:p w:rsidR="00594431" w:rsidRDefault="001C7151" w:rsidP="00594431">
      <w:pPr>
        <w:pStyle w:val="Lijstalinea"/>
        <w:numPr>
          <w:ilvl w:val="0"/>
          <w:numId w:val="9"/>
        </w:numPr>
        <w:spacing w:after="0"/>
        <w:ind w:left="426"/>
      </w:pPr>
      <w:r w:rsidRPr="00DD0F4F">
        <w:rPr>
          <w:lang w:val="nl-NL"/>
        </w:rPr>
        <w:t>Als gevolg van het voorgaande punt verval</w:t>
      </w:r>
      <w:r w:rsidR="004F64CE" w:rsidRPr="00DD0F4F">
        <w:rPr>
          <w:lang w:val="nl-NL"/>
        </w:rPr>
        <w:t>len</w:t>
      </w:r>
      <w:r w:rsidRPr="00DD0F4F">
        <w:rPr>
          <w:lang w:val="nl-NL"/>
        </w:rPr>
        <w:t xml:space="preserve"> de attribuutsoort</w:t>
      </w:r>
      <w:r w:rsidR="004F64CE" w:rsidRPr="00DD0F4F">
        <w:rPr>
          <w:lang w:val="nl-NL"/>
        </w:rPr>
        <w:t>en</w:t>
      </w:r>
      <w:r w:rsidRPr="00DD0F4F">
        <w:rPr>
          <w:lang w:val="nl-NL"/>
        </w:rPr>
        <w:t xml:space="preserve"> </w:t>
      </w:r>
      <w:r w:rsidR="004F64CE" w:rsidRPr="00DD0F4F">
        <w:rPr>
          <w:lang w:val="nl-NL"/>
        </w:rPr>
        <w:t xml:space="preserve">Zaakniveau en </w:t>
      </w:r>
      <w:r w:rsidRPr="00DD0F4F">
        <w:rPr>
          <w:lang w:val="nl-NL"/>
        </w:rPr>
        <w:t>Deelzakenindicatie. Uit het al dan niet aanwezig zijn bij een zaa</w:t>
      </w:r>
      <w:r w:rsidR="007838F4" w:rsidRPr="00DD0F4F">
        <w:rPr>
          <w:lang w:val="nl-NL"/>
        </w:rPr>
        <w:t>k</w:t>
      </w:r>
      <w:r w:rsidRPr="00DD0F4F">
        <w:rPr>
          <w:lang w:val="nl-NL"/>
        </w:rPr>
        <w:t xml:space="preserve"> van de relatie ´ZAAK is deelzaak van ZAAK´ valt af te leiden of die zaak een deelzaak dan wel een ‘hoofdzaak’ is.  </w:t>
      </w:r>
      <w:r w:rsidR="004F64CE">
        <w:t>En er zijn slechts twee niveau’s: ‘hoofdzaak’ en deelzaak.</w:t>
      </w:r>
    </w:p>
    <w:p w:rsidR="00594431" w:rsidRDefault="00AF5C29" w:rsidP="00594431">
      <w:pPr>
        <w:pStyle w:val="Lijstalinea"/>
        <w:numPr>
          <w:ilvl w:val="0"/>
          <w:numId w:val="9"/>
        </w:numPr>
        <w:spacing w:after="0"/>
        <w:ind w:left="426"/>
        <w:rPr>
          <w:lang w:val="nl-NL"/>
        </w:rPr>
      </w:pPr>
      <w:r w:rsidRPr="00DD0F4F">
        <w:rPr>
          <w:lang w:val="nl-NL"/>
        </w:rPr>
        <w:t xml:space="preserve">Een deelzaak ´overerft´ de aan de </w:t>
      </w:r>
      <w:r w:rsidR="001C7151" w:rsidRPr="00DD0F4F">
        <w:rPr>
          <w:lang w:val="nl-NL"/>
        </w:rPr>
        <w:t>‘</w:t>
      </w:r>
      <w:r w:rsidRPr="00DD0F4F">
        <w:rPr>
          <w:lang w:val="nl-NL"/>
        </w:rPr>
        <w:t>hoofdzaak</w:t>
      </w:r>
      <w:r w:rsidR="001C7151" w:rsidRPr="00DD0F4F">
        <w:rPr>
          <w:lang w:val="nl-NL"/>
        </w:rPr>
        <w:t>’</w:t>
      </w:r>
      <w:r w:rsidRPr="00DD0F4F">
        <w:rPr>
          <w:lang w:val="nl-NL"/>
        </w:rPr>
        <w:t xml:space="preserve"> gerelateerde betrokkenen, zaakobjecten en documenten. Oftewel, de aan de </w:t>
      </w:r>
      <w:r w:rsidR="001C7151" w:rsidRPr="00DD0F4F">
        <w:rPr>
          <w:lang w:val="nl-NL"/>
        </w:rPr>
        <w:t>‘</w:t>
      </w:r>
      <w:r w:rsidRPr="00DD0F4F">
        <w:rPr>
          <w:lang w:val="nl-NL"/>
        </w:rPr>
        <w:t>hoofdzaak</w:t>
      </w:r>
      <w:r w:rsidR="001C7151" w:rsidRPr="00DD0F4F">
        <w:rPr>
          <w:lang w:val="nl-NL"/>
        </w:rPr>
        <w:t>’</w:t>
      </w:r>
      <w:r w:rsidRPr="00DD0F4F">
        <w:rPr>
          <w:lang w:val="nl-NL"/>
        </w:rPr>
        <w:t xml:space="preserve"> gerelateerde betrokkenen, zaakobjecten en documenten maken ook deel uit van de zaakinformatie van de deelzaak. Aangezien er bij een </w:t>
      </w:r>
      <w:r w:rsidRPr="00DD0F4F">
        <w:rPr>
          <w:lang w:val="nl-NL"/>
        </w:rPr>
        <w:lastRenderedPageBreak/>
        <w:t xml:space="preserve">zaak maar één initiator kan zijn, is hiermee de initiator van de </w:t>
      </w:r>
      <w:r w:rsidR="001C7151" w:rsidRPr="00DD0F4F">
        <w:rPr>
          <w:lang w:val="nl-NL"/>
        </w:rPr>
        <w:t>‘</w:t>
      </w:r>
      <w:r w:rsidRPr="00DD0F4F">
        <w:rPr>
          <w:lang w:val="nl-NL"/>
        </w:rPr>
        <w:t>hoofdzaak</w:t>
      </w:r>
      <w:r w:rsidR="001C7151" w:rsidRPr="00DD0F4F">
        <w:rPr>
          <w:lang w:val="nl-NL"/>
        </w:rPr>
        <w:t>’</w:t>
      </w:r>
      <w:r w:rsidRPr="00DD0F4F">
        <w:rPr>
          <w:lang w:val="nl-NL"/>
        </w:rPr>
        <w:t xml:space="preserve"> tevens die van de deelzaak.</w:t>
      </w:r>
    </w:p>
    <w:p w:rsidR="00594431" w:rsidRDefault="00AF5C29" w:rsidP="00594431">
      <w:pPr>
        <w:pStyle w:val="Lijstalinea"/>
        <w:numPr>
          <w:ilvl w:val="0"/>
          <w:numId w:val="9"/>
        </w:numPr>
        <w:spacing w:after="0"/>
        <w:ind w:left="426"/>
        <w:rPr>
          <w:lang w:val="nl-NL"/>
        </w:rPr>
      </w:pPr>
      <w:r w:rsidRPr="00DD0F4F">
        <w:rPr>
          <w:lang w:val="nl-NL"/>
        </w:rPr>
        <w:t>Aan een deelzaak kunnen , betrokkenen, zaakobjecten en documenten gerelateerd worden</w:t>
      </w:r>
      <w:r w:rsidR="006A14EC" w:rsidRPr="00DD0F4F">
        <w:rPr>
          <w:lang w:val="nl-NL"/>
        </w:rPr>
        <w:t xml:space="preserve"> in aanvulling op de informatie bij de ‘hoofdzaak’.</w:t>
      </w:r>
    </w:p>
    <w:p w:rsidR="00594431" w:rsidRDefault="00637B05" w:rsidP="00594431">
      <w:pPr>
        <w:pStyle w:val="Lijstalinea"/>
        <w:numPr>
          <w:ilvl w:val="0"/>
          <w:numId w:val="9"/>
        </w:numPr>
        <w:spacing w:after="0"/>
        <w:ind w:left="426"/>
        <w:rPr>
          <w:lang w:val="nl-NL"/>
        </w:rPr>
      </w:pPr>
      <w:r w:rsidRPr="00DD0F4F">
        <w:rPr>
          <w:lang w:val="nl-NL"/>
        </w:rPr>
        <w:t xml:space="preserve">De ‘hoofdzaak’ en de bijbehorende deelzaken kunnen als één geheel gearchiveerd worden dan wel wordt elke zaak op zich gearchiveerd, inclusief verwijzingen naar ‘hoofdzaak’ of deelzaken. </w:t>
      </w:r>
      <w:r w:rsidR="00AF5C29" w:rsidRPr="00DD0F4F">
        <w:rPr>
          <w:lang w:val="nl-NL"/>
        </w:rPr>
        <w:t>Indien een deelzaak gearchiveerd moet worden dan betreft dat, gezien punt</w:t>
      </w:r>
      <w:r w:rsidR="00FE6A60" w:rsidRPr="00DD0F4F">
        <w:rPr>
          <w:lang w:val="nl-NL"/>
        </w:rPr>
        <w:t xml:space="preserve"> </w:t>
      </w:r>
      <w:r w:rsidR="007838F4" w:rsidRPr="00DD0F4F">
        <w:rPr>
          <w:lang w:val="nl-NL"/>
        </w:rPr>
        <w:t>5</w:t>
      </w:r>
      <w:r w:rsidR="00AF5C29" w:rsidRPr="00DD0F4F">
        <w:rPr>
          <w:lang w:val="nl-NL"/>
        </w:rPr>
        <w:t>, tevens de aan die hoofdzaak gerelateerde betrokkenen, zaakobjecten en documenten.</w:t>
      </w:r>
    </w:p>
    <w:p w:rsidR="00594431" w:rsidRDefault="007838F4" w:rsidP="00594431">
      <w:pPr>
        <w:pStyle w:val="Lijstalinea"/>
        <w:numPr>
          <w:ilvl w:val="0"/>
          <w:numId w:val="9"/>
        </w:numPr>
        <w:spacing w:after="0"/>
        <w:ind w:left="426"/>
        <w:rPr>
          <w:lang w:val="nl-NL"/>
        </w:rPr>
      </w:pPr>
      <w:r w:rsidRPr="00DD0F4F">
        <w:rPr>
          <w:lang w:val="nl-NL"/>
        </w:rPr>
        <w:t xml:space="preserve">Het RGBZ voorziet weliswaar in gerelateerde zaken </w:t>
      </w:r>
      <w:r w:rsidR="00B6181D" w:rsidRPr="00DD0F4F">
        <w:rPr>
          <w:lang w:val="nl-NL"/>
        </w:rPr>
        <w:t>maar voor de informatie over de gerelateerde zaak gelden dezelfde eisen</w:t>
      </w:r>
      <w:r w:rsidR="006A14EC" w:rsidRPr="00DD0F4F">
        <w:rPr>
          <w:lang w:val="nl-NL"/>
        </w:rPr>
        <w:t>, zoals gespecificeerd in het RGBZ,</w:t>
      </w:r>
      <w:r w:rsidR="00B6181D" w:rsidRPr="00DD0F4F">
        <w:rPr>
          <w:lang w:val="nl-NL"/>
        </w:rPr>
        <w:t xml:space="preserve"> als voor willekeurig welke andere zaak. Dit stelt te zware eisen aan de informatie over gerelateerde zaken bij andere organisaties</w:t>
      </w:r>
      <w:r w:rsidR="008B785B" w:rsidRPr="00DD0F4F">
        <w:rPr>
          <w:lang w:val="nl-NL"/>
        </w:rPr>
        <w:t xml:space="preserve"> die </w:t>
      </w:r>
      <w:r w:rsidR="00BF50FF" w:rsidRPr="00DD0F4F">
        <w:rPr>
          <w:lang w:val="nl-NL"/>
        </w:rPr>
        <w:t>niet in het zelfde informatiedomein afgehandeld worden als de onderhanden zaak</w:t>
      </w:r>
      <w:r w:rsidR="00B6181D" w:rsidRPr="00DD0F4F">
        <w:rPr>
          <w:lang w:val="nl-NL"/>
        </w:rPr>
        <w:t xml:space="preserve">. Bij dergelijke zaken is slechts behoefte aan een gedeelte van de zaakinformatie. Vandaar dat we dergelijke gerelateerde zaken </w:t>
      </w:r>
      <w:r w:rsidR="001B35BF" w:rsidRPr="00DD0F4F">
        <w:rPr>
          <w:lang w:val="nl-NL"/>
        </w:rPr>
        <w:t xml:space="preserve"> modelleren met </w:t>
      </w:r>
      <w:r w:rsidR="006A14EC" w:rsidRPr="00DD0F4F">
        <w:rPr>
          <w:lang w:val="nl-NL"/>
        </w:rPr>
        <w:t xml:space="preserve">het </w:t>
      </w:r>
      <w:r w:rsidR="001B35BF" w:rsidRPr="00DD0F4F">
        <w:rPr>
          <w:lang w:val="nl-NL"/>
        </w:rPr>
        <w:t>groepattribuutsoort ‘Gerelateerde externe zaak’ bij ZAAK met</w:t>
      </w:r>
      <w:r w:rsidR="00B6181D" w:rsidRPr="00DD0F4F">
        <w:rPr>
          <w:lang w:val="nl-NL"/>
        </w:rPr>
        <w:t xml:space="preserve"> de daarvoor relevante kenmerken.</w:t>
      </w:r>
      <w:r w:rsidR="001B35BF" w:rsidRPr="00DD0F4F">
        <w:rPr>
          <w:lang w:val="nl-NL"/>
        </w:rPr>
        <w:t xml:space="preserve"> </w:t>
      </w:r>
    </w:p>
    <w:p w:rsidR="00594431" w:rsidRDefault="00211C3F" w:rsidP="00594431">
      <w:pPr>
        <w:pStyle w:val="Lijstalinea"/>
        <w:numPr>
          <w:ilvl w:val="0"/>
          <w:numId w:val="9"/>
        </w:numPr>
        <w:spacing w:after="0"/>
        <w:ind w:left="426"/>
        <w:rPr>
          <w:lang w:val="nl-NL"/>
        </w:rPr>
      </w:pPr>
      <w:r w:rsidRPr="00DD0F4F">
        <w:rPr>
          <w:lang w:val="nl-NL"/>
        </w:rPr>
        <w:t xml:space="preserve">Met de relatie ‘ZAAK heeft betrekking op andere ZAAK’ </w:t>
      </w:r>
      <w:r w:rsidR="00EE7ECE" w:rsidRPr="00DD0F4F">
        <w:rPr>
          <w:lang w:val="nl-NL"/>
        </w:rPr>
        <w:t xml:space="preserve">kunnen weliswaar zaken aan elkaar gerelateerd worden maar niet gespecificeerd kan worden wat de aard van de relatie is. Meerdere relatietypen zijn mogelijk. Eén daarvan is de ‘onderaanneming-relatie’, vergelijkbaar met de in punt 8 beschreven relatie naar </w:t>
      </w:r>
      <w:r w:rsidR="008B785B" w:rsidRPr="00DD0F4F">
        <w:rPr>
          <w:lang w:val="nl-NL"/>
        </w:rPr>
        <w:t>externe</w:t>
      </w:r>
      <w:r w:rsidR="00EE7ECE" w:rsidRPr="00DD0F4F">
        <w:rPr>
          <w:lang w:val="nl-NL"/>
        </w:rPr>
        <w:t xml:space="preserve"> zaken. Om onderscheid te kunnen maken naar type relatie voegen we een relatieklasse toe (op deze relatie) met het attribuut ‘Aard</w:t>
      </w:r>
      <w:r w:rsidR="008B785B" w:rsidRPr="00DD0F4F">
        <w:rPr>
          <w:lang w:val="nl-NL"/>
        </w:rPr>
        <w:t xml:space="preserve"> relatie</w:t>
      </w:r>
      <w:r w:rsidR="00EE7ECE" w:rsidRPr="00DD0F4F">
        <w:rPr>
          <w:lang w:val="nl-NL"/>
        </w:rPr>
        <w:t>’.</w:t>
      </w:r>
    </w:p>
    <w:p w:rsidR="00594431" w:rsidRDefault="008B785B" w:rsidP="00594431">
      <w:pPr>
        <w:pStyle w:val="Lijstalinea"/>
        <w:numPr>
          <w:ilvl w:val="0"/>
          <w:numId w:val="9"/>
        </w:numPr>
        <w:spacing w:after="0"/>
        <w:ind w:left="426"/>
        <w:rPr>
          <w:lang w:val="nl-NL"/>
        </w:rPr>
      </w:pPr>
      <w:r w:rsidRPr="00DD0F4F">
        <w:rPr>
          <w:lang w:val="nl-NL"/>
        </w:rPr>
        <w:t>Er zijn twee mogelijkheden om de zaak van de ‘opdrachtgever’ aan de zaak van de ‘opdrachtnemer’ te relateren</w:t>
      </w:r>
      <w:r w:rsidR="00757745" w:rsidRPr="00DD0F4F">
        <w:rPr>
          <w:lang w:val="nl-NL"/>
        </w:rPr>
        <w:t xml:space="preserve"> in het geval laatstgenoemde een bijdrage levert aan de zaak van eerstgenoemde</w:t>
      </w:r>
      <w:r w:rsidRPr="00DD0F4F">
        <w:rPr>
          <w:lang w:val="nl-NL"/>
        </w:rPr>
        <w:t>. Indien beide zaken zich binnen hetzelfde informatiedomein bevinden, dan wordt de relatie ‘ZAAK heeft gerelateerde ZAAK’ gelegd. Indien beide zaken zich binnen verschillende informatiedomein bevinden dan wordt vanuit beide zaken verwezen naar de andere zaak door middel van het groepattribuutsoort ‘Gerelateerde externe zaak’.</w:t>
      </w:r>
    </w:p>
    <w:p w:rsidR="006B5AB9" w:rsidRPr="00DD0F4F" w:rsidRDefault="00EE7ECE" w:rsidP="00EE4D07">
      <w:pPr>
        <w:rPr>
          <w:lang w:val="nl-NL"/>
        </w:rPr>
      </w:pPr>
      <w:r w:rsidRPr="00DD0F4F">
        <w:rPr>
          <w:lang w:val="nl-NL"/>
        </w:rPr>
        <w:t>Het voorafgaande</w:t>
      </w:r>
      <w:r w:rsidR="00041946" w:rsidRPr="00DD0F4F">
        <w:rPr>
          <w:lang w:val="nl-NL"/>
        </w:rPr>
        <w:t xml:space="preserve"> leidt tot de volgende nieuwe en gewijzigde attribuutsoorten van ZAAK.</w:t>
      </w:r>
      <w:r w:rsidR="00334E6A" w:rsidRPr="00DD0F4F">
        <w:rPr>
          <w:lang w:val="nl-NL"/>
        </w:rPr>
        <w:t xml:space="preserve"> De consequenties voor het objecttype ZAAK staan vermeld aan het begin van </w:t>
      </w:r>
      <w:r w:rsidR="00235FE4" w:rsidRPr="00DD0F4F">
        <w:rPr>
          <w:lang w:val="nl-NL"/>
        </w:rPr>
        <w:t>paragraaf 2.8</w:t>
      </w:r>
      <w:r w:rsidR="00334E6A" w:rsidRPr="00DD0F4F">
        <w:rPr>
          <w:lang w:val="nl-NL"/>
        </w:rPr>
        <w:t>.</w:t>
      </w:r>
    </w:p>
    <w:bookmarkStart w:id="2168" w:name="BKM_C0313059_6B75_4ac8_B62C_86BF6F671203"/>
    <w:bookmarkEnd w:id="2168"/>
    <w:p w:rsidR="006B550F" w:rsidRPr="00BC30EF" w:rsidRDefault="00B47636" w:rsidP="006B550F">
      <w:pPr>
        <w:autoSpaceDE w:val="0"/>
        <w:autoSpaceDN w:val="0"/>
        <w:adjustRightInd w:val="0"/>
        <w:spacing w:before="240" w:after="60" w:line="240" w:lineRule="auto"/>
        <w:outlineLvl w:val="3"/>
        <w:rPr>
          <w:rFonts w:ascii="Arial" w:eastAsia="Times New Roman" w:hAnsi="Arial" w:cs="Arial"/>
          <w:b/>
          <w:bCs/>
          <w:color w:val="0000B0"/>
          <w:sz w:val="24"/>
          <w:szCs w:val="24"/>
        </w:rPr>
      </w:pPr>
      <w:r w:rsidRPr="00BC30EF">
        <w:rPr>
          <w:rFonts w:ascii="Arial" w:hAnsi="Arial" w:cs="Arial"/>
          <w:sz w:val="24"/>
          <w:szCs w:val="24"/>
          <w:lang w:val="en-AU"/>
        </w:rPr>
        <w:fldChar w:fldCharType="begin" w:fldLock="1"/>
      </w:r>
      <w:r w:rsidR="006B550F" w:rsidRPr="00BC30EF">
        <w:rPr>
          <w:rFonts w:ascii="Arial" w:hAnsi="Arial" w:cs="Arial"/>
          <w:sz w:val="24"/>
          <w:szCs w:val="24"/>
          <w:lang w:val="en-AU"/>
        </w:rPr>
        <w:instrText xml:space="preserve">MERGEFIELD </w:instrText>
      </w:r>
      <w:r w:rsidR="006B550F"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6B550F"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6B550F" w:rsidRPr="00BC30EF">
        <w:rPr>
          <w:rFonts w:ascii="Arial" w:eastAsia="Times New Roman" w:hAnsi="Arial" w:cs="Arial"/>
          <w:b/>
          <w:bCs/>
          <w:color w:val="0000B0"/>
          <w:sz w:val="24"/>
          <w:szCs w:val="24"/>
        </w:rPr>
        <w:t xml:space="preserve"> </w:t>
      </w:r>
      <w:r w:rsidRPr="00BC30EF">
        <w:rPr>
          <w:rFonts w:ascii="Arial" w:eastAsia="Times New Roman" w:hAnsi="Arial" w:cs="Arial"/>
          <w:b/>
          <w:bCs/>
          <w:color w:val="0000B0"/>
          <w:sz w:val="24"/>
          <w:szCs w:val="24"/>
        </w:rPr>
        <w:fldChar w:fldCharType="begin" w:fldLock="1"/>
      </w:r>
      <w:r w:rsidR="006B550F" w:rsidRPr="00BC30EF">
        <w:rPr>
          <w:rFonts w:ascii="Arial" w:eastAsia="Times New Roman" w:hAnsi="Arial" w:cs="Arial"/>
          <w:b/>
          <w:bCs/>
          <w:color w:val="0000B0"/>
          <w:sz w:val="24"/>
          <w:szCs w:val="24"/>
        </w:rPr>
        <w:instrText>MERGEFIELD Element.Name</w:instrText>
      </w:r>
      <w:r w:rsidRPr="00BC30EF">
        <w:rPr>
          <w:rFonts w:ascii="Arial" w:eastAsia="Times New Roman" w:hAnsi="Arial" w:cs="Arial"/>
          <w:b/>
          <w:bCs/>
          <w:color w:val="0000B0"/>
          <w:sz w:val="24"/>
          <w:szCs w:val="24"/>
        </w:rPr>
        <w:fldChar w:fldCharType="separate"/>
      </w:r>
      <w:r w:rsidR="006B550F" w:rsidRPr="00BC30EF">
        <w:rPr>
          <w:rFonts w:ascii="Arial" w:eastAsia="Times New Roman" w:hAnsi="Arial" w:cs="Arial"/>
          <w:b/>
          <w:bCs/>
          <w:color w:val="0000B0"/>
          <w:sz w:val="24"/>
          <w:szCs w:val="24"/>
        </w:rPr>
        <w:t>Gerelateerde externe ZAAK</w:t>
      </w:r>
      <w:r w:rsidRPr="00BC30EF">
        <w:rPr>
          <w:rFonts w:ascii="Arial" w:eastAsia="Times New Roman" w:hAnsi="Arial" w:cs="Arial"/>
          <w:b/>
          <w:bCs/>
          <w:color w:val="0000B0"/>
          <w:sz w:val="24"/>
          <w:szCs w:val="24"/>
        </w:rPr>
        <w:fldChar w:fldCharType="end"/>
      </w:r>
    </w:p>
    <w:tbl>
      <w:tblPr>
        <w:tblW w:w="9360" w:type="dxa"/>
        <w:tblInd w:w="60" w:type="dxa"/>
        <w:tblLayout w:type="fixed"/>
        <w:tblCellMar>
          <w:left w:w="60" w:type="dxa"/>
          <w:right w:w="60" w:type="dxa"/>
        </w:tblCellMar>
        <w:tblLook w:val="0000"/>
      </w:tblPr>
      <w:tblGrid>
        <w:gridCol w:w="3690"/>
        <w:gridCol w:w="988"/>
        <w:gridCol w:w="3544"/>
        <w:gridCol w:w="1138"/>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groepattribuutsoort</w:t>
            </w:r>
          </w:p>
        </w:tc>
        <w:tc>
          <w:tcPr>
            <w:tcW w:w="5670" w:type="dxa"/>
            <w:gridSpan w:val="3"/>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Element.Name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Gerelateerde externe ZAAK</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groepattribuutsoort</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groepattribuutsoort</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XML-tag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Cs/>
                <w:color w:val="000000"/>
                <w:sz w:val="20"/>
                <w:szCs w:val="20"/>
              </w:rPr>
            </w:pPr>
            <w:r w:rsidRPr="00F2006F">
              <w:rPr>
                <w:rFonts w:ascii="Arial" w:eastAsia="Times New Roman" w:hAnsi="Arial" w:cs="Arial"/>
                <w:bCs/>
                <w:color w:val="000000"/>
                <w:sz w:val="20"/>
                <w:szCs w:val="20"/>
              </w:rPr>
              <w:t>gerelateerdeExterneZaak</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groepattribuutsoort</w:t>
            </w:r>
          </w:p>
        </w:tc>
        <w:tc>
          <w:tcPr>
            <w:tcW w:w="5670" w:type="dxa"/>
            <w:gridSpan w:val="3"/>
            <w:tcBorders>
              <w:top w:val="nil"/>
              <w:left w:val="nil"/>
              <w:bottom w:val="nil"/>
              <w:right w:val="nil"/>
            </w:tcBorders>
          </w:tcPr>
          <w:p w:rsidR="006B550F" w:rsidRPr="00DD0F4F" w:rsidRDefault="00B47636"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Element.Notes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Een zaak bij een andere organisatie waarin een bijdrage geleverd wordt aan het bereiken van de uitkomst van de onderhanden zaak.</w:t>
            </w:r>
            <w:r w:rsidRPr="00F2006F">
              <w:rPr>
                <w:rFonts w:ascii="Arial" w:hAnsi="Arial" w:cs="Arial"/>
                <w:sz w:val="20"/>
                <w:szCs w:val="20"/>
                <w:lang w:val="en-AU"/>
              </w:rPr>
              <w:fldChar w:fldCharType="end"/>
            </w:r>
          </w:p>
        </w:tc>
      </w:tr>
      <w:tr w:rsidR="006B550F" w:rsidRPr="005E066D" w:rsidTr="00211C3F">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Herkomst definitie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Cs/>
                <w:color w:val="000000"/>
                <w:sz w:val="20"/>
                <w:szCs w:val="20"/>
              </w:rPr>
            </w:pPr>
            <w:r w:rsidRPr="00F2006F">
              <w:rPr>
                <w:rFonts w:ascii="Arial" w:eastAsia="Times New Roman" w:hAnsi="Arial" w:cs="Arial"/>
                <w:bCs/>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groepattribuutsoort</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1-1-2013</w:t>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groepattribuutsoort</w:t>
            </w:r>
          </w:p>
        </w:tc>
        <w:tc>
          <w:tcPr>
            <w:tcW w:w="5670" w:type="dxa"/>
            <w:gridSpan w:val="3"/>
            <w:tcBorders>
              <w:top w:val="nil"/>
              <w:left w:val="nil"/>
              <w:bottom w:val="nil"/>
              <w:right w:val="nil"/>
            </w:tcBorders>
          </w:tcPr>
          <w:p w:rsidR="00484C0C" w:rsidRPr="00DD0F4F" w:rsidRDefault="00484C0C" w:rsidP="00484C0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zaken waarin door andere organisaties een bijdrage geleverd wordt aan het bereiken van de uitkomst van de zaak van de zaakbehandelende organisatie waarbij voor </w:t>
            </w:r>
            <w:r w:rsidRPr="00DD0F4F">
              <w:rPr>
                <w:rFonts w:ascii="Arial" w:eastAsia="Times New Roman" w:hAnsi="Arial" w:cs="Arial"/>
                <w:color w:val="000000"/>
                <w:sz w:val="20"/>
                <w:szCs w:val="20"/>
                <w:lang w:val="nl-NL"/>
              </w:rPr>
              <w:lastRenderedPageBreak/>
              <w:t xml:space="preserve">die zaken geldt dat ze qua informatievoorziening buiten het (informatie)domein liggen van de zaakbehandelende organisatie. Het is in dergelijke situaties niet mogelijk een 'ZAAK heeft gerelateerde ZAAK'-relatie te leggen naar die gerelateerde zaak. </w:t>
            </w:r>
            <w:r w:rsidR="0036460B" w:rsidRPr="00DD0F4F">
              <w:rPr>
                <w:rFonts w:ascii="Arial" w:eastAsia="Times New Roman" w:hAnsi="Arial" w:cs="Arial"/>
                <w:color w:val="000000"/>
                <w:sz w:val="20"/>
                <w:szCs w:val="20"/>
                <w:lang w:val="nl-NL"/>
              </w:rPr>
              <w:t xml:space="preserve">De zaakbehandelende organisatie heeft slechts beperkt kennis van de gerelateerde zaak en de behandeling van die gerelateerde zaak behoort niet tot haar domein. </w:t>
            </w:r>
            <w:r w:rsidR="007D0679" w:rsidRPr="00DD0F4F">
              <w:rPr>
                <w:rFonts w:ascii="Arial" w:eastAsia="Times New Roman" w:hAnsi="Arial" w:cs="Arial"/>
                <w:color w:val="000000"/>
                <w:sz w:val="20"/>
                <w:szCs w:val="20"/>
                <w:lang w:val="nl-NL"/>
              </w:rPr>
              <w:t xml:space="preserve">Met dit groepattribuutsoort wordt de verwijzing naar die externe zaak gespecificeerd. </w:t>
            </w:r>
            <w:r w:rsidRPr="00DD0F4F">
              <w:rPr>
                <w:rFonts w:ascii="Arial" w:eastAsia="Times New Roman" w:hAnsi="Arial" w:cs="Arial"/>
                <w:color w:val="000000"/>
                <w:sz w:val="20"/>
                <w:szCs w:val="20"/>
                <w:lang w:val="nl-NL"/>
              </w:rPr>
              <w:t xml:space="preserve">Een voorbeeld is de organisatie die om advies gevraagd wordt (bijv. een RUD) inzake de behandeling van een vergunningzaak door een andere organisatie (bijv. een gemeente). Voor de bevraagde organisatie betreft het een bedrijfsproces dat zij als zaak uitvoeren. Voor de vragende organisatie is dat een gerelateerde externe zaak. Voor de bevraagde organisatie is de zaak van de vragende organisatie een gerelateerde zaak. Beide organisaties kennen aldus een gerelateerde zaak waardoor communicatie tussen beide organisaties over hun (gerelateerde) zaken mogelijk is ("mijn zaak, jouw zaak").  </w:t>
            </w:r>
          </w:p>
          <w:p w:rsidR="006B550F" w:rsidRPr="00DD0F4F" w:rsidRDefault="00484C0C" w:rsidP="00484C0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Van belang is dat over de wijze van samenwerken tussen beide organisaties van te voren afspraken gemaakt zijn die in zaaktypen zijn vastgelegd.</w:t>
            </w:r>
          </w:p>
        </w:tc>
      </w:tr>
      <w:tr w:rsidR="006B550F" w:rsidRPr="005E066D" w:rsidTr="00211C3F">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Overzicht attributen</w:t>
            </w:r>
          </w:p>
        </w:tc>
        <w:tc>
          <w:tcPr>
            <w:tcW w:w="98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Code</w:t>
            </w:r>
          </w:p>
        </w:tc>
        <w:tc>
          <w:tcPr>
            <w:tcW w:w="3544"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Gegevensnaam</w:t>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Herkomst</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F860D7" w:rsidRPr="00F2006F" w:rsidTr="00211C3F">
        <w:tc>
          <w:tcPr>
            <w:tcW w:w="3690" w:type="dxa"/>
            <w:tcBorders>
              <w:top w:val="nil"/>
              <w:left w:val="nil"/>
              <w:bottom w:val="nil"/>
              <w:right w:val="nil"/>
            </w:tcBorders>
          </w:tcPr>
          <w:p w:rsidR="00F860D7" w:rsidRDefault="00F860D7"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F860D7" w:rsidRPr="00BC30EF" w:rsidRDefault="00F860D7"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F860D7" w:rsidRPr="00F2006F" w:rsidRDefault="00F860D7" w:rsidP="00211C3F">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Aard relatie</w:t>
            </w:r>
          </w:p>
        </w:tc>
        <w:tc>
          <w:tcPr>
            <w:tcW w:w="1138" w:type="dxa"/>
            <w:tcBorders>
              <w:top w:val="nil"/>
              <w:left w:val="nil"/>
              <w:bottom w:val="nil"/>
              <w:right w:val="nil"/>
            </w:tcBorders>
          </w:tcPr>
          <w:p w:rsidR="00F860D7" w:rsidRPr="00F2006F" w:rsidRDefault="00F860D7" w:rsidP="00211C3F">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materiële historie</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formele historie</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Aanduiding brondocument</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in onderzoek</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5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71"/>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Aanduiding strijdigheid/nietigheid</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18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18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0 - N</w:t>
            </w:r>
            <w:r w:rsidR="00B47636" w:rsidRPr="00F2006F">
              <w:rPr>
                <w:rFonts w:ascii="Arial" w:hAnsi="Arial" w:cs="Arial"/>
                <w:sz w:val="20"/>
                <w:szCs w:val="20"/>
                <w:lang w:val="en-AU"/>
              </w:rPr>
              <w:fldChar w:fldCharType="begin" w:fldLock="1"/>
            </w:r>
            <w:r w:rsidRPr="00F2006F">
              <w:rPr>
                <w:rFonts w:ascii="Arial" w:hAnsi="Arial" w:cs="Arial"/>
                <w:sz w:val="20"/>
                <w:szCs w:val="20"/>
                <w:lang w:val="en-AU"/>
              </w:rPr>
              <w:instrText xml:space="preserve">MERGEFIELD </w:instrText>
            </w:r>
            <w:r w:rsidRPr="00F2006F">
              <w:rPr>
                <w:rFonts w:ascii="Arial" w:eastAsia="Times New Roman" w:hAnsi="Arial" w:cs="Arial"/>
                <w:color w:val="000000"/>
                <w:sz w:val="20"/>
                <w:szCs w:val="20"/>
              </w:rPr>
              <w:instrText>Element.Multiplicity</w:instrText>
            </w:r>
            <w:r w:rsidR="00B47636"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gridSpan w:val="3"/>
            <w:tcBorders>
              <w:top w:val="nil"/>
              <w:left w:val="nil"/>
              <w:bottom w:val="nil"/>
              <w:right w:val="nil"/>
            </w:tcBorders>
          </w:tcPr>
          <w:p w:rsidR="006B550F" w:rsidRPr="00DD0F4F" w:rsidRDefault="007D0679"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zaak waarnaar verwezen wordt cq. de unieke aanduiding daarvan mag geen deel uit maken van de verzameling ZAAKen d.w.z. er mag niet verwezen worden naar een externe zaak als die zaak deel uit maakt van het eigen informatiedomein.</w:t>
            </w:r>
          </w:p>
        </w:tc>
      </w:tr>
    </w:tbl>
    <w:p w:rsidR="006B550F" w:rsidRPr="00DD0F4F" w:rsidRDefault="006B550F" w:rsidP="006B550F">
      <w:pPr>
        <w:autoSpaceDE w:val="0"/>
        <w:autoSpaceDN w:val="0"/>
        <w:adjustRightInd w:val="0"/>
        <w:spacing w:after="0" w:line="240" w:lineRule="auto"/>
        <w:rPr>
          <w:rFonts w:ascii="Arial" w:eastAsia="Times New Roman" w:hAnsi="Arial" w:cs="Arial"/>
          <w:color w:val="000000"/>
          <w:sz w:val="20"/>
          <w:szCs w:val="20"/>
          <w:lang w:val="nl-NL"/>
        </w:rPr>
      </w:pPr>
    </w:p>
    <w:p w:rsidR="006B550F" w:rsidRPr="00DD0F4F" w:rsidRDefault="00B47636"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Verantwoordelijke organisatie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lastRenderedPageBreak/>
              <w:t>Naam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verantwoordelijkeOrganisatie</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DD0F4F" w:rsidRDefault="00B47636"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Het RSIN van de organisatie die verantwoordelijk is voor de behandeling van de gerelateerde zaak.</w:t>
            </w:r>
            <w:r w:rsidRPr="00F2006F">
              <w:rPr>
                <w:rFonts w:ascii="Arial" w:hAnsi="Arial" w:cs="Arial"/>
                <w:sz w:val="20"/>
                <w:szCs w:val="20"/>
                <w:lang w:val="en-AU"/>
              </w:rPr>
              <w:fldChar w:fldCharType="end"/>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1-1-2013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organisatie, zijnde een rechtspersoon of samenwerkingsverband, dat de gerelateerde zaak (als eerste) heeft geregistreerd en verantwoordelijk is voor de afhandeling daarvan. Het RSIN staat in het Handelsregister (NHR) en op het daaraan te ontlenen uittreksel.</w:t>
            </w:r>
          </w:p>
        </w:tc>
      </w:tr>
      <w:tr w:rsidR="006B550F" w:rsidRPr="005E066D" w:rsidTr="00211C3F">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N9</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in het NHR voorkomende unieke identificaties van rechtspersonen en samenwerkingsverbanden.</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Default: &lt;memo&gt;</w:t>
            </w:r>
          </w:p>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Description:Landelijk basisgegeven</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rsidR="006B550F" w:rsidRPr="00DD0F4F" w:rsidRDefault="00B47636"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Zaakidentificatie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identificatie</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DD0F4F" w:rsidRDefault="00B47636" w:rsidP="00EF2016">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 xml:space="preserve">De unieke identificatie van de gerelateerde </w:t>
            </w:r>
            <w:del w:id="2169" w:author="Arjan" w:date="2014-11-18T10:00:00Z">
              <w:r w:rsidR="006B550F" w:rsidRPr="00F2006F">
                <w:rPr>
                  <w:rFonts w:ascii="Arial" w:eastAsia="Times New Roman" w:hAnsi="Arial" w:cs="Arial"/>
                  <w:color w:val="610E6A"/>
                  <w:sz w:val="20"/>
                  <w:szCs w:val="20"/>
                </w:rPr>
                <w:delText>zaak</w:delText>
              </w:r>
            </w:del>
            <w:ins w:id="2170" w:author="Arjan" w:date="2014-11-18T10:00:00Z">
              <w:r w:rsidR="00EF2016">
                <w:rPr>
                  <w:rFonts w:ascii="Arial" w:eastAsia="Times New Roman" w:hAnsi="Arial" w:cs="Arial"/>
                  <w:color w:val="610E6A"/>
                  <w:sz w:val="20"/>
                  <w:szCs w:val="20"/>
                  <w:lang w:val="nl-NL"/>
                </w:rPr>
                <w:t>ZAAK</w:t>
              </w:r>
            </w:ins>
            <w:r w:rsidR="006B550F" w:rsidRPr="00DD0F4F">
              <w:rPr>
                <w:rFonts w:ascii="Arial" w:eastAsia="Times New Roman" w:hAnsi="Arial" w:cs="Arial"/>
                <w:color w:val="610E6A"/>
                <w:sz w:val="20"/>
                <w:szCs w:val="20"/>
                <w:lang w:val="nl-NL"/>
              </w:rPr>
              <w:t>.</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lastRenderedPageBreak/>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de identificatie zoals die is toegekend aan de gerelateerde zaak door de organisatie die verantwoordelijk is voor die gerelateerde zaak.</w:t>
            </w:r>
          </w:p>
        </w:tc>
      </w:tr>
      <w:tr w:rsidR="006B550F" w:rsidRPr="005E066D" w:rsidTr="00211C3F">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AN40</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alfanumerieke tekens m.u.v. diacrieten</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identificatie is van een waarde voorzien zogauw als de, voor de gerelateerde zaak verantwoordelijke, organisatie die identficatie heeft kenbaar gemaakt bij de organisatie die verantwoordelijk is voor de onderhanden zaak.</w:t>
            </w:r>
          </w:p>
        </w:tc>
      </w:tr>
    </w:tbl>
    <w:p w:rsidR="006B550F" w:rsidRPr="00DD0F4F" w:rsidRDefault="00B47636"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Zaaktypecode</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DD0F4F" w:rsidRDefault="00B47636"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De algemeen gehanteerde code van de aard van ZAAKen van het ZAAKTYPE waartoe de gerelateerde zaak behoort</w:t>
            </w:r>
            <w:r w:rsidRPr="00F2006F">
              <w:rPr>
                <w:rFonts w:ascii="Arial" w:hAnsi="Arial" w:cs="Arial"/>
                <w:sz w:val="20"/>
                <w:szCs w:val="20"/>
                <w:lang w:val="en-AU"/>
              </w:rPr>
              <w:fldChar w:fldCharType="end"/>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een codering van de aard van de zaak, ook wel Zaaktype-code genoemd zoals deze wordt toegepast in de ZaakTypeCatalogus waartoe het zaaktype van de gerelateerde zaak behoort.</w:t>
            </w:r>
          </w:p>
        </w:tc>
      </w:tr>
      <w:tr w:rsidR="006B550F" w:rsidRPr="005E066D" w:rsidTr="00211C3F">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N4</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waarde voor dit attribuutsoort in de van toepassing zijn ZaakTypeCatalogus.</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Default: &lt;memo&gt;</w:t>
            </w:r>
          </w:p>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Description:Gemeentelijk basisgegeven</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rsidR="006B550F" w:rsidRPr="00DD0F4F" w:rsidRDefault="00B47636"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Zaaktype-omschrijving generiek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omschrijvingGeneriek</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DD0F4F" w:rsidRDefault="00B47636"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Algemeen gehanteerde omschrijving van de aard van ZAAKen van het ZAAKTYPE waartoe de gerelateerde zaak behoort.</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een korte omschrijving van de aard van de zaak, ook wel zaaknaam genoemd, zoals deze wordt toegepast in de ZaaktypeCatalogus voor het domein waarvan het zaaktype deel uit maakt. Deze kan afwijken van de door de zaakbehandelende organisatie(s) gehanteerde naam, de Zaaktype-omschrijving. De domeinwaarden van de zaaktype-code en bijbehorende zaaktype-omschrijving generiek  zijn opgenomen in de desbetreffende ZaakTypeCatalogus.</w:t>
            </w:r>
          </w:p>
        </w:tc>
      </w:tr>
      <w:tr w:rsidR="006B550F" w:rsidRPr="005E066D" w:rsidTr="00211C3F">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waarde voor dit attribuutsoort in de van toepassing zijn ZaakTypeCatalogus.</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lastRenderedPageBreak/>
              <w:t>Indicatie authentiek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 van Zaaktype-omschrijvng generiek moet corresponderen met de waarde van de Zaaktypecode in de van toepassing zijnde ZaakTypeCatalogus.</w:t>
            </w:r>
          </w:p>
        </w:tc>
      </w:tr>
    </w:tbl>
    <w:p w:rsidR="006B550F" w:rsidRPr="00DD0F4F" w:rsidRDefault="00B47636"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Aanvraagdatum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9360" w:type="dxa"/>
        <w:tblInd w:w="60" w:type="dxa"/>
        <w:tblLayout w:type="fixed"/>
        <w:tblCellMar>
          <w:left w:w="60" w:type="dxa"/>
          <w:right w:w="60" w:type="dxa"/>
        </w:tblCellMar>
        <w:tblLook w:val="0000"/>
      </w:tblPr>
      <w:tblGrid>
        <w:gridCol w:w="3690"/>
        <w:gridCol w:w="5670"/>
      </w:tblGrid>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F860D7">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p>
        </w:tc>
      </w:tr>
      <w:tr w:rsidR="006B550F" w:rsidRPr="00F2006F" w:rsidTr="00F860D7">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F860D7">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DD0F4F" w:rsidRDefault="00B47636"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separate"/>
            </w:r>
            <w:r w:rsidR="006B550F" w:rsidRPr="00DD0F4F">
              <w:rPr>
                <w:rFonts w:ascii="Arial" w:eastAsia="Times New Roman" w:hAnsi="Arial" w:cs="Arial"/>
                <w:color w:val="000000"/>
                <w:sz w:val="20"/>
                <w:szCs w:val="20"/>
                <w:lang w:val="nl-NL"/>
              </w:rPr>
              <w:t>De datum waarop verzocht is om de behandeling van de gerelateerde zaak uit te gaan voeren.</w:t>
            </w:r>
            <w:r w:rsidRPr="00F2006F">
              <w:rPr>
                <w:rFonts w:ascii="Arial" w:hAnsi="Arial" w:cs="Arial"/>
                <w:sz w:val="20"/>
                <w:szCs w:val="20"/>
                <w:lang w:val="en-AU"/>
              </w:rPr>
              <w:fldChar w:fldCharType="end"/>
            </w:r>
          </w:p>
        </w:tc>
      </w:tr>
      <w:tr w:rsidR="006B550F" w:rsidRPr="005E066D" w:rsidTr="00F860D7">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aanvraagdatum markeert het verzoek de gerelateerde zaak op te starten. Dit is met name relevant zolang er nog geen informatie bekend is over het daadwerkelijk opgestart zijn van de gerelateerde zaak.</w:t>
            </w:r>
          </w:p>
        </w:tc>
      </w:tr>
      <w:tr w:rsidR="006B550F" w:rsidRPr="005E066D" w:rsidTr="00F860D7">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F860D7">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op of voor de huidige datum.</w:t>
            </w:r>
          </w:p>
        </w:tc>
      </w:tr>
      <w:tr w:rsidR="006B550F" w:rsidRPr="005E066D" w:rsidTr="00F860D7">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F860D7">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F860D7">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F860D7">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Default: &lt;memo&gt;</w:t>
            </w:r>
          </w:p>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Description:Gemeentelijk basisgegeven</w:t>
            </w:r>
          </w:p>
        </w:tc>
      </w:tr>
      <w:tr w:rsidR="006B550F" w:rsidRPr="005E066D" w:rsidTr="00F860D7">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F860D7">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bookmarkStart w:id="2171" w:name="BKM_4F35E96B_5DC6_421d_BFDF_08D3DC684440"/>
    <w:bookmarkEnd w:id="2171"/>
    <w:p w:rsidR="00F860D7" w:rsidRPr="00DD0F4F" w:rsidRDefault="00B47636" w:rsidP="00F860D7">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860D7">
        <w:rPr>
          <w:rFonts w:ascii="Arial" w:hAnsi="Arial" w:cs="Arial"/>
          <w:sz w:val="20"/>
          <w:szCs w:val="20"/>
          <w:lang w:val="en-AU"/>
        </w:rPr>
        <w:fldChar w:fldCharType="begin" w:fldLock="1"/>
      </w:r>
      <w:r w:rsidR="00F860D7" w:rsidRPr="00DD0F4F">
        <w:rPr>
          <w:rFonts w:ascii="Arial" w:hAnsi="Arial" w:cs="Arial"/>
          <w:sz w:val="20"/>
          <w:szCs w:val="20"/>
          <w:lang w:val="nl-NL"/>
        </w:rPr>
        <w:instrText xml:space="preserve">MERGEFIELD </w:instrText>
      </w:r>
      <w:r w:rsidR="00F860D7" w:rsidRPr="00DD0F4F">
        <w:rPr>
          <w:rFonts w:ascii="Arial" w:eastAsia="Times New Roman" w:hAnsi="Arial" w:cs="Arial"/>
          <w:b/>
          <w:bCs/>
          <w:color w:val="004080"/>
          <w:sz w:val="24"/>
          <w:szCs w:val="24"/>
          <w:lang w:val="nl-NL"/>
        </w:rPr>
        <w:instrText>Att.Stereotype</w:instrText>
      </w:r>
      <w:r w:rsidRPr="00F860D7">
        <w:rPr>
          <w:rFonts w:ascii="Arial" w:hAnsi="Arial" w:cs="Arial"/>
          <w:sz w:val="20"/>
          <w:szCs w:val="20"/>
          <w:lang w:val="en-AU"/>
        </w:rPr>
        <w:fldChar w:fldCharType="separate"/>
      </w:r>
      <w:r w:rsidR="00F860D7" w:rsidRPr="00DD0F4F">
        <w:rPr>
          <w:rFonts w:ascii="Arial" w:eastAsia="Times New Roman" w:hAnsi="Arial" w:cs="Arial"/>
          <w:b/>
          <w:bCs/>
          <w:color w:val="004080"/>
          <w:sz w:val="24"/>
          <w:szCs w:val="24"/>
          <w:lang w:val="nl-NL"/>
        </w:rPr>
        <w:t>«Attribuutsoort»</w:t>
      </w:r>
      <w:r w:rsidRPr="00F860D7">
        <w:rPr>
          <w:rFonts w:ascii="Arial" w:hAnsi="Arial" w:cs="Arial"/>
          <w:sz w:val="20"/>
          <w:szCs w:val="20"/>
          <w:lang w:val="en-AU"/>
        </w:rPr>
        <w:fldChar w:fldCharType="end"/>
      </w:r>
      <w:r w:rsidR="00F860D7" w:rsidRPr="00DD0F4F">
        <w:rPr>
          <w:rFonts w:ascii="Arial" w:eastAsia="Times New Roman" w:hAnsi="Arial" w:cs="Arial"/>
          <w:b/>
          <w:bCs/>
          <w:color w:val="004080"/>
          <w:sz w:val="24"/>
          <w:szCs w:val="24"/>
          <w:lang w:val="nl-NL"/>
        </w:rPr>
        <w:t xml:space="preserve"> '</w:t>
      </w:r>
      <w:r w:rsidRPr="00F860D7">
        <w:rPr>
          <w:rFonts w:ascii="Arial" w:eastAsia="Times New Roman" w:hAnsi="Arial" w:cs="Arial"/>
          <w:b/>
          <w:bCs/>
          <w:color w:val="004080"/>
          <w:sz w:val="24"/>
          <w:szCs w:val="24"/>
        </w:rPr>
        <w:fldChar w:fldCharType="begin" w:fldLock="1"/>
      </w:r>
      <w:r w:rsidR="00F860D7" w:rsidRPr="00DD0F4F">
        <w:rPr>
          <w:rFonts w:ascii="Arial" w:eastAsia="Times New Roman" w:hAnsi="Arial" w:cs="Arial"/>
          <w:b/>
          <w:bCs/>
          <w:color w:val="004080"/>
          <w:sz w:val="24"/>
          <w:szCs w:val="24"/>
          <w:lang w:val="nl-NL"/>
        </w:rPr>
        <w:instrText>MERGEFIELD Att.Name</w:instrText>
      </w:r>
      <w:r w:rsidRPr="00F860D7">
        <w:rPr>
          <w:rFonts w:ascii="Arial" w:eastAsia="Times New Roman" w:hAnsi="Arial" w:cs="Arial"/>
          <w:b/>
          <w:bCs/>
          <w:color w:val="004080"/>
          <w:sz w:val="24"/>
          <w:szCs w:val="24"/>
        </w:rPr>
        <w:fldChar w:fldCharType="separate"/>
      </w:r>
      <w:r w:rsidR="00F860D7" w:rsidRPr="00DD0F4F">
        <w:rPr>
          <w:rFonts w:ascii="Arial" w:eastAsia="Times New Roman" w:hAnsi="Arial" w:cs="Arial"/>
          <w:b/>
          <w:bCs/>
          <w:color w:val="004080"/>
          <w:sz w:val="24"/>
          <w:szCs w:val="24"/>
          <w:lang w:val="nl-NL"/>
        </w:rPr>
        <w:t>Aard relatie</w:t>
      </w:r>
      <w:r w:rsidRPr="00F860D7">
        <w:rPr>
          <w:rFonts w:ascii="Arial" w:eastAsia="Times New Roman" w:hAnsi="Arial" w:cs="Arial"/>
          <w:b/>
          <w:bCs/>
          <w:color w:val="004080"/>
          <w:sz w:val="24"/>
          <w:szCs w:val="24"/>
        </w:rPr>
        <w:fldChar w:fldCharType="end"/>
      </w:r>
      <w:r w:rsidR="00F860D7" w:rsidRPr="00DD0F4F">
        <w:rPr>
          <w:rFonts w:ascii="Arial" w:eastAsia="Times New Roman" w:hAnsi="Arial" w:cs="Arial"/>
          <w:b/>
          <w:bCs/>
          <w:color w:val="004080"/>
          <w:sz w:val="24"/>
          <w:szCs w:val="24"/>
          <w:lang w:val="nl-NL"/>
        </w:rPr>
        <w:t>' van groepattribuutsoort '</w:t>
      </w:r>
      <w:r w:rsidRPr="00F860D7">
        <w:rPr>
          <w:rFonts w:ascii="Arial" w:eastAsia="Times New Roman" w:hAnsi="Arial" w:cs="Arial"/>
          <w:b/>
          <w:bCs/>
          <w:color w:val="004080"/>
          <w:sz w:val="24"/>
          <w:szCs w:val="24"/>
        </w:rPr>
        <w:fldChar w:fldCharType="begin" w:fldLock="1"/>
      </w:r>
      <w:r w:rsidR="00F860D7" w:rsidRPr="00DD0F4F">
        <w:rPr>
          <w:rFonts w:ascii="Arial" w:eastAsia="Times New Roman" w:hAnsi="Arial" w:cs="Arial"/>
          <w:b/>
          <w:bCs/>
          <w:color w:val="004080"/>
          <w:sz w:val="24"/>
          <w:szCs w:val="24"/>
          <w:lang w:val="nl-NL"/>
        </w:rPr>
        <w:instrText>MERGEFIELD Att.ParentElement</w:instrText>
      </w:r>
      <w:r w:rsidRPr="00F860D7">
        <w:rPr>
          <w:rFonts w:ascii="Arial" w:eastAsia="Times New Roman" w:hAnsi="Arial" w:cs="Arial"/>
          <w:b/>
          <w:bCs/>
          <w:color w:val="004080"/>
          <w:sz w:val="24"/>
          <w:szCs w:val="24"/>
        </w:rPr>
        <w:fldChar w:fldCharType="separate"/>
      </w:r>
      <w:r w:rsidR="00F860D7" w:rsidRPr="00DD0F4F">
        <w:rPr>
          <w:rFonts w:ascii="Arial" w:eastAsia="Times New Roman" w:hAnsi="Arial" w:cs="Arial"/>
          <w:b/>
          <w:bCs/>
          <w:color w:val="004080"/>
          <w:sz w:val="24"/>
          <w:szCs w:val="24"/>
          <w:lang w:val="nl-NL"/>
        </w:rPr>
        <w:t>Gerelateerde externe ZAAK</w:t>
      </w:r>
      <w:r w:rsidRPr="00F860D7">
        <w:rPr>
          <w:rFonts w:ascii="Arial" w:eastAsia="Times New Roman" w:hAnsi="Arial" w:cs="Arial"/>
          <w:b/>
          <w:bCs/>
          <w:color w:val="004080"/>
          <w:sz w:val="24"/>
          <w:szCs w:val="24"/>
        </w:rPr>
        <w:fldChar w:fldCharType="end"/>
      </w:r>
      <w:r w:rsidR="00F860D7"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tblPr>
      <w:tblGrid>
        <w:gridCol w:w="3690"/>
        <w:gridCol w:w="5670"/>
      </w:tblGrid>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F860D7" w:rsidRPr="00F860D7" w:rsidRDefault="00B47636"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Att.Name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 relatie</w:t>
            </w:r>
            <w:r w:rsidRPr="00F860D7">
              <w:rPr>
                <w:rFonts w:ascii="Arial" w:hAnsi="Arial" w:cs="Arial"/>
                <w:sz w:val="20"/>
                <w:szCs w:val="20"/>
                <w:lang w:val="en-AU"/>
              </w:rPr>
              <w:fldChar w:fldCharType="end"/>
            </w: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KING</w:t>
            </w: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trPr>
          <w:trHeight w:val="335"/>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F860D7" w:rsidRPr="00F860D7" w:rsidRDefault="00B47636"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Att.Alias</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w:t>
            </w:r>
            <w:r w:rsidRPr="00F860D7">
              <w:rPr>
                <w:rFonts w:ascii="Arial" w:hAnsi="Arial" w:cs="Arial"/>
                <w:sz w:val="20"/>
                <w:szCs w:val="20"/>
                <w:lang w:val="en-AU"/>
              </w:rPr>
              <w:fldChar w:fldCharType="end"/>
            </w:r>
          </w:p>
        </w:tc>
      </w:tr>
      <w:tr w:rsidR="00F860D7" w:rsidRPr="00F860D7">
        <w:trPr>
          <w:trHeight w:val="215"/>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5E066D">
        <w:trPr>
          <w:trHeight w:val="215"/>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F860D7" w:rsidRPr="00DD0F4F" w:rsidRDefault="00B47636" w:rsidP="00F860D7">
            <w:pPr>
              <w:autoSpaceDE w:val="0"/>
              <w:autoSpaceDN w:val="0"/>
              <w:adjustRightInd w:val="0"/>
              <w:spacing w:after="0" w:line="240" w:lineRule="auto"/>
              <w:rPr>
                <w:rFonts w:ascii="Arial" w:eastAsia="Times New Roman" w:hAnsi="Arial" w:cs="Arial"/>
                <w:color w:val="000000"/>
                <w:sz w:val="20"/>
                <w:szCs w:val="20"/>
                <w:lang w:val="nl-NL"/>
              </w:rPr>
            </w:pPr>
            <w:r w:rsidRPr="00F860D7">
              <w:rPr>
                <w:rFonts w:ascii="Arial" w:hAnsi="Arial" w:cs="Arial"/>
                <w:sz w:val="20"/>
                <w:szCs w:val="20"/>
                <w:lang w:val="en-AU"/>
              </w:rPr>
              <w:fldChar w:fldCharType="begin" w:fldLock="1"/>
            </w:r>
            <w:r w:rsidR="00F860D7" w:rsidRPr="00DD0F4F">
              <w:rPr>
                <w:rFonts w:ascii="Arial" w:hAnsi="Arial" w:cs="Arial"/>
                <w:sz w:val="20"/>
                <w:szCs w:val="20"/>
                <w:lang w:val="nl-NL"/>
              </w:rPr>
              <w:instrText xml:space="preserve">MERGEFIELD </w:instrText>
            </w:r>
            <w:r w:rsidR="00F860D7" w:rsidRPr="00DD0F4F">
              <w:rPr>
                <w:rFonts w:ascii="Arial" w:eastAsia="Times New Roman" w:hAnsi="Arial" w:cs="Arial"/>
                <w:color w:val="000000"/>
                <w:sz w:val="20"/>
                <w:szCs w:val="20"/>
                <w:lang w:val="nl-NL"/>
              </w:rPr>
              <w:instrText>Att.Notes</w:instrText>
            </w:r>
            <w:r w:rsidRPr="00F860D7">
              <w:rPr>
                <w:rFonts w:ascii="Arial" w:hAnsi="Arial" w:cs="Arial"/>
                <w:sz w:val="20"/>
                <w:szCs w:val="20"/>
                <w:lang w:val="en-AU"/>
              </w:rPr>
              <w:fldChar w:fldCharType="separate"/>
            </w:r>
            <w:r w:rsidR="00F860D7" w:rsidRPr="00DD0F4F">
              <w:rPr>
                <w:rFonts w:ascii="Arial" w:eastAsia="Times New Roman" w:hAnsi="Arial" w:cs="Arial"/>
                <w:color w:val="000000"/>
                <w:sz w:val="20"/>
                <w:szCs w:val="20"/>
                <w:lang w:val="nl-NL"/>
              </w:rPr>
              <w:t xml:space="preserve">Aanduiding van de rol van de gerelateerde zaak ten aanzien van de onderhanden ZAAK </w:t>
            </w:r>
            <w:r w:rsidRPr="00F860D7">
              <w:rPr>
                <w:rFonts w:ascii="Arial" w:hAnsi="Arial" w:cs="Arial"/>
                <w:sz w:val="20"/>
                <w:szCs w:val="20"/>
                <w:lang w:val="en-AU"/>
              </w:rPr>
              <w:fldChar w:fldCharType="end"/>
            </w:r>
          </w:p>
        </w:tc>
      </w:tr>
      <w:tr w:rsidR="00F860D7" w:rsidRPr="005E066D">
        <w:trPr>
          <w:trHeight w:val="230"/>
        </w:trPr>
        <w:tc>
          <w:tcPr>
            <w:tcW w:w="369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KING</w:t>
            </w: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1 januari 2013</w:t>
            </w: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5E066D">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Met dit attribuutsoort wordt gespecificeerd of het groepattribuut de verwijzing is naar de zaak van 'de opdrachtgever' (de zaakbehandelende organisatie is de 'opdrachtnemer') dan wel 'de opdrachtnemer' (de zaakbehandelende organisatie is de 'opdrachtgever').</w:t>
            </w:r>
          </w:p>
        </w:tc>
      </w:tr>
      <w:tr w:rsidR="00F860D7" w:rsidRPr="005E066D">
        <w:tc>
          <w:tcPr>
            <w:tcW w:w="369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r>
      <w:tr w:rsidR="00F860D7" w:rsidRPr="00F860D7">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F860D7" w:rsidRPr="00F860D7" w:rsidRDefault="00B47636"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Att.Type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AN15</w:t>
            </w:r>
            <w:r w:rsidRPr="00F860D7">
              <w:rPr>
                <w:rFonts w:ascii="Arial" w:hAnsi="Arial" w:cs="Arial"/>
                <w:sz w:val="20"/>
                <w:szCs w:val="20"/>
                <w:lang w:val="en-AU"/>
              </w:rPr>
              <w:fldChar w:fldCharType="end"/>
            </w: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5E066D">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"opdracht</w:t>
            </w:r>
            <w:r w:rsidR="0054461D" w:rsidRPr="00DD0F4F">
              <w:rPr>
                <w:rFonts w:ascii="Arial" w:eastAsia="Times New Roman" w:hAnsi="Arial" w:cs="Arial"/>
                <w:color w:val="000000"/>
                <w:sz w:val="20"/>
                <w:szCs w:val="20"/>
                <w:lang w:val="nl-NL"/>
              </w:rPr>
              <w:t>gev</w:t>
            </w:r>
            <w:r w:rsidRPr="00DD0F4F">
              <w:rPr>
                <w:rFonts w:ascii="Arial" w:eastAsia="Times New Roman" w:hAnsi="Arial" w:cs="Arial"/>
                <w:color w:val="000000"/>
                <w:sz w:val="20"/>
                <w:szCs w:val="20"/>
                <w:lang w:val="nl-NL"/>
              </w:rPr>
              <w:t xml:space="preserve">er" (de </w:t>
            </w:r>
            <w:r w:rsidR="0054461D" w:rsidRPr="00DD0F4F">
              <w:rPr>
                <w:rFonts w:ascii="Arial" w:eastAsia="Times New Roman" w:hAnsi="Arial" w:cs="Arial"/>
                <w:color w:val="000000"/>
                <w:sz w:val="20"/>
                <w:szCs w:val="20"/>
                <w:lang w:val="nl-NL"/>
              </w:rPr>
              <w:t>gerelateerde</w:t>
            </w:r>
            <w:r w:rsidRPr="00DD0F4F">
              <w:rPr>
                <w:rFonts w:ascii="Arial" w:eastAsia="Times New Roman" w:hAnsi="Arial" w:cs="Arial"/>
                <w:color w:val="000000"/>
                <w:sz w:val="20"/>
                <w:szCs w:val="20"/>
                <w:lang w:val="nl-NL"/>
              </w:rPr>
              <w:t xml:space="preserve"> zaak levert een bijdrage aan het bereiken van de uitkomst van de onderhanden zaak)</w:t>
            </w:r>
          </w:p>
          <w:p w:rsidR="00F860D7" w:rsidRPr="00DD0F4F" w:rsidRDefault="00F860D7" w:rsidP="0054461D">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"opdracht</w:t>
            </w:r>
            <w:r w:rsidR="0054461D" w:rsidRPr="00DD0F4F">
              <w:rPr>
                <w:rFonts w:ascii="Arial" w:eastAsia="Times New Roman" w:hAnsi="Arial" w:cs="Arial"/>
                <w:color w:val="000000"/>
                <w:sz w:val="20"/>
                <w:szCs w:val="20"/>
                <w:lang w:val="nl-NL"/>
              </w:rPr>
              <w:t>nem</w:t>
            </w:r>
            <w:r w:rsidRPr="00DD0F4F">
              <w:rPr>
                <w:rFonts w:ascii="Arial" w:eastAsia="Times New Roman" w:hAnsi="Arial" w:cs="Arial"/>
                <w:color w:val="000000"/>
                <w:sz w:val="20"/>
                <w:szCs w:val="20"/>
                <w:lang w:val="nl-NL"/>
              </w:rPr>
              <w:t>er" (</w:t>
            </w:r>
            <w:r w:rsidR="0054461D" w:rsidRPr="00DD0F4F">
              <w:rPr>
                <w:rFonts w:ascii="Arial" w:eastAsia="Times New Roman" w:hAnsi="Arial" w:cs="Arial"/>
                <w:color w:val="000000"/>
                <w:sz w:val="20"/>
                <w:szCs w:val="20"/>
                <w:lang w:val="nl-NL"/>
              </w:rPr>
              <w:t xml:space="preserve">aan het bereiken van de uitkomst van de gerelateerde zaak levert </w:t>
            </w:r>
            <w:r w:rsidRPr="00DD0F4F">
              <w:rPr>
                <w:rFonts w:ascii="Arial" w:eastAsia="Times New Roman" w:hAnsi="Arial" w:cs="Arial"/>
                <w:color w:val="000000"/>
                <w:sz w:val="20"/>
                <w:szCs w:val="20"/>
                <w:lang w:val="nl-NL"/>
              </w:rPr>
              <w:t>de onderhanden zaak een bijdrage)</w:t>
            </w:r>
          </w:p>
        </w:tc>
      </w:tr>
      <w:tr w:rsidR="00F860D7" w:rsidRPr="005E066D">
        <w:trPr>
          <w:trHeight w:val="230"/>
        </w:trPr>
        <w:tc>
          <w:tcPr>
            <w:tcW w:w="369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rPr>
              <w:t xml:space="preserve">Indicatie </w:t>
            </w:r>
            <w:r w:rsidRPr="00F860D7">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Nee</w:t>
            </w:r>
          </w:p>
        </w:tc>
      </w:tr>
      <w:tr w:rsidR="00F860D7" w:rsidRPr="00F860D7">
        <w:trPr>
          <w:trHeight w:val="275"/>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Nee</w:t>
            </w: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Nee</w:t>
            </w: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r w:rsidRPr="00F860D7">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Nee</w:t>
            </w: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F860D7" w:rsidRPr="00F860D7" w:rsidRDefault="00B47636"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Att.LowerBound</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1</w:t>
            </w:r>
            <w:r w:rsidRPr="00F860D7">
              <w:rPr>
                <w:rFonts w:ascii="Arial" w:hAnsi="Arial" w:cs="Arial"/>
                <w:sz w:val="20"/>
                <w:szCs w:val="20"/>
                <w:lang w:val="en-AU"/>
              </w:rPr>
              <w:fldChar w:fldCharType="end"/>
            </w:r>
            <w:r w:rsidR="00F860D7" w:rsidRPr="00F860D7">
              <w:rPr>
                <w:rFonts w:ascii="Arial" w:eastAsia="Times New Roman" w:hAnsi="Arial" w:cs="Arial"/>
                <w:color w:val="000000"/>
                <w:sz w:val="20"/>
                <w:szCs w:val="20"/>
              </w:rPr>
              <w:t xml:space="preserve"> - </w:t>
            </w:r>
            <w:r w:rsidRPr="00F860D7">
              <w:rPr>
                <w:rFonts w:ascii="Arial" w:eastAsia="Times New Roman" w:hAnsi="Arial" w:cs="Arial"/>
                <w:color w:val="000000"/>
                <w:sz w:val="20"/>
                <w:szCs w:val="20"/>
              </w:rPr>
              <w:fldChar w:fldCharType="begin" w:fldLock="1"/>
            </w:r>
            <w:r w:rsidR="00F860D7" w:rsidRPr="00F860D7">
              <w:rPr>
                <w:rFonts w:ascii="Arial" w:eastAsia="Times New Roman" w:hAnsi="Arial" w:cs="Arial"/>
                <w:color w:val="000000"/>
                <w:sz w:val="20"/>
                <w:szCs w:val="20"/>
              </w:rPr>
              <w:instrText>MERGEFIELD Att.UpperBound</w:instrText>
            </w:r>
            <w:r w:rsidRPr="00F860D7">
              <w:rPr>
                <w:rFonts w:ascii="Arial" w:eastAsia="Times New Roman" w:hAnsi="Arial" w:cs="Arial"/>
                <w:color w:val="000000"/>
                <w:sz w:val="20"/>
                <w:szCs w:val="20"/>
              </w:rPr>
              <w:fldChar w:fldCharType="separate"/>
            </w:r>
            <w:r w:rsidR="00F860D7" w:rsidRPr="00F860D7">
              <w:rPr>
                <w:rFonts w:ascii="Arial" w:eastAsia="Times New Roman" w:hAnsi="Arial" w:cs="Arial"/>
                <w:color w:val="000000"/>
                <w:sz w:val="20"/>
                <w:szCs w:val="20"/>
              </w:rPr>
              <w:t>1</w:t>
            </w:r>
            <w:r w:rsidRPr="00F860D7">
              <w:rPr>
                <w:rFonts w:ascii="Arial" w:eastAsia="Times New Roman" w:hAnsi="Arial" w:cs="Arial"/>
                <w:color w:val="000000"/>
                <w:sz w:val="20"/>
                <w:szCs w:val="20"/>
              </w:rPr>
              <w:fldChar w:fldCharType="end"/>
            </w:r>
          </w:p>
        </w:tc>
      </w:tr>
      <w:tr w:rsidR="00F860D7" w:rsidRPr="00F860D7">
        <w:trPr>
          <w:trHeight w:val="20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b/>
                <w:bCs/>
                <w:color w:val="000000"/>
                <w:sz w:val="20"/>
                <w:szCs w:val="20"/>
              </w:rPr>
            </w:pPr>
          </w:p>
        </w:tc>
      </w:tr>
      <w:tr w:rsidR="00F860D7" w:rsidRPr="005E066D">
        <w:trPr>
          <w:trHeight w:val="20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Default: &lt;memo&gt;</w:t>
            </w:r>
          </w:p>
          <w:p w:rsidR="00F860D7" w:rsidRPr="00DD0F4F" w:rsidRDefault="00F860D7" w:rsidP="00F860D7">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Description:Gemeentelijk basisgegeven</w:t>
            </w:r>
          </w:p>
        </w:tc>
      </w:tr>
      <w:tr w:rsidR="00F860D7" w:rsidRPr="005E066D">
        <w:trPr>
          <w:trHeight w:val="230"/>
        </w:trPr>
        <w:tc>
          <w:tcPr>
            <w:tcW w:w="369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F860D7" w:rsidRPr="00DD0F4F" w:rsidRDefault="00F860D7" w:rsidP="00F860D7">
            <w:pPr>
              <w:autoSpaceDE w:val="0"/>
              <w:autoSpaceDN w:val="0"/>
              <w:adjustRightInd w:val="0"/>
              <w:spacing w:after="0" w:line="240" w:lineRule="auto"/>
              <w:rPr>
                <w:rFonts w:ascii="Arial" w:eastAsia="Times New Roman" w:hAnsi="Arial" w:cs="Arial"/>
                <w:b/>
                <w:bCs/>
                <w:color w:val="000000"/>
                <w:sz w:val="20"/>
                <w:szCs w:val="20"/>
                <w:lang w:val="nl-NL"/>
              </w:rPr>
            </w:pPr>
          </w:p>
        </w:tc>
      </w:tr>
      <w:tr w:rsidR="00F860D7" w:rsidRPr="00F860D7">
        <w:trPr>
          <w:trHeight w:val="230"/>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rFonts w:ascii="Arial" w:eastAsia="Times New Roman" w:hAnsi="Arial" w:cs="Arial"/>
                <w:color w:val="000000"/>
                <w:sz w:val="20"/>
                <w:szCs w:val="20"/>
              </w:rPr>
            </w:pPr>
            <w:r w:rsidRPr="00F860D7">
              <w:rPr>
                <w:rFonts w:ascii="Arial" w:eastAsia="Times New Roman" w:hAnsi="Arial" w:cs="Arial"/>
                <w:color w:val="000000"/>
                <w:sz w:val="20"/>
                <w:szCs w:val="20"/>
              </w:rPr>
              <w:t>-</w:t>
            </w:r>
          </w:p>
        </w:tc>
      </w:tr>
    </w:tbl>
    <w:p w:rsidR="006B550F" w:rsidRPr="00DD0F4F" w:rsidRDefault="00B47636"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Startdatum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DD0F4F" w:rsidRDefault="00B47636"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met de uitvoering van de gerelateerde zaak is gestart</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lastRenderedPageBreak/>
              <w:t>Waardenverzameling</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voor of na de huidige datum en tijd</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rsidR="006B550F" w:rsidRPr="00DD0F4F" w:rsidRDefault="00B47636"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Status-omschrijving generiek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statusomschrijvingGeneriek</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DD0F4F" w:rsidRDefault="00B47636"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 xml:space="preserve">Algemeen gehanteerde omschrijving van de aard van de laatst bekende status van de gerelateerde zaak. </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de generieke omschrijving van het statustype van de laatst bekende status van de gerelateerde zaak. De generieke omschrijving is de aard van de status zoals deze landelijk wordt toegepast. Deze kan afwijken van de door de zaakbehandelende organisatie gehanteerde naam, de Statustypeomschrijving.</w:t>
            </w:r>
          </w:p>
        </w:tc>
      </w:tr>
      <w:tr w:rsidR="006B550F" w:rsidRPr="005E066D" w:rsidTr="00211C3F">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Ontlenen aan het tussen beide organisaties afgesproken zaaktype in de van toepassing zijn ZaakTypeCatalogus.</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rsidR="006B550F" w:rsidRPr="00DD0F4F" w:rsidRDefault="00B47636"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Datum status gezet</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datumStatusGezet</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DD0F4F" w:rsidRDefault="00B47636"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de gerelateerde zaak de laatst bekende status heeft verkregen.</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Op één dag kan een zaak meerdere statussen doorlopen. Om te kunnen bepalen wat de laatst gezette status is of in welke volgorde de statussen bereikt zijn, wordt de datum tot op de minuut vastgelegd.</w:t>
            </w:r>
          </w:p>
        </w:tc>
      </w:tr>
      <w:tr w:rsidR="006B550F" w:rsidRPr="005E066D" w:rsidTr="00211C3F">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(JJJJMMDDUUMM)</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of voor de huidige datum en tijd</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attribuutsoort moet van een waarde voorzien zijn indien Status-omschrijving generiek van een waarde is voorzien.</w:t>
            </w:r>
          </w:p>
        </w:tc>
      </w:tr>
    </w:tbl>
    <w:p w:rsidR="006B550F" w:rsidRPr="00DD0F4F" w:rsidRDefault="00B47636"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Einddatum</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DD0F4F" w:rsidRDefault="00B47636"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De datum waarop de uitvoering van de gerelateerde zaak afgerond is.</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periode waarin de gerelateerde zaak is uitgevoerd, is inclusief de opgegeven datum.</w:t>
            </w:r>
          </w:p>
        </w:tc>
      </w:tr>
      <w:tr w:rsidR="006B550F" w:rsidRPr="005E066D" w:rsidTr="00211C3F">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of voor de huidige datum en tijd</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rsidR="006B550F" w:rsidRPr="00DD0F4F" w:rsidRDefault="00B47636" w:rsidP="006B550F">
      <w:pPr>
        <w:autoSpaceDE w:val="0"/>
        <w:autoSpaceDN w:val="0"/>
        <w:adjustRightInd w:val="0"/>
        <w:spacing w:before="240" w:after="60" w:line="240" w:lineRule="auto"/>
        <w:outlineLvl w:val="3"/>
        <w:rPr>
          <w:rFonts w:ascii="Arial" w:eastAsia="Times New Roman" w:hAnsi="Arial" w:cs="Arial"/>
          <w:b/>
          <w:bCs/>
          <w:color w:val="004080"/>
          <w:sz w:val="24"/>
          <w:szCs w:val="24"/>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b/>
          <w:bCs/>
          <w:color w:val="004080"/>
          <w:sz w:val="24"/>
          <w:szCs w:val="24"/>
          <w:lang w:val="nl-NL"/>
        </w:rPr>
        <w:instrText>Att.Stereotype</w:instrText>
      </w:r>
      <w:r w:rsidRPr="00F2006F">
        <w:rPr>
          <w:rFonts w:ascii="Arial" w:hAnsi="Arial" w:cs="Arial"/>
          <w:sz w:val="20"/>
          <w:szCs w:val="20"/>
          <w:lang w:val="en-AU"/>
        </w:rPr>
        <w:fldChar w:fldCharType="separate"/>
      </w:r>
      <w:r w:rsidR="006B550F" w:rsidRPr="00DD0F4F">
        <w:rPr>
          <w:rFonts w:ascii="Arial" w:eastAsia="Times New Roman" w:hAnsi="Arial" w:cs="Arial"/>
          <w:b/>
          <w:bCs/>
          <w:color w:val="004080"/>
          <w:sz w:val="24"/>
          <w:szCs w:val="24"/>
          <w:lang w:val="nl-NL"/>
        </w:rPr>
        <w:t>«Attribuutsoort»</w:t>
      </w:r>
      <w:r w:rsidRPr="00F2006F">
        <w:rPr>
          <w:rFonts w:ascii="Arial" w:hAnsi="Arial" w:cs="Arial"/>
          <w:sz w:val="20"/>
          <w:szCs w:val="20"/>
          <w:lang w:val="en-AU"/>
        </w:rPr>
        <w:fldChar w:fldCharType="end"/>
      </w:r>
      <w:r w:rsidR="006B550F" w:rsidRPr="00DD0F4F">
        <w:rPr>
          <w:rFonts w:ascii="Arial" w:eastAsia="Times New Roman" w:hAnsi="Arial" w:cs="Arial"/>
          <w:b/>
          <w:bCs/>
          <w:color w:val="004080"/>
          <w:sz w:val="24"/>
          <w:szCs w:val="24"/>
          <w:lang w:val="nl-NL"/>
        </w:rPr>
        <w:t xml:space="preserve">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Att.Name</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Resultaatomschrijving</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 van groepattribuutsoort '</w:t>
      </w:r>
      <w:r w:rsidRPr="00F2006F">
        <w:rPr>
          <w:rFonts w:ascii="Arial" w:eastAsia="Times New Roman" w:hAnsi="Arial" w:cs="Arial"/>
          <w:b/>
          <w:bCs/>
          <w:color w:val="004080"/>
          <w:sz w:val="24"/>
          <w:szCs w:val="24"/>
        </w:rPr>
        <w:fldChar w:fldCharType="begin" w:fldLock="1"/>
      </w:r>
      <w:r w:rsidR="006B550F" w:rsidRPr="00DD0F4F">
        <w:rPr>
          <w:rFonts w:ascii="Arial" w:eastAsia="Times New Roman" w:hAnsi="Arial" w:cs="Arial"/>
          <w:b/>
          <w:bCs/>
          <w:color w:val="004080"/>
          <w:sz w:val="24"/>
          <w:szCs w:val="24"/>
          <w:lang w:val="nl-NL"/>
        </w:rPr>
        <w:instrText>MERGEFIELD Att.ParentElement</w:instrText>
      </w:r>
      <w:r w:rsidRPr="00F2006F">
        <w:rPr>
          <w:rFonts w:ascii="Arial" w:eastAsia="Times New Roman" w:hAnsi="Arial" w:cs="Arial"/>
          <w:b/>
          <w:bCs/>
          <w:color w:val="004080"/>
          <w:sz w:val="24"/>
          <w:szCs w:val="24"/>
        </w:rPr>
        <w:fldChar w:fldCharType="separate"/>
      </w:r>
      <w:r w:rsidR="006B550F" w:rsidRPr="00DD0F4F">
        <w:rPr>
          <w:rFonts w:ascii="Arial" w:eastAsia="Times New Roman" w:hAnsi="Arial" w:cs="Arial"/>
          <w:b/>
          <w:bCs/>
          <w:color w:val="004080"/>
          <w:sz w:val="24"/>
          <w:szCs w:val="24"/>
          <w:lang w:val="nl-NL"/>
        </w:rPr>
        <w:t>Gerelateerde externe ZAAK</w:t>
      </w:r>
      <w:r w:rsidRPr="00F2006F">
        <w:rPr>
          <w:rFonts w:ascii="Arial" w:eastAsia="Times New Roman" w:hAnsi="Arial" w:cs="Arial"/>
          <w:b/>
          <w:bCs/>
          <w:color w:val="004080"/>
          <w:sz w:val="24"/>
          <w:szCs w:val="24"/>
        </w:rPr>
        <w:fldChar w:fldCharType="end"/>
      </w:r>
      <w:r w:rsidR="006B550F" w:rsidRPr="00DD0F4F">
        <w:rPr>
          <w:rFonts w:ascii="Arial" w:eastAsia="Times New Roman" w:hAnsi="Arial" w:cs="Arial"/>
          <w:b/>
          <w:bCs/>
          <w:color w:val="004080"/>
          <w:sz w:val="24"/>
          <w:szCs w:val="24"/>
          <w:lang w:val="nl-NL"/>
        </w:rPr>
        <w:t>'</w:t>
      </w:r>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33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w:t>
            </w:r>
            <w:r w:rsidRPr="00F2006F">
              <w:rPr>
                <w:rFonts w:ascii="Arial" w:hAnsi="Arial" w:cs="Arial"/>
                <w:sz w:val="20"/>
                <w:szCs w:val="20"/>
                <w:lang w:val="en-AU"/>
              </w:rPr>
              <w:fldChar w:fldCharType="end"/>
            </w:r>
          </w:p>
        </w:tc>
      </w:tr>
      <w:tr w:rsidR="006B550F" w:rsidRPr="00F2006F"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1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6B550F" w:rsidRPr="00DD0F4F" w:rsidRDefault="00B47636" w:rsidP="00211C3F">
            <w:pPr>
              <w:autoSpaceDE w:val="0"/>
              <w:autoSpaceDN w:val="0"/>
              <w:adjustRightInd w:val="0"/>
              <w:spacing w:after="0" w:line="240" w:lineRule="auto"/>
              <w:rPr>
                <w:rFonts w:ascii="Arial" w:eastAsia="Times New Roman" w:hAnsi="Arial" w:cs="Arial"/>
                <w:color w:val="000000"/>
                <w:sz w:val="20"/>
                <w:szCs w:val="20"/>
                <w:lang w:val="nl-NL"/>
              </w:rPr>
            </w:pPr>
            <w:r w:rsidRPr="00F2006F">
              <w:rPr>
                <w:rFonts w:ascii="Arial" w:hAnsi="Arial" w:cs="Arial"/>
                <w:sz w:val="20"/>
                <w:szCs w:val="20"/>
                <w:lang w:val="en-AU"/>
              </w:rPr>
              <w:fldChar w:fldCharType="begin" w:fldLock="1"/>
            </w:r>
            <w:r w:rsidR="006B550F" w:rsidRPr="00DD0F4F">
              <w:rPr>
                <w:rFonts w:ascii="Arial" w:hAnsi="Arial" w:cs="Arial"/>
                <w:sz w:val="20"/>
                <w:szCs w:val="20"/>
                <w:lang w:val="nl-NL"/>
              </w:rPr>
              <w:instrText xml:space="preserve">MERGEFIELD </w:instrText>
            </w:r>
            <w:r w:rsidR="006B550F" w:rsidRPr="00DD0F4F">
              <w:rPr>
                <w:rFonts w:ascii="Arial" w:eastAsia="Times New Roman" w:hAnsi="Arial" w:cs="Arial"/>
                <w:color w:val="000000"/>
                <w:sz w:val="20"/>
                <w:szCs w:val="20"/>
                <w:lang w:val="nl-NL"/>
              </w:rPr>
              <w:instrText>Att.Notes</w:instrText>
            </w:r>
            <w:r w:rsidRPr="00F2006F">
              <w:rPr>
                <w:rFonts w:ascii="Arial" w:hAnsi="Arial" w:cs="Arial"/>
                <w:sz w:val="20"/>
                <w:szCs w:val="20"/>
                <w:lang w:val="en-AU"/>
              </w:rPr>
              <w:fldChar w:fldCharType="end"/>
            </w:r>
            <w:r w:rsidR="006B550F" w:rsidRPr="00DD0F4F">
              <w:rPr>
                <w:rFonts w:ascii="Arial" w:eastAsia="Times New Roman" w:hAnsi="Arial" w:cs="Arial"/>
                <w:color w:val="610E6A"/>
                <w:sz w:val="20"/>
                <w:szCs w:val="20"/>
                <w:lang w:val="nl-NL"/>
              </w:rPr>
              <w:t>Een korte omschrijving wat het resultaat van de gerelateerde zaak inhoudt.</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 januari 2013</w:t>
            </w: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5E066D"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één van de resultaatomschrijvingen zoals gespecificeerd bij het door beide organisaties overeengekomen zaaktype in de van toepassing zijnde ZaakTypeCatalogus.</w:t>
            </w:r>
          </w:p>
        </w:tc>
      </w:tr>
      <w:tr w:rsidR="006B550F" w:rsidRPr="005E066D" w:rsidTr="00211C3F">
        <w:trPr>
          <w:trHeight w:val="230"/>
        </w:trPr>
        <w:tc>
          <w:tcPr>
            <w:tcW w:w="369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6B550F" w:rsidRPr="00DD0F4F" w:rsidRDefault="006B550F" w:rsidP="00211C3F">
            <w:pPr>
              <w:autoSpaceDE w:val="0"/>
              <w:autoSpaceDN w:val="0"/>
              <w:adjustRightInd w:val="0"/>
              <w:spacing w:after="0" w:line="240" w:lineRule="auto"/>
              <w:rPr>
                <w:rFonts w:ascii="Arial" w:eastAsia="Times New Roman" w:hAnsi="Arial" w:cs="Arial"/>
                <w:b/>
                <w:bCs/>
                <w:color w:val="000000"/>
                <w:sz w:val="20"/>
                <w:szCs w:val="20"/>
                <w:lang w:val="nl-NL"/>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75"/>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formele historie</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brondocument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Indicatie in onderzoek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lang w:val="en-AU"/>
              </w:rPr>
              <w:t>Aanduiding strijdigheid/nietigheid</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6B550F" w:rsidRPr="00F2006F" w:rsidRDefault="00B47636"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0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Gemeentelijk basisgegeven</w:t>
            </w: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b/>
                <w:bCs/>
                <w:color w:val="000000"/>
                <w:sz w:val="20"/>
                <w:szCs w:val="20"/>
              </w:rPr>
            </w:pPr>
          </w:p>
        </w:tc>
      </w:tr>
      <w:tr w:rsidR="006B550F" w:rsidRPr="00F2006F" w:rsidTr="00211C3F">
        <w:trPr>
          <w:trHeight w:val="230"/>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w:t>
            </w:r>
          </w:p>
        </w:tc>
      </w:tr>
    </w:tbl>
    <w:p w:rsidR="00F2006F" w:rsidRDefault="00F2006F" w:rsidP="00EE4D07"/>
    <w:p w:rsidR="00B34554" w:rsidRPr="00B34554" w:rsidRDefault="00B47636" w:rsidP="00B34554">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b/>
          <w:bCs/>
          <w:color w:val="004080"/>
          <w:sz w:val="24"/>
          <w:szCs w:val="24"/>
        </w:rPr>
        <w:instrText>Connector.Stereotype</w:instrText>
      </w:r>
      <w:r w:rsidRPr="00B34554">
        <w:rPr>
          <w:rFonts w:ascii="Arial" w:hAnsi="Arial" w:cs="Arial"/>
          <w:sz w:val="20"/>
          <w:szCs w:val="20"/>
          <w:lang w:val="en-AU"/>
        </w:rPr>
        <w:fldChar w:fldCharType="separate"/>
      </w:r>
      <w:r w:rsidR="00B34554" w:rsidRPr="00B34554">
        <w:rPr>
          <w:rFonts w:ascii="Arial" w:eastAsia="Times New Roman" w:hAnsi="Arial" w:cs="Arial"/>
          <w:b/>
          <w:bCs/>
          <w:color w:val="004080"/>
          <w:sz w:val="24"/>
          <w:szCs w:val="24"/>
        </w:rPr>
        <w:t>«Relatiesoort»</w:t>
      </w:r>
      <w:r w:rsidRPr="00B34554">
        <w:rPr>
          <w:rFonts w:ascii="Arial" w:hAnsi="Arial" w:cs="Arial"/>
          <w:sz w:val="20"/>
          <w:szCs w:val="20"/>
          <w:lang w:val="en-AU"/>
        </w:rPr>
        <w:fldChar w:fldCharType="end"/>
      </w:r>
      <w:r w:rsidR="00B34554" w:rsidRPr="00B34554">
        <w:rPr>
          <w:rFonts w:ascii="Arial" w:eastAsia="Times New Roman" w:hAnsi="Arial" w:cs="Arial"/>
          <w:b/>
          <w:bCs/>
          <w:color w:val="004080"/>
          <w:sz w:val="24"/>
          <w:szCs w:val="24"/>
        </w:rPr>
        <w:t xml:space="preserve"> </w:t>
      </w:r>
      <w:r w:rsidRPr="00B34554">
        <w:rPr>
          <w:rFonts w:ascii="Arial" w:eastAsia="Times New Roman" w:hAnsi="Arial" w:cs="Arial"/>
          <w:b/>
          <w:bCs/>
          <w:color w:val="004080"/>
          <w:sz w:val="24"/>
          <w:szCs w:val="24"/>
        </w:rPr>
        <w:fldChar w:fldCharType="begin" w:fldLock="1"/>
      </w:r>
      <w:r w:rsidR="00B34554" w:rsidRPr="00B34554">
        <w:rPr>
          <w:rFonts w:ascii="Arial" w:eastAsia="Times New Roman" w:hAnsi="Arial" w:cs="Arial"/>
          <w:b/>
          <w:bCs/>
          <w:color w:val="004080"/>
          <w:sz w:val="24"/>
          <w:szCs w:val="24"/>
        </w:rPr>
        <w:instrText>MERGEFIELD Connector.Name</w:instrText>
      </w:r>
      <w:r w:rsidRPr="00B34554">
        <w:rPr>
          <w:rFonts w:ascii="Arial" w:eastAsia="Times New Roman" w:hAnsi="Arial" w:cs="Arial"/>
          <w:b/>
          <w:bCs/>
          <w:color w:val="004080"/>
          <w:sz w:val="24"/>
          <w:szCs w:val="24"/>
        </w:rPr>
        <w:fldChar w:fldCharType="separate"/>
      </w:r>
      <w:r w:rsidR="00B34554" w:rsidRPr="00B34554">
        <w:rPr>
          <w:rFonts w:ascii="Arial" w:eastAsia="Times New Roman" w:hAnsi="Arial" w:cs="Arial"/>
          <w:b/>
          <w:bCs/>
          <w:color w:val="004080"/>
          <w:sz w:val="24"/>
          <w:szCs w:val="24"/>
        </w:rPr>
        <w:t xml:space="preserve">heeft </w:t>
      </w:r>
      <w:r w:rsidRPr="00B34554">
        <w:rPr>
          <w:rFonts w:ascii="Arial" w:eastAsia="Times New Roman" w:hAnsi="Arial" w:cs="Arial"/>
          <w:b/>
          <w:bCs/>
          <w:color w:val="004080"/>
          <w:sz w:val="24"/>
          <w:szCs w:val="24"/>
        </w:rPr>
        <w:fldChar w:fldCharType="end"/>
      </w:r>
      <w:r w:rsidR="00B34554">
        <w:rPr>
          <w:rFonts w:ascii="Arial" w:eastAsia="Times New Roman" w:hAnsi="Arial" w:cs="Arial"/>
          <w:b/>
          <w:bCs/>
          <w:color w:val="004080"/>
          <w:sz w:val="24"/>
          <w:szCs w:val="24"/>
        </w:rPr>
        <w:t>gerelateerde</w:t>
      </w:r>
    </w:p>
    <w:tbl>
      <w:tblPr>
        <w:tblW w:w="0" w:type="auto"/>
        <w:tblInd w:w="60" w:type="dxa"/>
        <w:tblLayout w:type="fixed"/>
        <w:tblCellMar>
          <w:left w:w="60" w:type="dxa"/>
          <w:right w:w="60" w:type="dxa"/>
        </w:tblCellMar>
        <w:tblLook w:val="0000"/>
      </w:tblPr>
      <w:tblGrid>
        <w:gridCol w:w="3690"/>
        <w:gridCol w:w="5670"/>
      </w:tblGrid>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B34554" w:rsidRPr="00B34554" w:rsidRDefault="00B47636"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Connector.Name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 xml:space="preserve">heeft </w:t>
            </w:r>
            <w:r w:rsidRPr="00B34554">
              <w:rPr>
                <w:rFonts w:ascii="Arial" w:hAnsi="Arial" w:cs="Arial"/>
                <w:sz w:val="20"/>
                <w:szCs w:val="20"/>
                <w:lang w:val="en-AU"/>
              </w:rPr>
              <w:fldChar w:fldCharType="end"/>
            </w:r>
            <w:r w:rsidR="00B34554">
              <w:rPr>
                <w:rFonts w:ascii="Arial" w:hAnsi="Arial" w:cs="Arial"/>
                <w:sz w:val="20"/>
                <w:szCs w:val="20"/>
                <w:lang w:val="en-AU"/>
              </w:rPr>
              <w:t>gerelateerde</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Gerelateerd objecttype</w:t>
            </w:r>
          </w:p>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B34554" w:rsidRPr="00B34554" w:rsidRDefault="00B47636"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Element.Name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ZAAK</w:t>
            </w:r>
            <w:r w:rsidRPr="00B34554">
              <w:rPr>
                <w:rFonts w:ascii="Arial" w:hAnsi="Arial" w:cs="Arial"/>
                <w:sz w:val="20"/>
                <w:szCs w:val="20"/>
                <w:lang w:val="en-AU"/>
              </w:rPr>
              <w:fldChar w:fldCharType="end"/>
            </w:r>
          </w:p>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p w:rsidR="00B34554" w:rsidRPr="00B34554" w:rsidRDefault="00B47636"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fldChar w:fldCharType="begin" w:fldLock="1"/>
            </w:r>
            <w:r w:rsidR="00B34554" w:rsidRPr="00B34554">
              <w:rPr>
                <w:rFonts w:ascii="Arial" w:eastAsia="Times New Roman" w:hAnsi="Arial" w:cs="Arial"/>
                <w:color w:val="000000"/>
                <w:sz w:val="20"/>
                <w:szCs w:val="20"/>
              </w:rPr>
              <w:instrText>MERGEFIELD ConnTarget.Cardinality</w:instrText>
            </w:r>
            <w:r w:rsidRPr="00B34554">
              <w:rPr>
                <w:rFonts w:ascii="Arial" w:eastAsia="Times New Roman" w:hAnsi="Arial" w:cs="Arial"/>
                <w:color w:val="000000"/>
                <w:sz w:val="20"/>
                <w:szCs w:val="20"/>
              </w:rPr>
              <w:fldChar w:fldCharType="separate"/>
            </w:r>
            <w:r w:rsidR="00B34554" w:rsidRPr="00B34554">
              <w:rPr>
                <w:rFonts w:ascii="Arial" w:eastAsia="Times New Roman" w:hAnsi="Arial" w:cs="Arial"/>
                <w:color w:val="000000"/>
                <w:sz w:val="20"/>
                <w:szCs w:val="20"/>
              </w:rPr>
              <w:t>0..*</w:t>
            </w:r>
            <w:r w:rsidRPr="00B34554">
              <w:rPr>
                <w:rFonts w:ascii="Arial" w:eastAsia="Times New Roman" w:hAnsi="Arial" w:cs="Arial"/>
                <w:color w:val="000000"/>
                <w:sz w:val="20"/>
                <w:szCs w:val="20"/>
              </w:rPr>
              <w:fldChar w:fldCharType="end"/>
            </w:r>
            <w:r w:rsidR="00B34554" w:rsidRPr="00B34554">
              <w:rPr>
                <w:rFonts w:ascii="Arial" w:eastAsia="Times New Roman" w:hAnsi="Arial" w:cs="Arial"/>
                <w:color w:val="000000"/>
                <w:sz w:val="20"/>
                <w:szCs w:val="20"/>
              </w:rPr>
              <w:t xml:space="preserve"> </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5E066D">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GFO Zaken 2004, aangepast door KING</w:t>
            </w:r>
          </w:p>
        </w:tc>
      </w:tr>
      <w:tr w:rsidR="00B34554" w:rsidRPr="005E066D">
        <w:trPr>
          <w:trHeight w:val="230"/>
        </w:trPr>
        <w:tc>
          <w:tcPr>
            <w:tcW w:w="369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5E066D">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B34554" w:rsidRPr="00DD0F4F" w:rsidRDefault="00B47636" w:rsidP="00B34554">
            <w:pPr>
              <w:autoSpaceDE w:val="0"/>
              <w:autoSpaceDN w:val="0"/>
              <w:adjustRightInd w:val="0"/>
              <w:spacing w:after="0" w:line="240" w:lineRule="auto"/>
              <w:rPr>
                <w:rFonts w:ascii="Arial" w:eastAsia="Times New Roman" w:hAnsi="Arial" w:cs="Arial"/>
                <w:color w:val="000000"/>
                <w:sz w:val="20"/>
                <w:szCs w:val="20"/>
                <w:lang w:val="nl-NL"/>
              </w:rPr>
            </w:pPr>
            <w:r w:rsidRPr="00B34554">
              <w:rPr>
                <w:rFonts w:ascii="Arial" w:hAnsi="Arial" w:cs="Arial"/>
                <w:sz w:val="20"/>
                <w:szCs w:val="20"/>
                <w:lang w:val="en-AU"/>
              </w:rPr>
              <w:fldChar w:fldCharType="begin" w:fldLock="1"/>
            </w:r>
            <w:r w:rsidR="00B34554" w:rsidRPr="00DD0F4F">
              <w:rPr>
                <w:rFonts w:ascii="Arial" w:hAnsi="Arial" w:cs="Arial"/>
                <w:sz w:val="20"/>
                <w:szCs w:val="20"/>
                <w:lang w:val="nl-NL"/>
              </w:rPr>
              <w:instrText xml:space="preserve">MERGEFIELD </w:instrText>
            </w:r>
            <w:r w:rsidR="00B34554" w:rsidRPr="00DD0F4F">
              <w:rPr>
                <w:rFonts w:ascii="Arial" w:eastAsia="Times New Roman" w:hAnsi="Arial" w:cs="Arial"/>
                <w:color w:val="000000"/>
                <w:sz w:val="20"/>
                <w:szCs w:val="20"/>
                <w:lang w:val="nl-NL"/>
              </w:rPr>
              <w:instrText>Connector.Notes</w:instrText>
            </w:r>
            <w:r w:rsidRPr="00B34554">
              <w:rPr>
                <w:rFonts w:ascii="Arial" w:hAnsi="Arial" w:cs="Arial"/>
                <w:sz w:val="20"/>
                <w:szCs w:val="20"/>
                <w:lang w:val="en-AU"/>
              </w:rPr>
              <w:fldChar w:fldCharType="end"/>
            </w:r>
            <w:r w:rsidR="00B34554" w:rsidRPr="00DD0F4F">
              <w:rPr>
                <w:rFonts w:ascii="Arial" w:eastAsia="Times New Roman" w:hAnsi="Arial" w:cs="Arial"/>
                <w:color w:val="610E6A"/>
                <w:sz w:val="20"/>
                <w:szCs w:val="20"/>
                <w:lang w:val="nl-NL"/>
              </w:rPr>
              <w:t>De andere ZAAKen die relevant zijn voor de ZAAK.</w:t>
            </w:r>
          </w:p>
        </w:tc>
      </w:tr>
      <w:tr w:rsidR="00B34554" w:rsidRPr="005E066D">
        <w:tc>
          <w:tcPr>
            <w:tcW w:w="369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KING</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1 juni 2008</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5E066D">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275DB1" w:rsidRPr="00DD0F4F" w:rsidRDefault="00B34554" w:rsidP="00275DB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gaat hier om andere zaken</w:t>
            </w:r>
            <w:r w:rsidR="006F5256" w:rsidRPr="00DD0F4F">
              <w:rPr>
                <w:rFonts w:ascii="Arial" w:eastAsia="Times New Roman" w:hAnsi="Arial" w:cs="Arial"/>
                <w:color w:val="000000"/>
                <w:sz w:val="20"/>
                <w:szCs w:val="20"/>
                <w:lang w:val="nl-NL"/>
              </w:rPr>
              <w:t>, binnen het</w:t>
            </w:r>
            <w:r w:rsidR="00BF50FF" w:rsidRPr="00DD0F4F">
              <w:rPr>
                <w:rFonts w:ascii="Arial" w:eastAsia="Times New Roman" w:hAnsi="Arial" w:cs="Arial"/>
                <w:color w:val="000000"/>
                <w:sz w:val="20"/>
                <w:szCs w:val="20"/>
                <w:lang w:val="nl-NL"/>
              </w:rPr>
              <w:t xml:space="preserve">zelfde </w:t>
            </w:r>
            <w:r w:rsidR="006F5256" w:rsidRPr="00DD0F4F">
              <w:rPr>
                <w:rFonts w:ascii="Arial" w:eastAsia="Times New Roman" w:hAnsi="Arial" w:cs="Arial"/>
                <w:color w:val="000000"/>
                <w:sz w:val="20"/>
                <w:szCs w:val="20"/>
                <w:lang w:val="nl-NL"/>
              </w:rPr>
              <w:t xml:space="preserve"> informatiedomein</w:t>
            </w:r>
            <w:r w:rsidR="00BF50FF" w:rsidRPr="00DD0F4F">
              <w:rPr>
                <w:rFonts w:ascii="Arial" w:eastAsia="Times New Roman" w:hAnsi="Arial" w:cs="Arial"/>
                <w:color w:val="000000"/>
                <w:sz w:val="20"/>
                <w:szCs w:val="20"/>
                <w:lang w:val="nl-NL"/>
              </w:rPr>
              <w:t xml:space="preserve"> als waar de onderhanden zaak wordt behandeld</w:t>
            </w:r>
            <w:r w:rsidR="006F5256"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die op enigerlei wijze relevant zijn voor de onderhanden zaak. Dat kunnen eerder in behandeling genomen en/of afgeronde zaken zijn die aanleiding geven tot het verzoeken om een nieuwe zaak. Bijvoorbeeld in het geval van een bezwaar (nieuwe zaak) tegen een besluit dat is genomen in een andere zaak. Het kunnen zaken zijn waarop de onderhanden zaak betrekking heeft</w:t>
            </w:r>
            <w:r w:rsidR="00275DB1" w:rsidRPr="00DD0F4F">
              <w:rPr>
                <w:rFonts w:ascii="Arial" w:eastAsia="Times New Roman" w:hAnsi="Arial" w:cs="Arial"/>
                <w:color w:val="000000"/>
                <w:sz w:val="20"/>
                <w:szCs w:val="20"/>
                <w:lang w:val="nl-NL"/>
              </w:rPr>
              <w:t xml:space="preserve">, vergelijkbaar met de zaakobjecten waarop een zaak betrekking heeft. En het kunnen zaken zijn waarin een bijdrage geleverd wordt aan het bereiken van de uitkomst van de onderhanden zaak, vergelijkbaar met gerelateerde externe zaken. </w:t>
            </w:r>
            <w:r w:rsidR="00A41FFB" w:rsidRPr="00DD0F4F">
              <w:rPr>
                <w:rFonts w:ascii="Arial" w:eastAsia="Times New Roman" w:hAnsi="Arial" w:cs="Arial"/>
                <w:color w:val="000000"/>
                <w:sz w:val="20"/>
                <w:szCs w:val="20"/>
                <w:lang w:val="nl-NL"/>
              </w:rPr>
              <w:t xml:space="preserve">Een voorbeeld is het behandelen van zienswijzen in </w:t>
            </w:r>
            <w:r w:rsidR="00235FE4" w:rsidRPr="00DD0F4F">
              <w:rPr>
                <w:rFonts w:ascii="Arial" w:eastAsia="Times New Roman" w:hAnsi="Arial" w:cs="Arial"/>
                <w:color w:val="000000"/>
                <w:sz w:val="20"/>
                <w:szCs w:val="20"/>
                <w:lang w:val="nl-NL"/>
              </w:rPr>
              <w:t xml:space="preserve">evenzovele </w:t>
            </w:r>
            <w:r w:rsidR="00A41FFB" w:rsidRPr="00DD0F4F">
              <w:rPr>
                <w:rFonts w:ascii="Arial" w:eastAsia="Times New Roman" w:hAnsi="Arial" w:cs="Arial"/>
                <w:color w:val="000000"/>
                <w:sz w:val="20"/>
                <w:szCs w:val="20"/>
                <w:lang w:val="nl-NL"/>
              </w:rPr>
              <w:t>daartoe dienende zaken waarvan de uitkomst</w:t>
            </w:r>
            <w:r w:rsidR="00235FE4" w:rsidRPr="00DD0F4F">
              <w:rPr>
                <w:rFonts w:ascii="Arial" w:eastAsia="Times New Roman" w:hAnsi="Arial" w:cs="Arial"/>
                <w:color w:val="000000"/>
                <w:sz w:val="20"/>
                <w:szCs w:val="20"/>
                <w:lang w:val="nl-NL"/>
              </w:rPr>
              <w:t>en</w:t>
            </w:r>
            <w:r w:rsidR="00A41FFB" w:rsidRPr="00DD0F4F">
              <w:rPr>
                <w:rFonts w:ascii="Arial" w:eastAsia="Times New Roman" w:hAnsi="Arial" w:cs="Arial"/>
                <w:color w:val="000000"/>
                <w:sz w:val="20"/>
                <w:szCs w:val="20"/>
                <w:lang w:val="nl-NL"/>
              </w:rPr>
              <w:t xml:space="preserve"> relevant </w:t>
            </w:r>
            <w:r w:rsidR="00235FE4" w:rsidRPr="00DD0F4F">
              <w:rPr>
                <w:rFonts w:ascii="Arial" w:eastAsia="Times New Roman" w:hAnsi="Arial" w:cs="Arial"/>
                <w:color w:val="000000"/>
                <w:sz w:val="20"/>
                <w:szCs w:val="20"/>
                <w:lang w:val="nl-NL"/>
              </w:rPr>
              <w:t>zijn</w:t>
            </w:r>
            <w:r w:rsidR="00A41FFB" w:rsidRPr="00DD0F4F">
              <w:rPr>
                <w:rFonts w:ascii="Arial" w:eastAsia="Times New Roman" w:hAnsi="Arial" w:cs="Arial"/>
                <w:color w:val="000000"/>
                <w:sz w:val="20"/>
                <w:szCs w:val="20"/>
                <w:lang w:val="nl-NL"/>
              </w:rPr>
              <w:t xml:space="preserve"> voor de vergunningzaak. </w:t>
            </w:r>
            <w:r w:rsidR="006F5256" w:rsidRPr="00DD0F4F">
              <w:rPr>
                <w:rFonts w:ascii="Arial" w:eastAsia="Times New Roman" w:hAnsi="Arial" w:cs="Arial"/>
                <w:color w:val="000000"/>
                <w:sz w:val="20"/>
                <w:szCs w:val="20"/>
                <w:lang w:val="nl-NL"/>
              </w:rPr>
              <w:t>Het is mogelijk dat een dergelijke bijdrage geleverd wordt door een organisatie buiten het eigen informatiedomein. In dat ge al is de desbetreffende zaak niet aanwezig. De verwijzing naar een dergelijke zaak wordt gelegd met het groepattribuutsoort ‘Gerelateerde externe zaak’.</w:t>
            </w:r>
          </w:p>
          <w:p w:rsidR="00B34554" w:rsidRPr="00DD0F4F" w:rsidRDefault="00275DB1" w:rsidP="00275DB1">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Deze relatiesoort kent eigenschappen die we modelleren met de relatieklasse ZAKENRELATIE.</w:t>
            </w:r>
            <w:r w:rsidR="00B34554" w:rsidRPr="00DD0F4F">
              <w:rPr>
                <w:rFonts w:ascii="Arial" w:eastAsia="Times New Roman" w:hAnsi="Arial" w:cs="Arial"/>
                <w:color w:val="000000"/>
                <w:sz w:val="20"/>
                <w:szCs w:val="20"/>
                <w:lang w:val="nl-NL"/>
              </w:rPr>
              <w:t xml:space="preserve"> </w:t>
            </w:r>
          </w:p>
        </w:tc>
      </w:tr>
      <w:tr w:rsidR="00B34554" w:rsidRPr="005E066D">
        <w:tc>
          <w:tcPr>
            <w:tcW w:w="369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lastRenderedPageBreak/>
              <w:t>Indicatie formele historie</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Gemeentelijk basisgegeven</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5E066D">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B34554" w:rsidRPr="00DD0F4F" w:rsidRDefault="00B34554" w:rsidP="00B3455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Indien deze relatiesoort niet voorkomt bij een zaak, dan moet minimaal de attribuutsoort ‘Ander zaakobject’ of de attribuutsoort 'Zaakgeometrie' van een waarde voorzien zijn dan wel moet er minimaal sprake zijn van één relatiesoort ‘ZAAK heeft betrekking op OBJECTen’ of één relatiesoort ‘ZAAK is deelzaak van ZAAK’.</w:t>
            </w:r>
          </w:p>
        </w:tc>
      </w:tr>
    </w:tbl>
    <w:p w:rsidR="00F2006F" w:rsidRPr="00DD0F4F" w:rsidRDefault="00F2006F" w:rsidP="00EE4D07">
      <w:pPr>
        <w:rPr>
          <w:lang w:val="nl-NL"/>
        </w:rPr>
      </w:pPr>
    </w:p>
    <w:bookmarkStart w:id="2172" w:name="BKM_918813B7_8301_4a58_A2DC_32CA7D59DEA5"/>
    <w:bookmarkEnd w:id="2172"/>
    <w:p w:rsidR="003E7E75" w:rsidRPr="003E7E75" w:rsidRDefault="00B47636" w:rsidP="003E7E7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Element.Stereotype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«Relatieklasse»</w:t>
      </w:r>
      <w:r w:rsidRPr="003E7E75">
        <w:rPr>
          <w:rFonts w:ascii="Arial" w:eastAsia="Times New Roman" w:hAnsi="Arial" w:cs="Arial"/>
          <w:b/>
          <w:bCs/>
          <w:color w:val="004080"/>
          <w:sz w:val="24"/>
          <w:szCs w:val="24"/>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ZAKENRELATIE</w:t>
      </w:r>
      <w:r w:rsidRPr="003E7E7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600"/>
        <w:gridCol w:w="1080"/>
        <w:gridCol w:w="3330"/>
        <w:gridCol w:w="1350"/>
      </w:tblGrid>
      <w:tr w:rsidR="003E7E75" w:rsidRPr="003E7E75">
        <w:tc>
          <w:tcPr>
            <w:tcW w:w="3600" w:type="dxa"/>
            <w:tcBorders>
              <w:top w:val="nil"/>
              <w:left w:val="nil"/>
              <w:bottom w:val="nil"/>
              <w:right w:val="nil"/>
            </w:tcBorders>
          </w:tcPr>
          <w:p w:rsidR="003E7E75" w:rsidRPr="003E7E75" w:rsidRDefault="003E7E75" w:rsidP="003E7E75">
            <w:pPr>
              <w:autoSpaceDE w:val="0"/>
              <w:autoSpaceDN w:val="0"/>
              <w:adjustRightInd w:val="0"/>
              <w:rPr>
                <w:rFonts w:ascii="Arial" w:eastAsia="Times New Roman" w:hAnsi="Arial" w:cs="Arial"/>
                <w:b/>
                <w:color w:val="000000"/>
                <w:sz w:val="20"/>
                <w:szCs w:val="24"/>
              </w:rPr>
            </w:pPr>
            <w:r w:rsidRPr="003E7E75">
              <w:rPr>
                <w:rFonts w:ascii="Arial" w:eastAsia="Times New Roman" w:hAnsi="Arial" w:cs="Arial"/>
                <w:b/>
                <w:bCs/>
                <w:color w:val="000000"/>
                <w:sz w:val="20"/>
                <w:szCs w:val="20"/>
              </w:rPr>
              <w:t xml:space="preserve">Naam </w:t>
            </w:r>
            <w:r w:rsidRPr="003E7E75">
              <w:rPr>
                <w:rFonts w:ascii="Calibri" w:eastAsia="Times New Roman" w:hAnsi="Calibri" w:cs="Calibri"/>
                <w:b/>
                <w:bCs/>
                <w:color w:val="000000"/>
              </w:rPr>
              <w:t>relatieklasse</w:t>
            </w:r>
          </w:p>
        </w:tc>
        <w:tc>
          <w:tcPr>
            <w:tcW w:w="5760" w:type="dxa"/>
            <w:gridSpan w:val="3"/>
            <w:tcBorders>
              <w:top w:val="nil"/>
              <w:left w:val="nil"/>
              <w:bottom w:val="nil"/>
              <w:right w:val="nil"/>
            </w:tcBorders>
          </w:tcPr>
          <w:p w:rsidR="003E7E75" w:rsidRPr="003E7E75" w:rsidRDefault="00B47636"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Element.Name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ZAKENRELATIE</w:t>
            </w:r>
            <w:r w:rsidRPr="003E7E75">
              <w:rPr>
                <w:rFonts w:ascii="Arial" w:hAnsi="Arial" w:cs="Arial"/>
                <w:sz w:val="20"/>
                <w:szCs w:val="24"/>
                <w:lang w:val="en-AU"/>
              </w:rPr>
              <w:fldChar w:fldCharType="end"/>
            </w:r>
          </w:p>
        </w:tc>
      </w:tr>
      <w:tr w:rsidR="003E7E75" w:rsidRPr="005E066D">
        <w:trPr>
          <w:trHeight w:val="230"/>
        </w:trPr>
        <w:tc>
          <w:tcPr>
            <w:tcW w:w="3600" w:type="dxa"/>
            <w:tcBorders>
              <w:top w:val="nil"/>
              <w:left w:val="nil"/>
              <w:bottom w:val="nil"/>
              <w:right w:val="nil"/>
            </w:tcBorders>
          </w:tcPr>
          <w:p w:rsidR="003E7E75" w:rsidRPr="003E7E75" w:rsidRDefault="003E7E75" w:rsidP="003E7E75">
            <w:pPr>
              <w:autoSpaceDE w:val="0"/>
              <w:autoSpaceDN w:val="0"/>
              <w:adjustRightInd w:val="0"/>
              <w:rPr>
                <w:rFonts w:ascii="Arial" w:eastAsia="Times New Roman" w:hAnsi="Arial" w:cs="Arial"/>
                <w:b/>
                <w:color w:val="000000"/>
                <w:sz w:val="20"/>
                <w:szCs w:val="24"/>
              </w:rPr>
            </w:pPr>
            <w:r w:rsidRPr="003E7E75">
              <w:rPr>
                <w:rFonts w:ascii="Arial" w:eastAsia="Times New Roman" w:hAnsi="Arial" w:cs="Arial"/>
                <w:b/>
                <w:color w:val="000000"/>
                <w:sz w:val="20"/>
                <w:szCs w:val="24"/>
              </w:rPr>
              <w:t xml:space="preserve">Definitie </w:t>
            </w:r>
            <w:r w:rsidRPr="003E7E75">
              <w:rPr>
                <w:rFonts w:ascii="Calibri" w:eastAsia="Times New Roman" w:hAnsi="Calibri" w:cs="Arial"/>
                <w:b/>
                <w:color w:val="000000"/>
                <w:szCs w:val="24"/>
              </w:rPr>
              <w:t>relatieklasse</w:t>
            </w:r>
          </w:p>
        </w:tc>
        <w:tc>
          <w:tcPr>
            <w:tcW w:w="5760" w:type="dxa"/>
            <w:gridSpan w:val="3"/>
            <w:tcBorders>
              <w:top w:val="nil"/>
              <w:left w:val="nil"/>
              <w:bottom w:val="nil"/>
              <w:right w:val="nil"/>
            </w:tcBorders>
          </w:tcPr>
          <w:p w:rsidR="003E7E75" w:rsidRPr="00DD0F4F" w:rsidRDefault="00B47636" w:rsidP="003E7E75">
            <w:pPr>
              <w:autoSpaceDE w:val="0"/>
              <w:autoSpaceDN w:val="0"/>
              <w:adjustRightInd w:val="0"/>
              <w:spacing w:after="0" w:line="240" w:lineRule="auto"/>
              <w:rPr>
                <w:rFonts w:ascii="Arial" w:eastAsia="Times New Roman" w:hAnsi="Arial" w:cs="Arial"/>
                <w:b/>
                <w:color w:val="000000"/>
                <w:sz w:val="20"/>
                <w:szCs w:val="24"/>
                <w:lang w:val="nl-NL"/>
              </w:rPr>
            </w:pPr>
            <w:r w:rsidRPr="003E7E75">
              <w:rPr>
                <w:rFonts w:ascii="Arial" w:hAnsi="Arial" w:cs="Arial"/>
                <w:sz w:val="20"/>
                <w:szCs w:val="24"/>
                <w:lang w:val="en-AU"/>
              </w:rPr>
              <w:fldChar w:fldCharType="begin" w:fldLock="1"/>
            </w:r>
            <w:r w:rsidR="003E7E75" w:rsidRPr="00DD0F4F">
              <w:rPr>
                <w:rFonts w:ascii="Arial" w:hAnsi="Arial" w:cs="Arial"/>
                <w:sz w:val="20"/>
                <w:szCs w:val="24"/>
                <w:lang w:val="nl-NL"/>
              </w:rPr>
              <w:instrText xml:space="preserve">MERGEFIELD </w:instrText>
            </w:r>
            <w:r w:rsidR="003E7E75" w:rsidRPr="00DD0F4F">
              <w:rPr>
                <w:rFonts w:ascii="Arial" w:eastAsia="Times New Roman" w:hAnsi="Arial" w:cs="Arial"/>
                <w:color w:val="000000"/>
                <w:sz w:val="20"/>
                <w:szCs w:val="24"/>
                <w:lang w:val="nl-NL"/>
              </w:rPr>
              <w:instrText>Element.Notes</w:instrText>
            </w:r>
            <w:r w:rsidRPr="003E7E75">
              <w:rPr>
                <w:rFonts w:ascii="Arial" w:hAnsi="Arial" w:cs="Arial"/>
                <w:sz w:val="20"/>
                <w:szCs w:val="24"/>
                <w:lang w:val="en-AU"/>
              </w:rPr>
              <w:fldChar w:fldCharType="separate"/>
            </w:r>
            <w:r w:rsidR="003E7E75" w:rsidRPr="00DD0F4F">
              <w:rPr>
                <w:rFonts w:ascii="Arial" w:eastAsia="Times New Roman" w:hAnsi="Arial" w:cs="Arial"/>
                <w:color w:val="000000"/>
                <w:sz w:val="20"/>
                <w:szCs w:val="24"/>
                <w:lang w:val="nl-NL"/>
              </w:rPr>
              <w:t>De relevantie van de andere ZAAK voor de ZAAK.</w:t>
            </w:r>
            <w:r w:rsidRPr="003E7E75">
              <w:rPr>
                <w:rFonts w:ascii="Arial" w:hAnsi="Arial" w:cs="Arial"/>
                <w:sz w:val="20"/>
                <w:szCs w:val="24"/>
                <w:lang w:val="en-AU"/>
              </w:rPr>
              <w:fldChar w:fldCharType="end"/>
            </w:r>
          </w:p>
        </w:tc>
      </w:tr>
      <w:tr w:rsidR="003E7E75" w:rsidRPr="003E7E75">
        <w:tc>
          <w:tcPr>
            <w:tcW w:w="360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bookmarkStart w:id="2173" w:name="BKM_6A57A010_824B_439d_A4C7_51AF339D31F0"/>
            <w:bookmarkEnd w:id="2173"/>
            <w:r w:rsidRPr="003E7E75">
              <w:rPr>
                <w:rFonts w:ascii="Arial" w:eastAsia="Times New Roman" w:hAnsi="Arial" w:cs="Arial"/>
                <w:b/>
                <w:color w:val="000000"/>
                <w:sz w:val="20"/>
                <w:szCs w:val="24"/>
              </w:rPr>
              <w:t>Overzicht Attributen</w:t>
            </w:r>
          </w:p>
        </w:tc>
        <w:tc>
          <w:tcPr>
            <w:tcW w:w="108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Code</w:t>
            </w:r>
          </w:p>
        </w:tc>
        <w:tc>
          <w:tcPr>
            <w:tcW w:w="333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Gegevensnaam</w:t>
            </w:r>
          </w:p>
        </w:tc>
        <w:tc>
          <w:tcPr>
            <w:tcW w:w="135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i/>
                <w:color w:val="000000"/>
                <w:sz w:val="20"/>
                <w:szCs w:val="24"/>
              </w:rPr>
              <w:t>Herkomst</w:t>
            </w:r>
          </w:p>
        </w:tc>
      </w:tr>
      <w:tr w:rsidR="003E7E75" w:rsidRPr="003E7E75">
        <w:tc>
          <w:tcPr>
            <w:tcW w:w="360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p>
        </w:tc>
        <w:tc>
          <w:tcPr>
            <w:tcW w:w="108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p>
        </w:tc>
        <w:tc>
          <w:tcPr>
            <w:tcW w:w="3330" w:type="dxa"/>
            <w:tcBorders>
              <w:top w:val="nil"/>
              <w:left w:val="nil"/>
              <w:bottom w:val="nil"/>
              <w:right w:val="nil"/>
            </w:tcBorders>
          </w:tcPr>
          <w:p w:rsidR="003E7E75" w:rsidRPr="003E7E75" w:rsidRDefault="00B47636"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Att.Name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Aard relatie</w:t>
            </w:r>
            <w:r w:rsidRPr="003E7E75">
              <w:rPr>
                <w:rFonts w:ascii="Arial" w:hAnsi="Arial" w:cs="Arial"/>
                <w:sz w:val="20"/>
                <w:szCs w:val="24"/>
                <w:lang w:val="en-AU"/>
              </w:rPr>
              <w:fldChar w:fldCharType="end"/>
            </w:r>
          </w:p>
        </w:tc>
        <w:tc>
          <w:tcPr>
            <w:tcW w:w="135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4"/>
              </w:rPr>
            </w:pPr>
            <w:r w:rsidRPr="003E7E75">
              <w:rPr>
                <w:rFonts w:ascii="Arial" w:eastAsia="Times New Roman" w:hAnsi="Arial" w:cs="Arial"/>
                <w:color w:val="000000"/>
                <w:sz w:val="20"/>
                <w:szCs w:val="24"/>
              </w:rPr>
              <w:t>KING</w:t>
            </w:r>
          </w:p>
        </w:tc>
      </w:tr>
    </w:tbl>
    <w:p w:rsidR="003E7E75" w:rsidRDefault="003E7E75" w:rsidP="00EE4D07"/>
    <w:p w:rsidR="003E7E75" w:rsidRPr="003E7E75" w:rsidRDefault="00B47636" w:rsidP="003E7E7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3E7E75"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Att.Name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Aard relatie</w:t>
      </w:r>
      <w:r w:rsidRPr="003E7E7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690"/>
        <w:gridCol w:w="5670"/>
      </w:tblGrid>
      <w:tr w:rsidR="003E7E75" w:rsidRPr="003E7E75">
        <w:trPr>
          <w:trHeight w:val="215"/>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Naam attribuutsoort</w:t>
            </w:r>
          </w:p>
        </w:tc>
        <w:tc>
          <w:tcPr>
            <w:tcW w:w="5670" w:type="dxa"/>
            <w:tcBorders>
              <w:top w:val="nil"/>
              <w:left w:val="nil"/>
              <w:bottom w:val="nil"/>
              <w:right w:val="nil"/>
            </w:tcBorders>
          </w:tcPr>
          <w:p w:rsidR="003E7E75" w:rsidRPr="003E7E75" w:rsidRDefault="00B47636"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Att.Name</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 relatie</w:t>
            </w:r>
            <w:r w:rsidRPr="003E7E75">
              <w:rPr>
                <w:rFonts w:ascii="Arial" w:hAnsi="Arial" w:cs="Arial"/>
                <w:sz w:val="20"/>
                <w:szCs w:val="20"/>
                <w:lang w:val="en-AU"/>
              </w:rPr>
              <w:fldChar w:fldCharType="end"/>
            </w: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KING</w:t>
            </w: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3E7E75" w:rsidRPr="003E7E75" w:rsidRDefault="00B47636"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Att.Alias</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w:t>
            </w:r>
            <w:r w:rsidRPr="003E7E75">
              <w:rPr>
                <w:rFonts w:ascii="Arial" w:hAnsi="Arial" w:cs="Arial"/>
                <w:sz w:val="20"/>
                <w:szCs w:val="20"/>
                <w:lang w:val="en-AU"/>
              </w:rPr>
              <w:fldChar w:fldCharType="end"/>
            </w:r>
          </w:p>
        </w:tc>
      </w:tr>
      <w:tr w:rsidR="003E7E75" w:rsidRPr="003E7E75">
        <w:trPr>
          <w:trHeight w:val="26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5E066D">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3E7E75" w:rsidRPr="00DD0F4F" w:rsidRDefault="00B47636" w:rsidP="003E7E75">
            <w:pPr>
              <w:autoSpaceDE w:val="0"/>
              <w:autoSpaceDN w:val="0"/>
              <w:adjustRightInd w:val="0"/>
              <w:spacing w:after="0" w:line="240" w:lineRule="auto"/>
              <w:rPr>
                <w:rFonts w:ascii="Arial" w:eastAsia="Times New Roman" w:hAnsi="Arial" w:cs="Arial"/>
                <w:color w:val="000000"/>
                <w:sz w:val="20"/>
                <w:szCs w:val="20"/>
                <w:lang w:val="nl-NL"/>
              </w:rPr>
            </w:pPr>
            <w:r w:rsidRPr="003E7E75">
              <w:rPr>
                <w:rFonts w:ascii="Arial" w:hAnsi="Arial" w:cs="Arial"/>
                <w:sz w:val="20"/>
                <w:szCs w:val="20"/>
                <w:lang w:val="en-AU"/>
              </w:rPr>
              <w:fldChar w:fldCharType="begin" w:fldLock="1"/>
            </w:r>
            <w:r w:rsidR="003E7E75" w:rsidRPr="00DD0F4F">
              <w:rPr>
                <w:rFonts w:ascii="Arial" w:hAnsi="Arial" w:cs="Arial"/>
                <w:sz w:val="20"/>
                <w:szCs w:val="20"/>
                <w:lang w:val="nl-NL"/>
              </w:rPr>
              <w:instrText xml:space="preserve">MERGEFIELD </w:instrText>
            </w:r>
            <w:r w:rsidR="003E7E75" w:rsidRPr="00DD0F4F">
              <w:rPr>
                <w:rFonts w:ascii="Arial" w:eastAsia="Times New Roman" w:hAnsi="Arial" w:cs="Arial"/>
                <w:color w:val="000000"/>
                <w:sz w:val="20"/>
                <w:szCs w:val="20"/>
                <w:lang w:val="nl-NL"/>
              </w:rPr>
              <w:instrText>Att.Notes</w:instrText>
            </w:r>
            <w:r w:rsidRPr="003E7E75">
              <w:rPr>
                <w:rFonts w:ascii="Arial" w:hAnsi="Arial" w:cs="Arial"/>
                <w:sz w:val="20"/>
                <w:szCs w:val="20"/>
                <w:lang w:val="en-AU"/>
              </w:rPr>
              <w:fldChar w:fldCharType="separate"/>
            </w:r>
            <w:r w:rsidR="003E7E75" w:rsidRPr="00DD0F4F">
              <w:rPr>
                <w:rFonts w:ascii="Arial" w:eastAsia="Times New Roman" w:hAnsi="Arial" w:cs="Arial"/>
                <w:color w:val="000000"/>
                <w:sz w:val="20"/>
                <w:szCs w:val="20"/>
                <w:lang w:val="nl-NL"/>
              </w:rPr>
              <w:t>Omschrijving van de aard van de relatie van de andere ZAAK tot de (onderhanden) ZAAK</w:t>
            </w:r>
            <w:r w:rsidRPr="003E7E75">
              <w:rPr>
                <w:rFonts w:ascii="Arial" w:hAnsi="Arial" w:cs="Arial"/>
                <w:sz w:val="20"/>
                <w:szCs w:val="20"/>
                <w:lang w:val="en-AU"/>
              </w:rPr>
              <w:fldChar w:fldCharType="end"/>
            </w:r>
          </w:p>
        </w:tc>
      </w:tr>
      <w:tr w:rsidR="003E7E75" w:rsidRPr="005E066D">
        <w:trPr>
          <w:trHeight w:val="230"/>
        </w:trPr>
        <w:tc>
          <w:tcPr>
            <w:tcW w:w="3690" w:type="dxa"/>
            <w:tcBorders>
              <w:top w:val="nil"/>
              <w:left w:val="nil"/>
              <w:bottom w:val="nil"/>
              <w:right w:val="nil"/>
            </w:tcBorders>
          </w:tcPr>
          <w:p w:rsidR="003E7E75" w:rsidRPr="00DD0F4F" w:rsidRDefault="003E7E75" w:rsidP="003E7E7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3E7E75" w:rsidRPr="00DD0F4F" w:rsidRDefault="003E7E75" w:rsidP="003E7E75">
            <w:pPr>
              <w:autoSpaceDE w:val="0"/>
              <w:autoSpaceDN w:val="0"/>
              <w:adjustRightInd w:val="0"/>
              <w:spacing w:after="0" w:line="240" w:lineRule="auto"/>
              <w:rPr>
                <w:rFonts w:ascii="Arial" w:eastAsia="Times New Roman" w:hAnsi="Arial" w:cs="Arial"/>
                <w:b/>
                <w:bCs/>
                <w:color w:val="000000"/>
                <w:sz w:val="20"/>
                <w:szCs w:val="20"/>
                <w:lang w:val="nl-NL"/>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KING</w:t>
            </w: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1 januari 2013</w:t>
            </w: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3E7E75" w:rsidRPr="003E7E75" w:rsidRDefault="007A2DE2" w:rsidP="003E7E75">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AN10</w:t>
            </w: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5E066D">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3E7E75" w:rsidRPr="00DD0F4F" w:rsidRDefault="003E7E75" w:rsidP="003E7E7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"vervolg" (</w:t>
            </w:r>
            <w:r w:rsidR="007A2DE2" w:rsidRPr="00DD0F4F">
              <w:rPr>
                <w:rFonts w:ascii="Arial" w:eastAsia="Times New Roman" w:hAnsi="Arial" w:cs="Arial"/>
                <w:color w:val="000000"/>
                <w:sz w:val="20"/>
                <w:szCs w:val="20"/>
                <w:lang w:val="nl-NL"/>
              </w:rPr>
              <w:t>de andere zaak gaf aanleiding tot het starten van de onderhanden zaak</w:t>
            </w:r>
            <w:r w:rsidRPr="00DD0F4F">
              <w:rPr>
                <w:rFonts w:ascii="Arial" w:eastAsia="Times New Roman" w:hAnsi="Arial" w:cs="Arial"/>
                <w:color w:val="000000"/>
                <w:sz w:val="20"/>
                <w:szCs w:val="20"/>
                <w:lang w:val="nl-NL"/>
              </w:rPr>
              <w:t>)</w:t>
            </w:r>
          </w:p>
          <w:p w:rsidR="003E7E75" w:rsidRPr="00DD0F4F" w:rsidRDefault="003E7E75" w:rsidP="003E7E7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w:t>
            </w:r>
            <w:r w:rsidR="007A2DE2" w:rsidRPr="00DD0F4F">
              <w:rPr>
                <w:rFonts w:ascii="Arial" w:eastAsia="Times New Roman" w:hAnsi="Arial" w:cs="Arial"/>
                <w:color w:val="000000"/>
                <w:sz w:val="20"/>
                <w:szCs w:val="20"/>
                <w:lang w:val="nl-NL"/>
              </w:rPr>
              <w:t>onderwerp</w:t>
            </w:r>
            <w:r w:rsidRPr="00DD0F4F">
              <w:rPr>
                <w:rFonts w:ascii="Arial" w:eastAsia="Times New Roman" w:hAnsi="Arial" w:cs="Arial"/>
                <w:color w:val="000000"/>
                <w:sz w:val="20"/>
                <w:szCs w:val="20"/>
                <w:lang w:val="nl-NL"/>
              </w:rPr>
              <w:t xml:space="preserve">" (de andere zaak </w:t>
            </w:r>
            <w:r w:rsidR="007A2DE2" w:rsidRPr="00DD0F4F">
              <w:rPr>
                <w:rFonts w:ascii="Arial" w:eastAsia="Times New Roman" w:hAnsi="Arial" w:cs="Arial"/>
                <w:color w:val="000000"/>
                <w:sz w:val="20"/>
                <w:szCs w:val="20"/>
                <w:lang w:val="nl-NL"/>
              </w:rPr>
              <w:t xml:space="preserve">is relevant voor cq. is onderwerp van </w:t>
            </w:r>
            <w:r w:rsidRPr="00DD0F4F">
              <w:rPr>
                <w:rFonts w:ascii="Arial" w:eastAsia="Times New Roman" w:hAnsi="Arial" w:cs="Arial"/>
                <w:color w:val="000000"/>
                <w:sz w:val="20"/>
                <w:szCs w:val="20"/>
                <w:lang w:val="nl-NL"/>
              </w:rPr>
              <w:t>de onderhanden zaak)</w:t>
            </w:r>
          </w:p>
          <w:p w:rsidR="003E7E75" w:rsidRPr="00DD0F4F" w:rsidRDefault="003E7E75" w:rsidP="007A2DE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w:t>
            </w:r>
            <w:r w:rsidR="007A2DE2" w:rsidRPr="00DD0F4F">
              <w:rPr>
                <w:rFonts w:ascii="Arial" w:eastAsia="Times New Roman" w:hAnsi="Arial" w:cs="Arial"/>
                <w:color w:val="000000"/>
                <w:sz w:val="20"/>
                <w:szCs w:val="20"/>
                <w:lang w:val="nl-NL"/>
              </w:rPr>
              <w:t>bij</w:t>
            </w:r>
            <w:r w:rsidRPr="00DD0F4F">
              <w:rPr>
                <w:rFonts w:ascii="Arial" w:eastAsia="Times New Roman" w:hAnsi="Arial" w:cs="Arial"/>
                <w:color w:val="000000"/>
                <w:sz w:val="20"/>
                <w:szCs w:val="20"/>
                <w:lang w:val="nl-NL"/>
              </w:rPr>
              <w:t>dra</w:t>
            </w:r>
            <w:r w:rsidR="007A2DE2" w:rsidRPr="00DD0F4F">
              <w:rPr>
                <w:rFonts w:ascii="Arial" w:eastAsia="Times New Roman" w:hAnsi="Arial" w:cs="Arial"/>
                <w:color w:val="000000"/>
                <w:sz w:val="20"/>
                <w:szCs w:val="20"/>
                <w:lang w:val="nl-NL"/>
              </w:rPr>
              <w:t>ge</w:t>
            </w:r>
            <w:r w:rsidRPr="00DD0F4F">
              <w:rPr>
                <w:rFonts w:ascii="Arial" w:eastAsia="Times New Roman" w:hAnsi="Arial" w:cs="Arial"/>
                <w:color w:val="000000"/>
                <w:sz w:val="20"/>
                <w:szCs w:val="20"/>
                <w:lang w:val="nl-NL"/>
              </w:rPr>
              <w:t>" (</w:t>
            </w:r>
            <w:r w:rsidR="007A2DE2" w:rsidRPr="00DD0F4F">
              <w:rPr>
                <w:rFonts w:ascii="Arial" w:eastAsia="Times New Roman" w:hAnsi="Arial" w:cs="Arial"/>
                <w:color w:val="000000"/>
                <w:sz w:val="20"/>
                <w:szCs w:val="20"/>
                <w:lang w:val="nl-NL"/>
              </w:rPr>
              <w:t xml:space="preserve">aan het bereiken van de uitkomst van de andere zaak levert </w:t>
            </w:r>
            <w:r w:rsidRPr="00DD0F4F">
              <w:rPr>
                <w:rFonts w:ascii="Arial" w:eastAsia="Times New Roman" w:hAnsi="Arial" w:cs="Arial"/>
                <w:color w:val="000000"/>
                <w:sz w:val="20"/>
                <w:szCs w:val="20"/>
                <w:lang w:val="nl-NL"/>
              </w:rPr>
              <w:t xml:space="preserve">de </w:t>
            </w:r>
            <w:r w:rsidR="007A2DE2" w:rsidRPr="00DD0F4F">
              <w:rPr>
                <w:rFonts w:ascii="Arial" w:eastAsia="Times New Roman" w:hAnsi="Arial" w:cs="Arial"/>
                <w:color w:val="000000"/>
                <w:sz w:val="20"/>
                <w:szCs w:val="20"/>
                <w:lang w:val="nl-NL"/>
              </w:rPr>
              <w:t>onderhanden</w:t>
            </w:r>
            <w:r w:rsidRPr="00DD0F4F">
              <w:rPr>
                <w:rFonts w:ascii="Arial" w:eastAsia="Times New Roman" w:hAnsi="Arial" w:cs="Arial"/>
                <w:color w:val="000000"/>
                <w:sz w:val="20"/>
                <w:szCs w:val="20"/>
                <w:lang w:val="nl-NL"/>
              </w:rPr>
              <w:t xml:space="preserve"> zaak een bijdrage)</w:t>
            </w:r>
          </w:p>
        </w:tc>
      </w:tr>
      <w:tr w:rsidR="003E7E75" w:rsidRPr="005E066D">
        <w:trPr>
          <w:trHeight w:val="215"/>
        </w:trPr>
        <w:tc>
          <w:tcPr>
            <w:tcW w:w="3690" w:type="dxa"/>
            <w:tcBorders>
              <w:top w:val="nil"/>
              <w:left w:val="nil"/>
              <w:bottom w:val="nil"/>
              <w:right w:val="nil"/>
            </w:tcBorders>
          </w:tcPr>
          <w:p w:rsidR="003E7E75" w:rsidRPr="00DD0F4F" w:rsidRDefault="003E7E75" w:rsidP="003E7E7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3E7E75" w:rsidRPr="00DD0F4F" w:rsidRDefault="003E7E75" w:rsidP="003E7E75">
            <w:pPr>
              <w:autoSpaceDE w:val="0"/>
              <w:autoSpaceDN w:val="0"/>
              <w:adjustRightInd w:val="0"/>
              <w:spacing w:after="0" w:line="240" w:lineRule="auto"/>
              <w:rPr>
                <w:rFonts w:ascii="Arial" w:eastAsia="Times New Roman" w:hAnsi="Arial" w:cs="Arial"/>
                <w:b/>
                <w:bCs/>
                <w:color w:val="000000"/>
                <w:sz w:val="20"/>
                <w:szCs w:val="20"/>
                <w:lang w:val="nl-NL"/>
              </w:rPr>
            </w:pPr>
          </w:p>
        </w:tc>
      </w:tr>
      <w:tr w:rsidR="003E7E75" w:rsidRPr="003E7E75">
        <w:trPr>
          <w:trHeight w:val="215"/>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lastRenderedPageBreak/>
              <w:t>Aanduiding brondocument</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Nee</w:t>
            </w: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3E7E75" w:rsidRPr="003E7E75" w:rsidRDefault="00B47636"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Att.LowerBound</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1</w:t>
            </w:r>
            <w:r w:rsidRPr="003E7E75">
              <w:rPr>
                <w:rFonts w:ascii="Arial" w:hAnsi="Arial" w:cs="Arial"/>
                <w:sz w:val="20"/>
                <w:szCs w:val="20"/>
                <w:lang w:val="en-AU"/>
              </w:rPr>
              <w:fldChar w:fldCharType="end"/>
            </w:r>
            <w:r w:rsidR="003E7E75" w:rsidRPr="003E7E75">
              <w:rPr>
                <w:rFonts w:ascii="Arial" w:eastAsia="Times New Roman" w:hAnsi="Arial" w:cs="Arial"/>
                <w:color w:val="000000"/>
                <w:sz w:val="20"/>
                <w:szCs w:val="20"/>
              </w:rPr>
              <w:t xml:space="preserve"> - </w:t>
            </w:r>
            <w:r w:rsidRPr="003E7E75">
              <w:rPr>
                <w:rFonts w:ascii="Arial" w:eastAsia="Times New Roman" w:hAnsi="Arial" w:cs="Arial"/>
                <w:color w:val="000000"/>
                <w:sz w:val="20"/>
                <w:szCs w:val="20"/>
              </w:rPr>
              <w:fldChar w:fldCharType="begin" w:fldLock="1"/>
            </w:r>
            <w:r w:rsidR="003E7E75" w:rsidRPr="003E7E75">
              <w:rPr>
                <w:rFonts w:ascii="Arial" w:eastAsia="Times New Roman" w:hAnsi="Arial" w:cs="Arial"/>
                <w:color w:val="000000"/>
                <w:sz w:val="20"/>
                <w:szCs w:val="20"/>
              </w:rPr>
              <w:instrText>MERGEFIELD Att.UpperBound</w:instrText>
            </w:r>
            <w:r w:rsidRPr="003E7E75">
              <w:rPr>
                <w:rFonts w:ascii="Arial" w:eastAsia="Times New Roman" w:hAnsi="Arial" w:cs="Arial"/>
                <w:color w:val="000000"/>
                <w:sz w:val="20"/>
                <w:szCs w:val="20"/>
              </w:rPr>
              <w:fldChar w:fldCharType="separate"/>
            </w:r>
            <w:r w:rsidR="003E7E75" w:rsidRPr="003E7E75">
              <w:rPr>
                <w:rFonts w:ascii="Arial" w:eastAsia="Times New Roman" w:hAnsi="Arial" w:cs="Arial"/>
                <w:color w:val="000000"/>
                <w:sz w:val="20"/>
                <w:szCs w:val="20"/>
              </w:rPr>
              <w:t>1</w:t>
            </w:r>
            <w:r w:rsidRPr="003E7E75">
              <w:rPr>
                <w:rFonts w:ascii="Arial" w:eastAsia="Times New Roman" w:hAnsi="Arial" w:cs="Arial"/>
                <w:color w:val="000000"/>
                <w:sz w:val="20"/>
                <w:szCs w:val="20"/>
              </w:rPr>
              <w:fldChar w:fldCharType="end"/>
            </w: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color w:val="000000"/>
                <w:sz w:val="20"/>
                <w:szCs w:val="20"/>
              </w:rPr>
            </w:pPr>
            <w:r w:rsidRPr="003E7E75">
              <w:rPr>
                <w:rFonts w:ascii="Arial" w:eastAsia="Times New Roman" w:hAnsi="Arial" w:cs="Arial"/>
                <w:color w:val="000000"/>
                <w:sz w:val="20"/>
                <w:szCs w:val="20"/>
              </w:rPr>
              <w:t>Gemeentelijk basisgegeven</w:t>
            </w: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p>
        </w:tc>
      </w:tr>
      <w:tr w:rsidR="003E7E75" w:rsidRPr="003E7E75">
        <w:trPr>
          <w:trHeight w:val="230"/>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r w:rsidRPr="003E7E75">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rFonts w:ascii="Arial" w:eastAsia="Times New Roman" w:hAnsi="Arial" w:cs="Arial"/>
                <w:b/>
                <w:bCs/>
                <w:color w:val="000000"/>
                <w:sz w:val="20"/>
                <w:szCs w:val="20"/>
              </w:rPr>
            </w:pPr>
            <w:r w:rsidRPr="003E7E75">
              <w:rPr>
                <w:rFonts w:ascii="Arial" w:eastAsia="Times New Roman" w:hAnsi="Arial" w:cs="Arial"/>
                <w:b/>
                <w:bCs/>
                <w:color w:val="000000"/>
                <w:sz w:val="20"/>
                <w:szCs w:val="20"/>
              </w:rPr>
              <w:t>-</w:t>
            </w:r>
          </w:p>
        </w:tc>
      </w:tr>
    </w:tbl>
    <w:p w:rsidR="00107DE5" w:rsidRPr="00107DE5" w:rsidRDefault="00B47636" w:rsidP="00107DE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b/>
          <w:bCs/>
          <w:color w:val="004080"/>
          <w:sz w:val="24"/>
          <w:szCs w:val="24"/>
        </w:rPr>
        <w:instrText>Connector.Stereotype</w:instrText>
      </w:r>
      <w:r w:rsidRPr="00107DE5">
        <w:rPr>
          <w:rFonts w:ascii="Arial" w:hAnsi="Arial" w:cs="Arial"/>
          <w:sz w:val="20"/>
          <w:szCs w:val="20"/>
          <w:lang w:val="en-AU"/>
        </w:rPr>
        <w:fldChar w:fldCharType="separate"/>
      </w:r>
      <w:r w:rsidR="00107DE5" w:rsidRPr="00107DE5">
        <w:rPr>
          <w:rFonts w:ascii="Arial" w:eastAsia="Times New Roman" w:hAnsi="Arial" w:cs="Arial"/>
          <w:b/>
          <w:bCs/>
          <w:color w:val="004080"/>
          <w:sz w:val="24"/>
          <w:szCs w:val="24"/>
        </w:rPr>
        <w:t>«Relatiesoort»</w:t>
      </w:r>
      <w:r w:rsidRPr="00107DE5">
        <w:rPr>
          <w:rFonts w:ascii="Arial" w:hAnsi="Arial" w:cs="Arial"/>
          <w:sz w:val="20"/>
          <w:szCs w:val="20"/>
          <w:lang w:val="en-AU"/>
        </w:rPr>
        <w:fldChar w:fldCharType="end"/>
      </w:r>
      <w:r w:rsidR="00107DE5" w:rsidRPr="00107DE5">
        <w:rPr>
          <w:rFonts w:ascii="Arial" w:eastAsia="Times New Roman" w:hAnsi="Arial" w:cs="Arial"/>
          <w:b/>
          <w:bCs/>
          <w:color w:val="004080"/>
          <w:sz w:val="24"/>
          <w:szCs w:val="24"/>
        </w:rPr>
        <w:t xml:space="preserve"> </w:t>
      </w:r>
      <w:r w:rsidRPr="00107DE5">
        <w:rPr>
          <w:rFonts w:ascii="Arial" w:eastAsia="Times New Roman" w:hAnsi="Arial" w:cs="Arial"/>
          <w:b/>
          <w:bCs/>
          <w:color w:val="004080"/>
          <w:sz w:val="24"/>
          <w:szCs w:val="24"/>
        </w:rPr>
        <w:fldChar w:fldCharType="begin" w:fldLock="1"/>
      </w:r>
      <w:r w:rsidR="00107DE5" w:rsidRPr="00107DE5">
        <w:rPr>
          <w:rFonts w:ascii="Arial" w:eastAsia="Times New Roman" w:hAnsi="Arial" w:cs="Arial"/>
          <w:b/>
          <w:bCs/>
          <w:color w:val="004080"/>
          <w:sz w:val="24"/>
          <w:szCs w:val="24"/>
        </w:rPr>
        <w:instrText>MERGEFIELD Connector.Name</w:instrText>
      </w:r>
      <w:r w:rsidRPr="00107DE5">
        <w:rPr>
          <w:rFonts w:ascii="Arial" w:eastAsia="Times New Roman" w:hAnsi="Arial" w:cs="Arial"/>
          <w:b/>
          <w:bCs/>
          <w:color w:val="004080"/>
          <w:sz w:val="24"/>
          <w:szCs w:val="24"/>
        </w:rPr>
        <w:fldChar w:fldCharType="separate"/>
      </w:r>
      <w:r w:rsidR="00107DE5" w:rsidRPr="00107DE5">
        <w:rPr>
          <w:rFonts w:ascii="Arial" w:eastAsia="Times New Roman" w:hAnsi="Arial" w:cs="Arial"/>
          <w:b/>
          <w:bCs/>
          <w:color w:val="004080"/>
          <w:sz w:val="24"/>
          <w:szCs w:val="24"/>
        </w:rPr>
        <w:t>is deelzaak van</w:t>
      </w:r>
      <w:r w:rsidRPr="00107DE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690"/>
        <w:gridCol w:w="5670"/>
      </w:tblGrid>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107DE5" w:rsidRPr="00107DE5" w:rsidRDefault="00B47636"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Connector.Name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is deelzaak van</w:t>
            </w:r>
            <w:r w:rsidRPr="00107DE5">
              <w:rPr>
                <w:rFonts w:ascii="Arial" w:hAnsi="Arial" w:cs="Arial"/>
                <w:sz w:val="20"/>
                <w:szCs w:val="20"/>
                <w:lang w:val="en-AU"/>
              </w:rPr>
              <w:fldChar w:fldCharType="end"/>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Gerelateerd objecttype</w:t>
            </w:r>
          </w:p>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107DE5" w:rsidRPr="00107DE5" w:rsidRDefault="00B47636"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Element.Name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ZAAK</w:t>
            </w:r>
            <w:r w:rsidRPr="00107DE5">
              <w:rPr>
                <w:rFonts w:ascii="Arial" w:hAnsi="Arial" w:cs="Arial"/>
                <w:sz w:val="20"/>
                <w:szCs w:val="20"/>
                <w:lang w:val="en-AU"/>
              </w:rPr>
              <w:fldChar w:fldCharType="end"/>
            </w:r>
          </w:p>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p w:rsidR="00107DE5" w:rsidRPr="00107DE5" w:rsidRDefault="00B47636"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fldChar w:fldCharType="begin" w:fldLock="1"/>
            </w:r>
            <w:r w:rsidR="00107DE5" w:rsidRPr="00107DE5">
              <w:rPr>
                <w:rFonts w:ascii="Arial" w:eastAsia="Times New Roman" w:hAnsi="Arial" w:cs="Arial"/>
                <w:color w:val="000000"/>
                <w:sz w:val="20"/>
                <w:szCs w:val="20"/>
              </w:rPr>
              <w:instrText>MERGEFIELD ConnTarget.Cardinality</w:instrText>
            </w:r>
            <w:r w:rsidRPr="00107DE5">
              <w:rPr>
                <w:rFonts w:ascii="Arial" w:eastAsia="Times New Roman" w:hAnsi="Arial" w:cs="Arial"/>
                <w:color w:val="000000"/>
                <w:sz w:val="20"/>
                <w:szCs w:val="20"/>
              </w:rPr>
              <w:fldChar w:fldCharType="separate"/>
            </w:r>
            <w:r w:rsidR="00107DE5" w:rsidRPr="00107DE5">
              <w:rPr>
                <w:rFonts w:ascii="Arial" w:eastAsia="Times New Roman" w:hAnsi="Arial" w:cs="Arial"/>
                <w:color w:val="000000"/>
                <w:sz w:val="20"/>
                <w:szCs w:val="20"/>
              </w:rPr>
              <w:t>0..1</w:t>
            </w:r>
            <w:r w:rsidRPr="00107DE5">
              <w:rPr>
                <w:rFonts w:ascii="Arial" w:eastAsia="Times New Roman" w:hAnsi="Arial" w:cs="Arial"/>
                <w:color w:val="000000"/>
                <w:sz w:val="20"/>
                <w:szCs w:val="20"/>
              </w:rPr>
              <w:fldChar w:fldCharType="end"/>
            </w:r>
            <w:r w:rsidR="00107DE5" w:rsidRPr="00107DE5">
              <w:rPr>
                <w:rFonts w:ascii="Arial" w:eastAsia="Times New Roman" w:hAnsi="Arial" w:cs="Arial"/>
                <w:color w:val="000000"/>
                <w:sz w:val="20"/>
                <w:szCs w:val="20"/>
              </w:rPr>
              <w:t xml:space="preserve"> </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5E066D">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107DE5" w:rsidRPr="00DD0F4F" w:rsidRDefault="00B47636" w:rsidP="00107DE5">
            <w:pPr>
              <w:autoSpaceDE w:val="0"/>
              <w:autoSpaceDN w:val="0"/>
              <w:adjustRightInd w:val="0"/>
              <w:spacing w:after="0" w:line="240" w:lineRule="auto"/>
              <w:rPr>
                <w:rFonts w:ascii="Arial" w:eastAsia="Times New Roman" w:hAnsi="Arial" w:cs="Arial"/>
                <w:color w:val="000000"/>
                <w:sz w:val="20"/>
                <w:szCs w:val="20"/>
                <w:lang w:val="nl-NL"/>
              </w:rPr>
            </w:pPr>
            <w:r w:rsidRPr="00107DE5">
              <w:rPr>
                <w:rFonts w:ascii="Arial" w:hAnsi="Arial" w:cs="Arial"/>
                <w:sz w:val="20"/>
                <w:szCs w:val="20"/>
                <w:lang w:val="en-AU"/>
              </w:rPr>
              <w:fldChar w:fldCharType="begin" w:fldLock="1"/>
            </w:r>
            <w:r w:rsidR="00107DE5" w:rsidRPr="00DD0F4F">
              <w:rPr>
                <w:rFonts w:ascii="Arial" w:hAnsi="Arial" w:cs="Arial"/>
                <w:sz w:val="20"/>
                <w:szCs w:val="20"/>
                <w:lang w:val="nl-NL"/>
              </w:rPr>
              <w:instrText xml:space="preserve">MERGEFIELD </w:instrText>
            </w:r>
            <w:r w:rsidR="00107DE5" w:rsidRPr="00DD0F4F">
              <w:rPr>
                <w:rFonts w:ascii="Arial" w:eastAsia="Times New Roman" w:hAnsi="Arial" w:cs="Arial"/>
                <w:color w:val="000000"/>
                <w:sz w:val="20"/>
                <w:szCs w:val="20"/>
                <w:lang w:val="nl-NL"/>
              </w:rPr>
              <w:instrText>Connector.Notes</w:instrText>
            </w:r>
            <w:r w:rsidRPr="00107DE5">
              <w:rPr>
                <w:rFonts w:ascii="Arial" w:hAnsi="Arial" w:cs="Arial"/>
                <w:sz w:val="20"/>
                <w:szCs w:val="20"/>
                <w:lang w:val="en-AU"/>
              </w:rPr>
              <w:fldChar w:fldCharType="end"/>
            </w:r>
            <w:r w:rsidR="00107DE5" w:rsidRPr="00DD0F4F">
              <w:rPr>
                <w:rFonts w:ascii="Arial" w:eastAsia="Times New Roman" w:hAnsi="Arial" w:cs="Arial"/>
                <w:color w:val="610E6A"/>
                <w:sz w:val="20"/>
                <w:szCs w:val="20"/>
                <w:lang w:val="nl-NL"/>
              </w:rPr>
              <w:t>De verwijzing naar de ZAAK, waarom verzocht is door de initiator daarvan, die behandeld wordt in twee of meer separate ZAAKen waarvan de onderhavige ZAAK er één is.</w:t>
            </w:r>
          </w:p>
        </w:tc>
      </w:tr>
      <w:tr w:rsidR="00107DE5" w:rsidRPr="005E066D">
        <w:tc>
          <w:tcPr>
            <w:tcW w:w="3690" w:type="dxa"/>
            <w:tcBorders>
              <w:top w:val="nil"/>
              <w:left w:val="nil"/>
              <w:bottom w:val="nil"/>
              <w:right w:val="nil"/>
            </w:tcBorders>
          </w:tcPr>
          <w:p w:rsidR="00107DE5" w:rsidRPr="00DD0F4F" w:rsidRDefault="00107DE5" w:rsidP="00107DE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5E066D">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Niet altijd is het mogelijk om een zaak, die in de ogen van de initiator daarvan als één samenhangend geheel beschouwd wordt, als één zaak binnen de organisatie te behandelen. Dit doet zich voor als de gewenste producten en diensten in verschillende bedrijfsprocessen vervaardigd worden d.w.z. voor elk gewenst product of dienst, of groep daarvan, is een zelfstandig bedrijfsproces operationeel. In dat geval kan de zaakbehandelende organisatie er voor kiezen de aangevraagde zaak te behandelen in meerdere ‘deelzaken’ die ieder op zich weer een zaak vormen voor één bedrijfsproces. Voor de initiator is en blijft de zaak als geheel relevant. De zaakbehandelende organisatie richt zich meer op de deelzaken en de coördinatie daartussen (de ‘hoofdzaak’). De relatiesoort brengt het verband aan tussen al deze zaken zodat alle betrokkenen juist en doelgericht geinformeerd zijn.</w:t>
            </w:r>
          </w:p>
        </w:tc>
      </w:tr>
      <w:tr w:rsidR="00107DE5" w:rsidRPr="005E066D">
        <w:tc>
          <w:tcPr>
            <w:tcW w:w="3690" w:type="dxa"/>
            <w:tcBorders>
              <w:top w:val="nil"/>
              <w:left w:val="nil"/>
              <w:bottom w:val="nil"/>
              <w:right w:val="nil"/>
            </w:tcBorders>
          </w:tcPr>
          <w:p w:rsidR="00107DE5" w:rsidRPr="00DD0F4F" w:rsidRDefault="00107DE5" w:rsidP="00107DE5">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Gemeentelijk basisgegeven</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5E066D">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B5226F" w:rsidRDefault="00107DE5" w:rsidP="00107DE5">
            <w:pPr>
              <w:autoSpaceDE w:val="0"/>
              <w:autoSpaceDN w:val="0"/>
              <w:adjustRightInd w:val="0"/>
              <w:spacing w:after="0" w:line="240" w:lineRule="auto"/>
              <w:rPr>
                <w:ins w:id="2174" w:author="Arjan" w:date="2014-11-18T10:00:00Z"/>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relatie vanuit een zaak mag niet verwijzen naar dezelfde </w:t>
            </w:r>
            <w:r w:rsidRPr="00DD0F4F">
              <w:rPr>
                <w:rFonts w:ascii="Arial" w:eastAsia="Times New Roman" w:hAnsi="Arial" w:cs="Arial"/>
                <w:color w:val="000000"/>
                <w:sz w:val="20"/>
                <w:szCs w:val="20"/>
                <w:lang w:val="nl-NL"/>
              </w:rPr>
              <w:lastRenderedPageBreak/>
              <w:t xml:space="preserve">zaak d.w.z. moet verwijzen naar een andere zaak. </w:t>
            </w:r>
          </w:p>
          <w:p w:rsidR="00B5226F" w:rsidRDefault="00B5226F" w:rsidP="00107DE5">
            <w:pPr>
              <w:autoSpaceDE w:val="0"/>
              <w:autoSpaceDN w:val="0"/>
              <w:adjustRightInd w:val="0"/>
              <w:spacing w:after="0" w:line="240" w:lineRule="auto"/>
              <w:rPr>
                <w:ins w:id="2175" w:author="Arjan" w:date="2014-11-18T10:00:00Z"/>
                <w:rFonts w:ascii="Arial" w:eastAsia="Times New Roman" w:hAnsi="Arial" w:cs="Arial"/>
                <w:color w:val="000000"/>
                <w:sz w:val="20"/>
                <w:szCs w:val="20"/>
                <w:lang w:val="nl-NL"/>
              </w:rPr>
            </w:pPr>
            <w:ins w:id="2176" w:author="Arjan" w:date="2014-11-18T10:00:00Z">
              <w:r>
                <w:rPr>
                  <w:rFonts w:ascii="Arial" w:eastAsia="Times New Roman" w:hAnsi="Arial" w:cs="Arial"/>
                  <w:color w:val="000000"/>
                  <w:sz w:val="20"/>
                  <w:szCs w:val="20"/>
                  <w:lang w:val="nl-NL"/>
                </w:rPr>
                <w:t xml:space="preserve">Die andere zaak mag geen relatie ‘is deelzaak van’ hebben (d.w.z. deelzaken van deelzaken worden niet ondersteund). </w:t>
              </w:r>
            </w:ins>
          </w:p>
          <w:p w:rsidR="00107DE5" w:rsidRPr="00DD0F4F" w:rsidRDefault="00107DE5" w:rsidP="00107DE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Indien deze relatiesoort niet voorkomt bij een zaak, dan moet minimaal de attribuutsoort ‘Ander zaakobject’ of de attribuutsoort 'Zaakgeometrie' van een waarde voorzien zijn dan wel moet er minimaal sprake zijn van één relatiesoort ‘ZAAK heeft betrekking op ZAAKOBJECTen’ of één relatiesoort ‘ZAAK heeft betrekking op andere ZAAK’.</w:t>
            </w:r>
          </w:p>
        </w:tc>
      </w:tr>
    </w:tbl>
    <w:p w:rsidR="00107DE5" w:rsidRPr="00DD0F4F" w:rsidRDefault="00107DE5" w:rsidP="00EE4D07">
      <w:pPr>
        <w:rPr>
          <w:lang w:val="nl-NL"/>
        </w:rPr>
      </w:pPr>
    </w:p>
    <w:p w:rsidR="0099098F" w:rsidRDefault="00533859" w:rsidP="0099098F">
      <w:pPr>
        <w:pStyle w:val="Kop3"/>
        <w:rPr>
          <w:noProof/>
        </w:rPr>
      </w:pPr>
      <w:bookmarkStart w:id="2177" w:name="_Ref361133953"/>
      <w:bookmarkStart w:id="2178" w:name="_Toc398014029"/>
      <w:bookmarkStart w:id="2179" w:name="_Toc404294034"/>
      <w:r>
        <w:rPr>
          <w:noProof/>
        </w:rPr>
        <w:t xml:space="preserve">Archiefnominatie, Datum archiefactie en </w:t>
      </w:r>
      <w:r w:rsidR="0099098F">
        <w:rPr>
          <w:noProof/>
        </w:rPr>
        <w:t>Archief</w:t>
      </w:r>
      <w:r w:rsidR="00334791">
        <w:rPr>
          <w:noProof/>
        </w:rPr>
        <w:t>status</w:t>
      </w:r>
      <w:bookmarkEnd w:id="2177"/>
      <w:bookmarkEnd w:id="2178"/>
      <w:bookmarkEnd w:id="2179"/>
    </w:p>
    <w:p w:rsidR="00334791" w:rsidRDefault="0099098F" w:rsidP="00334791">
      <w:pPr>
        <w:spacing w:after="0"/>
        <w:rPr>
          <w:noProof/>
        </w:rPr>
      </w:pPr>
      <w:r w:rsidRPr="00DD0F4F">
        <w:rPr>
          <w:noProof/>
          <w:lang w:val="nl-NL"/>
        </w:rPr>
        <w:t xml:space="preserve">Het </w:t>
      </w:r>
      <w:r w:rsidR="004F6790" w:rsidRPr="00DD0F4F">
        <w:rPr>
          <w:noProof/>
          <w:lang w:val="nl-NL"/>
        </w:rPr>
        <w:t>zaak</w:t>
      </w:r>
      <w:r w:rsidRPr="00DD0F4F">
        <w:rPr>
          <w:noProof/>
          <w:lang w:val="nl-NL"/>
        </w:rPr>
        <w:t xml:space="preserve">attribuut Archiefnominatie kent de waarden: Ja en Nee. </w:t>
      </w:r>
      <w:r w:rsidR="00334791" w:rsidRPr="00DD0F4F">
        <w:rPr>
          <w:noProof/>
          <w:lang w:val="nl-NL"/>
        </w:rPr>
        <w:t xml:space="preserve">In de ZTC 2.0 kent het gelijknamige attribiuutsoort de waarden ‘Blijvend bewaren’, ‘Vernietigen’ en ‘Overbrengen’. </w:t>
      </w:r>
      <w:r w:rsidRPr="00DD0F4F">
        <w:rPr>
          <w:noProof/>
          <w:lang w:val="nl-NL"/>
        </w:rPr>
        <w:t>Volgens de Baseline Informatiehuishouding moet ook aangegeven kunnen worden dat het zaakdossier gearchiveerd is.</w:t>
      </w:r>
      <w:r w:rsidR="00334791" w:rsidRPr="00DD0F4F">
        <w:rPr>
          <w:noProof/>
          <w:lang w:val="nl-NL"/>
        </w:rPr>
        <w:t xml:space="preserve"> Van belang is tevens te weten dat het zaakdossier overgebracht is en wanneer dit dient te geschieden. ZAAK kent nu alleen een datum voor vernietiging van het dossier.</w:t>
      </w:r>
      <w:r w:rsidRPr="00DD0F4F">
        <w:rPr>
          <w:noProof/>
          <w:lang w:val="nl-NL"/>
        </w:rPr>
        <w:t xml:space="preserve"> </w:t>
      </w:r>
      <w:r w:rsidR="00334791" w:rsidRPr="00DD0F4F">
        <w:rPr>
          <w:noProof/>
          <w:lang w:val="nl-NL"/>
        </w:rPr>
        <w:t xml:space="preserve"> </w:t>
      </w:r>
      <w:r>
        <w:rPr>
          <w:noProof/>
        </w:rPr>
        <w:t xml:space="preserve">Om dit </w:t>
      </w:r>
      <w:r w:rsidR="00334791">
        <w:rPr>
          <w:noProof/>
        </w:rPr>
        <w:t xml:space="preserve">alles </w:t>
      </w:r>
      <w:r>
        <w:rPr>
          <w:noProof/>
        </w:rPr>
        <w:t>mogelijk te maken</w:t>
      </w:r>
      <w:r w:rsidR="00334791">
        <w:rPr>
          <w:noProof/>
        </w:rPr>
        <w:t>:</w:t>
      </w:r>
    </w:p>
    <w:p w:rsidR="00594431" w:rsidRDefault="00334791" w:rsidP="00594431">
      <w:pPr>
        <w:pStyle w:val="Lijstalinea"/>
        <w:numPr>
          <w:ilvl w:val="0"/>
          <w:numId w:val="6"/>
        </w:numPr>
        <w:spacing w:after="0"/>
        <w:ind w:left="714" w:hanging="357"/>
        <w:rPr>
          <w:noProof/>
          <w:lang w:val="nl-NL"/>
        </w:rPr>
      </w:pPr>
      <w:r w:rsidRPr="00DD0F4F">
        <w:rPr>
          <w:noProof/>
          <w:lang w:val="nl-NL"/>
        </w:rPr>
        <w:t>geven</w:t>
      </w:r>
      <w:r w:rsidR="0099098F" w:rsidRPr="00DD0F4F">
        <w:rPr>
          <w:noProof/>
          <w:lang w:val="nl-NL"/>
        </w:rPr>
        <w:t xml:space="preserve"> we de attribuutsoort </w:t>
      </w:r>
      <w:r w:rsidRPr="00DD0F4F">
        <w:rPr>
          <w:noProof/>
          <w:lang w:val="nl-NL"/>
        </w:rPr>
        <w:t>´Archiefnominatie</w:t>
      </w:r>
      <w:r w:rsidR="0099098F" w:rsidRPr="00DD0F4F">
        <w:rPr>
          <w:noProof/>
          <w:lang w:val="nl-NL"/>
        </w:rPr>
        <w:t>´ e</w:t>
      </w:r>
      <w:r w:rsidRPr="00DD0F4F">
        <w:rPr>
          <w:noProof/>
          <w:lang w:val="nl-NL"/>
        </w:rPr>
        <w:t>e</w:t>
      </w:r>
      <w:r w:rsidR="0099098F" w:rsidRPr="00DD0F4F">
        <w:rPr>
          <w:noProof/>
          <w:lang w:val="nl-NL"/>
        </w:rPr>
        <w:t xml:space="preserve">n </w:t>
      </w:r>
      <w:r w:rsidRPr="00DD0F4F">
        <w:rPr>
          <w:noProof/>
          <w:lang w:val="nl-NL"/>
        </w:rPr>
        <w:t>betekenis en</w:t>
      </w:r>
      <w:r w:rsidR="0099098F" w:rsidRPr="00DD0F4F">
        <w:rPr>
          <w:noProof/>
          <w:lang w:val="nl-NL"/>
        </w:rPr>
        <w:t xml:space="preserve"> waardenverzameling </w:t>
      </w:r>
      <w:r w:rsidRPr="00DD0F4F">
        <w:rPr>
          <w:noProof/>
          <w:lang w:val="nl-NL"/>
        </w:rPr>
        <w:t>waaruit blijkt wat er met het dossier moet gebeuren na afronding van de zaak (bewaren en daarna vernietigen dan wel overbrengen) ;</w:t>
      </w:r>
    </w:p>
    <w:p w:rsidR="00594431" w:rsidRDefault="00743406" w:rsidP="00594431">
      <w:pPr>
        <w:pStyle w:val="Lijstalinea"/>
        <w:numPr>
          <w:ilvl w:val="0"/>
          <w:numId w:val="6"/>
        </w:numPr>
        <w:spacing w:after="0"/>
        <w:ind w:left="714" w:hanging="357"/>
        <w:rPr>
          <w:noProof/>
          <w:lang w:val="nl-NL"/>
        </w:rPr>
      </w:pPr>
      <w:r w:rsidRPr="00DD0F4F">
        <w:rPr>
          <w:noProof/>
          <w:lang w:val="nl-NL"/>
        </w:rPr>
        <w:t>hernoemen we de ‘Datum vernietiging dossier’ in ‘</w:t>
      </w:r>
      <w:r w:rsidR="006B5AB9" w:rsidRPr="00DD0F4F">
        <w:rPr>
          <w:noProof/>
          <w:lang w:val="nl-NL"/>
        </w:rPr>
        <w:t>A</w:t>
      </w:r>
      <w:r w:rsidRPr="00DD0F4F">
        <w:rPr>
          <w:noProof/>
          <w:lang w:val="nl-NL"/>
        </w:rPr>
        <w:t>rchiefactie</w:t>
      </w:r>
      <w:r w:rsidR="006B5AB9" w:rsidRPr="00DD0F4F">
        <w:rPr>
          <w:noProof/>
          <w:lang w:val="nl-NL"/>
        </w:rPr>
        <w:t>datum</w:t>
      </w:r>
      <w:r w:rsidRPr="00DD0F4F">
        <w:rPr>
          <w:noProof/>
          <w:lang w:val="nl-NL"/>
        </w:rPr>
        <w:t>’ wat, afhankelijk van de waarde van Archiefnominatie, vermeld wanneer het zaakdossier vernietigd dan wel overgedragen moet worden;</w:t>
      </w:r>
    </w:p>
    <w:p w:rsidR="00594431" w:rsidRDefault="00743406" w:rsidP="00594431">
      <w:pPr>
        <w:pStyle w:val="Lijstalinea"/>
        <w:numPr>
          <w:ilvl w:val="0"/>
          <w:numId w:val="6"/>
        </w:numPr>
        <w:spacing w:after="0"/>
        <w:ind w:left="714" w:hanging="357"/>
        <w:rPr>
          <w:noProof/>
          <w:lang w:val="nl-NL"/>
        </w:rPr>
      </w:pPr>
      <w:r w:rsidRPr="00DD0F4F">
        <w:rPr>
          <w:noProof/>
          <w:lang w:val="nl-NL"/>
        </w:rPr>
        <w:t>voegen we de attribuutsoort ‘Archiefstatus’  toe dat de status van archivering van het zaakdossier betreft.</w:t>
      </w:r>
    </w:p>
    <w:p w:rsidR="00524AB8"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Archiefnominatie</w:t>
      </w:r>
    </w:p>
    <w:tbl>
      <w:tblPr>
        <w:tblW w:w="9360" w:type="dxa"/>
        <w:tblInd w:w="60" w:type="dxa"/>
        <w:tblLayout w:type="fixed"/>
        <w:tblCellMar>
          <w:left w:w="60" w:type="dxa"/>
          <w:right w:w="60" w:type="dxa"/>
        </w:tblCellMar>
        <w:tblLook w:val="0000"/>
      </w:tblPr>
      <w:tblGrid>
        <w:gridCol w:w="3780"/>
        <w:gridCol w:w="5580"/>
      </w:tblGrid>
      <w:tr w:rsidR="00954A12" w:rsidRPr="00954A12" w:rsidTr="00524AB8">
        <w:trPr>
          <w:trHeight w:val="230"/>
        </w:trPr>
        <w:tc>
          <w:tcPr>
            <w:tcW w:w="3780" w:type="dxa"/>
            <w:tcBorders>
              <w:top w:val="single" w:sz="4" w:space="0" w:color="auto"/>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954A12" w:rsidRPr="00954A12" w:rsidRDefault="00B47636"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Att.Name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KING</w:t>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954A12" w:rsidRPr="00954A12" w:rsidRDefault="00B47636"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Att.Alias</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5E066D"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954A12" w:rsidRPr="00DD0F4F" w:rsidRDefault="00B47636" w:rsidP="00DB7C93">
            <w:pPr>
              <w:autoSpaceDE w:val="0"/>
              <w:autoSpaceDN w:val="0"/>
              <w:adjustRightInd w:val="0"/>
              <w:spacing w:after="0" w:line="240" w:lineRule="auto"/>
              <w:rPr>
                <w:rFonts w:ascii="Arial" w:eastAsia="Times New Roman" w:hAnsi="Arial" w:cs="Arial"/>
                <w:color w:val="000000"/>
                <w:sz w:val="20"/>
                <w:szCs w:val="20"/>
                <w:lang w:val="nl-NL"/>
              </w:rPr>
            </w:pPr>
            <w:r w:rsidRPr="00954A12">
              <w:rPr>
                <w:rFonts w:ascii="Arial" w:hAnsi="Arial" w:cs="Arial"/>
                <w:sz w:val="20"/>
                <w:szCs w:val="20"/>
                <w:lang w:val="en-AU"/>
              </w:rPr>
              <w:fldChar w:fldCharType="begin" w:fldLock="1"/>
            </w:r>
            <w:r w:rsidR="00954A12" w:rsidRPr="00DD0F4F">
              <w:rPr>
                <w:rFonts w:ascii="Arial" w:hAnsi="Arial" w:cs="Arial"/>
                <w:sz w:val="20"/>
                <w:szCs w:val="20"/>
                <w:lang w:val="nl-NL"/>
              </w:rPr>
              <w:instrText xml:space="preserve">MERGEFIELD </w:instrText>
            </w:r>
            <w:r w:rsidR="00954A12" w:rsidRPr="00DD0F4F">
              <w:rPr>
                <w:rFonts w:ascii="Arial" w:eastAsia="Times New Roman" w:hAnsi="Arial" w:cs="Arial"/>
                <w:color w:val="000000"/>
                <w:sz w:val="20"/>
                <w:szCs w:val="20"/>
                <w:lang w:val="nl-NL"/>
              </w:rPr>
              <w:instrText>Att.Notes</w:instrText>
            </w:r>
            <w:r w:rsidRPr="00954A12">
              <w:rPr>
                <w:rFonts w:ascii="Arial" w:hAnsi="Arial" w:cs="Arial"/>
                <w:sz w:val="20"/>
                <w:szCs w:val="20"/>
                <w:lang w:val="en-AU"/>
              </w:rPr>
              <w:fldChar w:fldCharType="end"/>
            </w:r>
            <w:r w:rsidR="00DB7C93" w:rsidRPr="00DD0F4F">
              <w:rPr>
                <w:rFonts w:ascii="Arial" w:eastAsia="Times New Roman" w:hAnsi="Arial" w:cs="Arial"/>
                <w:color w:val="610E6A"/>
                <w:sz w:val="20"/>
                <w:szCs w:val="20"/>
                <w:lang w:val="nl-NL"/>
              </w:rPr>
              <w:t>Aanduiding</w:t>
            </w:r>
            <w:r w:rsidR="00954A12" w:rsidRPr="00DD0F4F">
              <w:rPr>
                <w:rFonts w:ascii="Arial" w:eastAsia="Times New Roman" w:hAnsi="Arial" w:cs="Arial"/>
                <w:color w:val="610E6A"/>
                <w:sz w:val="20"/>
                <w:szCs w:val="20"/>
                <w:lang w:val="nl-NL"/>
              </w:rPr>
              <w:t xml:space="preserve"> of het zaakdossier </w:t>
            </w:r>
            <w:r w:rsidR="00515E1F" w:rsidRPr="00DD0F4F">
              <w:rPr>
                <w:rFonts w:ascii="Arial" w:eastAsia="Times New Roman" w:hAnsi="Arial" w:cs="Arial"/>
                <w:color w:val="610E6A"/>
                <w:sz w:val="20"/>
                <w:szCs w:val="20"/>
                <w:lang w:val="nl-NL"/>
              </w:rPr>
              <w:t xml:space="preserve">blijvend bewaard of </w:t>
            </w:r>
            <w:r w:rsidR="00743406" w:rsidRPr="00DD0F4F">
              <w:rPr>
                <w:lang w:val="nl-NL"/>
              </w:rPr>
              <w:t>na een bepaalde termijn</w:t>
            </w:r>
            <w:r w:rsidR="00954A12" w:rsidRPr="00DD0F4F">
              <w:rPr>
                <w:rFonts w:ascii="Arial" w:eastAsia="Times New Roman" w:hAnsi="Arial" w:cs="Arial"/>
                <w:color w:val="610E6A"/>
                <w:sz w:val="20"/>
                <w:szCs w:val="20"/>
                <w:lang w:val="nl-NL"/>
              </w:rPr>
              <w:t xml:space="preserve"> </w:t>
            </w:r>
            <w:r w:rsidR="00743406" w:rsidRPr="00DD0F4F">
              <w:rPr>
                <w:lang w:val="nl-NL"/>
              </w:rPr>
              <w:t xml:space="preserve">vernietigd </w:t>
            </w:r>
            <w:r w:rsidR="00515E1F" w:rsidRPr="00DD0F4F">
              <w:rPr>
                <w:lang w:val="nl-NL"/>
              </w:rPr>
              <w:t>moet worden.</w:t>
            </w:r>
          </w:p>
        </w:tc>
      </w:tr>
      <w:tr w:rsidR="00954A12" w:rsidRPr="005E066D" w:rsidTr="00524AB8">
        <w:trPr>
          <w:trHeight w:val="230"/>
        </w:trPr>
        <w:tc>
          <w:tcPr>
            <w:tcW w:w="3780" w:type="dxa"/>
            <w:tcBorders>
              <w:top w:val="nil"/>
              <w:left w:val="nil"/>
              <w:bottom w:val="nil"/>
              <w:right w:val="nil"/>
            </w:tcBorders>
          </w:tcPr>
          <w:p w:rsidR="00954A12" w:rsidRPr="00DD0F4F"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954A12" w:rsidRPr="00DD0F4F"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 xml:space="preserve">KING </w:t>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1 juni 2008</w:t>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5E066D"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743406" w:rsidRPr="00DD0F4F" w:rsidRDefault="00743406" w:rsidP="0074340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w:t>
            </w:r>
            <w:r w:rsidR="00954A12" w:rsidRPr="00DD0F4F">
              <w:rPr>
                <w:rFonts w:ascii="Arial" w:eastAsia="Times New Roman" w:hAnsi="Arial" w:cs="Arial"/>
                <w:color w:val="000000"/>
                <w:sz w:val="20"/>
                <w:szCs w:val="20"/>
                <w:lang w:val="nl-NL"/>
              </w:rPr>
              <w:t xml:space="preserve">en </w:t>
            </w:r>
            <w:r w:rsidRPr="00DD0F4F">
              <w:rPr>
                <w:rFonts w:ascii="Arial" w:eastAsia="Times New Roman" w:hAnsi="Arial" w:cs="Arial"/>
                <w:color w:val="000000"/>
                <w:sz w:val="20"/>
                <w:szCs w:val="20"/>
                <w:lang w:val="nl-NL"/>
              </w:rPr>
              <w:t xml:space="preserve">gearchiveerd </w:t>
            </w:r>
            <w:r w:rsidR="00954A12" w:rsidRPr="00DD0F4F">
              <w:rPr>
                <w:rFonts w:ascii="Arial" w:eastAsia="Times New Roman" w:hAnsi="Arial" w:cs="Arial"/>
                <w:color w:val="000000"/>
                <w:sz w:val="20"/>
                <w:szCs w:val="20"/>
                <w:lang w:val="nl-NL"/>
              </w:rPr>
              <w:t>zaak</w:t>
            </w:r>
            <w:r w:rsidRPr="00DD0F4F">
              <w:rPr>
                <w:rFonts w:ascii="Arial" w:eastAsia="Times New Roman" w:hAnsi="Arial" w:cs="Arial"/>
                <w:color w:val="000000"/>
                <w:sz w:val="20"/>
                <w:szCs w:val="20"/>
                <w:lang w:val="nl-NL"/>
              </w:rPr>
              <w:t>dossier moet</w:t>
            </w:r>
            <w:r w:rsidR="00515E1F" w:rsidRPr="00DD0F4F">
              <w:rPr>
                <w:rFonts w:ascii="Arial" w:eastAsia="Times New Roman" w:hAnsi="Arial" w:cs="Arial"/>
                <w:color w:val="000000"/>
                <w:sz w:val="20"/>
                <w:szCs w:val="20"/>
                <w:lang w:val="nl-NL"/>
              </w:rPr>
              <w:t xml:space="preserve"> blijvend bewaard worden dan wel</w:t>
            </w:r>
            <w:r w:rsidRPr="00DD0F4F">
              <w:rPr>
                <w:rFonts w:ascii="Arial" w:eastAsia="Times New Roman" w:hAnsi="Arial" w:cs="Arial"/>
                <w:color w:val="000000"/>
                <w:sz w:val="20"/>
                <w:szCs w:val="20"/>
                <w:lang w:val="nl-NL"/>
              </w:rPr>
              <w:t xml:space="preserve">, na enige tijd bewaard te zijn, </w:t>
            </w:r>
            <w:r w:rsidR="00954A12" w:rsidRPr="00DD0F4F">
              <w:rPr>
                <w:rFonts w:ascii="Arial" w:eastAsia="Times New Roman" w:hAnsi="Arial" w:cs="Arial"/>
                <w:color w:val="000000"/>
                <w:sz w:val="20"/>
                <w:szCs w:val="20"/>
                <w:lang w:val="nl-NL"/>
              </w:rPr>
              <w:t xml:space="preserve"> worden </w:t>
            </w:r>
            <w:r w:rsidRPr="00DD0F4F">
              <w:rPr>
                <w:rFonts w:ascii="Arial" w:eastAsia="Times New Roman" w:hAnsi="Arial" w:cs="Arial"/>
                <w:color w:val="000000"/>
                <w:sz w:val="20"/>
                <w:szCs w:val="20"/>
                <w:lang w:val="nl-NL"/>
              </w:rPr>
              <w:t>vernietigd</w:t>
            </w:r>
            <w:r w:rsidR="00515E1F" w:rsidRPr="00DD0F4F">
              <w:rPr>
                <w:rFonts w:ascii="Arial" w:eastAsia="Times New Roman" w:hAnsi="Arial" w:cs="Arial"/>
                <w:color w:val="000000"/>
                <w:sz w:val="20"/>
                <w:szCs w:val="20"/>
                <w:lang w:val="nl-NL"/>
              </w:rPr>
              <w:t xml:space="preserve">. </w:t>
            </w:r>
            <w:r w:rsidRPr="00DD0F4F">
              <w:rPr>
                <w:rFonts w:ascii="Arial" w:eastAsia="Times New Roman" w:hAnsi="Arial" w:cs="Arial"/>
                <w:color w:val="000000"/>
                <w:sz w:val="20"/>
                <w:szCs w:val="20"/>
                <w:lang w:val="nl-NL"/>
              </w:rPr>
              <w:t xml:space="preserve"> </w:t>
            </w:r>
            <w:r w:rsidR="00515E1F" w:rsidRPr="00DD0F4F">
              <w:rPr>
                <w:rFonts w:ascii="Arial" w:eastAsia="Times New Roman" w:hAnsi="Arial" w:cs="Arial"/>
                <w:color w:val="000000"/>
                <w:sz w:val="20"/>
                <w:szCs w:val="20"/>
                <w:lang w:val="nl-NL"/>
              </w:rPr>
              <w:t xml:space="preserve">In het geval van blijvend bewaren vindt na enige tijd </w:t>
            </w:r>
            <w:r w:rsidRPr="00DD0F4F">
              <w:rPr>
                <w:rFonts w:ascii="Arial" w:eastAsia="Times New Roman" w:hAnsi="Arial" w:cs="Arial"/>
                <w:color w:val="000000"/>
                <w:sz w:val="20"/>
                <w:szCs w:val="20"/>
                <w:lang w:val="nl-NL"/>
              </w:rPr>
              <w:t>over</w:t>
            </w:r>
            <w:r w:rsidR="00515E1F" w:rsidRPr="00DD0F4F">
              <w:rPr>
                <w:rFonts w:ascii="Arial" w:eastAsia="Times New Roman" w:hAnsi="Arial" w:cs="Arial"/>
                <w:color w:val="000000"/>
                <w:sz w:val="20"/>
                <w:szCs w:val="20"/>
                <w:lang w:val="nl-NL"/>
              </w:rPr>
              <w:t>brenging</w:t>
            </w:r>
            <w:r w:rsidRPr="00DD0F4F">
              <w:rPr>
                <w:rFonts w:ascii="Arial" w:eastAsia="Times New Roman" w:hAnsi="Arial" w:cs="Arial"/>
                <w:color w:val="000000"/>
                <w:sz w:val="20"/>
                <w:szCs w:val="20"/>
                <w:lang w:val="nl-NL"/>
              </w:rPr>
              <w:t xml:space="preserve"> </w:t>
            </w:r>
            <w:r w:rsidR="00515E1F" w:rsidRPr="00DD0F4F">
              <w:rPr>
                <w:rFonts w:ascii="Arial" w:eastAsia="Times New Roman" w:hAnsi="Arial" w:cs="Arial"/>
                <w:color w:val="000000"/>
                <w:sz w:val="20"/>
                <w:szCs w:val="20"/>
                <w:lang w:val="nl-NL"/>
              </w:rPr>
              <w:t xml:space="preserve">plaats </w:t>
            </w:r>
            <w:r w:rsidRPr="00DD0F4F">
              <w:rPr>
                <w:rFonts w:ascii="Arial" w:eastAsia="Times New Roman" w:hAnsi="Arial" w:cs="Arial"/>
                <w:color w:val="000000"/>
                <w:sz w:val="20"/>
                <w:szCs w:val="20"/>
                <w:lang w:val="nl-NL"/>
              </w:rPr>
              <w:t xml:space="preserve">naar een archiefbewaarplaats. </w:t>
            </w:r>
            <w:r w:rsidR="00C5049E" w:rsidRPr="00DD0F4F">
              <w:rPr>
                <w:rFonts w:ascii="Arial" w:eastAsia="Times New Roman" w:hAnsi="Arial" w:cs="Arial"/>
                <w:color w:val="000000"/>
                <w:sz w:val="20"/>
                <w:szCs w:val="20"/>
                <w:lang w:val="nl-NL"/>
              </w:rPr>
              <w:br/>
            </w:r>
            <w:r w:rsidRPr="00DD0F4F">
              <w:rPr>
                <w:rFonts w:ascii="Arial" w:eastAsia="Times New Roman" w:hAnsi="Arial" w:cs="Arial"/>
                <w:color w:val="000000"/>
                <w:sz w:val="20"/>
                <w:szCs w:val="20"/>
                <w:lang w:val="nl-NL"/>
              </w:rPr>
              <w:t xml:space="preserve">Van welke van de twee </w:t>
            </w:r>
            <w:r w:rsidR="00515E1F" w:rsidRPr="00DD0F4F">
              <w:rPr>
                <w:rFonts w:ascii="Arial" w:eastAsia="Times New Roman" w:hAnsi="Arial" w:cs="Arial"/>
                <w:color w:val="000000"/>
                <w:sz w:val="20"/>
                <w:szCs w:val="20"/>
                <w:lang w:val="nl-NL"/>
              </w:rPr>
              <w:t xml:space="preserve">situaties </w:t>
            </w:r>
            <w:r w:rsidRPr="00DD0F4F">
              <w:rPr>
                <w:rFonts w:ascii="Arial" w:eastAsia="Times New Roman" w:hAnsi="Arial" w:cs="Arial"/>
                <w:color w:val="000000"/>
                <w:sz w:val="20"/>
                <w:szCs w:val="20"/>
                <w:lang w:val="nl-NL"/>
              </w:rPr>
              <w:t xml:space="preserve">sprake is, </w:t>
            </w:r>
            <w:r w:rsidR="00954A12" w:rsidRPr="00DD0F4F">
              <w:rPr>
                <w:rFonts w:ascii="Arial" w:eastAsia="Times New Roman" w:hAnsi="Arial" w:cs="Arial"/>
                <w:color w:val="000000"/>
                <w:sz w:val="20"/>
                <w:szCs w:val="20"/>
                <w:lang w:val="nl-NL"/>
              </w:rPr>
              <w:t xml:space="preserve">hangt af van het zaaktype, het resultaat van de zaak en </w:t>
            </w:r>
            <w:r w:rsidRPr="00DD0F4F">
              <w:rPr>
                <w:rFonts w:ascii="Arial" w:eastAsia="Times New Roman" w:hAnsi="Arial" w:cs="Arial"/>
                <w:color w:val="000000"/>
                <w:sz w:val="20"/>
                <w:szCs w:val="20"/>
                <w:lang w:val="nl-NL"/>
              </w:rPr>
              <w:t xml:space="preserve">de resultaten van </w:t>
            </w:r>
            <w:r w:rsidR="00954A12" w:rsidRPr="00DD0F4F">
              <w:rPr>
                <w:rFonts w:ascii="Arial" w:eastAsia="Times New Roman" w:hAnsi="Arial" w:cs="Arial"/>
                <w:color w:val="000000"/>
                <w:sz w:val="20"/>
                <w:szCs w:val="20"/>
                <w:lang w:val="nl-NL"/>
              </w:rPr>
              <w:t>eventuele andere gerelateerde zaken.</w:t>
            </w:r>
            <w:r w:rsidRPr="00DD0F4F">
              <w:rPr>
                <w:rFonts w:ascii="Arial" w:eastAsia="Times New Roman" w:hAnsi="Arial" w:cs="Arial"/>
                <w:color w:val="000000"/>
                <w:sz w:val="20"/>
                <w:szCs w:val="20"/>
                <w:lang w:val="nl-NL"/>
              </w:rPr>
              <w:t xml:space="preserve"> </w:t>
            </w:r>
          </w:p>
          <w:p w:rsidR="00954A12" w:rsidRPr="00DD0F4F" w:rsidRDefault="00743406" w:rsidP="0074340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archiefnominatie van een gearchiveerd zaakdossier kan derhalve wijzigen als gevolg van resultaten van gerelateerde zaken. Voorbeelden zijn een vergunningzaak met als resultaat een verleende vergunning, gevolgd door een </w:t>
            </w:r>
            <w:r w:rsidRPr="00DD0F4F">
              <w:rPr>
                <w:rFonts w:ascii="Arial" w:eastAsia="Times New Roman" w:hAnsi="Arial" w:cs="Arial"/>
                <w:color w:val="000000"/>
                <w:sz w:val="20"/>
                <w:szCs w:val="20"/>
                <w:lang w:val="nl-NL"/>
              </w:rPr>
              <w:lastRenderedPageBreak/>
              <w:t>bezwaarzaak met als resultaat het nietig verklaren van de eerder verleende vergunning.</w:t>
            </w:r>
          </w:p>
          <w:p w:rsidR="00D54BC0" w:rsidRPr="00DD0F4F" w:rsidRDefault="00D54BC0" w:rsidP="0074340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Zie voor een toelichting op de term ‘zaakdossier’ de attribuutsoort ‘Archiefstatus’. </w:t>
            </w:r>
          </w:p>
        </w:tc>
      </w:tr>
      <w:tr w:rsidR="00954A12" w:rsidRPr="005E066D" w:rsidTr="00524AB8">
        <w:tc>
          <w:tcPr>
            <w:tcW w:w="3780" w:type="dxa"/>
            <w:tcBorders>
              <w:top w:val="nil"/>
              <w:left w:val="nil"/>
              <w:bottom w:val="nil"/>
              <w:right w:val="nil"/>
            </w:tcBorders>
          </w:tcPr>
          <w:p w:rsidR="00954A12" w:rsidRPr="00DD0F4F" w:rsidRDefault="00954A12" w:rsidP="00954A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954A12" w:rsidRPr="00DD0F4F" w:rsidRDefault="00954A12" w:rsidP="00954A12">
            <w:pPr>
              <w:autoSpaceDE w:val="0"/>
              <w:autoSpaceDN w:val="0"/>
              <w:adjustRightInd w:val="0"/>
              <w:spacing w:after="0" w:line="240" w:lineRule="auto"/>
              <w:rPr>
                <w:rFonts w:ascii="Arial" w:eastAsia="Times New Roman" w:hAnsi="Arial" w:cs="Arial"/>
                <w:color w:val="000000"/>
                <w:sz w:val="20"/>
                <w:szCs w:val="20"/>
                <w:lang w:val="nl-NL"/>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954A12" w:rsidRPr="00954A12" w:rsidRDefault="00B47636"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Att.Type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AN1</w:t>
            </w:r>
            <w:r w:rsidRPr="00954A12">
              <w:rPr>
                <w:rFonts w:ascii="Arial" w:hAnsi="Arial" w:cs="Arial"/>
                <w:sz w:val="20"/>
                <w:szCs w:val="20"/>
                <w:lang w:val="en-AU"/>
              </w:rPr>
              <w:fldChar w:fldCharType="end"/>
            </w:r>
            <w:r w:rsidR="00515E1F">
              <w:rPr>
                <w:rFonts w:ascii="Arial" w:hAnsi="Arial" w:cs="Arial"/>
                <w:sz w:val="20"/>
                <w:szCs w:val="20"/>
                <w:lang w:val="en-AU"/>
              </w:rPr>
              <w:t>6</w:t>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954A12" w:rsidRPr="00954A12" w:rsidRDefault="00954A12" w:rsidP="00743406">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w:t>
            </w:r>
            <w:r w:rsidRPr="00954A12">
              <w:rPr>
                <w:rFonts w:ascii="Arial" w:eastAsia="Times New Roman" w:hAnsi="Arial" w:cs="Arial"/>
                <w:color w:val="000000"/>
                <w:sz w:val="20"/>
                <w:szCs w:val="20"/>
              </w:rPr>
              <w:tab/>
            </w:r>
            <w:ins w:id="2180" w:author="Arjan" w:date="2014-11-18T15:44:00Z">
              <w:r w:rsidR="00A23C28">
                <w:rPr>
                  <w:rFonts w:ascii="Arial" w:eastAsia="Times New Roman" w:hAnsi="Arial" w:cs="Arial"/>
                  <w:color w:val="000000"/>
                  <w:sz w:val="20"/>
                  <w:szCs w:val="20"/>
                </w:rPr>
                <w:t>“</w:t>
              </w:r>
            </w:ins>
            <w:del w:id="2181" w:author="Arjan" w:date="2014-11-18T15:44:00Z">
              <w:r w:rsidR="00515E1F" w:rsidDel="00A23C28">
                <w:rPr>
                  <w:rFonts w:ascii="Arial" w:eastAsia="Times New Roman" w:hAnsi="Arial" w:cs="Arial"/>
                  <w:color w:val="000000"/>
                  <w:sz w:val="20"/>
                  <w:szCs w:val="20"/>
                </w:rPr>
                <w:delText>V</w:delText>
              </w:r>
            </w:del>
            <w:ins w:id="2182" w:author="Arjan" w:date="2014-11-18T15:44:00Z">
              <w:r w:rsidR="00A23C28">
                <w:rPr>
                  <w:rFonts w:ascii="Arial" w:eastAsia="Times New Roman" w:hAnsi="Arial" w:cs="Arial"/>
                  <w:color w:val="000000"/>
                  <w:sz w:val="20"/>
                  <w:szCs w:val="20"/>
                </w:rPr>
                <w:t>v</w:t>
              </w:r>
            </w:ins>
            <w:r w:rsidR="00515E1F">
              <w:rPr>
                <w:rFonts w:ascii="Arial" w:eastAsia="Times New Roman" w:hAnsi="Arial" w:cs="Arial"/>
                <w:color w:val="000000"/>
                <w:sz w:val="20"/>
                <w:szCs w:val="20"/>
              </w:rPr>
              <w:t>ernietigen</w:t>
            </w:r>
            <w:ins w:id="2183" w:author="Arjan" w:date="2014-11-18T15:44:00Z">
              <w:r w:rsidR="00A23C28">
                <w:rPr>
                  <w:rFonts w:ascii="Arial" w:eastAsia="Times New Roman" w:hAnsi="Arial" w:cs="Arial"/>
                  <w:color w:val="000000"/>
                  <w:sz w:val="20"/>
                  <w:szCs w:val="20"/>
                </w:rPr>
                <w:t xml:space="preserve">” </w:t>
              </w:r>
              <w:r w:rsidR="00A23C28" w:rsidRPr="00DD0F4F">
                <w:rPr>
                  <w:rFonts w:ascii="Arial" w:eastAsia="Times New Roman" w:hAnsi="Arial" w:cs="Arial"/>
                  <w:color w:val="000000"/>
                  <w:sz w:val="20"/>
                  <w:szCs w:val="20"/>
                  <w:lang w:val="nl-NL"/>
                </w:rPr>
                <w:t>(het</w:t>
              </w:r>
              <w:r w:rsidR="00A23C28">
                <w:rPr>
                  <w:rFonts w:ascii="Arial" w:eastAsia="Times New Roman" w:hAnsi="Arial" w:cs="Arial"/>
                  <w:color w:val="000000"/>
                  <w:sz w:val="20"/>
                  <w:szCs w:val="20"/>
                  <w:lang w:val="nl-NL"/>
                </w:rPr>
                <w:t xml:space="preserve"> zaakdossier</w:t>
              </w:r>
              <w:r w:rsidR="00A23C28" w:rsidRPr="00DD0F4F">
                <w:rPr>
                  <w:rFonts w:ascii="Arial" w:eastAsia="Times New Roman" w:hAnsi="Arial" w:cs="Arial"/>
                  <w:color w:val="000000"/>
                  <w:sz w:val="20"/>
                  <w:szCs w:val="20"/>
                  <w:lang w:val="nl-NL"/>
                </w:rPr>
                <w:t xml:space="preserve"> moet </w:t>
              </w:r>
            </w:ins>
            <w:ins w:id="2184" w:author="Arjan" w:date="2014-11-18T15:47:00Z">
              <w:r w:rsidR="005E1D2F">
                <w:rPr>
                  <w:rFonts w:ascii="Arial" w:eastAsia="Times New Roman" w:hAnsi="Arial" w:cs="Arial"/>
                  <w:color w:val="000000"/>
                  <w:sz w:val="20"/>
                  <w:szCs w:val="20"/>
                  <w:lang w:val="nl-NL"/>
                </w:rPr>
                <w:t xml:space="preserve">op of </w:t>
              </w:r>
            </w:ins>
            <w:ins w:id="2185" w:author="Arjan" w:date="2014-11-18T15:44:00Z">
              <w:r w:rsidR="00A23C28" w:rsidRPr="00DD0F4F">
                <w:rPr>
                  <w:rFonts w:ascii="Arial" w:eastAsia="Times New Roman" w:hAnsi="Arial" w:cs="Arial"/>
                  <w:color w:val="000000"/>
                  <w:sz w:val="20"/>
                  <w:szCs w:val="20"/>
                  <w:lang w:val="nl-NL"/>
                </w:rPr>
                <w:t>na de Archiefactie</w:t>
              </w:r>
            </w:ins>
            <w:ins w:id="2186" w:author="Arjan" w:date="2014-11-18T15:47:00Z">
              <w:r w:rsidR="005E1D2F">
                <w:rPr>
                  <w:rFonts w:ascii="Arial" w:eastAsia="Times New Roman" w:hAnsi="Arial" w:cs="Arial"/>
                  <w:color w:val="000000"/>
                  <w:sz w:val="20"/>
                  <w:szCs w:val="20"/>
                  <w:lang w:val="nl-NL"/>
                </w:rPr>
                <w:t>datum</w:t>
              </w:r>
            </w:ins>
            <w:ins w:id="2187" w:author="Arjan" w:date="2014-11-18T15:44:00Z">
              <w:r w:rsidR="00A23C28" w:rsidRPr="00DD0F4F">
                <w:rPr>
                  <w:rFonts w:ascii="Arial" w:eastAsia="Times New Roman" w:hAnsi="Arial" w:cs="Arial"/>
                  <w:color w:val="000000"/>
                  <w:sz w:val="20"/>
                  <w:szCs w:val="20"/>
                  <w:lang w:val="nl-NL"/>
                </w:rPr>
                <w:t xml:space="preserve"> vernietigd worden)</w:t>
              </w:r>
            </w:ins>
          </w:p>
          <w:p w:rsidR="00954A12" w:rsidRPr="00954A12" w:rsidRDefault="00954A12" w:rsidP="00A23C28">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w:t>
            </w:r>
            <w:r w:rsidRPr="00954A12">
              <w:rPr>
                <w:rFonts w:ascii="Arial" w:eastAsia="Times New Roman" w:hAnsi="Arial" w:cs="Arial"/>
                <w:color w:val="000000"/>
                <w:sz w:val="20"/>
                <w:szCs w:val="20"/>
              </w:rPr>
              <w:tab/>
            </w:r>
            <w:ins w:id="2188" w:author="Arjan" w:date="2014-11-18T15:45:00Z">
              <w:r w:rsidR="00A23C28">
                <w:rPr>
                  <w:rFonts w:ascii="Arial" w:eastAsia="Times New Roman" w:hAnsi="Arial" w:cs="Arial"/>
                  <w:color w:val="000000"/>
                  <w:sz w:val="20"/>
                  <w:szCs w:val="20"/>
                </w:rPr>
                <w:t>“</w:t>
              </w:r>
            </w:ins>
            <w:del w:id="2189" w:author="Arjan" w:date="2014-11-18T15:45:00Z">
              <w:r w:rsidR="00515E1F" w:rsidDel="00A23C28">
                <w:rPr>
                  <w:rFonts w:ascii="Arial" w:eastAsia="Times New Roman" w:hAnsi="Arial" w:cs="Arial"/>
                  <w:color w:val="000000"/>
                  <w:sz w:val="20"/>
                  <w:szCs w:val="20"/>
                </w:rPr>
                <w:delText>B</w:delText>
              </w:r>
            </w:del>
            <w:ins w:id="2190" w:author="Arjan" w:date="2014-11-18T15:45:00Z">
              <w:r w:rsidR="00A23C28">
                <w:rPr>
                  <w:rFonts w:ascii="Arial" w:eastAsia="Times New Roman" w:hAnsi="Arial" w:cs="Arial"/>
                  <w:color w:val="000000"/>
                  <w:sz w:val="20"/>
                  <w:szCs w:val="20"/>
                </w:rPr>
                <w:t>b</w:t>
              </w:r>
            </w:ins>
            <w:r w:rsidR="00515E1F">
              <w:rPr>
                <w:rFonts w:ascii="Arial" w:eastAsia="Times New Roman" w:hAnsi="Arial" w:cs="Arial"/>
                <w:color w:val="000000"/>
                <w:sz w:val="20"/>
                <w:szCs w:val="20"/>
              </w:rPr>
              <w:t>lijvend bewaren</w:t>
            </w:r>
            <w:ins w:id="2191" w:author="Arjan" w:date="2014-11-18T15:44:00Z">
              <w:r w:rsidR="00A23C28" w:rsidRPr="00DD0F4F">
                <w:rPr>
                  <w:rFonts w:ascii="Arial" w:eastAsia="Times New Roman" w:hAnsi="Arial" w:cs="Arial"/>
                  <w:color w:val="000000"/>
                  <w:sz w:val="20"/>
                  <w:szCs w:val="20"/>
                  <w:lang w:val="nl-NL"/>
                </w:rPr>
                <w:t>“</w:t>
              </w:r>
            </w:ins>
            <w:ins w:id="2192" w:author="Arjan" w:date="2014-11-18T15:45:00Z">
              <w:r w:rsidR="00A23C28">
                <w:rPr>
                  <w:rFonts w:ascii="Arial" w:eastAsia="Times New Roman" w:hAnsi="Arial" w:cs="Arial"/>
                  <w:color w:val="000000"/>
                  <w:sz w:val="20"/>
                  <w:szCs w:val="20"/>
                  <w:lang w:val="nl-NL"/>
                </w:rPr>
                <w:t xml:space="preserve"> </w:t>
              </w:r>
            </w:ins>
            <w:ins w:id="2193" w:author="Arjan" w:date="2014-11-18T15:44:00Z">
              <w:r w:rsidR="00A23C28" w:rsidRPr="00DD0F4F">
                <w:rPr>
                  <w:rFonts w:ascii="Arial" w:eastAsia="Times New Roman" w:hAnsi="Arial" w:cs="Arial"/>
                  <w:color w:val="000000"/>
                  <w:sz w:val="20"/>
                  <w:szCs w:val="20"/>
                  <w:lang w:val="nl-NL"/>
                </w:rPr>
                <w:t xml:space="preserve">(het </w:t>
              </w:r>
              <w:r w:rsidR="00A23C28">
                <w:rPr>
                  <w:rFonts w:ascii="Arial" w:eastAsia="Times New Roman" w:hAnsi="Arial" w:cs="Arial"/>
                  <w:color w:val="000000"/>
                  <w:sz w:val="20"/>
                  <w:szCs w:val="20"/>
                  <w:lang w:val="nl-NL"/>
                </w:rPr>
                <w:t>zaakdossier</w:t>
              </w:r>
              <w:r w:rsidR="00A23C28" w:rsidRPr="00DD0F4F">
                <w:rPr>
                  <w:rFonts w:ascii="Arial" w:eastAsia="Times New Roman" w:hAnsi="Arial" w:cs="Arial"/>
                  <w:color w:val="000000"/>
                  <w:sz w:val="20"/>
                  <w:szCs w:val="20"/>
                  <w:lang w:val="nl-NL"/>
                </w:rPr>
                <w:t xml:space="preserve"> moet bewaard blijven en </w:t>
              </w:r>
              <w:r w:rsidR="00A23C28">
                <w:rPr>
                  <w:rFonts w:ascii="Arial" w:eastAsia="Times New Roman" w:hAnsi="Arial" w:cs="Arial"/>
                  <w:color w:val="000000"/>
                  <w:sz w:val="20"/>
                  <w:szCs w:val="20"/>
                  <w:lang w:val="nl-NL"/>
                </w:rPr>
                <w:t>op</w:t>
              </w:r>
              <w:r w:rsidR="00A23C28" w:rsidRPr="00DD0F4F">
                <w:rPr>
                  <w:rFonts w:ascii="Arial" w:eastAsia="Times New Roman" w:hAnsi="Arial" w:cs="Arial"/>
                  <w:color w:val="000000"/>
                  <w:sz w:val="20"/>
                  <w:szCs w:val="20"/>
                  <w:lang w:val="nl-NL"/>
                </w:rPr>
                <w:t xml:space="preserve"> de Archiefactie</w:t>
              </w:r>
            </w:ins>
            <w:ins w:id="2194" w:author="Arjan" w:date="2014-11-18T15:45:00Z">
              <w:r w:rsidR="00A23C28">
                <w:rPr>
                  <w:rFonts w:ascii="Arial" w:eastAsia="Times New Roman" w:hAnsi="Arial" w:cs="Arial"/>
                  <w:color w:val="000000"/>
                  <w:sz w:val="20"/>
                  <w:szCs w:val="20"/>
                  <w:lang w:val="nl-NL"/>
                </w:rPr>
                <w:t>datum</w:t>
              </w:r>
            </w:ins>
            <w:ins w:id="2195" w:author="Arjan" w:date="2014-11-18T15:44:00Z">
              <w:r w:rsidR="00A23C28" w:rsidRPr="00DD0F4F">
                <w:rPr>
                  <w:rFonts w:ascii="Arial" w:eastAsia="Times New Roman" w:hAnsi="Arial" w:cs="Arial"/>
                  <w:color w:val="000000"/>
                  <w:sz w:val="20"/>
                  <w:szCs w:val="20"/>
                  <w:lang w:val="nl-NL"/>
                </w:rPr>
                <w:t xml:space="preserve"> overgedragen worden naar een archiefbewaarplaats)</w:t>
              </w:r>
            </w:ins>
          </w:p>
        </w:tc>
      </w:tr>
      <w:tr w:rsidR="00954A12" w:rsidRPr="00954A12" w:rsidTr="00524AB8">
        <w:trPr>
          <w:trHeight w:val="21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1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411"/>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rsidTr="00524AB8">
        <w:trPr>
          <w:trHeight w:val="24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954A12" w:rsidRPr="00954A12" w:rsidRDefault="00743406" w:rsidP="00954A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0 </w:t>
            </w:r>
            <w:r w:rsidR="00954A12" w:rsidRPr="00954A12">
              <w:rPr>
                <w:rFonts w:ascii="Arial" w:eastAsia="Times New Roman" w:hAnsi="Arial" w:cs="Arial"/>
                <w:color w:val="000000"/>
                <w:sz w:val="20"/>
                <w:szCs w:val="20"/>
              </w:rPr>
              <w:t xml:space="preserve">- </w:t>
            </w:r>
            <w:r w:rsidR="00B47636" w:rsidRPr="00954A12">
              <w:rPr>
                <w:rFonts w:ascii="Arial" w:eastAsia="Times New Roman" w:hAnsi="Arial" w:cs="Arial"/>
                <w:color w:val="000000"/>
                <w:sz w:val="20"/>
                <w:szCs w:val="20"/>
              </w:rPr>
              <w:fldChar w:fldCharType="begin" w:fldLock="1"/>
            </w:r>
            <w:r w:rsidR="00954A12" w:rsidRPr="00954A12">
              <w:rPr>
                <w:rFonts w:ascii="Arial" w:eastAsia="Times New Roman" w:hAnsi="Arial" w:cs="Arial"/>
                <w:color w:val="000000"/>
                <w:sz w:val="20"/>
                <w:szCs w:val="20"/>
              </w:rPr>
              <w:instrText>MERGEFIELD Att.UpperBound</w:instrText>
            </w:r>
            <w:r w:rsidR="00B47636" w:rsidRPr="00954A12">
              <w:rPr>
                <w:rFonts w:ascii="Arial" w:eastAsia="Times New Roman" w:hAnsi="Arial" w:cs="Arial"/>
                <w:color w:val="000000"/>
                <w:sz w:val="20"/>
                <w:szCs w:val="20"/>
              </w:rPr>
              <w:fldChar w:fldCharType="separate"/>
            </w:r>
            <w:r w:rsidR="00954A12" w:rsidRPr="00954A12">
              <w:rPr>
                <w:rFonts w:ascii="Arial" w:eastAsia="Times New Roman" w:hAnsi="Arial" w:cs="Arial"/>
                <w:color w:val="000000"/>
                <w:sz w:val="20"/>
                <w:szCs w:val="20"/>
              </w:rPr>
              <w:t>1</w:t>
            </w:r>
            <w:r w:rsidR="00B47636" w:rsidRPr="00954A12">
              <w:rPr>
                <w:rFonts w:ascii="Arial" w:eastAsia="Times New Roman" w:hAnsi="Arial" w:cs="Arial"/>
                <w:color w:val="000000"/>
                <w:sz w:val="20"/>
                <w:szCs w:val="20"/>
              </w:rPr>
              <w:fldChar w:fldCharType="end"/>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Gemeentelijk basisgegeven</w:t>
            </w:r>
          </w:p>
        </w:tc>
      </w:tr>
      <w:tr w:rsidR="00954A12" w:rsidRPr="00954A12" w:rsidTr="00524AB8">
        <w:trPr>
          <w:trHeight w:val="230"/>
        </w:trPr>
        <w:tc>
          <w:tcPr>
            <w:tcW w:w="3780" w:type="dxa"/>
            <w:tcBorders>
              <w:top w:val="nil"/>
              <w:left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5E066D" w:rsidTr="00524AB8">
        <w:trPr>
          <w:trHeight w:val="230"/>
        </w:trPr>
        <w:tc>
          <w:tcPr>
            <w:tcW w:w="3780" w:type="dxa"/>
            <w:tcBorders>
              <w:top w:val="nil"/>
              <w:left w:val="nil"/>
              <w:bottom w:val="single" w:sz="4" w:space="0" w:color="auto"/>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r w:rsidRPr="00954A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954A12" w:rsidRPr="00DD0F4F" w:rsidRDefault="00E4465F" w:rsidP="006B5AB9">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Dit attribuutsoort moet van een waarde voorzien zijn als de attribuutsoort ‘</w:t>
            </w:r>
            <w:r w:rsidR="006B5AB9" w:rsidRPr="00DD0F4F">
              <w:rPr>
                <w:rFonts w:ascii="Arial" w:eastAsia="Times New Roman" w:hAnsi="Arial" w:cs="Arial"/>
                <w:color w:val="000000"/>
                <w:sz w:val="20"/>
                <w:szCs w:val="20"/>
                <w:lang w:val="nl-NL"/>
              </w:rPr>
              <w:t>A</w:t>
            </w:r>
            <w:r w:rsidRPr="00DD0F4F">
              <w:rPr>
                <w:rFonts w:ascii="Arial" w:eastAsia="Times New Roman" w:hAnsi="Arial" w:cs="Arial"/>
                <w:color w:val="000000"/>
                <w:sz w:val="20"/>
                <w:szCs w:val="20"/>
                <w:lang w:val="nl-NL"/>
              </w:rPr>
              <w:t>rchiefactie</w:t>
            </w:r>
            <w:r w:rsidR="006B5AB9" w:rsidRPr="00DD0F4F">
              <w:rPr>
                <w:rFonts w:ascii="Arial" w:eastAsia="Times New Roman" w:hAnsi="Arial" w:cs="Arial"/>
                <w:color w:val="000000"/>
                <w:sz w:val="20"/>
                <w:szCs w:val="20"/>
                <w:lang w:val="nl-NL"/>
              </w:rPr>
              <w:t>datum</w:t>
            </w:r>
            <w:r w:rsidRPr="00DD0F4F">
              <w:rPr>
                <w:rFonts w:ascii="Arial" w:eastAsia="Times New Roman" w:hAnsi="Arial" w:cs="Arial"/>
                <w:color w:val="000000"/>
                <w:sz w:val="20"/>
                <w:szCs w:val="20"/>
                <w:lang w:val="nl-NL"/>
              </w:rPr>
              <w:t xml:space="preserve">’ een waarde heeft. </w:t>
            </w:r>
            <w:r w:rsidR="002E42B6" w:rsidRPr="00DD0F4F">
              <w:rPr>
                <w:rFonts w:ascii="Arial" w:eastAsia="Times New Roman" w:hAnsi="Arial" w:cs="Arial"/>
                <w:color w:val="000000"/>
                <w:sz w:val="20"/>
                <w:szCs w:val="20"/>
                <w:lang w:val="nl-NL"/>
              </w:rPr>
              <w:t xml:space="preserve"> </w:t>
            </w:r>
          </w:p>
        </w:tc>
      </w:tr>
    </w:tbl>
    <w:p w:rsidR="0099098F"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Archiefactiedatum</w:t>
      </w:r>
    </w:p>
    <w:tbl>
      <w:tblPr>
        <w:tblW w:w="9360" w:type="dxa"/>
        <w:tblInd w:w="60" w:type="dxa"/>
        <w:tblLayout w:type="fixed"/>
        <w:tblCellMar>
          <w:left w:w="60" w:type="dxa"/>
          <w:right w:w="60" w:type="dxa"/>
        </w:tblCellMar>
        <w:tblLook w:val="0000"/>
      </w:tblPr>
      <w:tblGrid>
        <w:gridCol w:w="3780"/>
        <w:gridCol w:w="5580"/>
      </w:tblGrid>
      <w:tr w:rsidR="00547E22" w:rsidRPr="00547E22" w:rsidTr="00547E22">
        <w:trPr>
          <w:trHeight w:val="230"/>
        </w:trPr>
        <w:tc>
          <w:tcPr>
            <w:tcW w:w="3780" w:type="dxa"/>
            <w:tcBorders>
              <w:top w:val="single" w:sz="4" w:space="0" w:color="auto"/>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bookmarkStart w:id="2196" w:name="BKM_95D1CF5F_7994_46f6_84FF_0EC1C5E55606"/>
            <w:bookmarkEnd w:id="2196"/>
            <w:r w:rsidRPr="00547E2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547E22" w:rsidRPr="00547E22" w:rsidRDefault="006B5AB9" w:rsidP="006B5AB9">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A</w:t>
            </w:r>
            <w:r w:rsidR="00547E22">
              <w:rPr>
                <w:rFonts w:ascii="Arial" w:hAnsi="Arial" w:cs="Arial"/>
                <w:sz w:val="20"/>
                <w:szCs w:val="20"/>
                <w:lang w:val="en-AU"/>
              </w:rPr>
              <w:t>rchiefactie</w:t>
            </w:r>
            <w:r>
              <w:rPr>
                <w:rFonts w:ascii="Arial" w:hAnsi="Arial" w:cs="Arial"/>
                <w:sz w:val="20"/>
                <w:szCs w:val="20"/>
                <w:lang w:val="en-AU"/>
              </w:rPr>
              <w:t>datum</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KING</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547E22" w:rsidRPr="00547E22" w:rsidRDefault="00B47636"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Att.Alias</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w:t>
            </w:r>
            <w:r w:rsidRPr="00547E22">
              <w:rPr>
                <w:rFonts w:ascii="Arial" w:hAnsi="Arial" w:cs="Arial"/>
                <w:sz w:val="20"/>
                <w:szCs w:val="20"/>
                <w:lang w:val="en-AU"/>
              </w:rPr>
              <w:fldChar w:fldCharType="end"/>
            </w:r>
            <w:r w:rsidR="00547E22">
              <w:rPr>
                <w:rFonts w:ascii="Arial" w:hAnsi="Arial" w:cs="Arial"/>
                <w:sz w:val="20"/>
                <w:szCs w:val="20"/>
                <w:lang w:val="en-AU"/>
              </w:rPr>
              <w:t>Archiefactie</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E066D"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547E22" w:rsidRPr="00DD0F4F" w:rsidRDefault="00B47636" w:rsidP="00D54BC0">
            <w:pPr>
              <w:autoSpaceDE w:val="0"/>
              <w:autoSpaceDN w:val="0"/>
              <w:adjustRightInd w:val="0"/>
              <w:spacing w:after="0" w:line="240" w:lineRule="auto"/>
              <w:rPr>
                <w:rFonts w:ascii="Arial" w:eastAsia="Times New Roman" w:hAnsi="Arial" w:cs="Arial"/>
                <w:color w:val="000000"/>
                <w:sz w:val="20"/>
                <w:szCs w:val="20"/>
                <w:lang w:val="nl-NL"/>
              </w:rPr>
            </w:pPr>
            <w:r w:rsidRPr="00547E22">
              <w:rPr>
                <w:rFonts w:ascii="Arial" w:hAnsi="Arial" w:cs="Arial"/>
                <w:sz w:val="20"/>
                <w:szCs w:val="20"/>
                <w:lang w:val="en-AU"/>
              </w:rPr>
              <w:fldChar w:fldCharType="begin" w:fldLock="1"/>
            </w:r>
            <w:r w:rsidR="00547E22" w:rsidRPr="00DD0F4F">
              <w:rPr>
                <w:rFonts w:ascii="Arial" w:hAnsi="Arial" w:cs="Arial"/>
                <w:sz w:val="20"/>
                <w:szCs w:val="20"/>
                <w:lang w:val="nl-NL"/>
              </w:rPr>
              <w:instrText xml:space="preserve">MERGEFIELD </w:instrText>
            </w:r>
            <w:r w:rsidR="00547E22" w:rsidRPr="00DD0F4F">
              <w:rPr>
                <w:rFonts w:ascii="Arial" w:eastAsia="Times New Roman" w:hAnsi="Arial" w:cs="Arial"/>
                <w:color w:val="000000"/>
                <w:sz w:val="20"/>
                <w:szCs w:val="20"/>
                <w:lang w:val="nl-NL"/>
              </w:rPr>
              <w:instrText>Att.Notes</w:instrText>
            </w:r>
            <w:r w:rsidRPr="00547E22">
              <w:rPr>
                <w:rFonts w:ascii="Arial" w:hAnsi="Arial" w:cs="Arial"/>
                <w:sz w:val="20"/>
                <w:szCs w:val="20"/>
                <w:lang w:val="en-AU"/>
              </w:rPr>
              <w:fldChar w:fldCharType="end"/>
            </w:r>
            <w:r w:rsidR="00547E22" w:rsidRPr="00DD0F4F">
              <w:rPr>
                <w:rFonts w:ascii="Arial" w:eastAsia="Times New Roman" w:hAnsi="Arial" w:cs="Arial"/>
                <w:color w:val="610E6A"/>
                <w:sz w:val="20"/>
                <w:szCs w:val="20"/>
                <w:lang w:val="nl-NL"/>
              </w:rPr>
              <w:t>De datum waarop het gearchiveerde zaakdossier  vernietigd moet worden dan wel overgebracht moet worden naar een archiefbewaarplaats.</w:t>
            </w:r>
          </w:p>
        </w:tc>
      </w:tr>
      <w:tr w:rsidR="00547E22" w:rsidRPr="005E066D" w:rsidTr="00547E22">
        <w:trPr>
          <w:trHeight w:val="230"/>
        </w:trPr>
        <w:tc>
          <w:tcPr>
            <w:tcW w:w="37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 xml:space="preserve">KING </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1 juni 2008</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E066D"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Voor elk zaakdossier, dat gevormd is bij beëindiging van de zaak, geldt dat dit </w:t>
            </w:r>
            <w:r w:rsidR="00DF5AA6" w:rsidRPr="00DD0F4F">
              <w:rPr>
                <w:rFonts w:ascii="Arial" w:eastAsia="Times New Roman" w:hAnsi="Arial" w:cs="Arial"/>
                <w:color w:val="000000"/>
                <w:sz w:val="20"/>
                <w:szCs w:val="20"/>
                <w:lang w:val="nl-NL"/>
              </w:rPr>
              <w:t xml:space="preserve">veelal gearchiveerd wordt en </w:t>
            </w:r>
            <w:r w:rsidRPr="00DD0F4F">
              <w:rPr>
                <w:rFonts w:ascii="Arial" w:eastAsia="Times New Roman" w:hAnsi="Arial" w:cs="Arial"/>
                <w:color w:val="000000"/>
                <w:sz w:val="20"/>
                <w:szCs w:val="20"/>
                <w:lang w:val="nl-NL"/>
              </w:rPr>
              <w:t xml:space="preserve">na een bepaalde termijn vernietigd of overgebracht moet worden. Die termijn eindigt met de </w:t>
            </w:r>
            <w:r w:rsidR="006B5AB9" w:rsidRPr="00DD0F4F">
              <w:rPr>
                <w:rFonts w:ascii="Arial" w:eastAsia="Times New Roman" w:hAnsi="Arial" w:cs="Arial"/>
                <w:color w:val="000000"/>
                <w:sz w:val="20"/>
                <w:szCs w:val="20"/>
                <w:lang w:val="nl-NL"/>
              </w:rPr>
              <w:t>A</w:t>
            </w:r>
            <w:r w:rsidRPr="00DD0F4F">
              <w:rPr>
                <w:rFonts w:ascii="Arial" w:eastAsia="Times New Roman" w:hAnsi="Arial" w:cs="Arial"/>
                <w:color w:val="000000"/>
                <w:sz w:val="20"/>
                <w:szCs w:val="20"/>
                <w:lang w:val="nl-NL"/>
              </w:rPr>
              <w:t>rchiefactie</w:t>
            </w:r>
            <w:r w:rsidR="006B5AB9" w:rsidRPr="00DD0F4F">
              <w:rPr>
                <w:rFonts w:ascii="Arial" w:eastAsia="Times New Roman" w:hAnsi="Arial" w:cs="Arial"/>
                <w:color w:val="000000"/>
                <w:sz w:val="20"/>
                <w:szCs w:val="20"/>
                <w:lang w:val="nl-NL"/>
              </w:rPr>
              <w:t>datum</w:t>
            </w:r>
            <w:r w:rsidRPr="00DD0F4F">
              <w:rPr>
                <w:rFonts w:ascii="Arial" w:eastAsia="Times New Roman" w:hAnsi="Arial" w:cs="Arial"/>
                <w:color w:val="000000"/>
                <w:sz w:val="20"/>
                <w:szCs w:val="20"/>
                <w:lang w:val="nl-NL"/>
              </w:rPr>
              <w:t xml:space="preserve">. Van welke van deze acties sprake is, blijkt uit de waarde van Archiefnominatie. De voor de zaak geldende </w:t>
            </w:r>
            <w:r w:rsidR="006B5AB9" w:rsidRPr="00DD0F4F">
              <w:rPr>
                <w:rFonts w:ascii="Arial" w:eastAsia="Times New Roman" w:hAnsi="Arial" w:cs="Arial"/>
                <w:color w:val="000000"/>
                <w:sz w:val="20"/>
                <w:szCs w:val="20"/>
                <w:lang w:val="nl-NL"/>
              </w:rPr>
              <w:t>Archiefactie</w:t>
            </w:r>
            <w:r w:rsidRPr="00DD0F4F">
              <w:rPr>
                <w:rFonts w:ascii="Arial" w:eastAsia="Times New Roman" w:hAnsi="Arial" w:cs="Arial"/>
                <w:color w:val="000000"/>
                <w:sz w:val="20"/>
                <w:szCs w:val="20"/>
                <w:lang w:val="nl-NL"/>
              </w:rPr>
              <w:t xml:space="preserve">datum hangt af van het zaaktype, van het resultaat van de zaak en van de resultaten van eventuele andere gerelateerde zaken. </w:t>
            </w:r>
            <w:r w:rsidR="00DF5AA6" w:rsidRPr="00DD0F4F">
              <w:rPr>
                <w:rFonts w:ascii="Arial" w:eastAsia="Times New Roman" w:hAnsi="Arial" w:cs="Arial"/>
                <w:color w:val="000000"/>
                <w:sz w:val="20"/>
                <w:szCs w:val="20"/>
                <w:lang w:val="nl-NL"/>
              </w:rPr>
              <w:t>De mogelijke bewaartermijnen zijn per resultaat gespecificeerd bij het zaaktype in de van toepassing zijnde zaaktype</w:t>
            </w:r>
            <w:r w:rsidR="00DF5AA6" w:rsidRPr="00DD0F4F">
              <w:rPr>
                <w:rFonts w:ascii="Arial" w:eastAsia="Times New Roman" w:hAnsi="Arial" w:cs="Arial"/>
                <w:color w:val="000000"/>
                <w:sz w:val="20"/>
                <w:szCs w:val="20"/>
                <w:lang w:val="nl-NL"/>
              </w:rPr>
              <w:softHyphen/>
              <w:t>catalogus.</w:t>
            </w:r>
          </w:p>
          <w:p w:rsidR="00D54BC0" w:rsidRPr="00DD0F4F" w:rsidRDefault="00547E22" w:rsidP="00D54BC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Voor een niet te archiveren zaakdossier is de termijn nul </w:t>
            </w:r>
            <w:r w:rsidRPr="00DD0F4F">
              <w:rPr>
                <w:rFonts w:ascii="Arial" w:eastAsia="Times New Roman" w:hAnsi="Arial" w:cs="Arial"/>
                <w:color w:val="000000"/>
                <w:sz w:val="20"/>
                <w:szCs w:val="20"/>
                <w:lang w:val="nl-NL"/>
              </w:rPr>
              <w:lastRenderedPageBreak/>
              <w:t xml:space="preserve">dagen en is de </w:t>
            </w:r>
            <w:r w:rsidR="006B5AB9" w:rsidRPr="00DD0F4F">
              <w:rPr>
                <w:rFonts w:ascii="Arial" w:eastAsia="Times New Roman" w:hAnsi="Arial" w:cs="Arial"/>
                <w:color w:val="000000"/>
                <w:sz w:val="20"/>
                <w:szCs w:val="20"/>
                <w:lang w:val="nl-NL"/>
              </w:rPr>
              <w:t>A</w:t>
            </w:r>
            <w:r w:rsidRPr="00DD0F4F">
              <w:rPr>
                <w:rFonts w:ascii="Arial" w:eastAsia="Times New Roman" w:hAnsi="Arial" w:cs="Arial"/>
                <w:color w:val="000000"/>
                <w:sz w:val="20"/>
                <w:szCs w:val="20"/>
                <w:lang w:val="nl-NL"/>
              </w:rPr>
              <w:t>rchiefactie</w:t>
            </w:r>
            <w:r w:rsidR="006B5AB9" w:rsidRPr="00DD0F4F">
              <w:rPr>
                <w:rFonts w:ascii="Arial" w:eastAsia="Times New Roman" w:hAnsi="Arial" w:cs="Arial"/>
                <w:color w:val="000000"/>
                <w:sz w:val="20"/>
                <w:szCs w:val="20"/>
                <w:lang w:val="nl-NL"/>
              </w:rPr>
              <w:t>datum</w:t>
            </w:r>
            <w:r w:rsidRPr="00DD0F4F">
              <w:rPr>
                <w:rFonts w:ascii="Arial" w:eastAsia="Times New Roman" w:hAnsi="Arial" w:cs="Arial"/>
                <w:color w:val="000000"/>
                <w:sz w:val="20"/>
                <w:szCs w:val="20"/>
                <w:lang w:val="nl-NL"/>
              </w:rPr>
              <w:t xml:space="preserve"> gelijk aan de Einddatum van de zaak.</w:t>
            </w:r>
            <w:r w:rsidR="00D54BC0" w:rsidRPr="00DD0F4F">
              <w:rPr>
                <w:rFonts w:ascii="Arial" w:eastAsia="Times New Roman" w:hAnsi="Arial" w:cs="Arial"/>
                <w:color w:val="000000"/>
                <w:sz w:val="20"/>
                <w:szCs w:val="20"/>
                <w:lang w:val="nl-NL"/>
              </w:rPr>
              <w:t xml:space="preserve"> </w:t>
            </w:r>
          </w:p>
          <w:p w:rsidR="00547E22" w:rsidRPr="00DD0F4F" w:rsidRDefault="00D54BC0" w:rsidP="00D54BC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Zie voor een toelichting op de term ‘zaakdossier’ de attribuutsoort ‘Archiefstatus’.</w:t>
            </w:r>
          </w:p>
        </w:tc>
      </w:tr>
      <w:tr w:rsidR="00547E22" w:rsidRPr="005E066D" w:rsidTr="00547E22">
        <w:tc>
          <w:tcPr>
            <w:tcW w:w="37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547E22" w:rsidRPr="00547E22" w:rsidRDefault="00B47636"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Att.Type</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 (JJJJMMDD)</w:t>
            </w:r>
            <w:r w:rsidRPr="00547E22">
              <w:rPr>
                <w:rFonts w:ascii="Arial" w:hAnsi="Arial" w:cs="Arial"/>
                <w:sz w:val="20"/>
                <w:szCs w:val="20"/>
                <w:lang w:val="en-AU"/>
              </w:rPr>
              <w:fldChar w:fldCharType="end"/>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E066D"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voor of na de huidige datum en tijd</w:t>
            </w:r>
          </w:p>
        </w:tc>
      </w:tr>
      <w:tr w:rsidR="00547E22" w:rsidRPr="005E066D" w:rsidTr="00547E22">
        <w:trPr>
          <w:trHeight w:val="215"/>
        </w:trPr>
        <w:tc>
          <w:tcPr>
            <w:tcW w:w="37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547E22" w:rsidRPr="00DD0F4F" w:rsidRDefault="00547E22" w:rsidP="00547E22">
            <w:pPr>
              <w:autoSpaceDE w:val="0"/>
              <w:autoSpaceDN w:val="0"/>
              <w:adjustRightInd w:val="0"/>
              <w:spacing w:after="0" w:line="240" w:lineRule="auto"/>
              <w:rPr>
                <w:rFonts w:ascii="Arial" w:eastAsia="Times New Roman" w:hAnsi="Arial" w:cs="Arial"/>
                <w:color w:val="000000"/>
                <w:sz w:val="20"/>
                <w:szCs w:val="20"/>
                <w:lang w:val="nl-NL"/>
              </w:rPr>
            </w:pPr>
          </w:p>
        </w:tc>
      </w:tr>
      <w:tr w:rsidR="00547E22" w:rsidRPr="00547E22" w:rsidTr="00547E22">
        <w:trPr>
          <w:trHeight w:val="215"/>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Ja</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411"/>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45"/>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547E22" w:rsidRPr="00547E22" w:rsidRDefault="00B47636"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Att.LowerBound</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0</w:t>
            </w:r>
            <w:r w:rsidRPr="00547E22">
              <w:rPr>
                <w:rFonts w:ascii="Arial" w:hAnsi="Arial" w:cs="Arial"/>
                <w:sz w:val="20"/>
                <w:szCs w:val="20"/>
                <w:lang w:val="en-AU"/>
              </w:rPr>
              <w:fldChar w:fldCharType="end"/>
            </w:r>
            <w:r w:rsidR="00547E22" w:rsidRPr="00547E22">
              <w:rPr>
                <w:rFonts w:ascii="Arial" w:eastAsia="Times New Roman" w:hAnsi="Arial" w:cs="Arial"/>
                <w:color w:val="000000"/>
                <w:sz w:val="20"/>
                <w:szCs w:val="20"/>
              </w:rPr>
              <w:t xml:space="preserve"> - </w:t>
            </w:r>
            <w:r w:rsidRPr="00547E22">
              <w:rPr>
                <w:rFonts w:ascii="Arial" w:eastAsia="Times New Roman" w:hAnsi="Arial" w:cs="Arial"/>
                <w:color w:val="000000"/>
                <w:sz w:val="20"/>
                <w:szCs w:val="20"/>
              </w:rPr>
              <w:fldChar w:fldCharType="begin" w:fldLock="1"/>
            </w:r>
            <w:r w:rsidR="00547E22" w:rsidRPr="00547E22">
              <w:rPr>
                <w:rFonts w:ascii="Arial" w:eastAsia="Times New Roman" w:hAnsi="Arial" w:cs="Arial"/>
                <w:color w:val="000000"/>
                <w:sz w:val="20"/>
                <w:szCs w:val="20"/>
              </w:rPr>
              <w:instrText>MERGEFIELD Att.UpperBound</w:instrText>
            </w:r>
            <w:r w:rsidRPr="00547E22">
              <w:rPr>
                <w:rFonts w:ascii="Arial" w:eastAsia="Times New Roman" w:hAnsi="Arial" w:cs="Arial"/>
                <w:color w:val="000000"/>
                <w:sz w:val="20"/>
                <w:szCs w:val="20"/>
              </w:rPr>
              <w:fldChar w:fldCharType="separate"/>
            </w:r>
            <w:r w:rsidR="00547E22" w:rsidRPr="00547E22">
              <w:rPr>
                <w:rFonts w:ascii="Arial" w:eastAsia="Times New Roman" w:hAnsi="Arial" w:cs="Arial"/>
                <w:color w:val="000000"/>
                <w:sz w:val="20"/>
                <w:szCs w:val="20"/>
              </w:rPr>
              <w:t>1</w:t>
            </w:r>
            <w:r w:rsidRPr="00547E22">
              <w:rPr>
                <w:rFonts w:ascii="Arial" w:eastAsia="Times New Roman" w:hAnsi="Arial" w:cs="Arial"/>
                <w:color w:val="000000"/>
                <w:sz w:val="20"/>
                <w:szCs w:val="20"/>
              </w:rPr>
              <w:fldChar w:fldCharType="end"/>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Gemeentelijk basisgegeven</w:t>
            </w:r>
          </w:p>
        </w:tc>
      </w:tr>
      <w:tr w:rsidR="00547E22" w:rsidRPr="00547E22" w:rsidTr="00547E22">
        <w:trPr>
          <w:trHeight w:val="230"/>
        </w:trPr>
        <w:tc>
          <w:tcPr>
            <w:tcW w:w="3780" w:type="dxa"/>
            <w:tcBorders>
              <w:top w:val="nil"/>
              <w:left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E066D" w:rsidTr="00547E22">
        <w:trPr>
          <w:trHeight w:val="230"/>
        </w:trPr>
        <w:tc>
          <w:tcPr>
            <w:tcW w:w="3780" w:type="dxa"/>
            <w:tcBorders>
              <w:top w:val="nil"/>
              <w:left w:val="nil"/>
              <w:bottom w:val="single" w:sz="4" w:space="0" w:color="auto"/>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r w:rsidRPr="00547E2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547E22" w:rsidRPr="00DD0F4F" w:rsidRDefault="008C517A" w:rsidP="00547E2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Dit attribuutsoort moet van een waarde voorzien zijn als de attribuutsoort ‘A</w:t>
            </w:r>
            <w:r w:rsidR="00D54BC0" w:rsidRPr="00DD0F4F">
              <w:rPr>
                <w:rFonts w:ascii="Arial" w:eastAsia="Times New Roman" w:hAnsi="Arial" w:cs="Arial"/>
                <w:color w:val="000000"/>
                <w:sz w:val="20"/>
                <w:szCs w:val="20"/>
                <w:lang w:val="nl-NL"/>
              </w:rPr>
              <w:t>r</w:t>
            </w:r>
            <w:r w:rsidRPr="00DD0F4F">
              <w:rPr>
                <w:rFonts w:ascii="Arial" w:eastAsia="Times New Roman" w:hAnsi="Arial" w:cs="Arial"/>
                <w:color w:val="000000"/>
                <w:sz w:val="20"/>
                <w:szCs w:val="20"/>
                <w:lang w:val="nl-NL"/>
              </w:rPr>
              <w:t>chiefstatus’ een waarde ongelijk "Nog te archiveren" heeft.</w:t>
            </w:r>
          </w:p>
        </w:tc>
      </w:tr>
    </w:tbl>
    <w:p w:rsidR="003465FF"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w:t>
      </w:r>
      <w:r>
        <w:rPr>
          <w:rFonts w:ascii="Arial" w:eastAsia="Times New Roman" w:hAnsi="Arial" w:cs="Arial"/>
          <w:b/>
          <w:color w:val="004080"/>
          <w:sz w:val="24"/>
          <w:szCs w:val="24"/>
          <w:lang w:eastAsia="nl-NL"/>
        </w:rPr>
        <w:t>status</w:t>
      </w:r>
    </w:p>
    <w:tbl>
      <w:tblPr>
        <w:tblW w:w="9360" w:type="dxa"/>
        <w:tblInd w:w="60" w:type="dxa"/>
        <w:tblLayout w:type="fixed"/>
        <w:tblCellMar>
          <w:left w:w="60" w:type="dxa"/>
          <w:right w:w="60" w:type="dxa"/>
        </w:tblCellMar>
        <w:tblLook w:val="0000"/>
      </w:tblPr>
      <w:tblGrid>
        <w:gridCol w:w="3780"/>
        <w:gridCol w:w="5580"/>
      </w:tblGrid>
      <w:tr w:rsidR="00E10437" w:rsidRPr="008C517A" w:rsidTr="00E10437">
        <w:trPr>
          <w:trHeight w:val="230"/>
        </w:trPr>
        <w:tc>
          <w:tcPr>
            <w:tcW w:w="3780" w:type="dxa"/>
            <w:tcBorders>
              <w:top w:val="single" w:sz="4" w:space="0" w:color="auto"/>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E10437" w:rsidRPr="008C517A" w:rsidRDefault="00B47636"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Att.Name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KING</w:t>
            </w: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E10437" w:rsidRPr="008C517A" w:rsidRDefault="00B47636"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Att.Alias</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5E066D"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E10437" w:rsidRPr="00DD0F4F" w:rsidRDefault="00B47636" w:rsidP="008C517A">
            <w:pPr>
              <w:autoSpaceDE w:val="0"/>
              <w:autoSpaceDN w:val="0"/>
              <w:adjustRightInd w:val="0"/>
              <w:spacing w:after="0" w:line="240" w:lineRule="auto"/>
              <w:rPr>
                <w:rFonts w:ascii="Arial" w:eastAsia="Times New Roman" w:hAnsi="Arial" w:cs="Arial"/>
                <w:color w:val="000000"/>
                <w:sz w:val="20"/>
                <w:szCs w:val="20"/>
                <w:lang w:val="nl-NL"/>
              </w:rPr>
            </w:pPr>
            <w:r w:rsidRPr="008C517A">
              <w:rPr>
                <w:rFonts w:ascii="Arial" w:hAnsi="Arial" w:cs="Arial"/>
                <w:sz w:val="20"/>
                <w:szCs w:val="20"/>
                <w:lang w:val="en-AU"/>
              </w:rPr>
              <w:fldChar w:fldCharType="begin" w:fldLock="1"/>
            </w:r>
            <w:r w:rsidR="00E10437" w:rsidRPr="00DD0F4F">
              <w:rPr>
                <w:rFonts w:ascii="Arial" w:hAnsi="Arial" w:cs="Arial"/>
                <w:sz w:val="20"/>
                <w:szCs w:val="20"/>
                <w:lang w:val="nl-NL"/>
              </w:rPr>
              <w:instrText xml:space="preserve">MERGEFIELD </w:instrText>
            </w:r>
            <w:r w:rsidR="00E10437" w:rsidRPr="00DD0F4F">
              <w:rPr>
                <w:rFonts w:ascii="Arial" w:eastAsia="Times New Roman" w:hAnsi="Arial" w:cs="Arial"/>
                <w:color w:val="000000"/>
                <w:sz w:val="20"/>
                <w:szCs w:val="20"/>
                <w:lang w:val="nl-NL"/>
              </w:rPr>
              <w:instrText>Att.Notes</w:instrText>
            </w:r>
            <w:r w:rsidRPr="008C517A">
              <w:rPr>
                <w:rFonts w:ascii="Arial" w:hAnsi="Arial" w:cs="Arial"/>
                <w:sz w:val="20"/>
                <w:szCs w:val="20"/>
                <w:lang w:val="en-AU"/>
              </w:rPr>
              <w:fldChar w:fldCharType="separate"/>
            </w:r>
            <w:r w:rsidR="00E10437" w:rsidRPr="00DD0F4F">
              <w:rPr>
                <w:rFonts w:ascii="Arial" w:eastAsia="Times New Roman" w:hAnsi="Arial" w:cs="Arial"/>
                <w:color w:val="000000"/>
                <w:sz w:val="20"/>
                <w:szCs w:val="20"/>
                <w:lang w:val="nl-NL"/>
              </w:rPr>
              <w:t>De fase waarin het zaakdossier zich qua archivering bevindt</w:t>
            </w:r>
            <w:r w:rsidRPr="008C517A">
              <w:rPr>
                <w:rFonts w:ascii="Arial" w:hAnsi="Arial" w:cs="Arial"/>
                <w:sz w:val="20"/>
                <w:szCs w:val="20"/>
                <w:lang w:val="en-AU"/>
              </w:rPr>
              <w:fldChar w:fldCharType="end"/>
            </w:r>
          </w:p>
        </w:tc>
      </w:tr>
      <w:tr w:rsidR="00E10437" w:rsidRPr="005E066D" w:rsidTr="00E10437">
        <w:trPr>
          <w:trHeight w:val="230"/>
        </w:trPr>
        <w:tc>
          <w:tcPr>
            <w:tcW w:w="3780" w:type="dxa"/>
            <w:tcBorders>
              <w:top w:val="nil"/>
              <w:left w:val="nil"/>
              <w:bottom w:val="nil"/>
              <w:right w:val="nil"/>
            </w:tcBorders>
          </w:tcPr>
          <w:p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 xml:space="preserve">KING </w:t>
            </w: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1 januari 2013</w:t>
            </w: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5E066D"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E10437" w:rsidRPr="00DD0F4F" w:rsidRDefault="00E10437" w:rsidP="00C05E0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Met de attribuutsoorten 'Archiefnominatie' en '</w:t>
            </w:r>
            <w:r w:rsidR="006B5AB9" w:rsidRPr="00DD0F4F">
              <w:rPr>
                <w:rFonts w:ascii="Arial" w:eastAsia="Times New Roman" w:hAnsi="Arial" w:cs="Arial"/>
                <w:color w:val="000000"/>
                <w:sz w:val="20"/>
                <w:szCs w:val="20"/>
                <w:lang w:val="nl-NL"/>
              </w:rPr>
              <w:t>A</w:t>
            </w:r>
            <w:r w:rsidRPr="00DD0F4F">
              <w:rPr>
                <w:rFonts w:ascii="Arial" w:eastAsia="Times New Roman" w:hAnsi="Arial" w:cs="Arial"/>
                <w:color w:val="000000"/>
                <w:sz w:val="20"/>
                <w:szCs w:val="20"/>
                <w:lang w:val="nl-NL"/>
              </w:rPr>
              <w:t>rchiefactie</w:t>
            </w:r>
            <w:r w:rsidR="006B5AB9" w:rsidRPr="00DD0F4F">
              <w:rPr>
                <w:rFonts w:ascii="Arial" w:eastAsia="Times New Roman" w:hAnsi="Arial" w:cs="Arial"/>
                <w:color w:val="000000"/>
                <w:sz w:val="20"/>
                <w:szCs w:val="20"/>
                <w:lang w:val="nl-NL"/>
              </w:rPr>
              <w:t>datum</w:t>
            </w:r>
            <w:r w:rsidRPr="00DD0F4F">
              <w:rPr>
                <w:rFonts w:ascii="Arial" w:eastAsia="Times New Roman" w:hAnsi="Arial" w:cs="Arial"/>
                <w:color w:val="000000"/>
                <w:sz w:val="20"/>
                <w:szCs w:val="20"/>
                <w:lang w:val="nl-NL"/>
              </w:rPr>
              <w:t xml:space="preserve">' wordt aangegeven wat er met het zaakdossier qua archivering wanneer dient te gebeuren. Het attribuutsoort 'Archiefstatus' geeft aan wat de feitelijke status is van het zaakdossier in het archiveringsproces. </w:t>
            </w:r>
          </w:p>
          <w:p w:rsidR="00E10437" w:rsidRPr="00DD0F4F" w:rsidRDefault="00E10437" w:rsidP="00D54BC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defaultwaarde is 'Nog te archiveren'. Zolang het attribuutsoort deze waarde heeft, omvat het zaakdossier alle kenmerken van de zaak, inclusief alle daaraan gerelateerde betrokkenen, objecten, informatieobjecten</w:t>
            </w:r>
            <w:r w:rsidR="006B5AB9"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etcetera. Indien het attribuutsoort een andere waarde heeft, dan betreft het zaakdossier alle aan de zaak gerelateerde en duurzaam bewaarbaar gemaakte informatieobjecten. Alle kenmerken van de zaak, anders dan de daaraan gerelateerde informatieobjecten, zijn bij archivering van de zaak vastgelegd in een duurzaam bewaarbaar gemaakt informatieobject dat aan de zaak gerelateerd is. </w:t>
            </w:r>
          </w:p>
        </w:tc>
      </w:tr>
      <w:tr w:rsidR="00E10437" w:rsidRPr="005E066D" w:rsidTr="00D16ECE">
        <w:trPr>
          <w:trHeight w:val="80"/>
        </w:trPr>
        <w:tc>
          <w:tcPr>
            <w:tcW w:w="3780" w:type="dxa"/>
            <w:tcBorders>
              <w:top w:val="nil"/>
              <w:left w:val="nil"/>
              <w:bottom w:val="nil"/>
              <w:right w:val="nil"/>
            </w:tcBorders>
          </w:tcPr>
          <w:p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E10437" w:rsidRPr="008C517A" w:rsidRDefault="00B47636"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Att.Type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AN20</w:t>
            </w:r>
            <w:r w:rsidRPr="008C517A">
              <w:rPr>
                <w:rFonts w:ascii="Arial" w:hAnsi="Arial" w:cs="Arial"/>
                <w:sz w:val="20"/>
                <w:szCs w:val="20"/>
                <w:lang w:val="en-AU"/>
              </w:rPr>
              <w:fldChar w:fldCharType="end"/>
            </w: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5E066D"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E10437" w:rsidRPr="00DD0F4F" w:rsidRDefault="00E10437" w:rsidP="00C05E0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w:t>
            </w:r>
            <w:r w:rsidR="00D16ECE" w:rsidRPr="00DD0F4F">
              <w:rPr>
                <w:rFonts w:ascii="Arial" w:eastAsia="Times New Roman" w:hAnsi="Arial" w:cs="Arial"/>
                <w:color w:val="000000"/>
                <w:sz w:val="20"/>
                <w:szCs w:val="20"/>
                <w:lang w:val="nl-NL"/>
              </w:rPr>
              <w:t>“</w:t>
            </w:r>
            <w:del w:id="2197" w:author="Arjan" w:date="2014-11-18T10:00:00Z">
              <w:r w:rsidRPr="008C517A">
                <w:rPr>
                  <w:rFonts w:ascii="Arial" w:eastAsia="Times New Roman" w:hAnsi="Arial" w:cs="Arial"/>
                  <w:color w:val="000000"/>
                  <w:sz w:val="20"/>
                  <w:szCs w:val="20"/>
                </w:rPr>
                <w:delText>Nog</w:delText>
              </w:r>
            </w:del>
            <w:ins w:id="2198" w:author="Arjan" w:date="2014-11-18T10:00:00Z">
              <w:r w:rsidR="001B0154">
                <w:rPr>
                  <w:rFonts w:ascii="Arial" w:eastAsia="Times New Roman" w:hAnsi="Arial" w:cs="Arial"/>
                  <w:color w:val="000000"/>
                  <w:sz w:val="20"/>
                  <w:szCs w:val="20"/>
                  <w:lang w:val="nl-NL"/>
                </w:rPr>
                <w:t>n</w:t>
              </w:r>
              <w:r w:rsidRPr="00DD0F4F">
                <w:rPr>
                  <w:rFonts w:ascii="Arial" w:eastAsia="Times New Roman" w:hAnsi="Arial" w:cs="Arial"/>
                  <w:color w:val="000000"/>
                  <w:sz w:val="20"/>
                  <w:szCs w:val="20"/>
                  <w:lang w:val="nl-NL"/>
                </w:rPr>
                <w:t>og</w:t>
              </w:r>
            </w:ins>
            <w:r w:rsidRPr="00DD0F4F">
              <w:rPr>
                <w:rFonts w:ascii="Arial" w:eastAsia="Times New Roman" w:hAnsi="Arial" w:cs="Arial"/>
                <w:color w:val="000000"/>
                <w:sz w:val="20"/>
                <w:szCs w:val="20"/>
                <w:lang w:val="nl-NL"/>
              </w:rPr>
              <w:t xml:space="preserve"> te archiveren</w:t>
            </w:r>
            <w:r w:rsidR="00D16ECE" w:rsidRPr="00DD0F4F">
              <w:rPr>
                <w:rFonts w:ascii="Arial" w:eastAsia="Times New Roman" w:hAnsi="Arial" w:cs="Arial"/>
                <w:color w:val="000000"/>
                <w:sz w:val="20"/>
                <w:szCs w:val="20"/>
                <w:lang w:val="nl-NL"/>
              </w:rPr>
              <w:t>”</w:t>
            </w:r>
          </w:p>
          <w:p w:rsidR="00E10437" w:rsidRPr="00DD0F4F" w:rsidRDefault="00E10437" w:rsidP="00C05E0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w:t>
            </w:r>
            <w:r w:rsidR="00D16ECE" w:rsidRPr="00DD0F4F">
              <w:rPr>
                <w:rFonts w:ascii="Arial" w:eastAsia="Times New Roman" w:hAnsi="Arial" w:cs="Arial"/>
                <w:color w:val="000000"/>
                <w:sz w:val="20"/>
                <w:szCs w:val="20"/>
                <w:lang w:val="nl-NL"/>
              </w:rPr>
              <w:t>“</w:t>
            </w:r>
            <w:del w:id="2199" w:author="Arjan" w:date="2014-11-18T10:00:00Z">
              <w:r w:rsidRPr="008C517A">
                <w:rPr>
                  <w:rFonts w:ascii="Arial" w:eastAsia="Times New Roman" w:hAnsi="Arial" w:cs="Arial"/>
                  <w:color w:val="000000"/>
                  <w:sz w:val="20"/>
                  <w:szCs w:val="20"/>
                </w:rPr>
                <w:delText>G</w:delText>
              </w:r>
            </w:del>
            <w:ins w:id="2200" w:author="Arjan" w:date="2014-11-18T10:00:00Z">
              <w:r w:rsidR="001B0154">
                <w:rPr>
                  <w:rFonts w:ascii="Arial" w:eastAsia="Times New Roman" w:hAnsi="Arial" w:cs="Arial"/>
                  <w:color w:val="000000"/>
                  <w:sz w:val="20"/>
                  <w:szCs w:val="20"/>
                  <w:lang w:val="nl-NL"/>
                </w:rPr>
                <w:t>g</w:t>
              </w:r>
            </w:ins>
            <w:r w:rsidRPr="00DD0F4F">
              <w:rPr>
                <w:rFonts w:ascii="Arial" w:eastAsia="Times New Roman" w:hAnsi="Arial" w:cs="Arial"/>
                <w:color w:val="000000"/>
                <w:sz w:val="20"/>
                <w:szCs w:val="20"/>
                <w:lang w:val="nl-NL"/>
              </w:rPr>
              <w:t>earchiveerd</w:t>
            </w:r>
            <w:r w:rsidR="00D16ECE"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w:t>
            </w:r>
            <w:r w:rsidR="00515E1F" w:rsidRPr="00DD0F4F">
              <w:rPr>
                <w:rFonts w:ascii="Arial" w:eastAsia="Times New Roman" w:hAnsi="Arial" w:cs="Arial"/>
                <w:color w:val="000000"/>
                <w:sz w:val="20"/>
                <w:szCs w:val="20"/>
                <w:lang w:val="nl-NL"/>
              </w:rPr>
              <w:t>niet-wijzigbaar</w:t>
            </w:r>
            <w:r w:rsidRPr="00DD0F4F">
              <w:rPr>
                <w:rFonts w:ascii="Arial" w:eastAsia="Times New Roman" w:hAnsi="Arial" w:cs="Arial"/>
                <w:color w:val="000000"/>
                <w:sz w:val="20"/>
                <w:szCs w:val="20"/>
                <w:lang w:val="nl-NL"/>
              </w:rPr>
              <w:t xml:space="preserve"> bewaarbaar gemaakt)</w:t>
            </w:r>
          </w:p>
          <w:p w:rsidR="00E10437" w:rsidRPr="00DD0F4F" w:rsidRDefault="00E10437" w:rsidP="00C05E0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w:t>
            </w:r>
            <w:r w:rsidR="00D16ECE" w:rsidRPr="00DD0F4F">
              <w:rPr>
                <w:rFonts w:ascii="Arial" w:eastAsia="Times New Roman" w:hAnsi="Arial" w:cs="Arial"/>
                <w:color w:val="000000"/>
                <w:sz w:val="20"/>
                <w:szCs w:val="20"/>
                <w:lang w:val="nl-NL"/>
              </w:rPr>
              <w:t>“</w:t>
            </w:r>
            <w:del w:id="2201" w:author="Arjan" w:date="2014-11-18T10:00:00Z">
              <w:r w:rsidRPr="008C517A">
                <w:rPr>
                  <w:rFonts w:ascii="Arial" w:eastAsia="Times New Roman" w:hAnsi="Arial" w:cs="Arial"/>
                  <w:color w:val="000000"/>
                  <w:sz w:val="20"/>
                  <w:szCs w:val="20"/>
                </w:rPr>
                <w:delText>V</w:delText>
              </w:r>
            </w:del>
            <w:ins w:id="2202" w:author="Arjan" w:date="2014-11-18T10:00:00Z">
              <w:r w:rsidR="001B0154">
                <w:rPr>
                  <w:rFonts w:ascii="Arial" w:eastAsia="Times New Roman" w:hAnsi="Arial" w:cs="Arial"/>
                  <w:color w:val="000000"/>
                  <w:sz w:val="20"/>
                  <w:szCs w:val="20"/>
                  <w:lang w:val="nl-NL"/>
                </w:rPr>
                <w:t>v</w:t>
              </w:r>
            </w:ins>
            <w:r w:rsidRPr="00DD0F4F">
              <w:rPr>
                <w:rFonts w:ascii="Arial" w:eastAsia="Times New Roman" w:hAnsi="Arial" w:cs="Arial"/>
                <w:color w:val="000000"/>
                <w:sz w:val="20"/>
                <w:szCs w:val="20"/>
                <w:lang w:val="nl-NL"/>
              </w:rPr>
              <w:t>ernietigd</w:t>
            </w:r>
            <w:r w:rsidR="00D16ECE"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w:t>
            </w:r>
          </w:p>
          <w:p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w:t>
            </w:r>
            <w:r w:rsidR="00D16ECE" w:rsidRPr="00DD0F4F">
              <w:rPr>
                <w:rFonts w:ascii="Arial" w:eastAsia="Times New Roman" w:hAnsi="Arial" w:cs="Arial"/>
                <w:color w:val="000000"/>
                <w:sz w:val="20"/>
                <w:szCs w:val="20"/>
                <w:lang w:val="nl-NL"/>
              </w:rPr>
              <w:t>“</w:t>
            </w:r>
            <w:del w:id="2203" w:author="Arjan" w:date="2014-11-18T10:00:00Z">
              <w:r w:rsidRPr="008C517A">
                <w:rPr>
                  <w:rFonts w:ascii="Arial" w:eastAsia="Times New Roman" w:hAnsi="Arial" w:cs="Arial"/>
                  <w:color w:val="000000"/>
                  <w:sz w:val="20"/>
                  <w:szCs w:val="20"/>
                </w:rPr>
                <w:delText>O</w:delText>
              </w:r>
            </w:del>
            <w:ins w:id="2204" w:author="Arjan" w:date="2014-11-18T10:00:00Z">
              <w:r w:rsidR="001B0154">
                <w:rPr>
                  <w:rFonts w:ascii="Arial" w:eastAsia="Times New Roman" w:hAnsi="Arial" w:cs="Arial"/>
                  <w:color w:val="000000"/>
                  <w:sz w:val="20"/>
                  <w:szCs w:val="20"/>
                  <w:lang w:val="nl-NL"/>
                </w:rPr>
                <w:t>o</w:t>
              </w:r>
            </w:ins>
            <w:r w:rsidRPr="00DD0F4F">
              <w:rPr>
                <w:rFonts w:ascii="Arial" w:eastAsia="Times New Roman" w:hAnsi="Arial" w:cs="Arial"/>
                <w:color w:val="000000"/>
                <w:sz w:val="20"/>
                <w:szCs w:val="20"/>
                <w:lang w:val="nl-NL"/>
              </w:rPr>
              <w:t>vergedragen</w:t>
            </w:r>
            <w:r w:rsidR="00D16ECE"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xml:space="preserve"> (naar een archiefbewaarplaats)</w:t>
            </w:r>
          </w:p>
        </w:tc>
      </w:tr>
      <w:tr w:rsidR="00E10437" w:rsidRPr="005E066D" w:rsidTr="00E10437">
        <w:trPr>
          <w:trHeight w:val="215"/>
        </w:trPr>
        <w:tc>
          <w:tcPr>
            <w:tcW w:w="3780" w:type="dxa"/>
            <w:tcBorders>
              <w:top w:val="nil"/>
              <w:left w:val="nil"/>
              <w:bottom w:val="nil"/>
              <w:right w:val="nil"/>
            </w:tcBorders>
          </w:tcPr>
          <w:p w:rsidR="00E10437" w:rsidRPr="00DD0F4F" w:rsidRDefault="00E10437" w:rsidP="008C517A">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p>
        </w:tc>
      </w:tr>
      <w:tr w:rsidR="00E10437" w:rsidRPr="008C517A" w:rsidTr="00E10437">
        <w:trPr>
          <w:trHeight w:val="215"/>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Ja</w:t>
            </w:r>
          </w:p>
        </w:tc>
      </w:tr>
      <w:tr w:rsidR="00E10437" w:rsidRPr="008C517A" w:rsidTr="004F3F32">
        <w:trPr>
          <w:trHeight w:val="8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Nee</w:t>
            </w: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Nee</w:t>
            </w: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411"/>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Nee</w:t>
            </w:r>
          </w:p>
        </w:tc>
      </w:tr>
      <w:tr w:rsidR="00E10437" w:rsidRPr="008C517A" w:rsidTr="00E10437">
        <w:trPr>
          <w:trHeight w:val="245"/>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E10437" w:rsidRPr="008C517A" w:rsidRDefault="00B47636"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Att.LowerBound</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1</w:t>
            </w:r>
            <w:r w:rsidRPr="008C517A">
              <w:rPr>
                <w:rFonts w:ascii="Arial" w:hAnsi="Arial" w:cs="Arial"/>
                <w:sz w:val="20"/>
                <w:szCs w:val="20"/>
                <w:lang w:val="en-AU"/>
              </w:rPr>
              <w:fldChar w:fldCharType="end"/>
            </w:r>
            <w:r w:rsidR="00E10437" w:rsidRPr="008C517A">
              <w:rPr>
                <w:rFonts w:ascii="Arial" w:eastAsia="Times New Roman" w:hAnsi="Arial" w:cs="Arial"/>
                <w:color w:val="000000"/>
                <w:sz w:val="20"/>
                <w:szCs w:val="20"/>
              </w:rPr>
              <w:t xml:space="preserve"> - </w:t>
            </w:r>
            <w:r w:rsidRPr="008C517A">
              <w:rPr>
                <w:rFonts w:ascii="Arial" w:eastAsia="Times New Roman" w:hAnsi="Arial" w:cs="Arial"/>
                <w:color w:val="000000"/>
                <w:sz w:val="20"/>
                <w:szCs w:val="20"/>
              </w:rPr>
              <w:fldChar w:fldCharType="begin" w:fldLock="1"/>
            </w:r>
            <w:r w:rsidR="00E10437" w:rsidRPr="008C517A">
              <w:rPr>
                <w:rFonts w:ascii="Arial" w:eastAsia="Times New Roman" w:hAnsi="Arial" w:cs="Arial"/>
                <w:color w:val="000000"/>
                <w:sz w:val="20"/>
                <w:szCs w:val="20"/>
              </w:rPr>
              <w:instrText>MERGEFIELD Att.UpperBound</w:instrText>
            </w:r>
            <w:r w:rsidRPr="008C517A">
              <w:rPr>
                <w:rFonts w:ascii="Arial" w:eastAsia="Times New Roman" w:hAnsi="Arial" w:cs="Arial"/>
                <w:color w:val="000000"/>
                <w:sz w:val="20"/>
                <w:szCs w:val="20"/>
              </w:rPr>
              <w:fldChar w:fldCharType="separate"/>
            </w:r>
            <w:r w:rsidR="00E10437" w:rsidRPr="008C517A">
              <w:rPr>
                <w:rFonts w:ascii="Arial" w:eastAsia="Times New Roman" w:hAnsi="Arial" w:cs="Arial"/>
                <w:color w:val="000000"/>
                <w:sz w:val="20"/>
                <w:szCs w:val="20"/>
              </w:rPr>
              <w:t>1</w:t>
            </w:r>
            <w:r w:rsidRPr="008C517A">
              <w:rPr>
                <w:rFonts w:ascii="Arial" w:eastAsia="Times New Roman" w:hAnsi="Arial" w:cs="Arial"/>
                <w:color w:val="000000"/>
                <w:sz w:val="20"/>
                <w:szCs w:val="20"/>
              </w:rPr>
              <w:fldChar w:fldCharType="end"/>
            </w: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r w:rsidRPr="008C517A">
              <w:rPr>
                <w:rFonts w:ascii="Arial" w:eastAsia="Times New Roman" w:hAnsi="Arial" w:cs="Arial"/>
                <w:color w:val="000000"/>
                <w:sz w:val="20"/>
                <w:szCs w:val="20"/>
              </w:rPr>
              <w:t>Gemeentelijk kerngegeven</w:t>
            </w:r>
          </w:p>
        </w:tc>
      </w:tr>
      <w:tr w:rsidR="00E10437" w:rsidRPr="008C517A" w:rsidTr="00E10437">
        <w:trPr>
          <w:trHeight w:val="230"/>
        </w:trPr>
        <w:tc>
          <w:tcPr>
            <w:tcW w:w="3780" w:type="dxa"/>
            <w:tcBorders>
              <w:top w:val="nil"/>
              <w:left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5E066D" w:rsidTr="00E10437">
        <w:trPr>
          <w:trHeight w:val="230"/>
        </w:trPr>
        <w:tc>
          <w:tcPr>
            <w:tcW w:w="3780" w:type="dxa"/>
            <w:tcBorders>
              <w:top w:val="nil"/>
              <w:left w:val="nil"/>
              <w:bottom w:val="single" w:sz="4" w:space="0" w:color="auto"/>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r w:rsidRPr="008C517A">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E10437" w:rsidRPr="00DD0F4F" w:rsidRDefault="00E10437" w:rsidP="008C517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Indien het attribuutsoort een waarde ongelijk "Nog te archiveren" heeft, dan moet van alle ENKELVOUDIGE INFORMATIEOBJECTen die via INFORMATIEOBJECT en de ZAAK-INFORMATIEOBJECT-relatie aan de zaak gerelateerd zijn, het attribuutsoort 'Status' de waarde "Gearchiveerd" hebben.</w:t>
            </w:r>
          </w:p>
        </w:tc>
      </w:tr>
    </w:tbl>
    <w:p w:rsidR="00FE63AC" w:rsidRPr="00DD0F4F" w:rsidRDefault="00FE63AC" w:rsidP="0099098F">
      <w:pPr>
        <w:rPr>
          <w:noProof/>
          <w:lang w:val="nl-NL"/>
        </w:rPr>
      </w:pPr>
    </w:p>
    <w:p w:rsidR="006C4E2B" w:rsidRDefault="006C4E2B" w:rsidP="006C4E2B">
      <w:pPr>
        <w:pStyle w:val="Kop3"/>
        <w:rPr>
          <w:noProof/>
        </w:rPr>
      </w:pPr>
      <w:bookmarkStart w:id="2205" w:name="_Ref361133885"/>
      <w:bookmarkStart w:id="2206" w:name="_Toc398014030"/>
      <w:bookmarkStart w:id="2207" w:name="_Toc404294035"/>
      <w:r>
        <w:rPr>
          <w:noProof/>
        </w:rPr>
        <w:t>Zaakgeometrie</w:t>
      </w:r>
      <w:bookmarkEnd w:id="2205"/>
      <w:bookmarkEnd w:id="2206"/>
      <w:bookmarkEnd w:id="2207"/>
    </w:p>
    <w:p w:rsidR="006C4E2B" w:rsidRDefault="006C4E2B" w:rsidP="006C4E2B">
      <w:pPr>
        <w:spacing w:after="0"/>
        <w:rPr>
          <w:noProof/>
        </w:rPr>
      </w:pPr>
      <w:r w:rsidRPr="00DD0F4F">
        <w:rPr>
          <w:noProof/>
          <w:lang w:val="nl-NL"/>
        </w:rPr>
        <w:t xml:space="preserve">Ter discussie is geweest hoe de lokatie vastgelegd wordt (cq. hoe de lokatie gemodeleerd wordt) van de plek op aarde waarop de zaak betrekking heeft. </w:t>
      </w:r>
      <w:r>
        <w:rPr>
          <w:noProof/>
        </w:rPr>
        <w:t>In de huidige modellering zijn daarvoor twee mogelijkheden:</w:t>
      </w:r>
    </w:p>
    <w:p w:rsidR="00594431" w:rsidRDefault="006C4E2B">
      <w:pPr>
        <w:pStyle w:val="Lijstalinea"/>
        <w:numPr>
          <w:ilvl w:val="0"/>
          <w:numId w:val="3"/>
        </w:numPr>
        <w:spacing w:after="0"/>
        <w:ind w:left="714" w:hanging="357"/>
        <w:rPr>
          <w:noProof/>
          <w:lang w:val="nl-NL"/>
        </w:rPr>
      </w:pPr>
      <w:r w:rsidRPr="00DD0F4F">
        <w:rPr>
          <w:noProof/>
          <w:lang w:val="nl-NL"/>
        </w:rPr>
        <w:t>Via de ZAAKOBJECT-relatie één of meer ruimtelijke OBJECTen relateren aan  de ZAAK. Het gaat dan om ruimtelijke objecten in enige basisregistratie (Pand, Verblijfsobject, Kadastraal object, Wegdeel, etcetera)</w:t>
      </w:r>
    </w:p>
    <w:p w:rsidR="00594431" w:rsidRDefault="006C4E2B">
      <w:pPr>
        <w:pStyle w:val="Lijstalinea"/>
        <w:numPr>
          <w:ilvl w:val="0"/>
          <w:numId w:val="3"/>
        </w:numPr>
        <w:spacing w:after="0"/>
        <w:ind w:left="714" w:hanging="357"/>
        <w:rPr>
          <w:noProof/>
          <w:lang w:val="nl-NL"/>
        </w:rPr>
      </w:pPr>
      <w:r w:rsidRPr="00DD0F4F">
        <w:rPr>
          <w:noProof/>
          <w:lang w:val="nl-NL"/>
        </w:rPr>
        <w:t>Door middel van het groepsattribuut ANDER ZAAKOBJECT (van ZAAK) één of meer ruimtelijke objecten (zijnde geen basisregistratieobjecten) bij de zaak vastleggen inclusief de geometrie daarvan.</w:t>
      </w:r>
    </w:p>
    <w:p w:rsidR="006C4E2B" w:rsidRPr="00DD0F4F" w:rsidRDefault="006C4E2B" w:rsidP="006C4E2B">
      <w:pPr>
        <w:rPr>
          <w:noProof/>
          <w:lang w:val="nl-NL"/>
        </w:rPr>
      </w:pPr>
      <w:r w:rsidRPr="00DD0F4F">
        <w:rPr>
          <w:noProof/>
          <w:lang w:val="nl-NL"/>
        </w:rPr>
        <w:t>De veronderstelling daarachter is dat een zaak ruimtelijk gezien altijd betrekking heeft op een ruimtelijk object. Beoordeeld is dat dat niet altijd opgaat. Bijvoorbeeld, er wordt een aanvraag ingediend voor een Evenementenvergunning t.b.v. een straatbarbeque. Deze vindt plaats in een gedeelte van een straat. Er is dan geen sprake van een ruimtelijk object maar enkel van een plek op aarde</w:t>
      </w:r>
      <w:r w:rsidR="004620FF" w:rsidRPr="00DD0F4F">
        <w:rPr>
          <w:noProof/>
          <w:lang w:val="nl-NL"/>
        </w:rPr>
        <w:t xml:space="preserve">. Er zijn meer situaties waarin </w:t>
      </w:r>
      <w:r w:rsidRPr="00DD0F4F">
        <w:rPr>
          <w:noProof/>
          <w:lang w:val="nl-NL"/>
        </w:rPr>
        <w:t xml:space="preserve">de zaak betrekking </w:t>
      </w:r>
      <w:r w:rsidR="004620FF" w:rsidRPr="00DD0F4F">
        <w:rPr>
          <w:noProof/>
          <w:lang w:val="nl-NL"/>
        </w:rPr>
        <w:t xml:space="preserve">heeft </w:t>
      </w:r>
      <w:r w:rsidRPr="00DD0F4F">
        <w:rPr>
          <w:noProof/>
          <w:lang w:val="nl-NL"/>
        </w:rPr>
        <w:t>op een niet als specifiek ruimtelijk object benoemd gedeelte van het aardoppervlak</w:t>
      </w:r>
      <w:r w:rsidR="004620FF" w:rsidRPr="00DD0F4F">
        <w:rPr>
          <w:noProof/>
          <w:lang w:val="nl-NL"/>
        </w:rPr>
        <w:t xml:space="preserve">, zoals </w:t>
      </w:r>
      <w:r w:rsidRPr="00DD0F4F">
        <w:rPr>
          <w:noProof/>
          <w:lang w:val="nl-NL"/>
        </w:rPr>
        <w:t>de melding van op straat liggend afval</w:t>
      </w:r>
      <w:r w:rsidR="009C2896" w:rsidRPr="00DD0F4F">
        <w:rPr>
          <w:noProof/>
          <w:lang w:val="nl-NL"/>
        </w:rPr>
        <w:t xml:space="preserve"> of een losliggende stoeptegel</w:t>
      </w:r>
      <w:r w:rsidRPr="00DD0F4F">
        <w:rPr>
          <w:noProof/>
          <w:lang w:val="nl-NL"/>
        </w:rPr>
        <w:t>.</w:t>
      </w:r>
      <w:r w:rsidR="004620FF" w:rsidRPr="00DD0F4F">
        <w:rPr>
          <w:noProof/>
          <w:lang w:val="nl-NL"/>
        </w:rPr>
        <w:t xml:space="preserve"> Het voert in dergelijke situaties te ver om een ANDER ZAAKOBJECT te creëren</w:t>
      </w:r>
      <w:r w:rsidRPr="00DD0F4F">
        <w:rPr>
          <w:noProof/>
          <w:lang w:val="nl-NL"/>
        </w:rPr>
        <w:t xml:space="preserve">. </w:t>
      </w:r>
      <w:r w:rsidR="004620FF" w:rsidRPr="00DD0F4F">
        <w:rPr>
          <w:noProof/>
          <w:lang w:val="nl-NL"/>
        </w:rPr>
        <w:t>Er is geen</w:t>
      </w:r>
      <w:r w:rsidRPr="00DD0F4F">
        <w:rPr>
          <w:noProof/>
          <w:lang w:val="nl-NL"/>
        </w:rPr>
        <w:t xml:space="preserve"> toegevoegde waarde van de Ander_zaakobject-attributen </w:t>
      </w:r>
      <w:r w:rsidR="004620FF" w:rsidRPr="00DD0F4F">
        <w:rPr>
          <w:noProof/>
          <w:lang w:val="nl-NL"/>
        </w:rPr>
        <w:t>‘</w:t>
      </w:r>
      <w:r w:rsidRPr="00DD0F4F">
        <w:rPr>
          <w:noProof/>
          <w:lang w:val="nl-NL"/>
        </w:rPr>
        <w:t>Ander zaakobject omschrijving</w:t>
      </w:r>
      <w:r w:rsidR="004620FF" w:rsidRPr="00DD0F4F">
        <w:rPr>
          <w:noProof/>
          <w:lang w:val="nl-NL"/>
        </w:rPr>
        <w:t>’</w:t>
      </w:r>
      <w:r w:rsidRPr="00DD0F4F">
        <w:rPr>
          <w:noProof/>
          <w:lang w:val="nl-NL"/>
        </w:rPr>
        <w:t xml:space="preserve">, </w:t>
      </w:r>
      <w:r w:rsidR="004620FF" w:rsidRPr="00DD0F4F">
        <w:rPr>
          <w:noProof/>
          <w:lang w:val="nl-NL"/>
        </w:rPr>
        <w:t>‘</w:t>
      </w:r>
      <w:r w:rsidRPr="00DD0F4F">
        <w:rPr>
          <w:noProof/>
          <w:lang w:val="nl-NL"/>
        </w:rPr>
        <w:t>Ander zaakobject aanduiding</w:t>
      </w:r>
      <w:r w:rsidR="004620FF" w:rsidRPr="00DD0F4F">
        <w:rPr>
          <w:noProof/>
          <w:lang w:val="nl-NL"/>
        </w:rPr>
        <w:t>’</w:t>
      </w:r>
      <w:r w:rsidRPr="00DD0F4F">
        <w:rPr>
          <w:noProof/>
          <w:lang w:val="nl-NL"/>
        </w:rPr>
        <w:t xml:space="preserve"> en </w:t>
      </w:r>
      <w:r w:rsidR="004620FF" w:rsidRPr="00DD0F4F">
        <w:rPr>
          <w:noProof/>
          <w:lang w:val="nl-NL"/>
        </w:rPr>
        <w:t>‘</w:t>
      </w:r>
      <w:r w:rsidRPr="00DD0F4F">
        <w:rPr>
          <w:noProof/>
          <w:lang w:val="nl-NL"/>
        </w:rPr>
        <w:t>Ander zaakobject registratie</w:t>
      </w:r>
      <w:r w:rsidR="004620FF" w:rsidRPr="00DD0F4F">
        <w:rPr>
          <w:noProof/>
          <w:lang w:val="nl-NL"/>
        </w:rPr>
        <w:t>’cq. deze attributen kunnen niet van een waarde voorzien worden</w:t>
      </w:r>
      <w:r w:rsidRPr="00DD0F4F">
        <w:rPr>
          <w:noProof/>
          <w:lang w:val="nl-NL"/>
        </w:rPr>
        <w:t xml:space="preserve">. De omschrijving volgt uit het Zaaktype en/of de Zaakomschrijving (“Behandelen aanvraag Evenementen­vergunning inzake straatbarbeque Beukenlaan op 5-12-2011’ resp. ‘Behandelen melding afval-op-straat, Rozenweg, 1-1-2012’). Een </w:t>
      </w:r>
      <w:r w:rsidRPr="00DD0F4F">
        <w:rPr>
          <w:noProof/>
          <w:lang w:val="nl-NL"/>
        </w:rPr>
        <w:lastRenderedPageBreak/>
        <w:t>aanduiding is er niet want er is geen object. En aangezien er geen object is, is er ook geen registratie waarin die beheerd wordt.</w:t>
      </w:r>
      <w:r w:rsidR="004620FF" w:rsidRPr="00DD0F4F">
        <w:rPr>
          <w:noProof/>
          <w:lang w:val="nl-NL"/>
        </w:rPr>
        <w:t xml:space="preserve"> </w:t>
      </w:r>
      <w:r w:rsidR="009C2896" w:rsidRPr="00DD0F4F">
        <w:rPr>
          <w:noProof/>
          <w:lang w:val="nl-NL"/>
        </w:rPr>
        <w:t xml:space="preserve">Het in genoemde voorbeelden relateren van de zaak aan een OPENBARE RUIMTE of een WEGDEEL geeft de lokatie van de zaak onvoldoende afgebakend aan. </w:t>
      </w:r>
      <w:r w:rsidR="004620FF" w:rsidRPr="00DD0F4F">
        <w:rPr>
          <w:noProof/>
          <w:lang w:val="nl-NL"/>
        </w:rPr>
        <w:t xml:space="preserve">In dergelijke situaties </w:t>
      </w:r>
      <w:r w:rsidR="009C2896" w:rsidRPr="00DD0F4F">
        <w:rPr>
          <w:noProof/>
          <w:lang w:val="nl-NL"/>
        </w:rPr>
        <w:t>is er behoefte aan</w:t>
      </w:r>
      <w:r w:rsidR="004620FF" w:rsidRPr="00DD0F4F">
        <w:rPr>
          <w:noProof/>
          <w:lang w:val="nl-NL"/>
        </w:rPr>
        <w:t xml:space="preserve"> een attribuut Zaakgeometrie waarmee de ‘plek op aarde’ aangeduid wordt waarop de zaak betrekking heeft. </w:t>
      </w:r>
    </w:p>
    <w:tbl>
      <w:tblPr>
        <w:tblW w:w="9360" w:type="dxa"/>
        <w:tblInd w:w="60" w:type="dxa"/>
        <w:tblLayout w:type="fixed"/>
        <w:tblCellMar>
          <w:left w:w="60" w:type="dxa"/>
          <w:right w:w="60" w:type="dxa"/>
        </w:tblCellMar>
        <w:tblLook w:val="0000"/>
      </w:tblPr>
      <w:tblGrid>
        <w:gridCol w:w="3780"/>
        <w:gridCol w:w="5580"/>
      </w:tblGrid>
      <w:tr w:rsidR="004013F1" w:rsidRPr="004013F1" w:rsidTr="004013F1">
        <w:trPr>
          <w:trHeight w:val="230"/>
        </w:trPr>
        <w:tc>
          <w:tcPr>
            <w:tcW w:w="3780" w:type="dxa"/>
            <w:tcBorders>
              <w:top w:val="single" w:sz="4" w:space="0" w:color="auto"/>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Naam attribuutsoort</w:t>
            </w:r>
          </w:p>
        </w:tc>
        <w:tc>
          <w:tcPr>
            <w:tcW w:w="5580" w:type="dxa"/>
            <w:tcBorders>
              <w:top w:val="single" w:sz="4" w:space="0" w:color="auto"/>
              <w:left w:val="nil"/>
              <w:bottom w:val="nil"/>
              <w:right w:val="nil"/>
            </w:tcBorders>
          </w:tcPr>
          <w:p w:rsidR="004013F1" w:rsidRPr="004013F1" w:rsidRDefault="00B47636" w:rsidP="004013F1">
            <w:pPr>
              <w:autoSpaceDE w:val="0"/>
              <w:autoSpaceDN w:val="0"/>
              <w:adjustRightInd w:val="0"/>
              <w:spacing w:after="0" w:line="240" w:lineRule="auto"/>
              <w:rPr>
                <w:rFonts w:ascii="Arial" w:eastAsia="Times New Roman" w:hAnsi="Arial" w:cs="Arial"/>
                <w:color w:val="000000"/>
                <w:sz w:val="20"/>
                <w:szCs w:val="20"/>
              </w:rPr>
            </w:pPr>
            <w:r>
              <w:fldChar w:fldCharType="begin" w:fldLock="1"/>
            </w:r>
            <w:r w:rsidR="004013F1">
              <w:instrText xml:space="preserve">MERGEFIELD </w:instrText>
            </w:r>
            <w:r w:rsidR="004013F1">
              <w:rPr>
                <w:rFonts w:eastAsia="Times New Roman"/>
              </w:rPr>
              <w:instrText>Att.Name</w:instrText>
            </w:r>
            <w:r>
              <w:fldChar w:fldCharType="separate"/>
            </w:r>
            <w:r w:rsidR="004013F1">
              <w:rPr>
                <w:rFonts w:eastAsia="Times New Roman"/>
              </w:rPr>
              <w:t>Zaakgeometrie</w:t>
            </w:r>
            <w:r>
              <w:fldChar w:fldCharType="end"/>
            </w: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Herkomst attribuutsoort</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KING</w:t>
            </w: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Code attribuutsoort</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XML-tag attribuutsoort</w:t>
            </w:r>
          </w:p>
        </w:tc>
        <w:tc>
          <w:tcPr>
            <w:tcW w:w="5580" w:type="dxa"/>
            <w:tcBorders>
              <w:top w:val="nil"/>
              <w:left w:val="nil"/>
              <w:bottom w:val="nil"/>
              <w:right w:val="nil"/>
            </w:tcBorders>
          </w:tcPr>
          <w:p w:rsidR="004013F1" w:rsidRPr="004013F1" w:rsidRDefault="00B47636" w:rsidP="004013F1">
            <w:pPr>
              <w:autoSpaceDE w:val="0"/>
              <w:autoSpaceDN w:val="0"/>
              <w:adjustRightInd w:val="0"/>
              <w:spacing w:after="0" w:line="240" w:lineRule="auto"/>
              <w:rPr>
                <w:rFonts w:ascii="Arial" w:eastAsia="Times New Roman" w:hAnsi="Arial" w:cs="Arial"/>
                <w:color w:val="000000"/>
                <w:sz w:val="20"/>
                <w:szCs w:val="20"/>
              </w:rPr>
            </w:pPr>
            <w:r>
              <w:fldChar w:fldCharType="begin" w:fldLock="1"/>
            </w:r>
            <w:r w:rsidR="004013F1">
              <w:instrText xml:space="preserve">MERGEFIELD </w:instrText>
            </w:r>
            <w:r w:rsidR="004013F1">
              <w:rPr>
                <w:rFonts w:eastAsia="Times New Roman"/>
              </w:rPr>
              <w:instrText>Att.Alias</w:instrText>
            </w:r>
            <w:r>
              <w:fldChar w:fldCharType="separate"/>
            </w:r>
            <w:r w:rsidR="004013F1">
              <w:rPr>
                <w:rFonts w:eastAsia="Times New Roman"/>
              </w:rPr>
              <w:t>geometrie</w:t>
            </w:r>
            <w:r>
              <w:fldChar w:fldCharType="end"/>
            </w: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5E066D"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Definitie attribuutsoort</w:t>
            </w:r>
          </w:p>
        </w:tc>
        <w:tc>
          <w:tcPr>
            <w:tcW w:w="5580" w:type="dxa"/>
            <w:tcBorders>
              <w:top w:val="nil"/>
              <w:left w:val="nil"/>
              <w:bottom w:val="nil"/>
              <w:right w:val="nil"/>
            </w:tcBorders>
          </w:tcPr>
          <w:p w:rsidR="004013F1" w:rsidRPr="00DD0F4F" w:rsidRDefault="00B47636" w:rsidP="004013F1">
            <w:pPr>
              <w:autoSpaceDE w:val="0"/>
              <w:autoSpaceDN w:val="0"/>
              <w:adjustRightInd w:val="0"/>
              <w:spacing w:after="0" w:line="240" w:lineRule="auto"/>
              <w:rPr>
                <w:rFonts w:ascii="Arial" w:eastAsia="Times New Roman" w:hAnsi="Arial" w:cs="Arial"/>
                <w:color w:val="000000"/>
                <w:sz w:val="20"/>
                <w:szCs w:val="20"/>
                <w:lang w:val="nl-NL"/>
              </w:rPr>
            </w:pPr>
            <w:r>
              <w:fldChar w:fldCharType="begin" w:fldLock="1"/>
            </w:r>
            <w:r w:rsidR="004013F1" w:rsidRPr="00DD0F4F">
              <w:rPr>
                <w:lang w:val="nl-NL"/>
              </w:rPr>
              <w:instrText xml:space="preserve">MERGEFIELD </w:instrText>
            </w:r>
            <w:r w:rsidR="004013F1" w:rsidRPr="00DD0F4F">
              <w:rPr>
                <w:rFonts w:eastAsia="Times New Roman"/>
                <w:lang w:val="nl-NL"/>
              </w:rPr>
              <w:instrText>Att.Notes</w:instrText>
            </w:r>
            <w:r>
              <w:fldChar w:fldCharType="end"/>
            </w:r>
            <w:r w:rsidR="004013F1" w:rsidRPr="00DD0F4F">
              <w:rPr>
                <w:rFonts w:eastAsia="Times New Roman"/>
                <w:color w:val="0F0F0F"/>
                <w:lang w:val="nl-NL"/>
              </w:rPr>
              <w:t>De minimaal tweedimensionale geometrische representatie van de lokatie, relatief ten opzichte van de aarde, waarop de zaak betrekking heeft.</w:t>
            </w:r>
          </w:p>
        </w:tc>
      </w:tr>
      <w:tr w:rsidR="004013F1" w:rsidRPr="005E066D" w:rsidTr="004013F1">
        <w:trPr>
          <w:trHeight w:val="230"/>
        </w:trPr>
        <w:tc>
          <w:tcPr>
            <w:tcW w:w="3780" w:type="dxa"/>
            <w:tcBorders>
              <w:top w:val="nil"/>
              <w:left w:val="nil"/>
              <w:bottom w:val="nil"/>
              <w:right w:val="nil"/>
            </w:tcBorders>
          </w:tcPr>
          <w:p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Herkomst definitie attribuutsoort</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 xml:space="preserve">KING </w:t>
            </w: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Datum opname attribuutsoort</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1 januari 2013</w:t>
            </w: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5E066D"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Toelichting attribuutsoort</w:t>
            </w:r>
          </w:p>
        </w:tc>
        <w:tc>
          <w:tcPr>
            <w:tcW w:w="5580" w:type="dxa"/>
            <w:tcBorders>
              <w:top w:val="nil"/>
              <w:left w:val="nil"/>
              <w:bottom w:val="nil"/>
              <w:right w:val="nil"/>
            </w:tcBorders>
          </w:tcPr>
          <w:p w:rsidR="004013F1" w:rsidRPr="00DD0F4F" w:rsidRDefault="004013F1" w:rsidP="004013F1">
            <w:pPr>
              <w:spacing w:after="0"/>
              <w:rPr>
                <w:rFonts w:eastAsia="Times New Roman"/>
                <w:lang w:val="nl-NL"/>
              </w:rPr>
            </w:pPr>
            <w:r w:rsidRPr="00DD0F4F">
              <w:rPr>
                <w:rFonts w:eastAsia="Times New Roman"/>
                <w:lang w:val="nl-NL"/>
              </w:rPr>
              <w:t>Deze attribuutsoort verschaft de mogelijkheid om de ‘plek op aarde’ (of daarboven of daarin) vast te leggen waarop de zaak betrekking heeft als dit niet precies één of meer ANDERe ZAAKOBJECTen of OBJECTen (via de ZAAKOBJECT-relatie) betreft. Het gaat dan om situaties waarin de zaak niet expliciet betrekking op een als zodanig afgebakend ruimtelijk object. Voorbeelden hiervan zijn:</w:t>
            </w:r>
          </w:p>
          <w:p w:rsidR="004013F1" w:rsidRPr="00DD0F4F" w:rsidRDefault="004013F1" w:rsidP="004013F1">
            <w:pPr>
              <w:spacing w:after="0"/>
              <w:rPr>
                <w:rFonts w:eastAsia="Times New Roman"/>
                <w:lang w:val="nl-NL"/>
              </w:rPr>
            </w:pPr>
            <w:r w:rsidRPr="00DD0F4F">
              <w:rPr>
                <w:rFonts w:eastAsia="Times New Roman"/>
                <w:lang w:val="nl-NL"/>
              </w:rPr>
              <w:t xml:space="preserve">- een aanvraag voor een Evenementenvergunning t.b.v. een straatbarbeque. Deze vindt plaats in een gedeelte van een straat. Er is dan geen sprake van een ruimtelijk object maar enkel van een plek op aarde zijnde het gedeelte van de openbare ruimte. </w:t>
            </w:r>
          </w:p>
          <w:p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r w:rsidRPr="00DD0F4F">
              <w:rPr>
                <w:rFonts w:eastAsia="Times New Roman"/>
                <w:lang w:val="nl-NL"/>
              </w:rPr>
              <w:t>- de melding van op straat liggend afval of een losliggende stoeptegel.</w:t>
            </w:r>
          </w:p>
        </w:tc>
      </w:tr>
      <w:tr w:rsidR="004013F1" w:rsidRPr="005E066D" w:rsidTr="004013F1">
        <w:tc>
          <w:tcPr>
            <w:tcW w:w="3780" w:type="dxa"/>
            <w:tcBorders>
              <w:top w:val="nil"/>
              <w:left w:val="nil"/>
              <w:bottom w:val="nil"/>
              <w:right w:val="nil"/>
            </w:tcBorders>
          </w:tcPr>
          <w:p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Formaat attribuutsoort</w:t>
            </w:r>
          </w:p>
        </w:tc>
        <w:tc>
          <w:tcPr>
            <w:tcW w:w="5580" w:type="dxa"/>
            <w:tcBorders>
              <w:top w:val="nil"/>
              <w:left w:val="nil"/>
              <w:bottom w:val="nil"/>
              <w:right w:val="nil"/>
            </w:tcBorders>
          </w:tcPr>
          <w:p w:rsidR="004013F1" w:rsidRPr="004013F1" w:rsidRDefault="00B47636" w:rsidP="004013F1">
            <w:pPr>
              <w:autoSpaceDE w:val="0"/>
              <w:autoSpaceDN w:val="0"/>
              <w:adjustRightInd w:val="0"/>
              <w:spacing w:after="0" w:line="240" w:lineRule="auto"/>
              <w:rPr>
                <w:rFonts w:ascii="Arial" w:eastAsia="Times New Roman" w:hAnsi="Arial" w:cs="Arial"/>
                <w:color w:val="000000"/>
                <w:sz w:val="20"/>
                <w:szCs w:val="20"/>
              </w:rPr>
            </w:pPr>
            <w:r>
              <w:fldChar w:fldCharType="begin" w:fldLock="1"/>
            </w:r>
            <w:r w:rsidR="004013F1">
              <w:instrText xml:space="preserve">MERGEFIELD </w:instrText>
            </w:r>
            <w:r w:rsidR="004013F1">
              <w:rPr>
                <w:rFonts w:eastAsia="Times New Roman"/>
              </w:rPr>
              <w:instrText>Att.Type</w:instrText>
            </w:r>
            <w:r>
              <w:fldChar w:fldCharType="separate"/>
            </w:r>
            <w:r w:rsidR="004013F1">
              <w:rPr>
                <w:rFonts w:eastAsia="Times New Roman"/>
              </w:rPr>
              <w:t>GML: PuntLijnVlakMultivlak</w:t>
            </w:r>
            <w:r>
              <w:fldChar w:fldCharType="end"/>
            </w: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5E066D"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Waardenverzameling</w:t>
            </w:r>
          </w:p>
        </w:tc>
        <w:tc>
          <w:tcPr>
            <w:tcW w:w="5580" w:type="dxa"/>
            <w:tcBorders>
              <w:top w:val="nil"/>
              <w:left w:val="nil"/>
              <w:bottom w:val="nil"/>
              <w:right w:val="nil"/>
            </w:tcBorders>
          </w:tcPr>
          <w:p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r w:rsidRPr="00DD0F4F">
              <w:rPr>
                <w:rFonts w:eastAsia="Times New Roman"/>
                <w:lang w:val="nl-NL"/>
              </w:rPr>
              <w:t>GML-specificatie van het type geometrie (Punt, Lijn, Vlak, MultiVlak), gevolgd door coördinatenparen binnen de in Nederland gelegen waarden van het RD-stelsel</w:t>
            </w:r>
          </w:p>
        </w:tc>
      </w:tr>
      <w:tr w:rsidR="004013F1" w:rsidRPr="005E066D" w:rsidTr="004013F1">
        <w:trPr>
          <w:trHeight w:val="215"/>
        </w:trPr>
        <w:tc>
          <w:tcPr>
            <w:tcW w:w="3780" w:type="dxa"/>
            <w:tcBorders>
              <w:top w:val="nil"/>
              <w:left w:val="nil"/>
              <w:bottom w:val="nil"/>
              <w:right w:val="nil"/>
            </w:tcBorders>
          </w:tcPr>
          <w:p w:rsidR="004013F1" w:rsidRPr="00DD0F4F" w:rsidRDefault="004013F1" w:rsidP="004013F1">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4013F1" w:rsidRPr="00DD0F4F" w:rsidRDefault="004013F1" w:rsidP="004013F1">
            <w:pPr>
              <w:autoSpaceDE w:val="0"/>
              <w:autoSpaceDN w:val="0"/>
              <w:adjustRightInd w:val="0"/>
              <w:spacing w:after="0" w:line="240" w:lineRule="auto"/>
              <w:rPr>
                <w:rFonts w:ascii="Arial" w:eastAsia="Times New Roman" w:hAnsi="Arial" w:cs="Arial"/>
                <w:color w:val="000000"/>
                <w:sz w:val="20"/>
                <w:szCs w:val="20"/>
                <w:lang w:val="nl-NL"/>
              </w:rPr>
            </w:pPr>
          </w:p>
        </w:tc>
      </w:tr>
      <w:tr w:rsidR="004013F1" w:rsidRPr="004013F1" w:rsidTr="004013F1">
        <w:trPr>
          <w:trHeight w:val="215"/>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materiële historie</w:t>
            </w:r>
          </w:p>
        </w:tc>
        <w:tc>
          <w:tcPr>
            <w:tcW w:w="5580" w:type="dxa"/>
            <w:tcBorders>
              <w:top w:val="nil"/>
              <w:left w:val="nil"/>
              <w:bottom w:val="nil"/>
              <w:right w:val="nil"/>
            </w:tcBorders>
          </w:tcPr>
          <w:p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Nee</w:t>
            </w: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formele historie</w:t>
            </w:r>
          </w:p>
        </w:tc>
        <w:tc>
          <w:tcPr>
            <w:tcW w:w="5580" w:type="dxa"/>
            <w:tcBorders>
              <w:top w:val="nil"/>
              <w:left w:val="nil"/>
              <w:bottom w:val="nil"/>
              <w:right w:val="nil"/>
            </w:tcBorders>
          </w:tcPr>
          <w:p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Ja</w:t>
            </w: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Aanduiding brondocument</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in onderzoek</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Nee</w:t>
            </w: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411"/>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lastRenderedPageBreak/>
              <w:t>Aanduiding strijdigheid/nietigheid</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Nee</w:t>
            </w:r>
          </w:p>
        </w:tc>
      </w:tr>
      <w:tr w:rsidR="004013F1" w:rsidRPr="004013F1" w:rsidTr="004013F1">
        <w:trPr>
          <w:trHeight w:val="245"/>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kardinaliteit</w:t>
            </w:r>
          </w:p>
        </w:tc>
        <w:tc>
          <w:tcPr>
            <w:tcW w:w="5580" w:type="dxa"/>
            <w:tcBorders>
              <w:top w:val="nil"/>
              <w:left w:val="nil"/>
              <w:bottom w:val="nil"/>
              <w:right w:val="nil"/>
            </w:tcBorders>
          </w:tcPr>
          <w:p w:rsidR="004013F1" w:rsidRPr="004013F1" w:rsidRDefault="00B47636" w:rsidP="004013F1">
            <w:pPr>
              <w:autoSpaceDE w:val="0"/>
              <w:autoSpaceDN w:val="0"/>
              <w:adjustRightInd w:val="0"/>
              <w:spacing w:after="0" w:line="240" w:lineRule="auto"/>
              <w:rPr>
                <w:rFonts w:ascii="Arial" w:eastAsia="Times New Roman" w:hAnsi="Arial" w:cs="Arial"/>
                <w:color w:val="000000"/>
                <w:sz w:val="20"/>
                <w:szCs w:val="20"/>
              </w:rPr>
            </w:pPr>
            <w:r>
              <w:fldChar w:fldCharType="begin" w:fldLock="1"/>
            </w:r>
            <w:r w:rsidR="004013F1">
              <w:instrText xml:space="preserve">MERGEFIELD </w:instrText>
            </w:r>
            <w:r w:rsidR="004013F1">
              <w:rPr>
                <w:rFonts w:eastAsia="Times New Roman"/>
              </w:rPr>
              <w:instrText>Att.LowerBound</w:instrText>
            </w:r>
            <w:r>
              <w:fldChar w:fldCharType="separate"/>
            </w:r>
            <w:r w:rsidR="004013F1">
              <w:rPr>
                <w:rFonts w:eastAsia="Times New Roman"/>
              </w:rPr>
              <w:t>0</w:t>
            </w:r>
            <w:r>
              <w:fldChar w:fldCharType="end"/>
            </w:r>
            <w:r w:rsidR="004013F1">
              <w:rPr>
                <w:rFonts w:eastAsia="Times New Roman"/>
              </w:rPr>
              <w:t xml:space="preserve"> - </w:t>
            </w:r>
            <w:r>
              <w:rPr>
                <w:rFonts w:eastAsia="Times New Roman"/>
              </w:rPr>
              <w:fldChar w:fldCharType="begin" w:fldLock="1"/>
            </w:r>
            <w:r w:rsidR="004013F1">
              <w:rPr>
                <w:rFonts w:eastAsia="Times New Roman"/>
              </w:rPr>
              <w:instrText>MERGEFIELD Att.UpperBound</w:instrText>
            </w:r>
            <w:r>
              <w:rPr>
                <w:rFonts w:eastAsia="Times New Roman"/>
              </w:rPr>
              <w:fldChar w:fldCharType="separate"/>
            </w:r>
            <w:r w:rsidR="004013F1">
              <w:rPr>
                <w:rFonts w:eastAsia="Times New Roman"/>
              </w:rPr>
              <w:t>1</w:t>
            </w:r>
            <w:r>
              <w:rPr>
                <w:rFonts w:eastAsia="Times New Roman"/>
              </w:rPr>
              <w:fldChar w:fldCharType="end"/>
            </w: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b/>
                <w:bCs/>
              </w:rPr>
              <w:t>Indicatie authentiek</w:t>
            </w: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r>
              <w:rPr>
                <w:rFonts w:eastAsia="Times New Roman"/>
              </w:rPr>
              <w:t>Gemeentelijk basisgegeven</w:t>
            </w:r>
          </w:p>
        </w:tc>
      </w:tr>
      <w:tr w:rsidR="004013F1" w:rsidRPr="004013F1" w:rsidTr="004013F1">
        <w:trPr>
          <w:trHeight w:val="230"/>
        </w:trPr>
        <w:tc>
          <w:tcPr>
            <w:tcW w:w="3780" w:type="dxa"/>
            <w:tcBorders>
              <w:top w:val="nil"/>
              <w:left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5E066D" w:rsidTr="004013F1">
        <w:trPr>
          <w:trHeight w:val="230"/>
        </w:trPr>
        <w:tc>
          <w:tcPr>
            <w:tcW w:w="3780" w:type="dxa"/>
            <w:tcBorders>
              <w:top w:val="nil"/>
              <w:left w:val="nil"/>
              <w:bottom w:val="single" w:sz="4" w:space="0" w:color="auto"/>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r>
              <w:rPr>
                <w:rFonts w:eastAsia="Times New Roman"/>
                <w:b/>
                <w:bCs/>
              </w:rPr>
              <w:t>Regels attribuutsoort</w:t>
            </w:r>
          </w:p>
        </w:tc>
        <w:tc>
          <w:tcPr>
            <w:tcW w:w="5580" w:type="dxa"/>
            <w:tcBorders>
              <w:top w:val="nil"/>
              <w:left w:val="nil"/>
              <w:bottom w:val="single" w:sz="4" w:space="0" w:color="auto"/>
              <w:right w:val="nil"/>
            </w:tcBorders>
          </w:tcPr>
          <w:p w:rsidR="004013F1" w:rsidRPr="00DD0F4F" w:rsidRDefault="004013F1" w:rsidP="0022328D">
            <w:pPr>
              <w:autoSpaceDE w:val="0"/>
              <w:autoSpaceDN w:val="0"/>
              <w:adjustRightInd w:val="0"/>
              <w:spacing w:after="0" w:line="240" w:lineRule="auto"/>
              <w:rPr>
                <w:rFonts w:ascii="Arial" w:eastAsia="Times New Roman" w:hAnsi="Arial" w:cs="Arial"/>
                <w:color w:val="000000"/>
                <w:sz w:val="20"/>
                <w:szCs w:val="20"/>
                <w:lang w:val="nl-NL"/>
              </w:rPr>
            </w:pPr>
            <w:r w:rsidRPr="00DD0F4F">
              <w:rPr>
                <w:rFonts w:eastAsia="Times New Roman"/>
                <w:lang w:val="nl-NL"/>
              </w:rPr>
              <w:t>Indien deze attribuutsoort niet van een waarde is voorzien, dan moet er minimaal sprake zijn van een van waarden voorzien groepattribuutsoort ANDER ZAAKOBJECT, één relatie ‘ZAAK heeft betrekking op OBJECTen’, één relatie ‘ZAAK heeft betrekking op andere ZAAKen’ of één relatie ‘ZAAK is deelzaak van ZAAK’.</w:t>
            </w:r>
          </w:p>
        </w:tc>
      </w:tr>
    </w:tbl>
    <w:p w:rsidR="004013F1" w:rsidRPr="00DD0F4F" w:rsidRDefault="004013F1" w:rsidP="006C4E2B">
      <w:pPr>
        <w:rPr>
          <w:noProof/>
          <w:lang w:val="nl-NL"/>
        </w:rPr>
      </w:pPr>
    </w:p>
    <w:p w:rsidR="00F64D19" w:rsidRPr="00DD0F4F" w:rsidRDefault="003E4F27" w:rsidP="00F64D19">
      <w:pPr>
        <w:rPr>
          <w:noProof/>
          <w:lang w:val="nl-NL"/>
        </w:rPr>
      </w:pPr>
      <w:r w:rsidRPr="00DD0F4F">
        <w:rPr>
          <w:noProof/>
          <w:lang w:val="nl-NL"/>
        </w:rPr>
        <w:t xml:space="preserve">De regels bij de relatiesoorten ‘ZAAK heeft betrekking op OBJECT’,  ‘ZAAK heeft </w:t>
      </w:r>
      <w:del w:id="2208" w:author="Arjan" w:date="2014-11-18T17:39:00Z">
        <w:r w:rsidRPr="00DD0F4F" w:rsidDel="005E1AD4">
          <w:rPr>
            <w:noProof/>
            <w:lang w:val="nl-NL"/>
          </w:rPr>
          <w:delText xml:space="preserve">betrekking op andere </w:delText>
        </w:r>
      </w:del>
      <w:ins w:id="2209" w:author="Arjan" w:date="2014-11-18T17:39:00Z">
        <w:r w:rsidR="005E1AD4">
          <w:rPr>
            <w:noProof/>
            <w:lang w:val="nl-NL"/>
          </w:rPr>
          <w:t xml:space="preserve">gerelateerde </w:t>
        </w:r>
      </w:ins>
      <w:r w:rsidRPr="00DD0F4F">
        <w:rPr>
          <w:noProof/>
          <w:lang w:val="nl-NL"/>
        </w:rPr>
        <w:t>ZAAK’ en ‘ZAAK is deelzaak van ZAAK’</w:t>
      </w:r>
      <w:r w:rsidR="004013F1" w:rsidRPr="00DD0F4F">
        <w:rPr>
          <w:noProof/>
          <w:lang w:val="nl-NL"/>
        </w:rPr>
        <w:t xml:space="preserve"> </w:t>
      </w:r>
      <w:r w:rsidRPr="00DD0F4F">
        <w:rPr>
          <w:noProof/>
          <w:lang w:val="nl-NL"/>
        </w:rPr>
        <w:t>zijn overeenkomstig aangepast.</w:t>
      </w:r>
      <w:r w:rsidR="004C5CE4" w:rsidRPr="00DD0F4F">
        <w:rPr>
          <w:noProof/>
          <w:lang w:val="nl-NL"/>
        </w:rPr>
        <w:t xml:space="preserve"> Naast de regels is ook de toelichting van het groepattribuutsoort ‘Ander zaakobject’ aangepast, als volgt.</w:t>
      </w:r>
      <w:r w:rsidRPr="00DD0F4F">
        <w:rPr>
          <w:noProof/>
          <w:lang w:val="nl-NL"/>
        </w:rPr>
        <w:t xml:space="preserve"> </w:t>
      </w:r>
    </w:p>
    <w:tbl>
      <w:tblPr>
        <w:tblW w:w="0" w:type="auto"/>
        <w:tblInd w:w="60" w:type="dxa"/>
        <w:tblLayout w:type="fixed"/>
        <w:tblCellMar>
          <w:left w:w="60" w:type="dxa"/>
          <w:right w:w="60" w:type="dxa"/>
        </w:tblCellMar>
        <w:tblLook w:val="0000"/>
      </w:tblPr>
      <w:tblGrid>
        <w:gridCol w:w="3690"/>
        <w:gridCol w:w="5670"/>
      </w:tblGrid>
      <w:tr w:rsidR="004C5CE4" w:rsidRPr="004C5CE4" w:rsidTr="004C5CE4">
        <w:trPr>
          <w:trHeight w:val="230"/>
        </w:trPr>
        <w:tc>
          <w:tcPr>
            <w:tcW w:w="3690" w:type="dxa"/>
            <w:tcBorders>
              <w:top w:val="single" w:sz="4" w:space="0" w:color="auto"/>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Naam groepattribuutsoort</w:t>
            </w:r>
          </w:p>
        </w:tc>
        <w:tc>
          <w:tcPr>
            <w:tcW w:w="5670" w:type="dxa"/>
            <w:tcBorders>
              <w:top w:val="single" w:sz="4" w:space="0" w:color="auto"/>
              <w:left w:val="nil"/>
              <w:bottom w:val="nil"/>
              <w:right w:val="nil"/>
            </w:tcBorders>
          </w:tcPr>
          <w:p w:rsidR="004C5CE4" w:rsidRPr="004C5CE4" w:rsidRDefault="00B47636"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Element.Name</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Ander zaakobject ZAAK</w:t>
            </w:r>
            <w:r w:rsidRPr="004C5CE4">
              <w:rPr>
                <w:rFonts w:ascii="Arial" w:hAnsi="Arial" w:cs="Arial"/>
                <w:sz w:val="20"/>
                <w:szCs w:val="20"/>
                <w:lang w:val="en-AU"/>
              </w:rPr>
              <w:fldChar w:fldCharType="end"/>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Herkomst groepattribuutsoort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KING</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Code groepattribuutsoort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5E066D">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Definitie groepattribuutsoort</w:t>
            </w:r>
          </w:p>
        </w:tc>
        <w:tc>
          <w:tcPr>
            <w:tcW w:w="5670" w:type="dxa"/>
            <w:tcBorders>
              <w:top w:val="nil"/>
              <w:left w:val="nil"/>
              <w:bottom w:val="nil"/>
              <w:right w:val="nil"/>
            </w:tcBorders>
          </w:tcPr>
          <w:p w:rsidR="004C5CE4" w:rsidRPr="00DD0F4F" w:rsidRDefault="00B47636" w:rsidP="00E37EE3">
            <w:pPr>
              <w:autoSpaceDE w:val="0"/>
              <w:autoSpaceDN w:val="0"/>
              <w:adjustRightInd w:val="0"/>
              <w:spacing w:after="0" w:line="240" w:lineRule="auto"/>
              <w:rPr>
                <w:rFonts w:ascii="Arial" w:eastAsia="Times New Roman" w:hAnsi="Arial" w:cs="Arial"/>
                <w:color w:val="000000"/>
                <w:sz w:val="20"/>
                <w:szCs w:val="20"/>
                <w:lang w:val="nl-NL"/>
              </w:rPr>
            </w:pPr>
            <w:r w:rsidRPr="004C5CE4">
              <w:rPr>
                <w:rFonts w:ascii="Arial" w:hAnsi="Arial" w:cs="Arial"/>
                <w:sz w:val="20"/>
                <w:szCs w:val="20"/>
                <w:lang w:val="en-AU"/>
              </w:rPr>
              <w:fldChar w:fldCharType="begin" w:fldLock="1"/>
            </w:r>
            <w:r w:rsidR="004C5CE4" w:rsidRPr="00DD0F4F">
              <w:rPr>
                <w:rFonts w:ascii="Arial" w:hAnsi="Arial" w:cs="Arial"/>
                <w:sz w:val="20"/>
                <w:szCs w:val="20"/>
                <w:lang w:val="nl-NL"/>
              </w:rPr>
              <w:instrText xml:space="preserve">MERGEFIELD </w:instrText>
            </w:r>
            <w:r w:rsidR="004C5CE4" w:rsidRPr="00DD0F4F">
              <w:rPr>
                <w:rFonts w:ascii="Arial" w:eastAsia="Times New Roman" w:hAnsi="Arial" w:cs="Arial"/>
                <w:color w:val="000000"/>
                <w:sz w:val="20"/>
                <w:szCs w:val="20"/>
                <w:lang w:val="nl-NL"/>
              </w:rPr>
              <w:instrText>Element.Notes</w:instrText>
            </w:r>
            <w:r w:rsidRPr="004C5CE4">
              <w:rPr>
                <w:rFonts w:ascii="Arial" w:hAnsi="Arial" w:cs="Arial"/>
                <w:sz w:val="20"/>
                <w:szCs w:val="20"/>
                <w:lang w:val="en-AU"/>
              </w:rPr>
              <w:fldChar w:fldCharType="end"/>
            </w:r>
            <w:r w:rsidR="004C5CE4" w:rsidRPr="00DD0F4F">
              <w:rPr>
                <w:rFonts w:ascii="Arial" w:eastAsia="Times New Roman" w:hAnsi="Arial" w:cs="Arial"/>
                <w:color w:val="610E6A"/>
                <w:sz w:val="20"/>
                <w:szCs w:val="20"/>
                <w:lang w:val="nl-NL"/>
              </w:rPr>
              <w:t>Aanduiding van het object (of de objecten) waarop de ZAAK betrekking heeft indien dat object (of die objecten) niet aangeduid kan worden met de relatie ‘</w:t>
            </w:r>
            <w:r w:rsidR="00E37EE3" w:rsidRPr="00DD0F4F">
              <w:rPr>
                <w:rFonts w:ascii="Arial" w:eastAsia="Times New Roman" w:hAnsi="Arial" w:cs="Arial"/>
                <w:color w:val="610E6A"/>
                <w:sz w:val="20"/>
                <w:szCs w:val="20"/>
                <w:lang w:val="nl-NL"/>
              </w:rPr>
              <w:t xml:space="preserve">ZAAK </w:t>
            </w:r>
            <w:r w:rsidR="004C5CE4" w:rsidRPr="00DD0F4F">
              <w:rPr>
                <w:rFonts w:ascii="Arial" w:eastAsia="Times New Roman" w:hAnsi="Arial" w:cs="Arial"/>
                <w:color w:val="610E6A"/>
                <w:sz w:val="20"/>
                <w:szCs w:val="20"/>
                <w:lang w:val="nl-NL"/>
              </w:rPr>
              <w:t>heeft betrekking op OBJECT’.</w:t>
            </w:r>
          </w:p>
        </w:tc>
      </w:tr>
      <w:tr w:rsidR="004C5CE4" w:rsidRPr="005E066D">
        <w:tc>
          <w:tcPr>
            <w:tcW w:w="3690" w:type="dxa"/>
            <w:tcBorders>
              <w:top w:val="nil"/>
              <w:left w:val="nil"/>
              <w:bottom w:val="nil"/>
              <w:right w:val="nil"/>
            </w:tcBorders>
          </w:tcPr>
          <w:p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Datum opname groepattribuutsoort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1 juni 2008</w:t>
            </w:r>
          </w:p>
        </w:tc>
      </w:tr>
      <w:tr w:rsidR="004C5CE4" w:rsidRPr="004C5CE4">
        <w:trPr>
          <w:trHeight w:val="21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5E066D">
        <w:trPr>
          <w:trHeight w:val="21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Toelichting groepattribuutsoort</w:t>
            </w:r>
          </w:p>
        </w:tc>
        <w:tc>
          <w:tcPr>
            <w:tcW w:w="5670" w:type="dxa"/>
            <w:tcBorders>
              <w:top w:val="nil"/>
              <w:left w:val="nil"/>
              <w:bottom w:val="nil"/>
              <w:right w:val="nil"/>
            </w:tcBorders>
          </w:tcPr>
          <w:p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gaat hier om objecten </w:t>
            </w:r>
            <w:r w:rsidR="00E37EE3" w:rsidRPr="00DD0F4F">
              <w:rPr>
                <w:rFonts w:ascii="Arial" w:eastAsia="Times New Roman" w:hAnsi="Arial" w:cs="Arial"/>
                <w:color w:val="000000"/>
                <w:sz w:val="20"/>
                <w:szCs w:val="20"/>
                <w:lang w:val="nl-NL"/>
              </w:rPr>
              <w:t xml:space="preserve">waarop de zaak betrekking heeft </w:t>
            </w:r>
            <w:r w:rsidRPr="00DD0F4F">
              <w:rPr>
                <w:rFonts w:ascii="Arial" w:eastAsia="Times New Roman" w:hAnsi="Arial" w:cs="Arial"/>
                <w:color w:val="000000"/>
                <w:sz w:val="20"/>
                <w:szCs w:val="20"/>
                <w:lang w:val="nl-NL"/>
              </w:rPr>
              <w:t>die niet benoemd zijn als OBJECT</w:t>
            </w:r>
            <w:r w:rsidR="00E37EE3" w:rsidRPr="00DD0F4F">
              <w:rPr>
                <w:rFonts w:ascii="Arial" w:eastAsia="Times New Roman" w:hAnsi="Arial" w:cs="Arial"/>
                <w:color w:val="000000"/>
                <w:sz w:val="20"/>
                <w:szCs w:val="20"/>
                <w:lang w:val="nl-NL"/>
              </w:rPr>
              <w:t xml:space="preserve"> en dus niet d.m.v. de ZAAKOBJECT-relatie aan de zaak gekoppeld kunnen worden</w:t>
            </w:r>
            <w:r w:rsidRPr="00DD0F4F">
              <w:rPr>
                <w:rFonts w:ascii="Arial" w:eastAsia="Times New Roman" w:hAnsi="Arial" w:cs="Arial"/>
                <w:color w:val="000000"/>
                <w:sz w:val="20"/>
                <w:szCs w:val="20"/>
                <w:lang w:val="nl-NL"/>
              </w:rPr>
              <w:t>.</w:t>
            </w:r>
            <w:r w:rsidR="00E37EE3" w:rsidRPr="00DD0F4F">
              <w:rPr>
                <w:rFonts w:ascii="Arial" w:eastAsia="Times New Roman" w:hAnsi="Arial" w:cs="Arial"/>
                <w:color w:val="000000"/>
                <w:sz w:val="20"/>
                <w:szCs w:val="20"/>
                <w:lang w:val="nl-NL"/>
              </w:rPr>
              <w:t xml:space="preserve"> </w:t>
            </w:r>
            <w:r w:rsidR="00D0706E" w:rsidRPr="00DD0F4F">
              <w:rPr>
                <w:rFonts w:ascii="Arial" w:eastAsia="Times New Roman" w:hAnsi="Arial" w:cs="Arial"/>
                <w:color w:val="000000"/>
                <w:sz w:val="20"/>
                <w:szCs w:val="20"/>
                <w:lang w:val="nl-NL"/>
              </w:rPr>
              <w:t>Dergelijke objecten zijn</w:t>
            </w:r>
            <w:r w:rsidR="00E37EE3" w:rsidRPr="00DD0F4F">
              <w:rPr>
                <w:rFonts w:ascii="Arial" w:eastAsia="Times New Roman" w:hAnsi="Arial" w:cs="Arial"/>
                <w:color w:val="000000"/>
                <w:sz w:val="20"/>
                <w:szCs w:val="20"/>
                <w:lang w:val="nl-NL"/>
              </w:rPr>
              <w:t xml:space="preserve"> niet onderscheiden in enige basisregistratie</w:t>
            </w:r>
            <w:r w:rsidR="00D0706E" w:rsidRPr="00DD0F4F">
              <w:rPr>
                <w:rFonts w:ascii="Arial" w:eastAsia="Times New Roman" w:hAnsi="Arial" w:cs="Arial"/>
                <w:color w:val="000000"/>
                <w:sz w:val="20"/>
                <w:szCs w:val="20"/>
                <w:lang w:val="nl-NL"/>
              </w:rPr>
              <w:t>. Zij</w:t>
            </w:r>
            <w:r w:rsidR="00E37EE3" w:rsidRPr="00DD0F4F">
              <w:rPr>
                <w:rFonts w:ascii="Arial" w:eastAsia="Times New Roman" w:hAnsi="Arial" w:cs="Arial"/>
                <w:color w:val="000000"/>
                <w:sz w:val="20"/>
                <w:szCs w:val="20"/>
                <w:lang w:val="nl-NL"/>
              </w:rPr>
              <w:t xml:space="preserve"> </w:t>
            </w:r>
            <w:r w:rsidR="00D0706E" w:rsidRPr="00DD0F4F">
              <w:rPr>
                <w:rFonts w:ascii="Arial" w:eastAsia="Times New Roman" w:hAnsi="Arial" w:cs="Arial"/>
                <w:color w:val="000000"/>
                <w:sz w:val="20"/>
                <w:szCs w:val="20"/>
                <w:lang w:val="nl-NL"/>
              </w:rPr>
              <w:t>zijn</w:t>
            </w:r>
            <w:r w:rsidR="00E37EE3" w:rsidRPr="00DD0F4F">
              <w:rPr>
                <w:rFonts w:ascii="Arial" w:eastAsia="Times New Roman" w:hAnsi="Arial" w:cs="Arial"/>
                <w:color w:val="000000"/>
                <w:sz w:val="20"/>
                <w:szCs w:val="20"/>
                <w:lang w:val="nl-NL"/>
              </w:rPr>
              <w:t xml:space="preserve"> wel als object benoemd en afgebakend en de gegevens </w:t>
            </w:r>
            <w:r w:rsidR="00D0706E" w:rsidRPr="00DD0F4F">
              <w:rPr>
                <w:rFonts w:ascii="Arial" w:eastAsia="Times New Roman" w:hAnsi="Arial" w:cs="Arial"/>
                <w:color w:val="000000"/>
                <w:sz w:val="20"/>
                <w:szCs w:val="20"/>
                <w:lang w:val="nl-NL"/>
              </w:rPr>
              <w:t xml:space="preserve">daarvan worden </w:t>
            </w:r>
            <w:r w:rsidR="00E37EE3" w:rsidRPr="00DD0F4F">
              <w:rPr>
                <w:rFonts w:ascii="Arial" w:eastAsia="Times New Roman" w:hAnsi="Arial" w:cs="Arial"/>
                <w:color w:val="000000"/>
                <w:sz w:val="20"/>
                <w:szCs w:val="20"/>
                <w:lang w:val="nl-NL"/>
              </w:rPr>
              <w:t xml:space="preserve">in enige registratie onderhouden. </w:t>
            </w:r>
            <w:r w:rsidRPr="00DD0F4F">
              <w:rPr>
                <w:rFonts w:ascii="Arial" w:eastAsia="Times New Roman" w:hAnsi="Arial" w:cs="Arial"/>
                <w:color w:val="000000"/>
                <w:sz w:val="20"/>
                <w:szCs w:val="20"/>
                <w:lang w:val="nl-NL"/>
              </w:rPr>
              <w:t>Bijvoorbeeld de invalidenparkeerplaats waarvoor een parkeervergunning verleend is</w:t>
            </w:r>
            <w:r w:rsidR="00E37EE3" w:rsidRPr="00DD0F4F">
              <w:rPr>
                <w:rFonts w:ascii="Arial" w:eastAsia="Times New Roman" w:hAnsi="Arial" w:cs="Arial"/>
                <w:color w:val="000000"/>
                <w:sz w:val="20"/>
                <w:szCs w:val="20"/>
                <w:lang w:val="nl-NL"/>
              </w:rPr>
              <w:t>, het bestemmingsplan of -vlak waartegen een bezwaar ingediend is of het handhavingsobject waarop een inspectie uitgevoerd wordt</w:t>
            </w:r>
            <w:r w:rsidRPr="00DD0F4F">
              <w:rPr>
                <w:rFonts w:ascii="Arial" w:eastAsia="Times New Roman" w:hAnsi="Arial" w:cs="Arial"/>
                <w:color w:val="000000"/>
                <w:sz w:val="20"/>
                <w:szCs w:val="20"/>
                <w:lang w:val="nl-NL"/>
              </w:rPr>
              <w:t>. Het kan om zowel ruimtelijke als andere objecten gaan. In het eerste geval verschaft het attribuuttype Zaakobjectlokatie inzicht in de ligging.</w:t>
            </w:r>
          </w:p>
          <w:p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een groepattribuutsoort dat bestaat uit de volgende attribuutsoorten:</w:t>
            </w:r>
          </w:p>
          <w:p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omschrijving</w:t>
            </w:r>
          </w:p>
          <w:p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aanduiding</w:t>
            </w:r>
          </w:p>
          <w:p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lokatie</w:t>
            </w:r>
          </w:p>
          <w:p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Ander zaakobject registratie</w:t>
            </w:r>
          </w:p>
        </w:tc>
      </w:tr>
      <w:tr w:rsidR="004C5CE4" w:rsidRPr="005E066D">
        <w:tc>
          <w:tcPr>
            <w:tcW w:w="3690" w:type="dxa"/>
            <w:tcBorders>
              <w:top w:val="nil"/>
              <w:left w:val="nil"/>
              <w:bottom w:val="nil"/>
              <w:right w:val="nil"/>
            </w:tcBorders>
          </w:tcPr>
          <w:p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4C5CE4" w:rsidRPr="00DD0F4F" w:rsidRDefault="004C5CE4" w:rsidP="004C5CE4">
            <w:pPr>
              <w:autoSpaceDE w:val="0"/>
              <w:autoSpaceDN w:val="0"/>
              <w:adjustRightInd w:val="0"/>
              <w:spacing w:after="0" w:line="240" w:lineRule="auto"/>
              <w:rPr>
                <w:rFonts w:ascii="Arial" w:eastAsia="Times New Roman" w:hAnsi="Arial" w:cs="Arial"/>
                <w:b/>
                <w:bCs/>
                <w:color w:val="000000"/>
                <w:sz w:val="20"/>
                <w:szCs w:val="20"/>
                <w:lang w:val="nl-NL"/>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4C5CE4" w:rsidRPr="004C5CE4" w:rsidRDefault="00E37EE3" w:rsidP="004C5CE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Nee</w:t>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lastRenderedPageBreak/>
              <w:t>Indicatie in onderzoek</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trPr>
          <w:trHeight w:val="25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371"/>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trPr>
          <w:trHeight w:val="18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18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4C5CE4" w:rsidRPr="004C5CE4" w:rsidRDefault="00B47636"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Element.Multiplicity</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0,*</w:t>
            </w:r>
            <w:r w:rsidRPr="004C5CE4">
              <w:rPr>
                <w:rFonts w:ascii="Arial" w:hAnsi="Arial" w:cs="Arial"/>
                <w:sz w:val="20"/>
                <w:szCs w:val="20"/>
                <w:lang w:val="en-AU"/>
              </w:rPr>
              <w:fldChar w:fldCharType="end"/>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Gemeentelijk basisgegeven</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5E066D">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Regels attribuutsoort</w:t>
            </w:r>
          </w:p>
        </w:tc>
        <w:tc>
          <w:tcPr>
            <w:tcW w:w="5670" w:type="dxa"/>
            <w:tcBorders>
              <w:top w:val="nil"/>
              <w:left w:val="nil"/>
              <w:bottom w:val="nil"/>
              <w:right w:val="nil"/>
            </w:tcBorders>
          </w:tcPr>
          <w:p w:rsidR="004C5CE4" w:rsidRPr="00DD0F4F" w:rsidRDefault="004C5CE4" w:rsidP="004C5CE4">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Indien dit groepattribuutsoort niet van een waarde is voorzien, dan moet er minimaal sprake zijn van een waarde voor de attribuutsoort </w:t>
            </w:r>
            <w:r w:rsidR="00F34B18"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Zaakgeometrie</w:t>
            </w:r>
            <w:r w:rsidR="00F34B18" w:rsidRPr="00DD0F4F">
              <w:rPr>
                <w:rFonts w:ascii="Arial" w:eastAsia="Times New Roman" w:hAnsi="Arial" w:cs="Arial"/>
                <w:color w:val="000000"/>
                <w:sz w:val="20"/>
                <w:szCs w:val="20"/>
                <w:lang w:val="nl-NL"/>
              </w:rPr>
              <w:t>’</w:t>
            </w:r>
            <w:r w:rsidRPr="00DD0F4F">
              <w:rPr>
                <w:rFonts w:ascii="Arial" w:eastAsia="Times New Roman" w:hAnsi="Arial" w:cs="Arial"/>
                <w:color w:val="000000"/>
                <w:sz w:val="20"/>
                <w:szCs w:val="20"/>
                <w:lang w:val="nl-NL"/>
              </w:rPr>
              <w:t>, één relatie ‘ZAAK heeft betrekking op OBJECTen’, één relatie ‘ZAAK heeft betrekking op andere ZAAKen’ of één relatie ‘ZAAK is deelzaak van ZAAK’.</w:t>
            </w:r>
          </w:p>
        </w:tc>
      </w:tr>
    </w:tbl>
    <w:p w:rsidR="00E37EE3" w:rsidRPr="00DD0F4F" w:rsidRDefault="00E37EE3" w:rsidP="00F64D19">
      <w:pPr>
        <w:rPr>
          <w:rFonts w:ascii="Arial" w:eastAsia="Times New Roman" w:hAnsi="Arial" w:cs="Arial"/>
          <w:color w:val="000000"/>
          <w:sz w:val="20"/>
          <w:szCs w:val="20"/>
          <w:lang w:val="nl-NL"/>
        </w:rPr>
      </w:pPr>
      <w:r w:rsidRPr="00DD0F4F">
        <w:rPr>
          <w:noProof/>
          <w:lang w:val="nl-NL"/>
        </w:rPr>
        <w:br/>
        <w:t>Van  de subattribuutsoorten die deel uit maken van dit groepattribuutsoort zijn de regels niet meer van toepassing en derhalve verwijderd. Tevens is de kardinali</w:t>
      </w:r>
      <w:r w:rsidR="00AE5159" w:rsidRPr="00DD0F4F">
        <w:rPr>
          <w:noProof/>
          <w:lang w:val="nl-NL"/>
        </w:rPr>
        <w:t>t</w:t>
      </w:r>
      <w:r w:rsidRPr="00DD0F4F">
        <w:rPr>
          <w:noProof/>
          <w:lang w:val="nl-NL"/>
        </w:rPr>
        <w:t>eit van de subattribuutsoort ‘</w:t>
      </w:r>
      <w:r w:rsidRPr="00DD0F4F">
        <w:rPr>
          <w:rFonts w:ascii="Arial" w:eastAsia="Times New Roman" w:hAnsi="Arial" w:cs="Arial"/>
          <w:color w:val="000000"/>
          <w:sz w:val="20"/>
          <w:szCs w:val="20"/>
          <w:lang w:val="nl-NL"/>
        </w:rPr>
        <w:t xml:space="preserve">Ander zaakobject aanduiding’ gewijzigd in 1 – 1. Eén en ander is het gevolg van de introductie van de attribuutsoort ‘Zaakgeometrie’. </w:t>
      </w:r>
    </w:p>
    <w:p w:rsidR="006757BE" w:rsidRDefault="006757BE" w:rsidP="006757BE">
      <w:pPr>
        <w:pStyle w:val="Kop3"/>
        <w:rPr>
          <w:noProof/>
        </w:rPr>
      </w:pPr>
      <w:bookmarkStart w:id="2210" w:name="_Toc398014031"/>
      <w:bookmarkStart w:id="2211" w:name="_Toc404294036"/>
      <w:r>
        <w:rPr>
          <w:noProof/>
        </w:rPr>
        <w:t>Verantwoordelijke</w:t>
      </w:r>
      <w:r w:rsidR="00671FE4">
        <w:rPr>
          <w:noProof/>
        </w:rPr>
        <w:t xml:space="preserve"> </w:t>
      </w:r>
      <w:r>
        <w:rPr>
          <w:noProof/>
        </w:rPr>
        <w:t>organisatie</w:t>
      </w:r>
      <w:bookmarkEnd w:id="2210"/>
      <w:bookmarkEnd w:id="2211"/>
    </w:p>
    <w:p w:rsidR="006757BE" w:rsidRPr="00DD0F4F" w:rsidRDefault="008B745D" w:rsidP="006757BE">
      <w:pPr>
        <w:rPr>
          <w:lang w:val="nl-NL"/>
        </w:rPr>
      </w:pPr>
      <w:r w:rsidRPr="00DD0F4F">
        <w:rPr>
          <w:lang w:val="nl-NL"/>
        </w:rPr>
        <w:t>In ketensamenwerking, als meer partijen samenwerken aan een zaak, is er nu geen kenmerk voorhanden waaruit direct en snel duidelijk wordt welke organisatie de eindverantwoordelijke is voor de zaak. Dit zou afgeleid kunnen worden uit de MEDEWERKER of ORGANISATORISCHE EENHEID in de rol van ‘zaakcoordinator’ of ‘beslisser’ bij de ZAAK. De VESTIGING waar deze deel van uitmaakt bepaalt de NIET-NATUURLIJKe persoon die eindverantwoordelijk is voor de ZAAK.  Bij de uitwisseling van zaakgegevens is deze informatie evenwel lang niet altijd direct beschikbaar. Om de eindverantwoordelijke efficiënt uit te kunnen wisselen, introduceren we het attribuutsoort ‘Verantwoordelijke organisatie’ bij ZAAK.</w:t>
      </w:r>
    </w:p>
    <w:p w:rsidR="00B92D60" w:rsidRPr="00B92D60" w:rsidRDefault="00B92D60" w:rsidP="00B92D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B92D60">
        <w:rPr>
          <w:rFonts w:ascii="Arial" w:eastAsia="Times New Roman" w:hAnsi="Arial" w:cs="Arial"/>
          <w:b/>
          <w:color w:val="004080"/>
          <w:sz w:val="24"/>
          <w:szCs w:val="24"/>
          <w:lang w:eastAsia="nl-NL"/>
        </w:rPr>
        <w:t>Verantwoordelijke organisatie</w:t>
      </w:r>
    </w:p>
    <w:tbl>
      <w:tblPr>
        <w:tblW w:w="9360" w:type="dxa"/>
        <w:tblInd w:w="60" w:type="dxa"/>
        <w:tblLayout w:type="fixed"/>
        <w:tblCellMar>
          <w:left w:w="60" w:type="dxa"/>
          <w:right w:w="60" w:type="dxa"/>
        </w:tblCellMar>
        <w:tblLook w:val="0000"/>
      </w:tblPr>
      <w:tblGrid>
        <w:gridCol w:w="3780"/>
        <w:gridCol w:w="5580"/>
      </w:tblGrid>
      <w:tr w:rsidR="008B745D" w:rsidRPr="00717312" w:rsidTr="008B745D">
        <w:trPr>
          <w:trHeight w:val="230"/>
        </w:trPr>
        <w:tc>
          <w:tcPr>
            <w:tcW w:w="3780" w:type="dxa"/>
            <w:tcBorders>
              <w:top w:val="single" w:sz="4" w:space="0" w:color="auto"/>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8B745D" w:rsidRPr="00717312" w:rsidRDefault="00B47636" w:rsidP="00717312">
            <w:pPr>
              <w:autoSpaceDE w:val="0"/>
              <w:autoSpaceDN w:val="0"/>
              <w:adjustRightInd w:val="0"/>
              <w:spacing w:after="0" w:line="240" w:lineRule="auto"/>
              <w:rPr>
                <w:rFonts w:ascii="Arial" w:hAnsi="Arial" w:cs="Arial"/>
                <w:sz w:val="20"/>
                <w:szCs w:val="20"/>
                <w:lang w:val="en-AU"/>
              </w:rPr>
            </w:pPr>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KING</w:t>
            </w: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8B745D" w:rsidRPr="00717312" w:rsidRDefault="00B47636" w:rsidP="00717312">
            <w:pPr>
              <w:autoSpaceDE w:val="0"/>
              <w:autoSpaceDN w:val="0"/>
              <w:adjustRightInd w:val="0"/>
              <w:spacing w:after="0" w:line="240" w:lineRule="auto"/>
              <w:rPr>
                <w:rFonts w:ascii="Arial" w:hAnsi="Arial" w:cs="Arial"/>
                <w:sz w:val="20"/>
                <w:szCs w:val="20"/>
                <w:lang w:val="en-AU"/>
              </w:rPr>
            </w:pPr>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5E066D"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8B745D" w:rsidRPr="00DD0F4F" w:rsidRDefault="00B47636" w:rsidP="00717312">
            <w:pPr>
              <w:autoSpaceDE w:val="0"/>
              <w:autoSpaceDN w:val="0"/>
              <w:adjustRightInd w:val="0"/>
              <w:spacing w:after="0" w:line="240" w:lineRule="auto"/>
              <w:rPr>
                <w:rFonts w:ascii="Arial" w:hAnsi="Arial" w:cs="Arial"/>
                <w:sz w:val="20"/>
                <w:szCs w:val="20"/>
                <w:lang w:val="nl-NL"/>
              </w:rPr>
            </w:pPr>
            <w:r w:rsidRPr="00717312">
              <w:rPr>
                <w:rFonts w:ascii="Arial" w:hAnsi="Arial" w:cs="Arial"/>
                <w:sz w:val="20"/>
                <w:szCs w:val="20"/>
                <w:lang w:val="en-AU"/>
              </w:rPr>
              <w:fldChar w:fldCharType="begin" w:fldLock="1"/>
            </w:r>
            <w:r w:rsidR="008B745D" w:rsidRPr="00DD0F4F">
              <w:rPr>
                <w:rFonts w:ascii="Arial" w:hAnsi="Arial" w:cs="Arial"/>
                <w:sz w:val="20"/>
                <w:szCs w:val="20"/>
                <w:lang w:val="nl-NL"/>
              </w:rPr>
              <w:instrText xml:space="preserve">MERGEFIELD </w:instrText>
            </w:r>
            <w:r w:rsidR="008B745D"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8B745D" w:rsidRPr="00DD0F4F">
              <w:rPr>
                <w:rFonts w:ascii="Arial" w:eastAsia="Times New Roman" w:hAnsi="Arial" w:cs="Arial"/>
                <w:color w:val="000000"/>
                <w:sz w:val="20"/>
                <w:szCs w:val="20"/>
                <w:lang w:val="nl-NL"/>
              </w:rPr>
              <w:t xml:space="preserve">Het RSIN van de </w:t>
            </w:r>
            <w:r w:rsidR="00A87CAE" w:rsidRPr="00DD0F4F">
              <w:rPr>
                <w:rFonts w:ascii="Arial" w:eastAsia="Times New Roman" w:hAnsi="Arial" w:cs="Arial"/>
                <w:color w:val="000000"/>
                <w:sz w:val="20"/>
                <w:szCs w:val="20"/>
                <w:lang w:val="nl-NL"/>
              </w:rPr>
              <w:t xml:space="preserve">Niet-natuurlijk persoon zijnde de </w:t>
            </w:r>
            <w:r w:rsidR="008B745D" w:rsidRPr="00DD0F4F">
              <w:rPr>
                <w:rFonts w:ascii="Arial" w:eastAsia="Times New Roman" w:hAnsi="Arial" w:cs="Arial"/>
                <w:color w:val="000000"/>
                <w:sz w:val="20"/>
                <w:szCs w:val="20"/>
                <w:lang w:val="nl-NL"/>
              </w:rPr>
              <w:t>organisatie die eindverantwoordelijk is voor de behandeling van de zaak.</w:t>
            </w:r>
            <w:r w:rsidRPr="00717312">
              <w:rPr>
                <w:rFonts w:ascii="Arial" w:hAnsi="Arial" w:cs="Arial"/>
                <w:sz w:val="20"/>
                <w:szCs w:val="20"/>
                <w:lang w:val="en-AU"/>
              </w:rPr>
              <w:fldChar w:fldCharType="end"/>
            </w:r>
          </w:p>
        </w:tc>
      </w:tr>
      <w:tr w:rsidR="008B745D" w:rsidRPr="005E066D" w:rsidTr="008B745D">
        <w:trPr>
          <w:trHeight w:val="230"/>
        </w:trPr>
        <w:tc>
          <w:tcPr>
            <w:tcW w:w="3780" w:type="dxa"/>
            <w:tcBorders>
              <w:top w:val="nil"/>
              <w:left w:val="nil"/>
              <w:bottom w:val="nil"/>
              <w:right w:val="nil"/>
            </w:tcBorders>
          </w:tcPr>
          <w:p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B745D" w:rsidRPr="00DD0F4F" w:rsidRDefault="008B745D" w:rsidP="00717312">
            <w:pPr>
              <w:autoSpaceDE w:val="0"/>
              <w:autoSpaceDN w:val="0"/>
              <w:adjustRightInd w:val="0"/>
              <w:spacing w:after="0" w:line="240" w:lineRule="auto"/>
              <w:rPr>
                <w:rFonts w:ascii="Arial" w:eastAsia="Times New Roman" w:hAnsi="Arial" w:cs="Arial"/>
                <w:color w:val="000000"/>
                <w:sz w:val="20"/>
                <w:szCs w:val="20"/>
                <w:lang w:val="nl-NL"/>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 xml:space="preserve">KING </w:t>
            </w: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8B745D" w:rsidRPr="00717312" w:rsidRDefault="008B745D" w:rsidP="0083120B">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-2013</w:t>
            </w: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5E066D"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74523B" w:rsidRPr="00DD0F4F" w:rsidRDefault="008B745D" w:rsidP="0074523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organisatie, zijnde een rechtspersoon of samenwerkingsverband, die eindverantwoordelijk is voor de afhandeling van</w:t>
            </w:r>
            <w:r w:rsidR="0074523B" w:rsidRPr="00DD0F4F">
              <w:rPr>
                <w:rFonts w:ascii="Arial" w:eastAsia="Times New Roman" w:hAnsi="Arial" w:cs="Arial"/>
                <w:color w:val="000000"/>
                <w:sz w:val="20"/>
                <w:szCs w:val="20"/>
                <w:lang w:val="nl-NL"/>
              </w:rPr>
              <w:t xml:space="preserve"> de zaak</w:t>
            </w:r>
            <w:r w:rsidRPr="00DD0F4F">
              <w:rPr>
                <w:rFonts w:ascii="Arial" w:eastAsia="Times New Roman" w:hAnsi="Arial" w:cs="Arial"/>
                <w:color w:val="000000"/>
                <w:sz w:val="20"/>
                <w:szCs w:val="20"/>
                <w:lang w:val="nl-NL"/>
              </w:rPr>
              <w:t>.</w:t>
            </w:r>
            <w:r w:rsidR="0074523B" w:rsidRPr="00DD0F4F">
              <w:rPr>
                <w:rFonts w:ascii="Arial" w:eastAsia="Times New Roman" w:hAnsi="Arial" w:cs="Arial"/>
                <w:color w:val="000000"/>
                <w:sz w:val="20"/>
                <w:szCs w:val="20"/>
                <w:lang w:val="nl-NL"/>
              </w:rPr>
              <w:t xml:space="preserve"> Dit kan dezelfde organisatie zijn als de Bronorganisatie; denkbaar is evenwel, bijvoorbeeld in ketensamenwerking, dat de verantwoordelijkheid voor een </w:t>
            </w:r>
            <w:r w:rsidR="0074523B" w:rsidRPr="00DD0F4F">
              <w:rPr>
                <w:rFonts w:ascii="Arial" w:eastAsia="Times New Roman" w:hAnsi="Arial" w:cs="Arial"/>
                <w:color w:val="000000"/>
                <w:sz w:val="20"/>
                <w:szCs w:val="20"/>
                <w:lang w:val="nl-NL"/>
              </w:rPr>
              <w:lastRenderedPageBreak/>
              <w:t>zaak overgaat naar een andere organisatie gedurende de behandeling daarvan.</w:t>
            </w:r>
            <w:r w:rsidRPr="00DD0F4F">
              <w:rPr>
                <w:rFonts w:ascii="Arial" w:eastAsia="Times New Roman" w:hAnsi="Arial" w:cs="Arial"/>
                <w:color w:val="000000"/>
                <w:sz w:val="20"/>
                <w:szCs w:val="20"/>
                <w:lang w:val="nl-NL"/>
              </w:rPr>
              <w:t xml:space="preserve"> </w:t>
            </w:r>
          </w:p>
          <w:p w:rsidR="008B745D" w:rsidRPr="00DD0F4F" w:rsidRDefault="008B745D" w:rsidP="0074523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RSIN staat in het Handelsregister (NHR) en op het daaraan te ontlenen uittreksel.</w:t>
            </w:r>
          </w:p>
        </w:tc>
      </w:tr>
      <w:tr w:rsidR="008B745D" w:rsidRPr="005E066D" w:rsidTr="008B745D">
        <w:tc>
          <w:tcPr>
            <w:tcW w:w="3780" w:type="dxa"/>
            <w:tcBorders>
              <w:top w:val="nil"/>
              <w:left w:val="nil"/>
              <w:bottom w:val="nil"/>
              <w:right w:val="nil"/>
            </w:tcBorders>
          </w:tcPr>
          <w:p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B745D" w:rsidRPr="00DD0F4F" w:rsidRDefault="008B745D" w:rsidP="00717312">
            <w:pPr>
              <w:autoSpaceDE w:val="0"/>
              <w:autoSpaceDN w:val="0"/>
              <w:adjustRightInd w:val="0"/>
              <w:spacing w:after="0" w:line="240" w:lineRule="auto"/>
              <w:rPr>
                <w:rFonts w:ascii="Arial" w:eastAsia="Times New Roman" w:hAnsi="Arial" w:cs="Arial"/>
                <w:color w:val="000000"/>
                <w:sz w:val="20"/>
                <w:szCs w:val="20"/>
                <w:lang w:val="nl-NL"/>
              </w:rPr>
            </w:pPr>
          </w:p>
        </w:tc>
      </w:tr>
      <w:tr w:rsidR="008B745D" w:rsidRPr="00717312" w:rsidTr="008B745D">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8B745D" w:rsidRPr="00717312" w:rsidRDefault="00B47636" w:rsidP="00717312">
            <w:pPr>
              <w:autoSpaceDE w:val="0"/>
              <w:autoSpaceDN w:val="0"/>
              <w:adjustRightInd w:val="0"/>
              <w:spacing w:after="0" w:line="240" w:lineRule="auto"/>
              <w:rPr>
                <w:rFonts w:ascii="Arial" w:hAnsi="Arial" w:cs="Arial"/>
                <w:sz w:val="20"/>
                <w:szCs w:val="20"/>
                <w:lang w:val="en-AU"/>
              </w:rPr>
            </w:pPr>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5E066D"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8B745D" w:rsidRPr="00DD0F4F" w:rsidRDefault="008B745D" w:rsidP="0071731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in het NHR voorkomende unieke identificaties van rechtspersonen en samenwerkingsverbanden.</w:t>
            </w:r>
          </w:p>
        </w:tc>
      </w:tr>
      <w:tr w:rsidR="008B745D" w:rsidRPr="005E066D" w:rsidTr="008B745D">
        <w:trPr>
          <w:trHeight w:val="215"/>
        </w:trPr>
        <w:tc>
          <w:tcPr>
            <w:tcW w:w="3780" w:type="dxa"/>
            <w:tcBorders>
              <w:top w:val="nil"/>
              <w:left w:val="nil"/>
              <w:bottom w:val="nil"/>
              <w:right w:val="nil"/>
            </w:tcBorders>
          </w:tcPr>
          <w:p w:rsidR="008B745D" w:rsidRPr="00DD0F4F" w:rsidRDefault="008B745D" w:rsidP="00717312">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8B745D" w:rsidRPr="00DD0F4F" w:rsidRDefault="008B745D" w:rsidP="00717312">
            <w:pPr>
              <w:autoSpaceDE w:val="0"/>
              <w:autoSpaceDN w:val="0"/>
              <w:adjustRightInd w:val="0"/>
              <w:spacing w:after="0" w:line="240" w:lineRule="auto"/>
              <w:rPr>
                <w:rFonts w:ascii="Arial" w:eastAsia="Times New Roman" w:hAnsi="Arial" w:cs="Arial"/>
                <w:color w:val="000000"/>
                <w:sz w:val="20"/>
                <w:szCs w:val="20"/>
                <w:lang w:val="nl-NL"/>
              </w:rPr>
            </w:pPr>
          </w:p>
        </w:tc>
      </w:tr>
      <w:tr w:rsidR="008B745D" w:rsidRPr="00717312" w:rsidTr="008B745D">
        <w:trPr>
          <w:trHeight w:val="215"/>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Ja</w:t>
            </w: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411"/>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Nee</w:t>
            </w:r>
          </w:p>
        </w:tc>
      </w:tr>
      <w:tr w:rsidR="008B745D" w:rsidRPr="00717312" w:rsidTr="008B745D">
        <w:trPr>
          <w:trHeight w:val="245"/>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8B745D" w:rsidRPr="00717312" w:rsidRDefault="00B47636" w:rsidP="00717312">
            <w:pPr>
              <w:autoSpaceDE w:val="0"/>
              <w:autoSpaceDN w:val="0"/>
              <w:adjustRightInd w:val="0"/>
              <w:spacing w:after="0" w:line="240" w:lineRule="auto"/>
              <w:rPr>
                <w:rFonts w:ascii="Arial" w:hAnsi="Arial" w:cs="Arial"/>
                <w:sz w:val="20"/>
                <w:szCs w:val="20"/>
                <w:lang w:val="en-AU"/>
              </w:rPr>
            </w:pPr>
            <w:r w:rsidRPr="00717312">
              <w:rPr>
                <w:rFonts w:ascii="Arial" w:hAnsi="Arial" w:cs="Arial"/>
                <w:sz w:val="20"/>
                <w:szCs w:val="20"/>
                <w:lang w:val="en-AU"/>
              </w:rPr>
              <w:fldChar w:fldCharType="begin" w:fldLock="1"/>
            </w:r>
            <w:r w:rsidR="008B745D" w:rsidRPr="00717312">
              <w:rPr>
                <w:rFonts w:ascii="Arial" w:hAnsi="Arial" w:cs="Arial"/>
                <w:sz w:val="20"/>
                <w:szCs w:val="20"/>
                <w:lang w:val="en-AU"/>
              </w:rPr>
              <w:instrText xml:space="preserve">MERGEFIELD </w:instrText>
            </w:r>
            <w:r w:rsidR="008B745D"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8B745D"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8B745D"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8B745D"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8B745D"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Landelijk basisgegeven</w:t>
            </w:r>
          </w:p>
        </w:tc>
      </w:tr>
      <w:tr w:rsidR="008B745D" w:rsidRPr="00717312" w:rsidTr="008B745D">
        <w:trPr>
          <w:trHeight w:val="230"/>
        </w:trPr>
        <w:tc>
          <w:tcPr>
            <w:tcW w:w="3780" w:type="dxa"/>
            <w:tcBorders>
              <w:top w:val="nil"/>
              <w:left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color w:val="000000"/>
                <w:sz w:val="20"/>
                <w:szCs w:val="20"/>
              </w:rPr>
            </w:pPr>
          </w:p>
        </w:tc>
      </w:tr>
      <w:tr w:rsidR="008B745D" w:rsidRPr="00717312" w:rsidTr="008B745D">
        <w:trPr>
          <w:trHeight w:val="230"/>
        </w:trPr>
        <w:tc>
          <w:tcPr>
            <w:tcW w:w="3780" w:type="dxa"/>
            <w:tcBorders>
              <w:top w:val="nil"/>
              <w:left w:val="nil"/>
              <w:bottom w:val="single" w:sz="4" w:space="0" w:color="auto"/>
              <w:right w:val="nil"/>
            </w:tcBorders>
          </w:tcPr>
          <w:p w:rsidR="008B745D" w:rsidRPr="00717312" w:rsidRDefault="008B745D" w:rsidP="00717312">
            <w:pPr>
              <w:autoSpaceDE w:val="0"/>
              <w:autoSpaceDN w:val="0"/>
              <w:adjustRightInd w:val="0"/>
              <w:spacing w:after="0" w:line="240" w:lineRule="auto"/>
              <w:rPr>
                <w:rFonts w:ascii="Arial" w:eastAsia="Times New Roman" w:hAnsi="Arial" w:cs="Arial"/>
                <w:b/>
                <w:bCs/>
                <w:color w:val="000000"/>
                <w:sz w:val="20"/>
                <w:szCs w:val="20"/>
              </w:rPr>
            </w:pPr>
            <w:r w:rsidRPr="007173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8B745D" w:rsidRDefault="0074523B" w:rsidP="00A650F2">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bl>
    <w:p w:rsidR="0083693D" w:rsidRDefault="0083693D" w:rsidP="006757BE"/>
    <w:p w:rsidR="00D307C6" w:rsidRDefault="00D307C6" w:rsidP="00D307C6">
      <w:pPr>
        <w:pStyle w:val="Kop3"/>
      </w:pPr>
      <w:bookmarkStart w:id="2212" w:name="_Toc398014032"/>
      <w:bookmarkStart w:id="2213" w:name="_Toc404294037"/>
      <w:r>
        <w:t>Unieke aanduiding zaak</w:t>
      </w:r>
      <w:bookmarkEnd w:id="2212"/>
      <w:bookmarkEnd w:id="2213"/>
    </w:p>
    <w:p w:rsidR="00154FED" w:rsidRPr="00DD0F4F" w:rsidRDefault="00D307C6" w:rsidP="006757BE">
      <w:pPr>
        <w:rPr>
          <w:lang w:val="nl-NL"/>
        </w:rPr>
      </w:pPr>
      <w:r w:rsidRPr="00DD0F4F">
        <w:rPr>
          <w:lang w:val="nl-NL"/>
        </w:rPr>
        <w:t xml:space="preserve">De unieke aanduiding van de zaak wordt </w:t>
      </w:r>
      <w:r w:rsidR="00E34033" w:rsidRPr="00DD0F4F">
        <w:rPr>
          <w:lang w:val="nl-NL"/>
        </w:rPr>
        <w:t>(</w:t>
      </w:r>
      <w:r w:rsidRPr="00DD0F4F">
        <w:rPr>
          <w:lang w:val="nl-NL"/>
        </w:rPr>
        <w:t>nu</w:t>
      </w:r>
      <w:r w:rsidR="00E34033" w:rsidRPr="00DD0F4F">
        <w:rPr>
          <w:lang w:val="nl-NL"/>
        </w:rPr>
        <w:t>)</w:t>
      </w:r>
      <w:r w:rsidRPr="00DD0F4F">
        <w:rPr>
          <w:lang w:val="nl-NL"/>
        </w:rPr>
        <w:t xml:space="preserve"> gevormd door het attribuut Zaak</w:t>
      </w:r>
      <w:r w:rsidR="00982815" w:rsidRPr="00DD0F4F">
        <w:rPr>
          <w:lang w:val="nl-NL"/>
        </w:rPr>
        <w:t>id</w:t>
      </w:r>
      <w:r w:rsidRPr="00DD0F4F">
        <w:rPr>
          <w:lang w:val="nl-NL"/>
        </w:rPr>
        <w:t xml:space="preserve">entificatie. Dit is opgebouwd uit de CBS-gemeentecode van de gemeente die verantwoordelijk is </w:t>
      </w:r>
      <w:r w:rsidR="0075140A" w:rsidRPr="00DD0F4F">
        <w:rPr>
          <w:lang w:val="nl-NL"/>
        </w:rPr>
        <w:t xml:space="preserve">(of was) </w:t>
      </w:r>
      <w:r w:rsidRPr="00DD0F4F">
        <w:rPr>
          <w:lang w:val="nl-NL"/>
        </w:rPr>
        <w:t xml:space="preserve">voor de </w:t>
      </w:r>
      <w:r w:rsidR="0075140A" w:rsidRPr="00DD0F4F">
        <w:rPr>
          <w:lang w:val="nl-NL"/>
        </w:rPr>
        <w:t xml:space="preserve">eerste registratie </w:t>
      </w:r>
      <w:r w:rsidRPr="00DD0F4F">
        <w:rPr>
          <w:lang w:val="nl-NL"/>
        </w:rPr>
        <w:t xml:space="preserve">van de zaak, gevolgd door het zaaknummer dat door die gemeente aan de zaak gegeven is. </w:t>
      </w:r>
      <w:r w:rsidR="004A1865" w:rsidRPr="00DD0F4F">
        <w:rPr>
          <w:lang w:val="nl-NL"/>
        </w:rPr>
        <w:t xml:space="preserve">Nu het RGBZ en StUF-Zkn meer en meer ook door andere overheden dan gemeenten gebruikt wordt, moet een oplossing gevonden worden voor het eerste gedeelte van de Zaakidentificatie. Als oplossing was voorzien het bepalen van ‘gemeentecodes’ in de range 8000 – 9999 voor niet-gemeentelijke organisaties. Consequentie daarvan is dat het proces van toedelen </w:t>
      </w:r>
      <w:r w:rsidR="00E34033" w:rsidRPr="00DD0F4F">
        <w:rPr>
          <w:lang w:val="nl-NL"/>
        </w:rPr>
        <w:t xml:space="preserve">(van codes groter dan 7999) </w:t>
      </w:r>
      <w:r w:rsidR="004A1865" w:rsidRPr="00DD0F4F">
        <w:rPr>
          <w:lang w:val="nl-NL"/>
        </w:rPr>
        <w:t xml:space="preserve">en de toegedeelde codes beheerd moeten worden. Zoveel als mogelijk willen we beheerconsequenties evenwel voorkomen. Dit is mogelijk door van het gebruik van de gemeentecode af te zien en de unieke aanduiding van de zaak te laten bestaan uit de combinatie van </w:t>
      </w:r>
      <w:r w:rsidR="00E34033" w:rsidRPr="00DD0F4F">
        <w:rPr>
          <w:lang w:val="nl-NL"/>
        </w:rPr>
        <w:t xml:space="preserve">het RSIN van de </w:t>
      </w:r>
      <w:r w:rsidR="00154FED" w:rsidRPr="00DD0F4F">
        <w:rPr>
          <w:lang w:val="nl-NL"/>
        </w:rPr>
        <w:t xml:space="preserve">organisatie’ </w:t>
      </w:r>
      <w:r w:rsidR="00E34033" w:rsidRPr="00DD0F4F">
        <w:rPr>
          <w:lang w:val="nl-NL"/>
        </w:rPr>
        <w:t>die de zaak aangemaakt heeft</w:t>
      </w:r>
      <w:r w:rsidR="00E34033" w:rsidRPr="00DD0F4F" w:rsidDel="00E34033">
        <w:rPr>
          <w:lang w:val="nl-NL"/>
        </w:rPr>
        <w:t xml:space="preserve"> </w:t>
      </w:r>
      <w:r w:rsidR="00154FED" w:rsidRPr="00DD0F4F">
        <w:rPr>
          <w:lang w:val="nl-NL"/>
        </w:rPr>
        <w:t xml:space="preserve">en </w:t>
      </w:r>
      <w:r w:rsidR="00E34033" w:rsidRPr="00DD0F4F">
        <w:rPr>
          <w:lang w:val="nl-NL"/>
        </w:rPr>
        <w:t xml:space="preserve">de (interne) </w:t>
      </w:r>
      <w:r w:rsidR="00154FED" w:rsidRPr="00DD0F4F">
        <w:rPr>
          <w:lang w:val="nl-NL"/>
        </w:rPr>
        <w:t xml:space="preserve">Zaakidentificatie. De </w:t>
      </w:r>
      <w:r w:rsidR="0083120B" w:rsidRPr="00DD0F4F">
        <w:rPr>
          <w:lang w:val="nl-NL"/>
        </w:rPr>
        <w:t>zojuist</w:t>
      </w:r>
      <w:r w:rsidR="00E34033" w:rsidRPr="00DD0F4F">
        <w:rPr>
          <w:lang w:val="nl-NL"/>
        </w:rPr>
        <w:t xml:space="preserve"> </w:t>
      </w:r>
      <w:r w:rsidR="00154FED" w:rsidRPr="00DD0F4F">
        <w:rPr>
          <w:lang w:val="nl-NL"/>
        </w:rPr>
        <w:t>genoemde eisen aan de opbouw van de Zaakidentificatie vervallen hiermee.</w:t>
      </w:r>
      <w:r w:rsidR="00E34033" w:rsidRPr="00DD0F4F">
        <w:rPr>
          <w:lang w:val="nl-NL"/>
        </w:rPr>
        <w:t xml:space="preserve"> Met deze wijziging ontstaat een landelijk unieke maar lange unieke aanduiding. In de mondelinge en schriftelijke communicatie volstaat veelal de interne Zaakidentificatie.</w:t>
      </w:r>
    </w:p>
    <w:p w:rsidR="001C7151" w:rsidRPr="00DD0F4F" w:rsidRDefault="00154FED" w:rsidP="006757BE">
      <w:pPr>
        <w:rPr>
          <w:lang w:val="nl-NL"/>
        </w:rPr>
      </w:pPr>
      <w:r w:rsidRPr="00DD0F4F">
        <w:rPr>
          <w:lang w:val="nl-NL"/>
        </w:rPr>
        <w:t>Hieronder specificeren we de wijzigingen voor de attribuutsoort Zaakidentificatie</w:t>
      </w:r>
      <w:r w:rsidR="00E34033" w:rsidRPr="00DD0F4F">
        <w:rPr>
          <w:lang w:val="nl-NL"/>
        </w:rPr>
        <w:t xml:space="preserve"> en de nieuwe attribuutsoort Bronorganisatie</w:t>
      </w:r>
      <w:r w:rsidRPr="00DD0F4F">
        <w:rPr>
          <w:lang w:val="nl-NL"/>
        </w:rPr>
        <w:t>.</w:t>
      </w:r>
      <w:r w:rsidR="004A1865" w:rsidRPr="00DD0F4F">
        <w:rPr>
          <w:lang w:val="nl-NL"/>
        </w:rPr>
        <w:t xml:space="preserve"> </w:t>
      </w:r>
    </w:p>
    <w:p w:rsidR="0083120B" w:rsidRPr="0083120B" w:rsidRDefault="0083120B" w:rsidP="0083120B">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83120B">
        <w:rPr>
          <w:rFonts w:ascii="Arial" w:eastAsia="Times New Roman" w:hAnsi="Arial" w:cs="Arial"/>
          <w:b/>
          <w:color w:val="004080"/>
          <w:sz w:val="24"/>
          <w:szCs w:val="24"/>
          <w:lang w:eastAsia="nl-NL"/>
        </w:rPr>
        <w:t>Zaakidentificatie</w:t>
      </w:r>
    </w:p>
    <w:tbl>
      <w:tblPr>
        <w:tblW w:w="9360" w:type="dxa"/>
        <w:tblInd w:w="60" w:type="dxa"/>
        <w:tblLayout w:type="fixed"/>
        <w:tblCellMar>
          <w:left w:w="60" w:type="dxa"/>
          <w:right w:w="60" w:type="dxa"/>
        </w:tblCellMar>
        <w:tblLook w:val="0000"/>
      </w:tblPr>
      <w:tblGrid>
        <w:gridCol w:w="3780"/>
        <w:gridCol w:w="5580"/>
      </w:tblGrid>
      <w:tr w:rsidR="00CD63CD" w:rsidRPr="00CD63CD" w:rsidTr="001C7151">
        <w:trPr>
          <w:trHeight w:val="230"/>
        </w:trPr>
        <w:tc>
          <w:tcPr>
            <w:tcW w:w="3780" w:type="dxa"/>
            <w:tcBorders>
              <w:top w:val="single" w:sz="4" w:space="0" w:color="auto"/>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CD63CD" w:rsidRPr="00CD63CD" w:rsidRDefault="00B47636"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lastRenderedPageBreak/>
              <w:t>XML-tag attribuutsoort</w:t>
            </w:r>
          </w:p>
        </w:tc>
        <w:tc>
          <w:tcPr>
            <w:tcW w:w="5580" w:type="dxa"/>
            <w:tcBorders>
              <w:top w:val="nil"/>
              <w:left w:val="nil"/>
              <w:bottom w:val="nil"/>
              <w:right w:val="nil"/>
            </w:tcBorders>
          </w:tcPr>
          <w:p w:rsidR="00CD63CD" w:rsidRPr="00CD63CD" w:rsidRDefault="00B47636"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Att.Alias</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identificatie</w:t>
            </w:r>
            <w:r w:rsidRPr="00CD63CD">
              <w:rPr>
                <w:rFonts w:ascii="Arial" w:hAnsi="Arial" w:cs="Arial"/>
                <w:sz w:val="20"/>
                <w:szCs w:val="20"/>
                <w:lang w:val="en-AU"/>
              </w:rPr>
              <w:fldChar w:fldCharType="end"/>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5E066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D63CD" w:rsidRPr="00DD0F4F" w:rsidRDefault="00B47636" w:rsidP="00CD63CD">
            <w:pPr>
              <w:autoSpaceDE w:val="0"/>
              <w:autoSpaceDN w:val="0"/>
              <w:adjustRightInd w:val="0"/>
              <w:spacing w:after="0" w:line="240" w:lineRule="auto"/>
              <w:rPr>
                <w:rFonts w:ascii="Arial" w:eastAsia="Times New Roman" w:hAnsi="Arial" w:cs="Arial"/>
                <w:color w:val="000000"/>
                <w:sz w:val="20"/>
                <w:szCs w:val="20"/>
                <w:lang w:val="nl-NL"/>
              </w:rPr>
            </w:pPr>
            <w:r w:rsidRPr="00CD63CD">
              <w:rPr>
                <w:rFonts w:ascii="Arial" w:hAnsi="Arial" w:cs="Arial"/>
                <w:sz w:val="20"/>
                <w:szCs w:val="20"/>
                <w:lang w:val="en-AU"/>
              </w:rPr>
              <w:fldChar w:fldCharType="begin" w:fldLock="1"/>
            </w:r>
            <w:r w:rsidR="00CD63CD" w:rsidRPr="00DD0F4F">
              <w:rPr>
                <w:rFonts w:ascii="Arial" w:hAnsi="Arial" w:cs="Arial"/>
                <w:sz w:val="20"/>
                <w:szCs w:val="20"/>
                <w:lang w:val="nl-NL"/>
              </w:rPr>
              <w:instrText xml:space="preserve">MERGEFIELD </w:instrText>
            </w:r>
            <w:r w:rsidR="00CD63CD" w:rsidRPr="00DD0F4F">
              <w:rPr>
                <w:rFonts w:ascii="Arial" w:eastAsia="Times New Roman" w:hAnsi="Arial" w:cs="Arial"/>
                <w:color w:val="000000"/>
                <w:sz w:val="20"/>
                <w:szCs w:val="20"/>
                <w:lang w:val="nl-NL"/>
              </w:rPr>
              <w:instrText>Att.Notes</w:instrText>
            </w:r>
            <w:r w:rsidRPr="00CD63CD">
              <w:rPr>
                <w:rFonts w:ascii="Arial" w:hAnsi="Arial" w:cs="Arial"/>
                <w:sz w:val="20"/>
                <w:szCs w:val="20"/>
                <w:lang w:val="en-AU"/>
              </w:rPr>
              <w:fldChar w:fldCharType="end"/>
            </w:r>
            <w:r w:rsidR="00CD63CD" w:rsidRPr="00DD0F4F">
              <w:rPr>
                <w:rFonts w:ascii="Arial" w:eastAsia="Times New Roman" w:hAnsi="Arial" w:cs="Arial"/>
                <w:color w:val="610E6A"/>
                <w:sz w:val="20"/>
                <w:szCs w:val="20"/>
                <w:lang w:val="nl-NL"/>
              </w:rPr>
              <w:t>De unieke identificatie van de zaak</w:t>
            </w:r>
            <w:r w:rsidR="0083120B" w:rsidRPr="00DD0F4F">
              <w:rPr>
                <w:rFonts w:ascii="Arial" w:eastAsia="Times New Roman" w:hAnsi="Arial" w:cs="Arial"/>
                <w:color w:val="610E6A"/>
                <w:sz w:val="20"/>
                <w:szCs w:val="20"/>
                <w:lang w:val="nl-NL"/>
              </w:rPr>
              <w:t xml:space="preserve"> binnen de organisatie die verantwoordelijk is voor de behandeling van de zaak</w:t>
            </w:r>
            <w:r w:rsidR="00CD63CD" w:rsidRPr="00DD0F4F">
              <w:rPr>
                <w:rFonts w:ascii="Arial" w:eastAsia="Times New Roman" w:hAnsi="Arial" w:cs="Arial"/>
                <w:color w:val="610E6A"/>
                <w:sz w:val="20"/>
                <w:szCs w:val="20"/>
                <w:lang w:val="nl-NL"/>
              </w:rPr>
              <w:t>.</w:t>
            </w:r>
          </w:p>
        </w:tc>
      </w:tr>
      <w:tr w:rsidR="00CD63CD" w:rsidRPr="005E066D" w:rsidTr="001C7151">
        <w:trPr>
          <w:trHeight w:val="230"/>
        </w:trPr>
        <w:tc>
          <w:tcPr>
            <w:tcW w:w="3780" w:type="dxa"/>
            <w:tcBorders>
              <w:top w:val="nil"/>
              <w:left w:val="nil"/>
              <w:bottom w:val="nil"/>
              <w:right w:val="nil"/>
            </w:tcBorders>
          </w:tcPr>
          <w:p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GFO Zaken 2004 </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5E066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83120B" w:rsidRPr="00DD0F4F" w:rsidRDefault="0083120B" w:rsidP="0083120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de identificatie van een zaak zoals </w:t>
            </w:r>
          </w:p>
          <w:p w:rsidR="0083120B" w:rsidRPr="00DD0F4F" w:rsidRDefault="0083120B" w:rsidP="008571D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toegekend door de organisatie die de zaak </w:t>
            </w:r>
            <w:r w:rsidR="008571D5" w:rsidRPr="00DD0F4F">
              <w:rPr>
                <w:rFonts w:ascii="Arial" w:eastAsia="Times New Roman" w:hAnsi="Arial" w:cs="Arial"/>
                <w:color w:val="000000"/>
                <w:sz w:val="20"/>
                <w:szCs w:val="20"/>
                <w:lang w:val="nl-NL"/>
              </w:rPr>
              <w:t xml:space="preserve">als eerste in </w:t>
            </w:r>
            <w:r w:rsidRPr="00DD0F4F">
              <w:rPr>
                <w:rFonts w:ascii="Arial" w:eastAsia="Times New Roman" w:hAnsi="Arial" w:cs="Arial"/>
                <w:color w:val="000000"/>
                <w:sz w:val="20"/>
                <w:szCs w:val="20"/>
                <w:lang w:val="nl-NL"/>
              </w:rPr>
              <w:t>behandel</w:t>
            </w:r>
            <w:r w:rsidR="008571D5" w:rsidRPr="00DD0F4F">
              <w:rPr>
                <w:rFonts w:ascii="Arial" w:eastAsia="Times New Roman" w:hAnsi="Arial" w:cs="Arial"/>
                <w:color w:val="000000"/>
                <w:sz w:val="20"/>
                <w:szCs w:val="20"/>
                <w:lang w:val="nl-NL"/>
              </w:rPr>
              <w:t>ing heeft genomen</w:t>
            </w:r>
            <w:r w:rsidRPr="00DD0F4F">
              <w:rPr>
                <w:rFonts w:ascii="Arial" w:eastAsia="Times New Roman" w:hAnsi="Arial" w:cs="Arial"/>
                <w:color w:val="000000"/>
                <w:sz w:val="20"/>
                <w:szCs w:val="20"/>
                <w:lang w:val="nl-NL"/>
              </w:rPr>
              <w:t>. Dit identificeert een zaak uniek binnen de desbetreffende organisatie</w:t>
            </w:r>
            <w:r w:rsidR="00A650F2" w:rsidRPr="00DD0F4F">
              <w:rPr>
                <w:rFonts w:ascii="Arial" w:eastAsia="Times New Roman" w:hAnsi="Arial" w:cs="Arial"/>
                <w:color w:val="000000"/>
                <w:sz w:val="20"/>
                <w:szCs w:val="20"/>
                <w:lang w:val="nl-NL"/>
              </w:rPr>
              <w:t xml:space="preserve"> en </w:t>
            </w:r>
            <w:r w:rsidR="00CD63CD" w:rsidRPr="00DD0F4F">
              <w:rPr>
                <w:rFonts w:ascii="Arial" w:eastAsia="Times New Roman" w:hAnsi="Arial" w:cs="Arial"/>
                <w:color w:val="000000"/>
                <w:sz w:val="20"/>
                <w:szCs w:val="20"/>
                <w:lang w:val="nl-NL"/>
              </w:rPr>
              <w:t>kan worden gebruikt om snel te kunnen refereren aan een bepaalde zaak</w:t>
            </w:r>
            <w:r w:rsidR="008571D5" w:rsidRPr="00DD0F4F">
              <w:rPr>
                <w:rFonts w:ascii="Arial" w:eastAsia="Times New Roman" w:hAnsi="Arial" w:cs="Arial"/>
                <w:color w:val="000000"/>
                <w:sz w:val="20"/>
                <w:szCs w:val="20"/>
                <w:lang w:val="nl-NL"/>
              </w:rPr>
              <w:t xml:space="preserve"> in mondelinge en schriftelijke communicatie</w:t>
            </w:r>
            <w:r w:rsidR="00A650F2" w:rsidRPr="00DD0F4F">
              <w:rPr>
                <w:rFonts w:ascii="Arial" w:eastAsia="Times New Roman" w:hAnsi="Arial" w:cs="Arial"/>
                <w:color w:val="000000"/>
                <w:sz w:val="20"/>
                <w:szCs w:val="20"/>
                <w:lang w:val="nl-NL"/>
              </w:rPr>
              <w:t>.</w:t>
            </w:r>
            <w:r w:rsidR="00671FE4" w:rsidRPr="00DD0F4F">
              <w:rPr>
                <w:rFonts w:ascii="Arial" w:eastAsia="Times New Roman" w:hAnsi="Arial" w:cs="Arial"/>
                <w:color w:val="000000"/>
                <w:sz w:val="20"/>
                <w:szCs w:val="20"/>
                <w:lang w:val="nl-NL"/>
              </w:rPr>
              <w:t xml:space="preserve"> </w:t>
            </w:r>
            <w:r w:rsidR="00A650F2" w:rsidRPr="00DD0F4F">
              <w:rPr>
                <w:rFonts w:ascii="Arial" w:eastAsia="Times New Roman" w:hAnsi="Arial" w:cs="Arial"/>
                <w:color w:val="000000"/>
                <w:sz w:val="20"/>
                <w:szCs w:val="20"/>
                <w:lang w:val="nl-NL"/>
              </w:rPr>
              <w:t>Door combinatie met het RSIN van die organisatie, als waarde van de attribuutsoort ‘</w:t>
            </w:r>
            <w:r w:rsidR="008571D5" w:rsidRPr="00DD0F4F">
              <w:rPr>
                <w:rFonts w:ascii="Arial" w:eastAsia="Times New Roman" w:hAnsi="Arial" w:cs="Arial"/>
                <w:color w:val="000000"/>
                <w:sz w:val="20"/>
                <w:szCs w:val="20"/>
                <w:lang w:val="nl-NL"/>
              </w:rPr>
              <w:t>Bron</w:t>
            </w:r>
            <w:r w:rsidR="00A650F2" w:rsidRPr="00DD0F4F">
              <w:rPr>
                <w:rFonts w:ascii="Arial" w:eastAsia="Times New Roman" w:hAnsi="Arial" w:cs="Arial"/>
                <w:color w:val="000000"/>
                <w:sz w:val="20"/>
                <w:szCs w:val="20"/>
                <w:lang w:val="nl-NL"/>
              </w:rPr>
              <w:t>organisatie’, wordt een unieke aanduiding van een zaak voor geheel Nederland verkregen</w:t>
            </w:r>
            <w:r w:rsidR="00CD63CD" w:rsidRPr="00DD0F4F">
              <w:rPr>
                <w:rFonts w:ascii="Arial" w:eastAsia="Times New Roman" w:hAnsi="Arial" w:cs="Arial"/>
                <w:color w:val="000000"/>
                <w:sz w:val="20"/>
                <w:szCs w:val="20"/>
                <w:lang w:val="nl-NL"/>
              </w:rPr>
              <w:t>.</w:t>
            </w:r>
            <w:r w:rsidR="008571D5" w:rsidRPr="00DD0F4F">
              <w:rPr>
                <w:rFonts w:ascii="Arial" w:eastAsia="Times New Roman" w:hAnsi="Arial" w:cs="Arial"/>
                <w:color w:val="000000"/>
                <w:sz w:val="20"/>
                <w:szCs w:val="20"/>
                <w:lang w:val="nl-NL"/>
              </w:rPr>
              <w:t xml:space="preserve"> Deze unieke aanduiding wijzigt niet, ook niet indien de (behandeling van de) zaak over zou gaan naar een andere organisatie. Er is immers maar één organisatie die de zaak gecreëerd heeft.</w:t>
            </w:r>
          </w:p>
        </w:tc>
      </w:tr>
      <w:tr w:rsidR="00CD63CD" w:rsidRPr="005E066D" w:rsidTr="001C7151">
        <w:tc>
          <w:tcPr>
            <w:tcW w:w="3780" w:type="dxa"/>
            <w:tcBorders>
              <w:top w:val="nil"/>
              <w:left w:val="nil"/>
              <w:bottom w:val="nil"/>
              <w:right w:val="nil"/>
            </w:tcBorders>
          </w:tcPr>
          <w:p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D63CD" w:rsidRPr="00CD63CD" w:rsidRDefault="00B47636"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Att.Type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AN40</w:t>
            </w:r>
            <w:r w:rsidRPr="00CD63CD">
              <w:rPr>
                <w:rFonts w:ascii="Arial" w:hAnsi="Arial" w:cs="Arial"/>
                <w:sz w:val="20"/>
                <w:szCs w:val="20"/>
                <w:lang w:val="en-AU"/>
              </w:rPr>
              <w:fldChar w:fldCharType="end"/>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5E066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alfanumerieke tekens m.u.v. diacrieten</w:t>
            </w:r>
          </w:p>
        </w:tc>
      </w:tr>
      <w:tr w:rsidR="00CD63CD" w:rsidRPr="005E066D" w:rsidTr="001C7151">
        <w:trPr>
          <w:trHeight w:val="215"/>
        </w:trPr>
        <w:tc>
          <w:tcPr>
            <w:tcW w:w="3780" w:type="dxa"/>
            <w:tcBorders>
              <w:top w:val="nil"/>
              <w:left w:val="nil"/>
              <w:bottom w:val="nil"/>
              <w:right w:val="nil"/>
            </w:tcBorders>
          </w:tcPr>
          <w:p w:rsidR="00CD63CD" w:rsidRPr="00DD0F4F" w:rsidRDefault="00CD63CD" w:rsidP="00CD63CD">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CD63CD" w:rsidRPr="00DD0F4F" w:rsidRDefault="00CD63CD" w:rsidP="00CD63CD">
            <w:pPr>
              <w:autoSpaceDE w:val="0"/>
              <w:autoSpaceDN w:val="0"/>
              <w:adjustRightInd w:val="0"/>
              <w:spacing w:after="0" w:line="240" w:lineRule="auto"/>
              <w:rPr>
                <w:rFonts w:ascii="Arial" w:eastAsia="Times New Roman" w:hAnsi="Arial" w:cs="Arial"/>
                <w:color w:val="000000"/>
                <w:sz w:val="20"/>
                <w:szCs w:val="20"/>
                <w:lang w:val="nl-NL"/>
              </w:rPr>
            </w:pPr>
          </w:p>
        </w:tc>
      </w:tr>
      <w:tr w:rsidR="00CD63CD" w:rsidRPr="00CD63CD" w:rsidTr="001C7151">
        <w:trPr>
          <w:trHeight w:val="215"/>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411"/>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45"/>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D63CD" w:rsidRPr="00CD63CD" w:rsidRDefault="00B47636"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CD63CD"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CD63CD"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CD63CD"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Gemeentelijk basisgegeven</w:t>
            </w:r>
          </w:p>
        </w:tc>
      </w:tr>
      <w:tr w:rsidR="00CD63CD" w:rsidRPr="00CD63CD" w:rsidTr="001C7151">
        <w:trPr>
          <w:trHeight w:val="230"/>
        </w:trPr>
        <w:tc>
          <w:tcPr>
            <w:tcW w:w="3780" w:type="dxa"/>
            <w:tcBorders>
              <w:top w:val="nil"/>
              <w:left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5E066D" w:rsidTr="001C7151">
        <w:trPr>
          <w:trHeight w:val="230"/>
        </w:trPr>
        <w:tc>
          <w:tcPr>
            <w:tcW w:w="3780" w:type="dxa"/>
            <w:tcBorders>
              <w:top w:val="nil"/>
              <w:left w:val="nil"/>
              <w:bottom w:val="single" w:sz="4" w:space="0" w:color="auto"/>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CD63CD" w:rsidRPr="00DD0F4F" w:rsidRDefault="008571D5" w:rsidP="00CD63CD">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 De waarde van dit attribuutsoort wordt vastgesteld bij creatie van de zaak en wijzigt daarna niet meer.</w:t>
            </w:r>
          </w:p>
        </w:tc>
      </w:tr>
    </w:tbl>
    <w:p w:rsidR="00FC7BDD" w:rsidRPr="00DD0F4F" w:rsidRDefault="00FC7BDD" w:rsidP="00FC7BDD">
      <w:pPr>
        <w:rPr>
          <w:lang w:val="nl-NL"/>
        </w:rPr>
      </w:pPr>
    </w:p>
    <w:p w:rsidR="008571D5" w:rsidRPr="0083120B" w:rsidRDefault="008571D5" w:rsidP="008571D5">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Bronorganisatie</w:t>
      </w:r>
    </w:p>
    <w:tbl>
      <w:tblPr>
        <w:tblW w:w="9360" w:type="dxa"/>
        <w:tblInd w:w="60" w:type="dxa"/>
        <w:tblLayout w:type="fixed"/>
        <w:tblCellMar>
          <w:left w:w="60" w:type="dxa"/>
          <w:right w:w="60" w:type="dxa"/>
        </w:tblCellMar>
        <w:tblLook w:val="0000"/>
      </w:tblPr>
      <w:tblGrid>
        <w:gridCol w:w="3780"/>
        <w:gridCol w:w="5580"/>
      </w:tblGrid>
      <w:tr w:rsidR="008571D5" w:rsidRPr="00CD63CD" w:rsidTr="008571D5">
        <w:trPr>
          <w:trHeight w:val="232"/>
        </w:trPr>
        <w:tc>
          <w:tcPr>
            <w:tcW w:w="3780" w:type="dxa"/>
            <w:tcBorders>
              <w:top w:val="single" w:sz="4" w:space="0" w:color="auto"/>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Bronorganisatie</w:t>
            </w:r>
          </w:p>
        </w:tc>
      </w:tr>
      <w:tr w:rsidR="008571D5" w:rsidRPr="00CD63CD" w:rsidTr="008571D5">
        <w:trPr>
          <w:trHeight w:val="232"/>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p>
        </w:tc>
      </w:tr>
      <w:tr w:rsidR="008571D5" w:rsidRPr="00CD63CD" w:rsidTr="008571D5">
        <w:trPr>
          <w:trHeight w:val="232"/>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8571D5" w:rsidRPr="00CD63CD" w:rsidTr="008571D5">
        <w:trPr>
          <w:trHeight w:val="232"/>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p>
        </w:tc>
      </w:tr>
      <w:tr w:rsidR="008571D5" w:rsidRPr="00CD63CD" w:rsidTr="008571D5">
        <w:trPr>
          <w:trHeight w:val="232"/>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p>
        </w:tc>
      </w:tr>
      <w:tr w:rsidR="008571D5" w:rsidRPr="00CD63CD" w:rsidTr="008571D5">
        <w:trPr>
          <w:trHeight w:val="232"/>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p>
        </w:tc>
      </w:tr>
      <w:tr w:rsidR="008571D5" w:rsidRPr="00CD63CD" w:rsidTr="008571D5">
        <w:trPr>
          <w:trHeight w:val="232"/>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8571D5" w:rsidRPr="00CD63CD" w:rsidRDefault="00E15C54" w:rsidP="00E15C54">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b</w:t>
            </w:r>
            <w:r w:rsidR="008571D5">
              <w:rPr>
                <w:rFonts w:ascii="Arial" w:hAnsi="Arial" w:cs="Arial"/>
                <w:sz w:val="20"/>
                <w:szCs w:val="20"/>
                <w:lang w:val="en-AU"/>
              </w:rPr>
              <w:t>ronorganisatie</w:t>
            </w:r>
          </w:p>
        </w:tc>
      </w:tr>
      <w:tr w:rsidR="008571D5" w:rsidRPr="00CD63CD" w:rsidTr="008571D5">
        <w:trPr>
          <w:trHeight w:val="232"/>
        </w:trPr>
        <w:tc>
          <w:tcPr>
            <w:tcW w:w="37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571D5" w:rsidRPr="00CD63CD" w:rsidRDefault="008571D5"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5E066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F168FB" w:rsidRPr="00DD0F4F" w:rsidRDefault="00B47636" w:rsidP="00F168FB">
            <w:pPr>
              <w:autoSpaceDE w:val="0"/>
              <w:autoSpaceDN w:val="0"/>
              <w:adjustRightInd w:val="0"/>
              <w:spacing w:after="0" w:line="240" w:lineRule="auto"/>
              <w:rPr>
                <w:rFonts w:ascii="Arial" w:eastAsia="Times New Roman" w:hAnsi="Arial" w:cs="Arial"/>
                <w:color w:val="000000"/>
                <w:sz w:val="20"/>
                <w:szCs w:val="20"/>
                <w:lang w:val="nl-NL"/>
              </w:rPr>
            </w:pPr>
            <w:r w:rsidRPr="00717312">
              <w:rPr>
                <w:rFonts w:ascii="Arial" w:hAnsi="Arial" w:cs="Arial"/>
                <w:sz w:val="20"/>
                <w:szCs w:val="20"/>
                <w:lang w:val="en-AU"/>
              </w:rPr>
              <w:fldChar w:fldCharType="begin" w:fldLock="1"/>
            </w:r>
            <w:r w:rsidR="00F168FB" w:rsidRPr="00DD0F4F">
              <w:rPr>
                <w:rFonts w:ascii="Arial" w:hAnsi="Arial" w:cs="Arial"/>
                <w:sz w:val="20"/>
                <w:szCs w:val="20"/>
                <w:lang w:val="nl-NL"/>
              </w:rPr>
              <w:instrText xml:space="preserve">MERGEFIELD </w:instrText>
            </w:r>
            <w:r w:rsidR="00F168FB" w:rsidRPr="00DD0F4F">
              <w:rPr>
                <w:rFonts w:ascii="Arial" w:eastAsia="Times New Roman" w:hAnsi="Arial" w:cs="Arial"/>
                <w:color w:val="000000"/>
                <w:sz w:val="20"/>
                <w:szCs w:val="20"/>
                <w:lang w:val="nl-NL"/>
              </w:rPr>
              <w:instrText>Att.Notes</w:instrText>
            </w:r>
            <w:r w:rsidRPr="00717312">
              <w:rPr>
                <w:rFonts w:ascii="Arial" w:hAnsi="Arial" w:cs="Arial"/>
                <w:sz w:val="20"/>
                <w:szCs w:val="20"/>
                <w:lang w:val="en-AU"/>
              </w:rPr>
              <w:fldChar w:fldCharType="separate"/>
            </w:r>
            <w:r w:rsidR="00F168FB" w:rsidRPr="00DD0F4F">
              <w:rPr>
                <w:rFonts w:ascii="Arial" w:eastAsia="Times New Roman" w:hAnsi="Arial" w:cs="Arial"/>
                <w:color w:val="000000"/>
                <w:sz w:val="20"/>
                <w:szCs w:val="20"/>
                <w:lang w:val="nl-NL"/>
              </w:rPr>
              <w:t xml:space="preserve">Het RSIN van de </w:t>
            </w:r>
            <w:r w:rsidR="00A87CAE" w:rsidRPr="00DD0F4F">
              <w:rPr>
                <w:rFonts w:ascii="Arial" w:eastAsia="Times New Roman" w:hAnsi="Arial" w:cs="Arial"/>
                <w:color w:val="000000"/>
                <w:sz w:val="20"/>
                <w:szCs w:val="20"/>
                <w:lang w:val="nl-NL"/>
              </w:rPr>
              <w:t xml:space="preserve">Niet-natuurlijk persoon zijnde de </w:t>
            </w:r>
            <w:r w:rsidR="00F168FB" w:rsidRPr="00DD0F4F">
              <w:rPr>
                <w:rFonts w:ascii="Arial" w:eastAsia="Times New Roman" w:hAnsi="Arial" w:cs="Arial"/>
                <w:color w:val="000000"/>
                <w:sz w:val="20"/>
                <w:szCs w:val="20"/>
                <w:lang w:val="nl-NL"/>
              </w:rPr>
              <w:t>organisatie die de zaak heeft gecreeerd.</w:t>
            </w:r>
            <w:r w:rsidRPr="00717312">
              <w:rPr>
                <w:rFonts w:ascii="Arial" w:hAnsi="Arial" w:cs="Arial"/>
                <w:sz w:val="20"/>
                <w:szCs w:val="20"/>
                <w:lang w:val="en-AU"/>
              </w:rPr>
              <w:fldChar w:fldCharType="end"/>
            </w:r>
          </w:p>
        </w:tc>
      </w:tr>
      <w:tr w:rsidR="00F168FB" w:rsidRPr="005E066D" w:rsidTr="008571D5">
        <w:trPr>
          <w:trHeight w:val="232"/>
        </w:trPr>
        <w:tc>
          <w:tcPr>
            <w:tcW w:w="3780" w:type="dxa"/>
            <w:tcBorders>
              <w:top w:val="nil"/>
              <w:left w:val="nil"/>
              <w:bottom w:val="nil"/>
              <w:right w:val="nil"/>
            </w:tcBorders>
          </w:tcPr>
          <w:p w:rsidR="00F168FB" w:rsidRPr="00DD0F4F" w:rsidRDefault="00F168FB" w:rsidP="008571D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F168FB" w:rsidRPr="00DD0F4F" w:rsidRDefault="00F168FB" w:rsidP="008571D5">
            <w:pPr>
              <w:autoSpaceDE w:val="0"/>
              <w:autoSpaceDN w:val="0"/>
              <w:adjustRightInd w:val="0"/>
              <w:spacing w:after="0" w:line="240" w:lineRule="auto"/>
              <w:rPr>
                <w:rFonts w:ascii="Arial" w:eastAsia="Times New Roman" w:hAnsi="Arial" w:cs="Arial"/>
                <w:color w:val="000000"/>
                <w:sz w:val="20"/>
                <w:szCs w:val="20"/>
                <w:lang w:val="nl-NL"/>
              </w:rPr>
            </w:pP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 xml:space="preserve">KING </w:t>
            </w: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lastRenderedPageBreak/>
              <w:t>Datum opname attribuutsoort</w:t>
            </w: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717312">
              <w:rPr>
                <w:rFonts w:ascii="Arial" w:eastAsia="Times New Roman" w:hAnsi="Arial" w:cs="Arial"/>
                <w:color w:val="000000"/>
                <w:sz w:val="20"/>
                <w:szCs w:val="20"/>
              </w:rPr>
              <w:t>1-</w:t>
            </w:r>
            <w:r>
              <w:rPr>
                <w:rFonts w:ascii="Arial" w:eastAsia="Times New Roman" w:hAnsi="Arial" w:cs="Arial"/>
                <w:color w:val="000000"/>
                <w:sz w:val="20"/>
                <w:szCs w:val="20"/>
              </w:rPr>
              <w:t>9</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5E066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F168FB" w:rsidRPr="00DD0F4F" w:rsidRDefault="00F168FB" w:rsidP="00F168F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Het betreft het RSIN (Rechtspersonen en Samenwerkingsverbanden InformatieNummer) zoals dat door de KvK in het NHR aan elk rechtspersoon en samenwerkingsverband is toegekend. Dit identificeert uniek de organisatie, zijnde een rechtspersoon of samenwerkingsverband, die de zaak als eerste in behandeling heeft genomen. Het RSIN staat in het Handelsregister (NHR) en op het daaraan te ontlenen uittreksel.</w:t>
            </w:r>
          </w:p>
          <w:p w:rsidR="00F168FB" w:rsidRPr="00DD0F4F" w:rsidRDefault="00F168FB" w:rsidP="00F168F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Deze attribuutsoort vormt tezamen met de Zaakidentificatie de unieke aanduiding van een zaak voor geheel Nederland.</w:t>
            </w:r>
          </w:p>
          <w:p w:rsidR="00F168FB" w:rsidRPr="00DD0F4F" w:rsidRDefault="00F168FB" w:rsidP="00F168FB">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 van dit attribuutsoort wijzigt niet, ook niet indien de (behandeling van de) zaak over zou gaan naar een andere organisatie. Er is immers maar één organisatie die de zaak gecreëerd heeft.</w:t>
            </w:r>
          </w:p>
        </w:tc>
      </w:tr>
      <w:tr w:rsidR="00F168FB" w:rsidRPr="005E066D" w:rsidTr="008571D5">
        <w:trPr>
          <w:trHeight w:val="232"/>
        </w:trPr>
        <w:tc>
          <w:tcPr>
            <w:tcW w:w="3780" w:type="dxa"/>
            <w:tcBorders>
              <w:top w:val="nil"/>
              <w:left w:val="nil"/>
              <w:bottom w:val="nil"/>
              <w:right w:val="nil"/>
            </w:tcBorders>
          </w:tcPr>
          <w:p w:rsidR="00F168FB" w:rsidRPr="00DD0F4F" w:rsidRDefault="00F168FB" w:rsidP="008571D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F168FB" w:rsidRPr="00DD0F4F" w:rsidRDefault="00F168FB" w:rsidP="008571D5">
            <w:pPr>
              <w:autoSpaceDE w:val="0"/>
              <w:autoSpaceDN w:val="0"/>
              <w:adjustRightInd w:val="0"/>
              <w:spacing w:after="0" w:line="240" w:lineRule="auto"/>
              <w:rPr>
                <w:rFonts w:ascii="Arial" w:eastAsia="Times New Roman" w:hAnsi="Arial" w:cs="Arial"/>
                <w:color w:val="000000"/>
                <w:sz w:val="20"/>
                <w:szCs w:val="20"/>
                <w:lang w:val="nl-NL"/>
              </w:rPr>
            </w:pP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N9</w:t>
            </w: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5E066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F168FB" w:rsidRPr="00DD0F4F" w:rsidRDefault="00F168FB" w:rsidP="008571D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in het NHR voorkomende unieke identificaties van rechtspersonen en samenwerkingsverbanden.</w:t>
            </w:r>
          </w:p>
        </w:tc>
      </w:tr>
      <w:tr w:rsidR="00F168FB" w:rsidRPr="005E066D" w:rsidTr="008571D5">
        <w:trPr>
          <w:trHeight w:val="232"/>
        </w:trPr>
        <w:tc>
          <w:tcPr>
            <w:tcW w:w="3780" w:type="dxa"/>
            <w:tcBorders>
              <w:top w:val="nil"/>
              <w:left w:val="nil"/>
              <w:bottom w:val="nil"/>
              <w:right w:val="nil"/>
            </w:tcBorders>
          </w:tcPr>
          <w:p w:rsidR="00F168FB" w:rsidRPr="00DD0F4F" w:rsidRDefault="00F168FB" w:rsidP="008571D5">
            <w:pPr>
              <w:autoSpaceDE w:val="0"/>
              <w:autoSpaceDN w:val="0"/>
              <w:adjustRightInd w:val="0"/>
              <w:spacing w:after="0" w:line="240" w:lineRule="auto"/>
              <w:rPr>
                <w:rFonts w:ascii="Arial" w:eastAsia="Times New Roman" w:hAnsi="Arial" w:cs="Arial"/>
                <w:b/>
                <w:bCs/>
                <w:color w:val="000000"/>
                <w:sz w:val="20"/>
                <w:szCs w:val="20"/>
                <w:lang w:val="nl-NL"/>
              </w:rPr>
            </w:pPr>
          </w:p>
        </w:tc>
        <w:tc>
          <w:tcPr>
            <w:tcW w:w="5580" w:type="dxa"/>
            <w:tcBorders>
              <w:top w:val="nil"/>
              <w:left w:val="nil"/>
              <w:bottom w:val="nil"/>
              <w:right w:val="nil"/>
            </w:tcBorders>
          </w:tcPr>
          <w:p w:rsidR="00F168FB" w:rsidRPr="00DD0F4F" w:rsidRDefault="00F168FB" w:rsidP="008571D5">
            <w:pPr>
              <w:autoSpaceDE w:val="0"/>
              <w:autoSpaceDN w:val="0"/>
              <w:adjustRightInd w:val="0"/>
              <w:spacing w:after="0" w:line="240" w:lineRule="auto"/>
              <w:rPr>
                <w:rFonts w:ascii="Arial" w:eastAsia="Times New Roman" w:hAnsi="Arial" w:cs="Arial"/>
                <w:color w:val="000000"/>
                <w:sz w:val="20"/>
                <w:szCs w:val="20"/>
                <w:lang w:val="nl-NL"/>
              </w:rPr>
            </w:pP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F168FB" w:rsidRPr="00CD63CD" w:rsidRDefault="00B47636"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F168FB" w:rsidRPr="00CD63CD">
              <w:rPr>
                <w:rFonts w:ascii="Arial" w:hAnsi="Arial" w:cs="Arial"/>
                <w:sz w:val="20"/>
                <w:szCs w:val="20"/>
                <w:lang w:val="en-AU"/>
              </w:rPr>
              <w:instrText xml:space="preserve">MERGEFIELD </w:instrText>
            </w:r>
            <w:r w:rsidR="00F168FB"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F168FB"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F168FB"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F168FB"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F168FB"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CD63CD" w:rsidTr="008571D5">
        <w:trPr>
          <w:trHeight w:val="232"/>
        </w:trPr>
        <w:tc>
          <w:tcPr>
            <w:tcW w:w="37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Gemeentelijk basisgegeven</w:t>
            </w:r>
          </w:p>
        </w:tc>
      </w:tr>
      <w:tr w:rsidR="00F168FB" w:rsidRPr="00CD63CD" w:rsidTr="008571D5">
        <w:trPr>
          <w:trHeight w:val="232"/>
        </w:trPr>
        <w:tc>
          <w:tcPr>
            <w:tcW w:w="3780" w:type="dxa"/>
            <w:tcBorders>
              <w:top w:val="nil"/>
              <w:left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color w:val="000000"/>
                <w:sz w:val="20"/>
                <w:szCs w:val="20"/>
              </w:rPr>
            </w:pPr>
          </w:p>
        </w:tc>
      </w:tr>
      <w:tr w:rsidR="00F168FB" w:rsidRPr="005E066D" w:rsidTr="008571D5">
        <w:trPr>
          <w:trHeight w:val="232"/>
        </w:trPr>
        <w:tc>
          <w:tcPr>
            <w:tcW w:w="3780" w:type="dxa"/>
            <w:tcBorders>
              <w:top w:val="nil"/>
              <w:left w:val="nil"/>
              <w:bottom w:val="single" w:sz="4" w:space="0" w:color="auto"/>
              <w:right w:val="nil"/>
            </w:tcBorders>
          </w:tcPr>
          <w:p w:rsidR="00F168FB" w:rsidRPr="00CD63CD" w:rsidRDefault="00F168FB" w:rsidP="008571D5">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F168FB" w:rsidRPr="00DD0F4F" w:rsidRDefault="00F168FB" w:rsidP="008571D5">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De waarde van dit attribuutsoort wordt vastgesteld bij creatie van de zaak en wijzigt daarna niet meer.</w:t>
            </w:r>
          </w:p>
        </w:tc>
      </w:tr>
    </w:tbl>
    <w:p w:rsidR="008571D5" w:rsidRPr="00DD0F4F" w:rsidRDefault="008571D5" w:rsidP="00FC7BDD">
      <w:pPr>
        <w:rPr>
          <w:lang w:val="nl-NL"/>
        </w:rPr>
      </w:pPr>
    </w:p>
    <w:p w:rsidR="00435184" w:rsidRDefault="00435184" w:rsidP="00435184">
      <w:pPr>
        <w:pStyle w:val="Kop3"/>
      </w:pPr>
      <w:bookmarkStart w:id="2214" w:name="_Toc398014033"/>
      <w:bookmarkStart w:id="2215" w:name="_Toc404294038"/>
      <w:r>
        <w:t>Zaaktypespecifieke eigenschappem</w:t>
      </w:r>
      <w:bookmarkEnd w:id="2214"/>
      <w:bookmarkEnd w:id="2215"/>
    </w:p>
    <w:p w:rsidR="007A6C44" w:rsidRDefault="007A6C44" w:rsidP="007A6C44">
      <w:r w:rsidRPr="00DD0F4F">
        <w:rPr>
          <w:lang w:val="nl-NL"/>
        </w:rPr>
        <w:t xml:space="preserve">De ZTC 2 biedt de mogelijkheid om zgn. zaaktypespecifieke eigenschappen te specificeren bij een zaaktype. Waarden van deze eigenschappen zijn relevant voor zaken van het desbetreffende type. We hebben er voor gekozen deze eigenschappen niet te modelleren in het RGBZ. Ze zijn immers specifiek voor een zaaktype. Opname in het RGBZ zou tot het frequent uitbrengen van nieuwe versies leiden, hetgeen ongewenst is. En het zou tot inperking van de flexibiliteit leiden waarvoor de zaaktypespecifieke eigenschappen bedoeld zijn. Het RGBZ blijft daarmee generiek. Wel wordt in de van het RGBZ af te leiden berichtenstandaard StUF-ZKN de mogelijkheid ingebouwd om waarden van zaaktypespecifieke eigenschappen uit te kunnen wisselen. Omdat StUF-ZKN een uitwerking is van het RGBZ naar berichten en beide standaarden nauw op elkaar aansluiten, is het noodzakelijk om de zaaktypespecifieke eigenschappen op hoofdlijnen te modelleren in het RGBZ. </w:t>
      </w:r>
      <w:r>
        <w:t xml:space="preserve">Hiertoe dient onderstaande groepattribuutsoort.   </w:t>
      </w:r>
    </w:p>
    <w:p w:rsidR="007A6C44" w:rsidRPr="00BC30EF" w:rsidRDefault="00B47636" w:rsidP="007A6C44">
      <w:pPr>
        <w:autoSpaceDE w:val="0"/>
        <w:autoSpaceDN w:val="0"/>
        <w:adjustRightInd w:val="0"/>
        <w:spacing w:before="240" w:after="60" w:line="240" w:lineRule="auto"/>
        <w:outlineLvl w:val="3"/>
        <w:rPr>
          <w:rFonts w:ascii="Arial" w:eastAsia="Times New Roman" w:hAnsi="Arial" w:cs="Arial"/>
          <w:b/>
          <w:bCs/>
          <w:color w:val="0000B0"/>
          <w:sz w:val="24"/>
          <w:szCs w:val="24"/>
        </w:rPr>
      </w:pPr>
      <w:r w:rsidRPr="00BC30EF">
        <w:rPr>
          <w:rFonts w:ascii="Arial" w:hAnsi="Arial" w:cs="Arial"/>
          <w:sz w:val="24"/>
          <w:szCs w:val="24"/>
          <w:lang w:val="en-AU"/>
        </w:rPr>
        <w:fldChar w:fldCharType="begin" w:fldLock="1"/>
      </w:r>
      <w:r w:rsidR="007A6C44" w:rsidRPr="00BC30EF">
        <w:rPr>
          <w:rFonts w:ascii="Arial" w:hAnsi="Arial" w:cs="Arial"/>
          <w:sz w:val="24"/>
          <w:szCs w:val="24"/>
          <w:lang w:val="en-AU"/>
        </w:rPr>
        <w:instrText xml:space="preserve">MERGEFIELD </w:instrText>
      </w:r>
      <w:r w:rsidR="007A6C44"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7A6C44"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7A6C44" w:rsidRPr="00BC30EF">
        <w:rPr>
          <w:rFonts w:ascii="Arial" w:eastAsia="Times New Roman" w:hAnsi="Arial" w:cs="Arial"/>
          <w:b/>
          <w:bCs/>
          <w:color w:val="0000B0"/>
          <w:sz w:val="24"/>
          <w:szCs w:val="24"/>
        </w:rPr>
        <w:t xml:space="preserve"> </w:t>
      </w:r>
      <w:r w:rsidR="00AC042C">
        <w:rPr>
          <w:rFonts w:ascii="Arial" w:eastAsia="Times New Roman" w:hAnsi="Arial" w:cs="Arial"/>
          <w:b/>
          <w:bCs/>
          <w:color w:val="0000B0"/>
          <w:sz w:val="24"/>
          <w:szCs w:val="24"/>
        </w:rPr>
        <w:t>Eigenschap</w:t>
      </w:r>
    </w:p>
    <w:tbl>
      <w:tblPr>
        <w:tblW w:w="9360" w:type="dxa"/>
        <w:tblInd w:w="60" w:type="dxa"/>
        <w:tblLayout w:type="fixed"/>
        <w:tblCellMar>
          <w:left w:w="60" w:type="dxa"/>
          <w:right w:w="60" w:type="dxa"/>
        </w:tblCellMar>
        <w:tblLook w:val="0000"/>
      </w:tblPr>
      <w:tblGrid>
        <w:gridCol w:w="3690"/>
        <w:gridCol w:w="988"/>
        <w:gridCol w:w="3544"/>
        <w:gridCol w:w="1138"/>
      </w:tblGrid>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lastRenderedPageBreak/>
              <w:t>Naam groepattribuutsoort</w:t>
            </w:r>
          </w:p>
        </w:tc>
        <w:tc>
          <w:tcPr>
            <w:tcW w:w="5670" w:type="dxa"/>
            <w:gridSpan w:val="3"/>
            <w:tcBorders>
              <w:top w:val="nil"/>
              <w:left w:val="nil"/>
              <w:bottom w:val="nil"/>
              <w:right w:val="nil"/>
            </w:tcBorders>
          </w:tcPr>
          <w:p w:rsidR="007A6C44" w:rsidRPr="00F2006F" w:rsidRDefault="00AC042C" w:rsidP="007A6C44">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Eigenschap</w:t>
            </w: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Herkomst groepattribuutsoort</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KING</w:t>
            </w:r>
          </w:p>
        </w:tc>
      </w:tr>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Code groepattribuutsoort</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XML-tag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p>
        </w:tc>
        <w:tc>
          <w:tcPr>
            <w:tcW w:w="5670" w:type="dxa"/>
            <w:gridSpan w:val="3"/>
            <w:tcBorders>
              <w:top w:val="nil"/>
              <w:left w:val="nil"/>
              <w:bottom w:val="nil"/>
              <w:right w:val="nil"/>
            </w:tcBorders>
          </w:tcPr>
          <w:p w:rsidR="007A6C44" w:rsidRPr="00F2006F" w:rsidRDefault="00AC042C" w:rsidP="007A6C44">
            <w:pPr>
              <w:autoSpaceDE w:val="0"/>
              <w:autoSpaceDN w:val="0"/>
              <w:adjustRightInd w:val="0"/>
              <w:spacing w:after="0" w:line="240" w:lineRule="auto"/>
              <w:rPr>
                <w:rFonts w:ascii="Arial" w:eastAsia="Times New Roman" w:hAnsi="Arial" w:cs="Arial"/>
                <w:bCs/>
                <w:color w:val="000000"/>
                <w:sz w:val="20"/>
                <w:szCs w:val="20"/>
              </w:rPr>
            </w:pPr>
            <w:r>
              <w:rPr>
                <w:rFonts w:ascii="Arial" w:eastAsia="Times New Roman" w:hAnsi="Arial" w:cs="Arial"/>
                <w:bCs/>
                <w:color w:val="000000"/>
                <w:sz w:val="20"/>
                <w:szCs w:val="20"/>
              </w:rPr>
              <w:t>eigenschap</w:t>
            </w: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5E066D"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Definitie groepattribuutsoort</w:t>
            </w:r>
          </w:p>
        </w:tc>
        <w:tc>
          <w:tcPr>
            <w:tcW w:w="5670" w:type="dxa"/>
            <w:gridSpan w:val="3"/>
            <w:tcBorders>
              <w:top w:val="nil"/>
              <w:left w:val="nil"/>
              <w:bottom w:val="nil"/>
              <w:right w:val="nil"/>
            </w:tcBorders>
          </w:tcPr>
          <w:p w:rsidR="007A6C44" w:rsidRPr="00DD0F4F" w:rsidRDefault="00A91463" w:rsidP="00A9146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Een relevant inhoudelijk gegeven waarvan waarden bij ZAAKen van eenzelfde ZAAKTYPE geregistreerd moeten kunnen worden en dat geen standaard kenmerk is van een ZAAK.</w:t>
            </w:r>
          </w:p>
        </w:tc>
      </w:tr>
      <w:tr w:rsidR="007A6C44" w:rsidRPr="005E066D" w:rsidTr="007A6C44">
        <w:tc>
          <w:tcPr>
            <w:tcW w:w="3690" w:type="dxa"/>
            <w:tcBorders>
              <w:top w:val="nil"/>
              <w:left w:val="nil"/>
              <w:bottom w:val="nil"/>
              <w:right w:val="nil"/>
            </w:tcBorders>
          </w:tcPr>
          <w:p w:rsidR="007A6C44" w:rsidRPr="00DD0F4F" w:rsidRDefault="007A6C44" w:rsidP="007A6C4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7A6C44" w:rsidRPr="00DD0F4F" w:rsidRDefault="007A6C44" w:rsidP="007A6C44">
            <w:pPr>
              <w:autoSpaceDE w:val="0"/>
              <w:autoSpaceDN w:val="0"/>
              <w:adjustRightInd w:val="0"/>
              <w:spacing w:after="0" w:line="240" w:lineRule="auto"/>
              <w:rPr>
                <w:rFonts w:ascii="Arial" w:eastAsia="Times New Roman" w:hAnsi="Arial" w:cs="Arial"/>
                <w:b/>
                <w:bCs/>
                <w:color w:val="000000"/>
                <w:sz w:val="20"/>
                <w:szCs w:val="20"/>
                <w:lang w:val="nl-NL"/>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r w:rsidRPr="00F2006F">
              <w:rPr>
                <w:rFonts w:ascii="Arial" w:eastAsia="Times New Roman" w:hAnsi="Arial" w:cs="Arial"/>
                <w:b/>
                <w:bCs/>
                <w:color w:val="000000"/>
                <w:sz w:val="20"/>
                <w:szCs w:val="20"/>
              </w:rPr>
              <w:t xml:space="preserve">Herkomst definitie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Cs/>
                <w:color w:val="000000"/>
                <w:sz w:val="20"/>
                <w:szCs w:val="20"/>
              </w:rPr>
            </w:pPr>
            <w:r w:rsidRPr="00F2006F">
              <w:rPr>
                <w:rFonts w:ascii="Arial" w:eastAsia="Times New Roman" w:hAnsi="Arial" w:cs="Arial"/>
                <w:bCs/>
                <w:color w:val="000000"/>
                <w:sz w:val="20"/>
                <w:szCs w:val="20"/>
              </w:rPr>
              <w:t>KING</w:t>
            </w: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Datum opname groepattribuutsoort</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1</w:t>
            </w:r>
            <w:r w:rsidR="00AC042C">
              <w:rPr>
                <w:rFonts w:ascii="Arial" w:eastAsia="Times New Roman" w:hAnsi="Arial" w:cs="Arial"/>
                <w:color w:val="000000"/>
                <w:sz w:val="20"/>
                <w:szCs w:val="20"/>
              </w:rPr>
              <w:t>5</w:t>
            </w:r>
            <w:r w:rsidRPr="00F2006F">
              <w:rPr>
                <w:rFonts w:ascii="Arial" w:eastAsia="Times New Roman" w:hAnsi="Arial" w:cs="Arial"/>
                <w:color w:val="000000"/>
                <w:sz w:val="20"/>
                <w:szCs w:val="20"/>
              </w:rPr>
              <w:t>-1</w:t>
            </w:r>
            <w:r w:rsidR="00AC042C">
              <w:rPr>
                <w:rFonts w:ascii="Arial" w:eastAsia="Times New Roman" w:hAnsi="Arial" w:cs="Arial"/>
                <w:color w:val="000000"/>
                <w:sz w:val="20"/>
                <w:szCs w:val="20"/>
              </w:rPr>
              <w:t>2</w:t>
            </w:r>
            <w:r w:rsidRPr="00F2006F">
              <w:rPr>
                <w:rFonts w:ascii="Arial" w:eastAsia="Times New Roman" w:hAnsi="Arial" w:cs="Arial"/>
                <w:color w:val="000000"/>
                <w:sz w:val="20"/>
                <w:szCs w:val="20"/>
              </w:rPr>
              <w:t>-2013</w:t>
            </w:r>
          </w:p>
        </w:tc>
      </w:tr>
      <w:tr w:rsidR="007A6C44" w:rsidRPr="00F2006F" w:rsidTr="007A6C44">
        <w:trPr>
          <w:trHeight w:val="215"/>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5E066D" w:rsidTr="007A6C44">
        <w:trPr>
          <w:trHeight w:val="215"/>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Toelichting groepattribuutsoort</w:t>
            </w:r>
          </w:p>
        </w:tc>
        <w:tc>
          <w:tcPr>
            <w:tcW w:w="5670" w:type="dxa"/>
            <w:gridSpan w:val="3"/>
            <w:tcBorders>
              <w:top w:val="nil"/>
              <w:left w:val="nil"/>
              <w:bottom w:val="nil"/>
              <w:right w:val="nil"/>
            </w:tcBorders>
          </w:tcPr>
          <w:p w:rsidR="007A6C44" w:rsidRPr="00DD0F4F" w:rsidRDefault="00A91463" w:rsidP="000D0872">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RGBZ biedt generieke kenmerken van zaken. Bij zaken van een bepaald zaaktype kan de behoefte bestaan om waarden uit te wisselen van gegevens die specifiek zijn voor die zaken. Met dit groepattribuutsoort simuleren we de aanwezigheid van dergelijke eigenschappen. Aangezien deze eigenschappen specifiek zijn per zaaktype, modelleren we deze eigenschappen hier niet specifiek. De eigenschappen worden per zaaktype in een desbetreffende zaaktypecatalogus gespecificeerd. </w:t>
            </w:r>
            <w:r w:rsidR="000D0872" w:rsidRPr="00DD0F4F">
              <w:rPr>
                <w:rFonts w:ascii="Arial" w:eastAsia="Times New Roman" w:hAnsi="Arial" w:cs="Arial"/>
                <w:color w:val="000000"/>
                <w:sz w:val="20"/>
                <w:szCs w:val="20"/>
                <w:lang w:val="nl-NL"/>
              </w:rPr>
              <w:t xml:space="preserve">De van het RGBZ af te leiden berichtenstandaard </w:t>
            </w:r>
            <w:r w:rsidRPr="00DD0F4F">
              <w:rPr>
                <w:rFonts w:ascii="Arial" w:eastAsia="Times New Roman" w:hAnsi="Arial" w:cs="Arial"/>
                <w:color w:val="000000"/>
                <w:sz w:val="20"/>
                <w:szCs w:val="20"/>
                <w:lang w:val="nl-NL"/>
              </w:rPr>
              <w:t xml:space="preserve">StUF-ZKN biedt generieke functionaliteiten om waarden van deze eigenschappen uit te wisselen. </w:t>
            </w:r>
          </w:p>
        </w:tc>
      </w:tr>
      <w:tr w:rsidR="007A6C44" w:rsidRPr="005E066D" w:rsidTr="007A6C44">
        <w:tc>
          <w:tcPr>
            <w:tcW w:w="3690" w:type="dxa"/>
            <w:tcBorders>
              <w:top w:val="nil"/>
              <w:left w:val="nil"/>
              <w:bottom w:val="nil"/>
              <w:right w:val="nil"/>
            </w:tcBorders>
          </w:tcPr>
          <w:p w:rsidR="007A6C44" w:rsidRPr="00DD0F4F" w:rsidRDefault="007A6C44" w:rsidP="007A6C44">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gridSpan w:val="3"/>
            <w:tcBorders>
              <w:top w:val="nil"/>
              <w:left w:val="nil"/>
              <w:bottom w:val="nil"/>
              <w:right w:val="nil"/>
            </w:tcBorders>
          </w:tcPr>
          <w:p w:rsidR="007A6C44" w:rsidRPr="00DD0F4F" w:rsidRDefault="007A6C44" w:rsidP="007A6C44">
            <w:pPr>
              <w:autoSpaceDE w:val="0"/>
              <w:autoSpaceDN w:val="0"/>
              <w:adjustRightInd w:val="0"/>
              <w:spacing w:after="0" w:line="240" w:lineRule="auto"/>
              <w:rPr>
                <w:rFonts w:ascii="Arial" w:eastAsia="Times New Roman" w:hAnsi="Arial" w:cs="Arial"/>
                <w:b/>
                <w:bCs/>
                <w:color w:val="000000"/>
                <w:sz w:val="20"/>
                <w:szCs w:val="20"/>
                <w:lang w:val="nl-NL"/>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Overzicht attributen</w:t>
            </w:r>
          </w:p>
        </w:tc>
        <w:tc>
          <w:tcPr>
            <w:tcW w:w="988"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Code</w:t>
            </w:r>
          </w:p>
        </w:tc>
        <w:tc>
          <w:tcPr>
            <w:tcW w:w="3544"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Gegevensnaam</w:t>
            </w:r>
          </w:p>
        </w:tc>
        <w:tc>
          <w:tcPr>
            <w:tcW w:w="1138"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i/>
                <w:iCs/>
                <w:color w:val="000000"/>
                <w:sz w:val="20"/>
                <w:szCs w:val="20"/>
              </w:rPr>
              <w:t>Herkomst</w:t>
            </w:r>
          </w:p>
        </w:tc>
      </w:tr>
      <w:tr w:rsidR="007A6C44" w:rsidRPr="00F2006F" w:rsidTr="007A6C44">
        <w:tc>
          <w:tcPr>
            <w:tcW w:w="3690" w:type="dxa"/>
            <w:tcBorders>
              <w:top w:val="nil"/>
              <w:left w:val="nil"/>
              <w:bottom w:val="nil"/>
              <w:right w:val="nil"/>
            </w:tcBorders>
          </w:tcPr>
          <w:p w:rsidR="007A6C44"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988" w:type="dxa"/>
            <w:tcBorders>
              <w:top w:val="nil"/>
              <w:left w:val="nil"/>
              <w:bottom w:val="nil"/>
              <w:right w:val="nil"/>
            </w:tcBorders>
          </w:tcPr>
          <w:p w:rsidR="007A6C44" w:rsidRPr="00BC30EF" w:rsidRDefault="007A6C44" w:rsidP="007A6C44">
            <w:pPr>
              <w:autoSpaceDE w:val="0"/>
              <w:autoSpaceDN w:val="0"/>
              <w:adjustRightInd w:val="0"/>
              <w:spacing w:after="0" w:line="240" w:lineRule="auto"/>
              <w:rPr>
                <w:rFonts w:ascii="Arial" w:eastAsia="Times New Roman" w:hAnsi="Arial" w:cs="Arial"/>
                <w:iCs/>
                <w:color w:val="000000"/>
                <w:sz w:val="20"/>
                <w:szCs w:val="20"/>
              </w:rPr>
            </w:pPr>
          </w:p>
        </w:tc>
        <w:tc>
          <w:tcPr>
            <w:tcW w:w="3544"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p>
        </w:tc>
        <w:tc>
          <w:tcPr>
            <w:tcW w:w="1138"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materiële historie</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formele historie</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Aanduiding brondocument</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in onderzoek</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7A6C44" w:rsidRPr="00F2006F" w:rsidTr="007A6C44">
        <w:trPr>
          <w:trHeight w:val="25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rPr>
          <w:trHeight w:val="371"/>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Aanduiding strijdigheid/nietigheid</w:t>
            </w: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color w:val="000000"/>
                <w:sz w:val="20"/>
                <w:szCs w:val="20"/>
              </w:rPr>
              <w:t>Nee</w:t>
            </w:r>
          </w:p>
        </w:tc>
      </w:tr>
      <w:tr w:rsidR="007A6C44" w:rsidRPr="00F2006F" w:rsidTr="007A6C44">
        <w:trPr>
          <w:trHeight w:val="185"/>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rPr>
          <w:trHeight w:val="185"/>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kardinaliteit</w:t>
            </w:r>
          </w:p>
        </w:tc>
        <w:tc>
          <w:tcPr>
            <w:tcW w:w="5670" w:type="dxa"/>
            <w:gridSpan w:val="3"/>
            <w:tcBorders>
              <w:top w:val="nil"/>
              <w:left w:val="nil"/>
              <w:bottom w:val="nil"/>
              <w:right w:val="nil"/>
            </w:tcBorders>
          </w:tcPr>
          <w:p w:rsidR="007A6C44" w:rsidRPr="00F2006F" w:rsidRDefault="00AC042C" w:rsidP="00AC042C">
            <w:pPr>
              <w:autoSpaceDE w:val="0"/>
              <w:autoSpaceDN w:val="0"/>
              <w:adjustRightInd w:val="0"/>
              <w:spacing w:after="0" w:line="240" w:lineRule="auto"/>
              <w:rPr>
                <w:rFonts w:ascii="Arial" w:eastAsia="Times New Roman" w:hAnsi="Arial" w:cs="Arial"/>
                <w:color w:val="000000"/>
                <w:sz w:val="20"/>
                <w:szCs w:val="20"/>
              </w:rPr>
            </w:pPr>
            <w:r>
              <w:rPr>
                <w:rFonts w:ascii="Arial" w:hAnsi="Arial" w:cs="Arial"/>
                <w:sz w:val="20"/>
                <w:szCs w:val="20"/>
                <w:lang w:val="en-AU"/>
              </w:rPr>
              <w:t>0 - N</w:t>
            </w:r>
            <w:r w:rsidR="00B47636" w:rsidRPr="00F2006F">
              <w:rPr>
                <w:rFonts w:ascii="Arial" w:hAnsi="Arial" w:cs="Arial"/>
                <w:sz w:val="20"/>
                <w:szCs w:val="20"/>
                <w:lang w:val="en-AU"/>
              </w:rPr>
              <w:fldChar w:fldCharType="begin" w:fldLock="1"/>
            </w:r>
            <w:r w:rsidR="007A6C44" w:rsidRPr="00F2006F">
              <w:rPr>
                <w:rFonts w:ascii="Arial" w:hAnsi="Arial" w:cs="Arial"/>
                <w:sz w:val="20"/>
                <w:szCs w:val="20"/>
                <w:lang w:val="en-AU"/>
              </w:rPr>
              <w:instrText xml:space="preserve">MERGEFIELD </w:instrText>
            </w:r>
            <w:r w:rsidR="007A6C44" w:rsidRPr="00F2006F">
              <w:rPr>
                <w:rFonts w:ascii="Arial" w:eastAsia="Times New Roman" w:hAnsi="Arial" w:cs="Arial"/>
                <w:color w:val="000000"/>
                <w:sz w:val="20"/>
                <w:szCs w:val="20"/>
              </w:rPr>
              <w:instrText>Element.Multiplicity</w:instrText>
            </w:r>
            <w:r w:rsidR="00B47636" w:rsidRPr="00F2006F">
              <w:rPr>
                <w:rFonts w:ascii="Arial" w:hAnsi="Arial" w:cs="Arial"/>
                <w:sz w:val="20"/>
                <w:szCs w:val="20"/>
                <w:lang w:val="en-AU"/>
              </w:rPr>
              <w:fldChar w:fldCharType="end"/>
            </w:r>
          </w:p>
        </w:tc>
      </w:tr>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Indicatie authentiek</w:t>
            </w:r>
          </w:p>
        </w:tc>
        <w:tc>
          <w:tcPr>
            <w:tcW w:w="5670" w:type="dxa"/>
            <w:gridSpan w:val="3"/>
            <w:tcBorders>
              <w:top w:val="nil"/>
              <w:left w:val="nil"/>
              <w:bottom w:val="nil"/>
              <w:right w:val="nil"/>
            </w:tcBorders>
          </w:tcPr>
          <w:p w:rsidR="007A6C44" w:rsidRPr="00F2006F" w:rsidRDefault="00A91463" w:rsidP="007A6C4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Zaaktypespecifiek gegeven</w:t>
            </w:r>
          </w:p>
        </w:tc>
      </w:tr>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b/>
                <w:bCs/>
                <w:color w:val="000000"/>
                <w:sz w:val="20"/>
                <w:szCs w:val="20"/>
              </w:rPr>
            </w:pPr>
          </w:p>
        </w:tc>
      </w:tr>
      <w:tr w:rsidR="007A6C44" w:rsidRPr="00F2006F" w:rsidTr="007A6C44">
        <w:trPr>
          <w:trHeight w:val="230"/>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rFonts w:ascii="Arial" w:eastAsia="Times New Roman" w:hAnsi="Arial" w:cs="Arial"/>
                <w:color w:val="000000"/>
                <w:sz w:val="20"/>
                <w:szCs w:val="20"/>
              </w:rPr>
            </w:pPr>
            <w:r w:rsidRPr="00F2006F">
              <w:rPr>
                <w:rFonts w:ascii="Arial" w:eastAsia="Times New Roman" w:hAnsi="Arial" w:cs="Arial"/>
                <w:b/>
                <w:bCs/>
                <w:color w:val="000000"/>
                <w:sz w:val="20"/>
                <w:szCs w:val="20"/>
              </w:rPr>
              <w:t>Regels attribuutsoort</w:t>
            </w:r>
          </w:p>
        </w:tc>
        <w:tc>
          <w:tcPr>
            <w:tcW w:w="5670" w:type="dxa"/>
            <w:gridSpan w:val="3"/>
            <w:tcBorders>
              <w:top w:val="nil"/>
              <w:left w:val="nil"/>
              <w:bottom w:val="nil"/>
              <w:right w:val="nil"/>
            </w:tcBorders>
          </w:tcPr>
          <w:p w:rsidR="007A6C44" w:rsidRPr="00F2006F" w:rsidRDefault="00AC042C" w:rsidP="007A6C4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r>
    </w:tbl>
    <w:p w:rsidR="00435184" w:rsidRPr="006757BE" w:rsidRDefault="00435184" w:rsidP="00FC7BDD"/>
    <w:p w:rsidR="00FC7BDD" w:rsidRDefault="00FC7BDD" w:rsidP="00FC7BDD">
      <w:pPr>
        <w:pStyle w:val="Kop2"/>
        <w:rPr>
          <w:noProof/>
        </w:rPr>
      </w:pPr>
      <w:bookmarkStart w:id="2216" w:name="_Toc398014034"/>
      <w:bookmarkStart w:id="2217" w:name="_Toc404294039"/>
      <w:r>
        <w:rPr>
          <w:noProof/>
        </w:rPr>
        <w:t>ZAAKTYPE</w:t>
      </w:r>
      <w:bookmarkEnd w:id="2216"/>
      <w:bookmarkEnd w:id="2217"/>
    </w:p>
    <w:p w:rsidR="005F5B21" w:rsidRPr="005F5B21" w:rsidRDefault="005F5B21" w:rsidP="005F5B21">
      <w:pPr>
        <w:rPr>
          <w:del w:id="2218" w:author="Arjan" w:date="2014-11-18T10:00:00Z"/>
        </w:rPr>
      </w:pPr>
    </w:p>
    <w:p w:rsidR="00862276" w:rsidRPr="00DD0F4F" w:rsidRDefault="00862276" w:rsidP="00862276">
      <w:pPr>
        <w:rPr>
          <w:ins w:id="2219" w:author="Arjan" w:date="2014-11-18T10:00:00Z"/>
          <w:lang w:val="nl-NL"/>
        </w:rPr>
      </w:pPr>
      <w:ins w:id="2220" w:author="Arjan" w:date="2014-11-18T10:00:00Z">
        <w:r w:rsidRPr="00DD0F4F">
          <w:rPr>
            <w:lang w:val="nl-NL"/>
          </w:rPr>
          <w:t>In deze paragraaf benoemen we de wijzigingen op het objecttype ZAAK</w:t>
        </w:r>
        <w:r>
          <w:rPr>
            <w:lang w:val="nl-NL"/>
          </w:rPr>
          <w:t>TYPE</w:t>
        </w:r>
        <w:r w:rsidRPr="00DD0F4F">
          <w:rPr>
            <w:lang w:val="nl-NL"/>
          </w:rPr>
          <w:t xml:space="preserve">. De consequenties hiervan op het niveau van het objecttype specificeren we hieronder. De consequenties voor de attribuut- en relatiesoorten specificeren we in de volgende paragrafen, bij de beschrijvingen van de wijzigingen.  </w:t>
        </w:r>
      </w:ins>
    </w:p>
    <w:tbl>
      <w:tblPr>
        <w:tblW w:w="9360" w:type="dxa"/>
        <w:tblInd w:w="60" w:type="dxa"/>
        <w:tblLayout w:type="fixed"/>
        <w:tblCellMar>
          <w:left w:w="60" w:type="dxa"/>
          <w:right w:w="60" w:type="dxa"/>
        </w:tblCellMar>
        <w:tblLook w:val="0000"/>
      </w:tblPr>
      <w:tblGrid>
        <w:gridCol w:w="3600"/>
        <w:gridCol w:w="1080"/>
        <w:gridCol w:w="3330"/>
        <w:gridCol w:w="1350"/>
      </w:tblGrid>
      <w:tr w:rsidR="009E65CB" w:rsidRPr="009E65CB" w:rsidTr="006B01A0">
        <w:tc>
          <w:tcPr>
            <w:tcW w:w="3600" w:type="dxa"/>
            <w:tcBorders>
              <w:top w:val="single" w:sz="4" w:space="0" w:color="auto"/>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221" w:name="BKM_7210A379_17EE_4143_A106_ECD9414B2A0D"/>
            <w:bookmarkEnd w:id="2221"/>
            <w:r w:rsidRPr="009E65CB">
              <w:rPr>
                <w:rFonts w:ascii="Arial" w:eastAsia="Times New Roman" w:hAnsi="Arial" w:cs="Arial"/>
                <w:b/>
                <w:bCs/>
                <w:color w:val="000000"/>
                <w:sz w:val="20"/>
                <w:szCs w:val="20"/>
              </w:rPr>
              <w:lastRenderedPageBreak/>
              <w:t>Naam objecttype</w:t>
            </w:r>
          </w:p>
        </w:tc>
        <w:tc>
          <w:tcPr>
            <w:tcW w:w="5760" w:type="dxa"/>
            <w:gridSpan w:val="3"/>
            <w:tcBorders>
              <w:top w:val="single" w:sz="4" w:space="0" w:color="auto"/>
              <w:left w:val="nil"/>
              <w:bottom w:val="nil"/>
              <w:right w:val="nil"/>
            </w:tcBorders>
          </w:tcPr>
          <w:p w:rsidR="009E65CB" w:rsidRPr="009E65CB" w:rsidRDefault="00B4763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Element.Name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w:t>
            </w:r>
            <w:r w:rsidRPr="009E65CB">
              <w:rPr>
                <w:rFonts w:ascii="Arial" w:hAnsi="Arial" w:cs="Arial"/>
                <w:sz w:val="20"/>
                <w:szCs w:val="20"/>
                <w:lang w:val="en-AU"/>
              </w:rPr>
              <w:fldChar w:fldCharType="end"/>
            </w:r>
          </w:p>
        </w:tc>
      </w:tr>
      <w:tr w:rsidR="009E65CB" w:rsidRPr="009E65CB" w:rsidTr="002B0381">
        <w:trPr>
          <w:trHeight w:val="260"/>
        </w:trPr>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5E066D"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9E65CB" w:rsidRPr="00DD0F4F" w:rsidRDefault="009E65CB" w:rsidP="00650FA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Het betreft de indeling of groepering van zaken naar hun aard, zoals “Behandelen aanvraag bouwvergunning” en “Behandelen aanvraag ontheffing parkeren”. </w:t>
            </w:r>
            <w:r w:rsidR="00650FA0" w:rsidRPr="00DD0F4F">
              <w:rPr>
                <w:rFonts w:ascii="Arial" w:eastAsia="Times New Roman" w:hAnsi="Arial" w:cs="Arial"/>
                <w:noProof/>
                <w:color w:val="000000"/>
                <w:sz w:val="20"/>
                <w:szCs w:val="20"/>
                <w:lang w:val="nl-NL"/>
              </w:rPr>
              <w:t xml:space="preserve">De afbakening van een zaaktype komt overeen met een bedrijfsproces: ‘van klant tot klant’. </w:t>
            </w:r>
          </w:p>
        </w:tc>
      </w:tr>
      <w:tr w:rsidR="009E65CB" w:rsidRPr="005E066D" w:rsidTr="002B0381">
        <w:tc>
          <w:tcPr>
            <w:tcW w:w="3600" w:type="dxa"/>
            <w:tcBorders>
              <w:top w:val="nil"/>
              <w:left w:val="nil"/>
              <w:bottom w:val="nil"/>
              <w:right w:val="nil"/>
            </w:tcBorders>
          </w:tcPr>
          <w:p w:rsidR="009E65CB" w:rsidRPr="005E066D" w:rsidRDefault="009E65CB" w:rsidP="009E65CB">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9E65CB" w:rsidRPr="005E066D" w:rsidRDefault="009E65CB" w:rsidP="009E65CB">
            <w:pPr>
              <w:autoSpaceDE w:val="0"/>
              <w:autoSpaceDN w:val="0"/>
              <w:adjustRightInd w:val="0"/>
              <w:spacing w:after="0" w:line="240" w:lineRule="auto"/>
              <w:rPr>
                <w:rFonts w:ascii="Arial" w:eastAsia="Times New Roman" w:hAnsi="Arial" w:cs="Arial"/>
                <w:b/>
                <w:bCs/>
                <w:color w:val="000000"/>
                <w:sz w:val="20"/>
                <w:szCs w:val="20"/>
                <w:lang w:val="nl-NL"/>
              </w:rPr>
            </w:pP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222" w:name="BKM_6EBF23E5_F428_479b_A18C_573CA7CA10EE"/>
            <w:bookmarkEnd w:id="2222"/>
            <w:r w:rsidRPr="009E65CB">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Code</w:t>
            </w:r>
          </w:p>
        </w:tc>
        <w:tc>
          <w:tcPr>
            <w:tcW w:w="333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Herkomst</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Zaaktype-identificatie</w:t>
            </w:r>
          </w:p>
        </w:tc>
        <w:tc>
          <w:tcPr>
            <w:tcW w:w="1350" w:type="dxa"/>
            <w:tcBorders>
              <w:top w:val="nil"/>
              <w:left w:val="nil"/>
              <w:bottom w:val="nil"/>
              <w:right w:val="nil"/>
            </w:tcBorders>
          </w:tcPr>
          <w:p w:rsidR="009E65CB"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2B0381" w:rsidRPr="009E65CB" w:rsidTr="002B0381">
        <w:tc>
          <w:tcPr>
            <w:tcW w:w="360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Domein</w:t>
            </w:r>
          </w:p>
        </w:tc>
        <w:tc>
          <w:tcPr>
            <w:tcW w:w="135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2B0381" w:rsidRPr="009E65CB" w:rsidTr="002B0381">
        <w:tc>
          <w:tcPr>
            <w:tcW w:w="360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hAnsi="Arial" w:cs="Arial"/>
                <w:sz w:val="20"/>
                <w:szCs w:val="20"/>
                <w:lang w:val="en-AU"/>
              </w:rPr>
            </w:pPr>
            <w:r>
              <w:rPr>
                <w:rFonts w:ascii="Arial" w:hAnsi="Arial" w:cs="Arial"/>
                <w:sz w:val="20"/>
                <w:szCs w:val="20"/>
                <w:lang w:val="en-AU"/>
              </w:rPr>
              <w:t>RSIN</w:t>
            </w:r>
          </w:p>
        </w:tc>
        <w:tc>
          <w:tcPr>
            <w:tcW w:w="135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223" w:name="BKM_189BD3BF_9167_4891_B937_73EBAAB53BD1"/>
            <w:bookmarkEnd w:id="2223"/>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0005</w:t>
            </w:r>
          </w:p>
        </w:tc>
        <w:tc>
          <w:tcPr>
            <w:tcW w:w="3330" w:type="dxa"/>
            <w:tcBorders>
              <w:top w:val="nil"/>
              <w:left w:val="nil"/>
              <w:bottom w:val="nil"/>
              <w:right w:val="nil"/>
            </w:tcBorders>
          </w:tcPr>
          <w:p w:rsidR="009E65CB" w:rsidRPr="009E65CB" w:rsidRDefault="00B4763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Zaaktype-omschrijving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224" w:name="BKM_8AC6178D_D605_4238_A0FE_5C5E40A12B60"/>
            <w:bookmarkEnd w:id="2224"/>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B4763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Zaaktype-omschrijving generiek</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225" w:name="BKM_A0C90878_FDB3_4f79_99E8_F99309D1D4E6"/>
            <w:bookmarkEnd w:id="2225"/>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0006</w:t>
            </w:r>
          </w:p>
        </w:tc>
        <w:tc>
          <w:tcPr>
            <w:tcW w:w="3330" w:type="dxa"/>
            <w:tcBorders>
              <w:top w:val="nil"/>
              <w:left w:val="nil"/>
              <w:bottom w:val="nil"/>
              <w:right w:val="nil"/>
            </w:tcBorders>
          </w:tcPr>
          <w:p w:rsidR="009E65CB" w:rsidRPr="009E65CB" w:rsidRDefault="00B4763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Trefwoord</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226" w:name="BKM_7FC0FD86_BD22_4080_814C_E17637DC8605"/>
            <w:bookmarkEnd w:id="2226"/>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B4763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Doorlooptijd behandeling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rsidTr="002B0381">
        <w:trPr>
          <w:ins w:id="2227" w:author="Arjan" w:date="2014-11-18T10:00:00Z"/>
        </w:trPr>
        <w:tc>
          <w:tcPr>
            <w:tcW w:w="360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ins w:id="2228" w:author="Arjan" w:date="2014-11-18T10:00:00Z"/>
                <w:rFonts w:ascii="Arial" w:eastAsia="Times New Roman" w:hAnsi="Arial" w:cs="Arial"/>
                <w:color w:val="000000"/>
                <w:sz w:val="20"/>
                <w:szCs w:val="20"/>
              </w:rPr>
            </w:pPr>
          </w:p>
        </w:tc>
        <w:tc>
          <w:tcPr>
            <w:tcW w:w="108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ins w:id="2229" w:author="Arjan" w:date="2014-11-18T10:00:00Z"/>
                <w:rFonts w:ascii="Arial" w:eastAsia="Times New Roman" w:hAnsi="Arial" w:cs="Arial"/>
                <w:color w:val="000000"/>
                <w:sz w:val="20"/>
                <w:szCs w:val="20"/>
              </w:rPr>
            </w:pPr>
          </w:p>
        </w:tc>
        <w:tc>
          <w:tcPr>
            <w:tcW w:w="333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ins w:id="2230" w:author="Arjan" w:date="2014-11-18T10:00:00Z"/>
                <w:rFonts w:ascii="Arial" w:hAnsi="Arial" w:cs="Arial"/>
                <w:sz w:val="20"/>
                <w:szCs w:val="20"/>
                <w:lang w:val="en-AU"/>
              </w:rPr>
            </w:pPr>
            <w:ins w:id="2231" w:author="Arjan" w:date="2014-11-18T10:00:00Z">
              <w:r>
                <w:rPr>
                  <w:rFonts w:ascii="Arial" w:hAnsi="Arial" w:cs="Arial"/>
                  <w:sz w:val="20"/>
                  <w:szCs w:val="20"/>
                  <w:lang w:val="en-AU"/>
                </w:rPr>
                <w:t>- Periodeduur</w:t>
              </w:r>
            </w:ins>
          </w:p>
        </w:tc>
        <w:tc>
          <w:tcPr>
            <w:tcW w:w="1350" w:type="dxa"/>
            <w:tcBorders>
              <w:top w:val="nil"/>
              <w:left w:val="nil"/>
              <w:bottom w:val="nil"/>
              <w:right w:val="nil"/>
            </w:tcBorders>
          </w:tcPr>
          <w:p w:rsidR="005C5A75" w:rsidRPr="009E65CB" w:rsidDel="00A75642" w:rsidRDefault="005C5A75" w:rsidP="009E65CB">
            <w:pPr>
              <w:autoSpaceDE w:val="0"/>
              <w:autoSpaceDN w:val="0"/>
              <w:adjustRightInd w:val="0"/>
              <w:spacing w:after="0" w:line="240" w:lineRule="auto"/>
              <w:rPr>
                <w:ins w:id="2232" w:author="Arjan" w:date="2014-11-18T10:00:00Z"/>
                <w:rFonts w:ascii="Arial" w:eastAsia="Times New Roman" w:hAnsi="Arial" w:cs="Arial"/>
                <w:color w:val="000000"/>
                <w:sz w:val="20"/>
                <w:szCs w:val="20"/>
              </w:rPr>
            </w:pPr>
            <w:ins w:id="2233" w:author="Arjan" w:date="2014-11-18T10:00:00Z">
              <w:r>
                <w:rPr>
                  <w:rFonts w:ascii="Arial" w:eastAsia="Times New Roman" w:hAnsi="Arial" w:cs="Arial"/>
                  <w:color w:val="000000"/>
                  <w:sz w:val="20"/>
                  <w:szCs w:val="20"/>
                </w:rPr>
                <w:t>ZTC</w:t>
              </w:r>
            </w:ins>
          </w:p>
        </w:tc>
      </w:tr>
      <w:tr w:rsidR="00910F00" w:rsidRPr="009E65CB" w:rsidTr="002B0381">
        <w:trPr>
          <w:ins w:id="2234" w:author="Arjan" w:date="2014-11-18T10:00:00Z"/>
        </w:trPr>
        <w:tc>
          <w:tcPr>
            <w:tcW w:w="3600" w:type="dxa"/>
            <w:tcBorders>
              <w:top w:val="nil"/>
              <w:left w:val="nil"/>
              <w:bottom w:val="nil"/>
              <w:right w:val="nil"/>
            </w:tcBorders>
          </w:tcPr>
          <w:p w:rsidR="00910F00" w:rsidRPr="009E65CB" w:rsidRDefault="00910F00" w:rsidP="009E65CB">
            <w:pPr>
              <w:autoSpaceDE w:val="0"/>
              <w:autoSpaceDN w:val="0"/>
              <w:adjustRightInd w:val="0"/>
              <w:spacing w:after="0" w:line="240" w:lineRule="auto"/>
              <w:rPr>
                <w:ins w:id="2235" w:author="Arjan" w:date="2014-11-18T10:00:00Z"/>
                <w:rFonts w:ascii="Arial" w:eastAsia="Times New Roman" w:hAnsi="Arial" w:cs="Arial"/>
                <w:color w:val="000000"/>
                <w:sz w:val="20"/>
                <w:szCs w:val="20"/>
              </w:rPr>
            </w:pPr>
          </w:p>
        </w:tc>
        <w:tc>
          <w:tcPr>
            <w:tcW w:w="1080" w:type="dxa"/>
            <w:tcBorders>
              <w:top w:val="nil"/>
              <w:left w:val="nil"/>
              <w:bottom w:val="nil"/>
              <w:right w:val="nil"/>
            </w:tcBorders>
          </w:tcPr>
          <w:p w:rsidR="00910F00" w:rsidRPr="009E65CB" w:rsidRDefault="00910F00" w:rsidP="009E65CB">
            <w:pPr>
              <w:autoSpaceDE w:val="0"/>
              <w:autoSpaceDN w:val="0"/>
              <w:adjustRightInd w:val="0"/>
              <w:spacing w:after="0" w:line="240" w:lineRule="auto"/>
              <w:rPr>
                <w:ins w:id="2236" w:author="Arjan" w:date="2014-11-18T10:00:00Z"/>
                <w:rFonts w:ascii="Arial" w:eastAsia="Times New Roman" w:hAnsi="Arial" w:cs="Arial"/>
                <w:color w:val="000000"/>
                <w:sz w:val="20"/>
                <w:szCs w:val="20"/>
              </w:rPr>
            </w:pPr>
          </w:p>
        </w:tc>
        <w:tc>
          <w:tcPr>
            <w:tcW w:w="3330" w:type="dxa"/>
            <w:tcBorders>
              <w:top w:val="nil"/>
              <w:left w:val="nil"/>
              <w:bottom w:val="nil"/>
              <w:right w:val="nil"/>
            </w:tcBorders>
          </w:tcPr>
          <w:p w:rsidR="00910F00" w:rsidRPr="009E65CB" w:rsidRDefault="005C5A75" w:rsidP="005C5A75">
            <w:pPr>
              <w:autoSpaceDE w:val="0"/>
              <w:autoSpaceDN w:val="0"/>
              <w:adjustRightInd w:val="0"/>
              <w:spacing w:after="0" w:line="240" w:lineRule="auto"/>
              <w:rPr>
                <w:ins w:id="2237" w:author="Arjan" w:date="2014-11-18T10:00:00Z"/>
                <w:rFonts w:ascii="Arial" w:hAnsi="Arial" w:cs="Arial"/>
                <w:sz w:val="20"/>
                <w:szCs w:val="20"/>
                <w:lang w:val="en-AU"/>
              </w:rPr>
            </w:pPr>
            <w:ins w:id="2238" w:author="Arjan" w:date="2014-11-18T10:00:00Z">
              <w:r>
                <w:rPr>
                  <w:rFonts w:ascii="Arial" w:hAnsi="Arial" w:cs="Arial"/>
                  <w:sz w:val="20"/>
                  <w:szCs w:val="20"/>
                  <w:lang w:val="en-AU"/>
                </w:rPr>
                <w:t xml:space="preserve">- </w:t>
              </w:r>
              <w:r w:rsidR="00B47636" w:rsidRPr="009E65CB">
                <w:rPr>
                  <w:rFonts w:ascii="Arial" w:hAnsi="Arial" w:cs="Arial"/>
                  <w:sz w:val="20"/>
                  <w:szCs w:val="20"/>
                  <w:lang w:val="en-AU"/>
                </w:rPr>
                <w:fldChar w:fldCharType="begin" w:fldLock="1"/>
              </w:r>
              <w:r w:rsidR="00910F00" w:rsidRPr="009E65CB">
                <w:rPr>
                  <w:rFonts w:ascii="Arial" w:hAnsi="Arial" w:cs="Arial"/>
                  <w:sz w:val="20"/>
                  <w:szCs w:val="20"/>
                  <w:lang w:val="en-AU"/>
                </w:rPr>
                <w:instrText xml:space="preserve">MERGEFIELD </w:instrText>
              </w:r>
              <w:r w:rsidR="00910F00" w:rsidRPr="009E65CB">
                <w:rPr>
                  <w:rFonts w:ascii="Arial" w:eastAsia="Times New Roman" w:hAnsi="Arial" w:cs="Arial"/>
                  <w:color w:val="000000"/>
                  <w:sz w:val="20"/>
                  <w:szCs w:val="20"/>
                </w:rPr>
                <w:instrText>Att.Name</w:instrText>
              </w:r>
              <w:r w:rsidR="00B47636" w:rsidRPr="009E65CB">
                <w:rPr>
                  <w:rFonts w:ascii="Arial" w:hAnsi="Arial" w:cs="Arial"/>
                  <w:sz w:val="20"/>
                  <w:szCs w:val="20"/>
                  <w:lang w:val="en-AU"/>
                </w:rPr>
                <w:fldChar w:fldCharType="separate"/>
              </w:r>
              <w:r>
                <w:rPr>
                  <w:rFonts w:ascii="Arial" w:eastAsia="Times New Roman" w:hAnsi="Arial" w:cs="Arial"/>
                  <w:color w:val="000000"/>
                  <w:sz w:val="20"/>
                  <w:szCs w:val="20"/>
                </w:rPr>
                <w:t>Periode-</w:t>
              </w:r>
              <w:r w:rsidR="00910F00">
                <w:rPr>
                  <w:rFonts w:ascii="Arial" w:eastAsia="Times New Roman" w:hAnsi="Arial" w:cs="Arial"/>
                  <w:color w:val="000000"/>
                  <w:sz w:val="20"/>
                  <w:szCs w:val="20"/>
                </w:rPr>
                <w:t>eenheid</w:t>
              </w:r>
              <w:r w:rsidR="00B47636" w:rsidRPr="009E65CB">
                <w:rPr>
                  <w:rFonts w:ascii="Arial" w:hAnsi="Arial" w:cs="Arial"/>
                  <w:sz w:val="20"/>
                  <w:szCs w:val="20"/>
                  <w:lang w:val="en-AU"/>
                </w:rPr>
                <w:fldChar w:fldCharType="end"/>
              </w:r>
            </w:ins>
          </w:p>
        </w:tc>
        <w:tc>
          <w:tcPr>
            <w:tcW w:w="1350" w:type="dxa"/>
            <w:tcBorders>
              <w:top w:val="nil"/>
              <w:left w:val="nil"/>
              <w:bottom w:val="nil"/>
              <w:right w:val="nil"/>
            </w:tcBorders>
          </w:tcPr>
          <w:p w:rsidR="00910F00" w:rsidRPr="009E65CB" w:rsidDel="00A75642" w:rsidRDefault="00910F00" w:rsidP="009E65CB">
            <w:pPr>
              <w:autoSpaceDE w:val="0"/>
              <w:autoSpaceDN w:val="0"/>
              <w:adjustRightInd w:val="0"/>
              <w:spacing w:after="0" w:line="240" w:lineRule="auto"/>
              <w:rPr>
                <w:ins w:id="2239" w:author="Arjan" w:date="2014-11-18T10:00:00Z"/>
                <w:rFonts w:ascii="Arial" w:eastAsia="Times New Roman" w:hAnsi="Arial" w:cs="Arial"/>
                <w:color w:val="000000"/>
                <w:sz w:val="20"/>
                <w:szCs w:val="20"/>
              </w:rPr>
            </w:pPr>
            <w:ins w:id="2240" w:author="Arjan" w:date="2014-11-18T10:00:00Z">
              <w:r>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2241" w:name="BKM_43E2E9F2_6A2C_44e0_A5B1_CEC8325D9C1F"/>
            <w:bookmarkEnd w:id="2241"/>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B4763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Servicenorm behandeling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A75642"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rsidTr="002B0381">
        <w:trPr>
          <w:ins w:id="2242" w:author="Arjan" w:date="2014-11-18T10:00:00Z"/>
        </w:trPr>
        <w:tc>
          <w:tcPr>
            <w:tcW w:w="360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ins w:id="2243" w:author="Arjan" w:date="2014-11-18T10:00:00Z"/>
                <w:rFonts w:ascii="Arial" w:eastAsia="Times New Roman" w:hAnsi="Arial" w:cs="Arial"/>
                <w:color w:val="000000"/>
                <w:sz w:val="20"/>
                <w:szCs w:val="20"/>
              </w:rPr>
            </w:pPr>
          </w:p>
        </w:tc>
        <w:tc>
          <w:tcPr>
            <w:tcW w:w="108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ins w:id="2244" w:author="Arjan" w:date="2014-11-18T10:00:00Z"/>
                <w:rFonts w:ascii="Arial" w:eastAsia="Times New Roman" w:hAnsi="Arial" w:cs="Arial"/>
                <w:color w:val="000000"/>
                <w:sz w:val="20"/>
                <w:szCs w:val="20"/>
              </w:rPr>
            </w:pPr>
          </w:p>
        </w:tc>
        <w:tc>
          <w:tcPr>
            <w:tcW w:w="333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ins w:id="2245" w:author="Arjan" w:date="2014-11-18T10:00:00Z"/>
                <w:rFonts w:ascii="Arial" w:hAnsi="Arial" w:cs="Arial"/>
                <w:sz w:val="20"/>
                <w:szCs w:val="20"/>
                <w:lang w:val="en-AU"/>
              </w:rPr>
            </w:pPr>
            <w:ins w:id="2246" w:author="Arjan" w:date="2014-11-18T10:00:00Z">
              <w:r>
                <w:rPr>
                  <w:rFonts w:ascii="Arial" w:hAnsi="Arial" w:cs="Arial"/>
                  <w:sz w:val="20"/>
                  <w:szCs w:val="20"/>
                  <w:lang w:val="en-AU"/>
                </w:rPr>
                <w:t>- Periodeduur</w:t>
              </w:r>
            </w:ins>
          </w:p>
        </w:tc>
        <w:tc>
          <w:tcPr>
            <w:tcW w:w="1350" w:type="dxa"/>
            <w:tcBorders>
              <w:top w:val="nil"/>
              <w:left w:val="nil"/>
              <w:bottom w:val="nil"/>
              <w:right w:val="nil"/>
            </w:tcBorders>
          </w:tcPr>
          <w:p w:rsidR="005C5A75" w:rsidRPr="009E65CB" w:rsidDel="00A75642" w:rsidRDefault="005C5A75" w:rsidP="009E65CB">
            <w:pPr>
              <w:autoSpaceDE w:val="0"/>
              <w:autoSpaceDN w:val="0"/>
              <w:adjustRightInd w:val="0"/>
              <w:spacing w:after="0" w:line="240" w:lineRule="auto"/>
              <w:rPr>
                <w:ins w:id="2247" w:author="Arjan" w:date="2014-11-18T10:00:00Z"/>
                <w:rFonts w:ascii="Arial" w:eastAsia="Times New Roman" w:hAnsi="Arial" w:cs="Arial"/>
                <w:color w:val="000000"/>
                <w:sz w:val="20"/>
                <w:szCs w:val="20"/>
              </w:rPr>
            </w:pPr>
            <w:ins w:id="2248" w:author="Arjan" w:date="2014-11-18T10:00:00Z">
              <w:r>
                <w:rPr>
                  <w:rFonts w:ascii="Arial" w:eastAsia="Times New Roman" w:hAnsi="Arial" w:cs="Arial"/>
                  <w:color w:val="000000"/>
                  <w:sz w:val="20"/>
                  <w:szCs w:val="20"/>
                </w:rPr>
                <w:t>ZTC</w:t>
              </w:r>
            </w:ins>
          </w:p>
        </w:tc>
      </w:tr>
      <w:tr w:rsidR="005C5A75" w:rsidRPr="009E65CB" w:rsidTr="002B0381">
        <w:trPr>
          <w:ins w:id="2249" w:author="Arjan" w:date="2014-11-18T10:00:00Z"/>
        </w:trPr>
        <w:tc>
          <w:tcPr>
            <w:tcW w:w="360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ins w:id="2250" w:author="Arjan" w:date="2014-11-18T10:00:00Z"/>
                <w:rFonts w:ascii="Arial" w:eastAsia="Times New Roman" w:hAnsi="Arial" w:cs="Arial"/>
                <w:color w:val="000000"/>
                <w:sz w:val="20"/>
                <w:szCs w:val="20"/>
              </w:rPr>
            </w:pPr>
          </w:p>
        </w:tc>
        <w:tc>
          <w:tcPr>
            <w:tcW w:w="108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ins w:id="2251" w:author="Arjan" w:date="2014-11-18T10:00:00Z"/>
                <w:rFonts w:ascii="Arial" w:eastAsia="Times New Roman" w:hAnsi="Arial" w:cs="Arial"/>
                <w:color w:val="000000"/>
                <w:sz w:val="20"/>
                <w:szCs w:val="20"/>
              </w:rPr>
            </w:pPr>
          </w:p>
        </w:tc>
        <w:tc>
          <w:tcPr>
            <w:tcW w:w="333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ins w:id="2252" w:author="Arjan" w:date="2014-11-18T10:00:00Z"/>
                <w:rFonts w:ascii="Arial" w:hAnsi="Arial" w:cs="Arial"/>
                <w:sz w:val="20"/>
                <w:szCs w:val="20"/>
                <w:lang w:val="en-AU"/>
              </w:rPr>
            </w:pPr>
            <w:ins w:id="2253" w:author="Arjan" w:date="2014-11-18T10:00:00Z">
              <w:r>
                <w:rPr>
                  <w:rFonts w:ascii="Arial" w:hAnsi="Arial" w:cs="Arial"/>
                  <w:sz w:val="20"/>
                  <w:szCs w:val="20"/>
                  <w:lang w:val="en-AU"/>
                </w:rPr>
                <w:t xml:space="preserve">- </w:t>
              </w:r>
              <w:r w:rsidR="00B47636" w:rsidRPr="009E65CB">
                <w:rPr>
                  <w:rFonts w:ascii="Arial" w:hAnsi="Arial" w:cs="Arial"/>
                  <w:sz w:val="20"/>
                  <w:szCs w:val="20"/>
                  <w:lang w:val="en-AU"/>
                </w:rPr>
                <w:fldChar w:fldCharType="begin" w:fldLock="1"/>
              </w:r>
              <w:r w:rsidRPr="009E65CB">
                <w:rPr>
                  <w:rFonts w:ascii="Arial" w:hAnsi="Arial" w:cs="Arial"/>
                  <w:sz w:val="20"/>
                  <w:szCs w:val="20"/>
                  <w:lang w:val="en-AU"/>
                </w:rPr>
                <w:instrText xml:space="preserve">MERGEFIELD </w:instrText>
              </w:r>
              <w:r w:rsidRPr="009E65CB">
                <w:rPr>
                  <w:rFonts w:ascii="Arial" w:eastAsia="Times New Roman" w:hAnsi="Arial" w:cs="Arial"/>
                  <w:color w:val="000000"/>
                  <w:sz w:val="20"/>
                  <w:szCs w:val="20"/>
                </w:rPr>
                <w:instrText>Att.Name</w:instrText>
              </w:r>
              <w:r w:rsidR="00B47636" w:rsidRPr="009E65CB">
                <w:rPr>
                  <w:rFonts w:ascii="Arial" w:hAnsi="Arial" w:cs="Arial"/>
                  <w:sz w:val="20"/>
                  <w:szCs w:val="20"/>
                  <w:lang w:val="en-AU"/>
                </w:rPr>
                <w:fldChar w:fldCharType="separate"/>
              </w:r>
              <w:r>
                <w:rPr>
                  <w:rFonts w:ascii="Arial" w:eastAsia="Times New Roman" w:hAnsi="Arial" w:cs="Arial"/>
                  <w:color w:val="000000"/>
                  <w:sz w:val="20"/>
                  <w:szCs w:val="20"/>
                </w:rPr>
                <w:t>Periode-eenheid</w:t>
              </w:r>
              <w:r w:rsidR="00B47636" w:rsidRPr="009E65CB">
                <w:rPr>
                  <w:rFonts w:ascii="Arial" w:hAnsi="Arial" w:cs="Arial"/>
                  <w:sz w:val="20"/>
                  <w:szCs w:val="20"/>
                  <w:lang w:val="en-AU"/>
                </w:rPr>
                <w:fldChar w:fldCharType="end"/>
              </w:r>
            </w:ins>
          </w:p>
        </w:tc>
        <w:tc>
          <w:tcPr>
            <w:tcW w:w="1350" w:type="dxa"/>
            <w:tcBorders>
              <w:top w:val="nil"/>
              <w:left w:val="nil"/>
              <w:bottom w:val="nil"/>
              <w:right w:val="nil"/>
            </w:tcBorders>
          </w:tcPr>
          <w:p w:rsidR="005C5A75" w:rsidRPr="009E65CB" w:rsidDel="00A75642" w:rsidRDefault="005C5A75" w:rsidP="009E65CB">
            <w:pPr>
              <w:autoSpaceDE w:val="0"/>
              <w:autoSpaceDN w:val="0"/>
              <w:adjustRightInd w:val="0"/>
              <w:spacing w:after="0" w:line="240" w:lineRule="auto"/>
              <w:rPr>
                <w:ins w:id="2254" w:author="Arjan" w:date="2014-11-18T10:00:00Z"/>
                <w:rFonts w:ascii="Arial" w:eastAsia="Times New Roman" w:hAnsi="Arial" w:cs="Arial"/>
                <w:color w:val="000000"/>
                <w:sz w:val="20"/>
                <w:szCs w:val="20"/>
              </w:rPr>
            </w:pPr>
            <w:ins w:id="2255" w:author="Arjan" w:date="2014-11-18T10:00:00Z">
              <w:r>
                <w:rPr>
                  <w:rFonts w:ascii="Arial" w:eastAsia="Times New Roman" w:hAnsi="Arial" w:cs="Arial"/>
                  <w:color w:val="000000"/>
                  <w:sz w:val="20"/>
                  <w:szCs w:val="20"/>
                </w:rPr>
                <w:t>ZTC</w:t>
              </w:r>
            </w:ins>
          </w:p>
        </w:tc>
      </w:tr>
      <w:tr w:rsidR="005C5A75" w:rsidRPr="009E65CB" w:rsidTr="002B0381">
        <w:tc>
          <w:tcPr>
            <w:tcW w:w="360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bookmarkStart w:id="2256" w:name="BKM_EA3C4D9F_1F0E_42bb_AF6C_468862470DEA"/>
            <w:bookmarkEnd w:id="2256"/>
          </w:p>
        </w:tc>
        <w:tc>
          <w:tcPr>
            <w:tcW w:w="108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C5A75" w:rsidRPr="009E65CB" w:rsidRDefault="00B4763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5C5A75" w:rsidRPr="009E65CB">
              <w:rPr>
                <w:rFonts w:ascii="Arial" w:hAnsi="Arial" w:cs="Arial"/>
                <w:sz w:val="20"/>
                <w:szCs w:val="20"/>
                <w:lang w:val="en-AU"/>
              </w:rPr>
              <w:instrText xml:space="preserve">MERGEFIELD </w:instrText>
            </w:r>
            <w:r w:rsidR="005C5A75"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t>Archief</w:t>
            </w:r>
            <w:r w:rsidR="005C5A75">
              <w:rPr>
                <w:rFonts w:ascii="Arial" w:eastAsia="Times New Roman" w:hAnsi="Arial" w:cs="Arial"/>
                <w:color w:val="000000"/>
                <w:sz w:val="20"/>
                <w:szCs w:val="20"/>
              </w:rPr>
              <w:t>classificatie</w:t>
            </w:r>
            <w:r w:rsidR="005C5A75" w:rsidRPr="009E65CB">
              <w:rPr>
                <w:rFonts w:ascii="Arial" w:eastAsia="Times New Roman" w:hAnsi="Arial" w:cs="Arial"/>
                <w:color w:val="000000"/>
                <w:sz w:val="20"/>
                <w:szCs w:val="20"/>
              </w:rPr>
              <w:t>code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5C5A75" w:rsidRPr="009E65CB" w:rsidRDefault="005C5A75" w:rsidP="00A75642">
            <w:pPr>
              <w:autoSpaceDE w:val="0"/>
              <w:autoSpaceDN w:val="0"/>
              <w:adjustRightInd w:val="0"/>
              <w:spacing w:after="0" w:line="240" w:lineRule="auto"/>
              <w:ind w:left="708" w:hanging="708"/>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rsidTr="002B0381">
        <w:tc>
          <w:tcPr>
            <w:tcW w:w="360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bookmarkStart w:id="2257" w:name="BKM_7AA3DD6A_2FBC_4873_9B86_C80E9F87CDF8"/>
            <w:bookmarkEnd w:id="2257"/>
          </w:p>
        </w:tc>
        <w:tc>
          <w:tcPr>
            <w:tcW w:w="108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C5A75" w:rsidRPr="009E65CB" w:rsidRDefault="00B4763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5C5A75" w:rsidRPr="009E65CB">
              <w:rPr>
                <w:rFonts w:ascii="Arial" w:hAnsi="Arial" w:cs="Arial"/>
                <w:sz w:val="20"/>
                <w:szCs w:val="20"/>
                <w:lang w:val="en-AU"/>
              </w:rPr>
              <w:instrText xml:space="preserve">MERGEFIELD </w:instrText>
            </w:r>
            <w:r w:rsidR="005C5A75"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t>Vertrouwelijk</w:t>
            </w:r>
            <w:r w:rsidR="005C5A75">
              <w:rPr>
                <w:rFonts w:ascii="Arial" w:eastAsia="Times New Roman" w:hAnsi="Arial" w:cs="Arial"/>
                <w:color w:val="000000"/>
                <w:sz w:val="20"/>
                <w:szCs w:val="20"/>
              </w:rPr>
              <w:t>heid</w:t>
            </w:r>
            <w:r w:rsidR="005C5A75" w:rsidRPr="009E65CB">
              <w:rPr>
                <w:rFonts w:ascii="Arial" w:eastAsia="Times New Roman" w:hAnsi="Arial" w:cs="Arial"/>
                <w:color w:val="000000"/>
                <w:sz w:val="20"/>
                <w:szCs w:val="20"/>
              </w:rPr>
              <w:t>aanduiding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rsidTr="002B0381">
        <w:tc>
          <w:tcPr>
            <w:tcW w:w="360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bookmarkStart w:id="2258" w:name="BKM_0F36D8CC_8F45_4e89_9A49_795AAF96EA04"/>
            <w:bookmarkEnd w:id="2258"/>
          </w:p>
        </w:tc>
        <w:tc>
          <w:tcPr>
            <w:tcW w:w="108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C5A75" w:rsidRPr="009E65CB" w:rsidRDefault="00B4763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5C5A75" w:rsidRPr="009E65CB">
              <w:rPr>
                <w:rFonts w:ascii="Arial" w:hAnsi="Arial" w:cs="Arial"/>
                <w:sz w:val="20"/>
                <w:szCs w:val="20"/>
                <w:lang w:val="en-AU"/>
              </w:rPr>
              <w:instrText xml:space="preserve">MERGEFIELD </w:instrText>
            </w:r>
            <w:r w:rsidR="005C5A75"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t>Publicatie-indicatie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rsidTr="002B0381">
        <w:tc>
          <w:tcPr>
            <w:tcW w:w="360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bookmarkStart w:id="2259" w:name="BKM_1706776B_9325_44fb_84CB_F0637097EAC3"/>
            <w:bookmarkEnd w:id="2259"/>
          </w:p>
        </w:tc>
        <w:tc>
          <w:tcPr>
            <w:tcW w:w="108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C5A75" w:rsidRPr="009E65CB" w:rsidRDefault="00B4763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5C5A75" w:rsidRPr="009E65CB">
              <w:rPr>
                <w:rFonts w:ascii="Arial" w:hAnsi="Arial" w:cs="Arial"/>
                <w:sz w:val="20"/>
                <w:szCs w:val="20"/>
                <w:lang w:val="en-AU"/>
              </w:rPr>
              <w:instrText xml:space="preserve">MERGEFIELD </w:instrText>
            </w:r>
            <w:r w:rsidR="005C5A75"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t>Zaakcategorie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rsidTr="002B0381">
        <w:tc>
          <w:tcPr>
            <w:tcW w:w="360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bookmarkStart w:id="2260" w:name="BKM_E7C21283_8D81_4da2_A284_3E0F6E76788C"/>
            <w:bookmarkEnd w:id="2260"/>
          </w:p>
        </w:tc>
        <w:tc>
          <w:tcPr>
            <w:tcW w:w="108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C5A75" w:rsidRPr="009E65CB" w:rsidRDefault="00B4763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5C5A75" w:rsidRPr="009E65CB">
              <w:rPr>
                <w:rFonts w:ascii="Arial" w:hAnsi="Arial" w:cs="Arial"/>
                <w:sz w:val="20"/>
                <w:szCs w:val="20"/>
                <w:lang w:val="en-AU"/>
              </w:rPr>
              <w:instrText xml:space="preserve">MERGEFIELD </w:instrText>
            </w:r>
            <w:r w:rsidR="005C5A75"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t>Publicatietekst</w:t>
            </w:r>
            <w:r w:rsidRPr="009E65CB">
              <w:rPr>
                <w:rFonts w:ascii="Arial" w:hAnsi="Arial" w:cs="Arial"/>
                <w:sz w:val="20"/>
                <w:szCs w:val="20"/>
                <w:lang w:val="en-AU"/>
              </w:rPr>
              <w:fldChar w:fldCharType="end"/>
            </w:r>
          </w:p>
        </w:tc>
        <w:tc>
          <w:tcPr>
            <w:tcW w:w="135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rsidTr="002B0381">
        <w:tc>
          <w:tcPr>
            <w:tcW w:w="360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bookmarkStart w:id="2261" w:name="BKM_18396FA2_8AF3_4690_9F6D_30A688A9859B"/>
            <w:bookmarkEnd w:id="2261"/>
          </w:p>
        </w:tc>
        <w:tc>
          <w:tcPr>
            <w:tcW w:w="108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C5A75" w:rsidRPr="009E65CB" w:rsidRDefault="00B4763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5C5A75" w:rsidRPr="009E65CB">
              <w:rPr>
                <w:rFonts w:ascii="Arial" w:hAnsi="Arial" w:cs="Arial"/>
                <w:sz w:val="20"/>
                <w:szCs w:val="20"/>
                <w:lang w:val="en-AU"/>
              </w:rPr>
              <w:instrText xml:space="preserve">MERGEFIELD </w:instrText>
            </w:r>
            <w:r w:rsidR="005C5A75"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t>Datum begin geldigheid zaaktype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rsidTr="002B0381">
        <w:tc>
          <w:tcPr>
            <w:tcW w:w="360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bookmarkStart w:id="2262" w:name="BKM_CD96679E_7E9B_4ae4_B47B_AFEDB831F847"/>
            <w:bookmarkEnd w:id="2262"/>
          </w:p>
        </w:tc>
        <w:tc>
          <w:tcPr>
            <w:tcW w:w="108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5C5A75" w:rsidRPr="009E65CB" w:rsidRDefault="00B4763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5C5A75" w:rsidRPr="009E65CB">
              <w:rPr>
                <w:rFonts w:ascii="Arial" w:hAnsi="Arial" w:cs="Arial"/>
                <w:sz w:val="20"/>
                <w:szCs w:val="20"/>
                <w:lang w:val="en-AU"/>
              </w:rPr>
              <w:instrText xml:space="preserve">MERGEFIELD </w:instrText>
            </w:r>
            <w:r w:rsidR="005C5A75"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t>Datum einde geldigheid zaaktype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r w:rsidR="005C5A75" w:rsidRPr="009E65CB" w:rsidTr="006B01A0">
        <w:tc>
          <w:tcPr>
            <w:tcW w:w="3600" w:type="dxa"/>
            <w:tcBorders>
              <w:top w:val="nil"/>
              <w:left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Herkomst</w:t>
            </w:r>
          </w:p>
        </w:tc>
      </w:tr>
      <w:tr w:rsidR="005C5A75" w:rsidRPr="009E65CB" w:rsidTr="006B01A0">
        <w:tc>
          <w:tcPr>
            <w:tcW w:w="3600" w:type="dxa"/>
            <w:tcBorders>
              <w:top w:val="nil"/>
              <w:left w:val="nil"/>
              <w:bottom w:val="single" w:sz="4" w:space="0" w:color="auto"/>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5C5A75" w:rsidRPr="009E65CB" w:rsidRDefault="00B4763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5C5A75" w:rsidRPr="009E65CB">
              <w:rPr>
                <w:rFonts w:ascii="Arial" w:hAnsi="Arial" w:cs="Arial"/>
                <w:sz w:val="20"/>
                <w:szCs w:val="20"/>
                <w:lang w:val="en-AU"/>
              </w:rPr>
              <w:instrText xml:space="preserve">MERGEFIELD </w:instrText>
            </w:r>
            <w:r w:rsidR="005C5A75" w:rsidRPr="009E65CB">
              <w:rPr>
                <w:rFonts w:ascii="Arial" w:eastAsia="Times New Roman" w:hAnsi="Arial" w:cs="Arial"/>
                <w:color w:val="000000"/>
                <w:sz w:val="20"/>
                <w:szCs w:val="20"/>
              </w:rPr>
              <w:instrText>Connector.Name</w:instrText>
            </w:r>
            <w:r w:rsidRPr="009E65CB">
              <w:rPr>
                <w:rFonts w:ascii="Arial" w:hAnsi="Arial" w:cs="Arial"/>
                <w:sz w:val="20"/>
                <w:szCs w:val="20"/>
                <w:lang w:val="en-AU"/>
              </w:rPr>
              <w:fldChar w:fldCharType="separate"/>
            </w:r>
            <w:r w:rsidR="005C5A75" w:rsidRPr="009E65CB">
              <w:rPr>
                <w:rFonts w:ascii="Arial" w:eastAsia="Times New Roman" w:hAnsi="Arial" w:cs="Arial"/>
                <w:color w:val="000000"/>
                <w:sz w:val="20"/>
                <w:szCs w:val="20"/>
              </w:rPr>
              <w:t>heeft</w:t>
            </w:r>
            <w:r w:rsidRPr="009E65CB">
              <w:rPr>
                <w:rFonts w:ascii="Arial" w:hAnsi="Arial" w:cs="Arial"/>
                <w:sz w:val="20"/>
                <w:szCs w:val="20"/>
                <w:lang w:val="en-AU"/>
              </w:rPr>
              <w:fldChar w:fldCharType="end"/>
            </w:r>
            <w:r w:rsidR="005C5A75" w:rsidRPr="009E65CB">
              <w:rPr>
                <w:rFonts w:ascii="Arial" w:eastAsia="Times New Roman" w:hAnsi="Arial" w:cs="Arial"/>
                <w:color w:val="000000"/>
                <w:sz w:val="20"/>
                <w:szCs w:val="20"/>
              </w:rPr>
              <w:t xml:space="preserve">   </w:t>
            </w:r>
            <w:r w:rsidRPr="009E65CB">
              <w:rPr>
                <w:rFonts w:ascii="Arial" w:eastAsia="Times New Roman" w:hAnsi="Arial" w:cs="Arial"/>
                <w:color w:val="000000"/>
                <w:sz w:val="20"/>
                <w:szCs w:val="20"/>
              </w:rPr>
              <w:fldChar w:fldCharType="begin" w:fldLock="1"/>
            </w:r>
            <w:r w:rsidR="005C5A75" w:rsidRPr="009E65CB">
              <w:rPr>
                <w:rFonts w:ascii="Arial" w:eastAsia="Times New Roman" w:hAnsi="Arial" w:cs="Arial"/>
                <w:color w:val="000000"/>
                <w:sz w:val="20"/>
                <w:szCs w:val="20"/>
              </w:rPr>
              <w:instrText>MERGEFIELD Element.Name</w:instrText>
            </w:r>
            <w:r w:rsidRPr="009E65CB">
              <w:rPr>
                <w:rFonts w:ascii="Arial" w:eastAsia="Times New Roman" w:hAnsi="Arial" w:cs="Arial"/>
                <w:color w:val="000000"/>
                <w:sz w:val="20"/>
                <w:szCs w:val="20"/>
              </w:rPr>
              <w:fldChar w:fldCharType="separate"/>
            </w:r>
            <w:r w:rsidR="005C5A75" w:rsidRPr="009E65CB">
              <w:rPr>
                <w:rFonts w:ascii="Arial" w:eastAsia="Times New Roman" w:hAnsi="Arial" w:cs="Arial"/>
                <w:color w:val="000000"/>
                <w:sz w:val="20"/>
                <w:szCs w:val="20"/>
              </w:rPr>
              <w:t>STATUSTYPE</w:t>
            </w:r>
            <w:r w:rsidRPr="009E65CB">
              <w:rPr>
                <w:rFonts w:ascii="Arial" w:eastAsia="Times New Roman" w:hAnsi="Arial" w:cs="Arial"/>
                <w:color w:val="000000"/>
                <w:sz w:val="20"/>
                <w:szCs w:val="20"/>
              </w:rPr>
              <w:fldChar w:fldCharType="end"/>
            </w:r>
            <w:r w:rsidR="005C5A75" w:rsidRPr="009E65CB">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5C5A75" w:rsidRPr="009E65CB" w:rsidRDefault="005C5A75" w:rsidP="009E65CB">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ZTC</w:t>
            </w:r>
          </w:p>
        </w:tc>
      </w:tr>
    </w:tbl>
    <w:p w:rsidR="009E65CB" w:rsidRPr="009E65CB" w:rsidRDefault="009E65CB" w:rsidP="009E65CB">
      <w:pPr>
        <w:autoSpaceDE w:val="0"/>
        <w:autoSpaceDN w:val="0"/>
        <w:adjustRightInd w:val="0"/>
        <w:spacing w:after="0" w:line="240" w:lineRule="auto"/>
        <w:rPr>
          <w:rFonts w:ascii="Arial" w:hAnsi="Arial" w:cs="Arial"/>
          <w:sz w:val="20"/>
          <w:szCs w:val="20"/>
          <w:lang w:val="en-AU"/>
        </w:rPr>
      </w:pPr>
    </w:p>
    <w:p w:rsidR="002B0381" w:rsidRDefault="00171943" w:rsidP="006757BE">
      <w:pPr>
        <w:rPr>
          <w:ins w:id="2263" w:author="Arjan" w:date="2014-11-18T10:00:00Z"/>
          <w:lang w:val="nl-NL"/>
        </w:rPr>
      </w:pPr>
      <w:ins w:id="2264" w:author="Arjan" w:date="2014-11-18T10:00:00Z">
        <w:r w:rsidRPr="00171943">
          <w:rPr>
            <w:lang w:val="nl-NL"/>
          </w:rPr>
          <w:t xml:space="preserve">Zie </w:t>
        </w:r>
        <w:r w:rsidR="00862276">
          <w:rPr>
            <w:lang w:val="nl-NL"/>
          </w:rPr>
          <w:t>het</w:t>
        </w:r>
        <w:r w:rsidRPr="00171943">
          <w:rPr>
            <w:lang w:val="nl-NL"/>
          </w:rPr>
          <w:t xml:space="preserve"> </w:t>
        </w:r>
        <w:r w:rsidR="00862276">
          <w:rPr>
            <w:lang w:val="nl-NL"/>
          </w:rPr>
          <w:t>Im</w:t>
        </w:r>
        <w:r w:rsidRPr="00171943">
          <w:rPr>
            <w:lang w:val="nl-NL"/>
          </w:rPr>
          <w:t>ZTC voor beschrijving van het object</w:t>
        </w:r>
        <w:r w:rsidR="00862276">
          <w:rPr>
            <w:lang w:val="nl-NL"/>
          </w:rPr>
          <w:t>type</w:t>
        </w:r>
        <w:r w:rsidRPr="00171943">
          <w:rPr>
            <w:lang w:val="nl-NL"/>
          </w:rPr>
          <w:t>.</w:t>
        </w:r>
      </w:ins>
    </w:p>
    <w:p w:rsidR="00171943" w:rsidRPr="00862276" w:rsidRDefault="00862276" w:rsidP="00862276">
      <w:pPr>
        <w:pStyle w:val="Kop3"/>
        <w:rPr>
          <w:ins w:id="2265" w:author="Arjan" w:date="2014-11-18T10:00:00Z"/>
          <w:noProof/>
        </w:rPr>
      </w:pPr>
      <w:bookmarkStart w:id="2266" w:name="_Toc404294040"/>
      <w:ins w:id="2267" w:author="Arjan" w:date="2014-11-18T10:00:00Z">
        <w:r w:rsidRPr="00862276">
          <w:rPr>
            <w:noProof/>
          </w:rPr>
          <w:t>Unieke aanduiding</w:t>
        </w:r>
        <w:bookmarkEnd w:id="2266"/>
      </w:ins>
    </w:p>
    <w:p w:rsidR="00862276" w:rsidRPr="00DD0F4F" w:rsidRDefault="00862276" w:rsidP="00862276">
      <w:pPr>
        <w:rPr>
          <w:lang w:val="nl-NL"/>
        </w:rPr>
      </w:pPr>
      <w:r w:rsidRPr="00DD0F4F">
        <w:rPr>
          <w:lang w:val="nl-NL"/>
        </w:rPr>
        <w:t xml:space="preserve">De unieke aanduiding van een ZAAKTYPE wordt nu gevormd door de Zaaktype-omschrijving.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zaaktypen. </w:t>
      </w:r>
    </w:p>
    <w:p w:rsidR="00862276" w:rsidRPr="00DD0F4F" w:rsidRDefault="00862276" w:rsidP="00862276">
      <w:pPr>
        <w:rPr>
          <w:lang w:val="nl-NL"/>
        </w:rPr>
      </w:pPr>
      <w:r w:rsidRPr="00DD0F4F">
        <w:rPr>
          <w:lang w:val="nl-NL"/>
        </w:rPr>
        <w:t>In de ZTC 2.0 wordt de unieke aanduiding van een ZAAKTYPE gevormd door de unieke aanduiding van de CATALOGUS waartoe het ZAAKTYPE behoort in combinatie met de Zaaktype-identificatie (dus niet langer de Zaaktype-omschrijving). De unieke aanduiding van CATALOGUS is opgebouwd uit Domein (een afkorting waarmee wordt aangegeven voor welk domein in de CATALOGUS ZAAKTYPEn zijn uitgewerkt) en RSIN (het door een kamer toegekend uniek nummer voor de INGESCHREVEN NIET-NATUURLIJK PERSOON die de eigenaar is van de CATALOGUS).</w:t>
      </w:r>
    </w:p>
    <w:p w:rsidR="00862276" w:rsidRDefault="00862276" w:rsidP="00862276">
      <w:pPr>
        <w:rPr>
          <w:lang w:val="nl-NL"/>
        </w:rPr>
      </w:pPr>
      <w:r w:rsidRPr="00DD0F4F">
        <w:rPr>
          <w:lang w:val="nl-NL"/>
        </w:rPr>
        <w:t>Aangezien het RGBZ de ZTC volgt modelleren we de unieke aanduiding van ZAAKTYPE conform de ZTC 2.0. Daarmee voorzien we tevens in landelijk unieke aanduidingen van zaaktypen.</w:t>
      </w:r>
    </w:p>
    <w:p w:rsidR="00862276" w:rsidRDefault="00862276" w:rsidP="00862276">
      <w:pPr>
        <w:rPr>
          <w:ins w:id="2268" w:author="Arjan" w:date="2014-11-18T10:00:00Z"/>
          <w:lang w:val="nl-NL"/>
        </w:rPr>
      </w:pPr>
      <w:ins w:id="2269" w:author="Arjan" w:date="2014-11-18T10:00:00Z">
        <w:r w:rsidRPr="00171943">
          <w:rPr>
            <w:lang w:val="nl-NL"/>
          </w:rPr>
          <w:t xml:space="preserve">Zie </w:t>
        </w:r>
        <w:r>
          <w:rPr>
            <w:lang w:val="nl-NL"/>
          </w:rPr>
          <w:t>het Im</w:t>
        </w:r>
        <w:r w:rsidRPr="00171943">
          <w:rPr>
            <w:lang w:val="nl-NL"/>
          </w:rPr>
          <w:t xml:space="preserve">ZTC voor beschrijving van de </w:t>
        </w:r>
        <w:r>
          <w:rPr>
            <w:lang w:val="nl-NL"/>
          </w:rPr>
          <w:t xml:space="preserve">toegevoegde </w:t>
        </w:r>
        <w:r w:rsidRPr="00171943">
          <w:rPr>
            <w:lang w:val="nl-NL"/>
          </w:rPr>
          <w:t>attributen.</w:t>
        </w:r>
      </w:ins>
    </w:p>
    <w:p w:rsidR="00862276" w:rsidRPr="00862276" w:rsidRDefault="00862276" w:rsidP="00862276">
      <w:pPr>
        <w:pStyle w:val="Kop3"/>
        <w:rPr>
          <w:ins w:id="2270" w:author="Arjan" w:date="2014-11-18T10:00:00Z"/>
          <w:noProof/>
        </w:rPr>
      </w:pPr>
      <w:bookmarkStart w:id="2271" w:name="_Toc404294041"/>
      <w:ins w:id="2272" w:author="Arjan" w:date="2014-11-18T10:00:00Z">
        <w:r w:rsidRPr="00862276">
          <w:rPr>
            <w:noProof/>
          </w:rPr>
          <w:t>Termijnen</w:t>
        </w:r>
        <w:bookmarkEnd w:id="2271"/>
      </w:ins>
    </w:p>
    <w:p w:rsidR="00862276" w:rsidRDefault="00862276" w:rsidP="007E5384">
      <w:pPr>
        <w:rPr>
          <w:ins w:id="2273" w:author="Arjan" w:date="2014-11-18T10:00:00Z"/>
          <w:lang w:val="nl-NL"/>
        </w:rPr>
      </w:pPr>
      <w:ins w:id="2274" w:author="Arjan" w:date="2014-11-18T10:00:00Z">
        <w:r w:rsidRPr="00862276">
          <w:rPr>
            <w:lang w:val="nl-NL"/>
          </w:rPr>
          <w:t xml:space="preserve">Zowel in het RGBZ als in het ImZTC komen attributen voor waarmee de tijdsduur van een behandeltermijn aangegeven kan worden: 'Doorlooptijd behandeling' en 'Servicenorm behandeling' </w:t>
        </w:r>
        <w:r w:rsidRPr="00862276">
          <w:rPr>
            <w:lang w:val="nl-NL"/>
          </w:rPr>
          <w:lastRenderedPageBreak/>
          <w:t xml:space="preserve">bij het Zaaktype </w:t>
        </w:r>
        <w:r>
          <w:rPr>
            <w:lang w:val="nl-NL"/>
          </w:rPr>
          <w:t>(</w:t>
        </w:r>
        <w:r w:rsidRPr="00862276">
          <w:rPr>
            <w:lang w:val="nl-NL"/>
          </w:rPr>
          <w:t>en 'Doorlooptijd status' bij Statustype</w:t>
        </w:r>
        <w:r>
          <w:rPr>
            <w:lang w:val="nl-NL"/>
          </w:rPr>
          <w:t>)</w:t>
        </w:r>
        <w:r w:rsidRPr="00862276">
          <w:rPr>
            <w:lang w:val="nl-NL"/>
          </w:rPr>
          <w:t xml:space="preserve">. In RGBZ 1.0 (anno 2010) zijn deze termijnen gesteld in werkbare dagen. In het ImZTC (anno 2013) zijn deze gesteld in kalenderdagen. De reden </w:t>
        </w:r>
        <w:r w:rsidR="007E5384">
          <w:rPr>
            <w:lang w:val="nl-NL"/>
          </w:rPr>
          <w:t>voor het doorvoeren van</w:t>
        </w:r>
        <w:r w:rsidRPr="00862276">
          <w:rPr>
            <w:lang w:val="nl-NL"/>
          </w:rPr>
          <w:t xml:space="preserve"> deze wijziging (t.o.v. het RGBZ 1.0) </w:t>
        </w:r>
        <w:r w:rsidR="007E5384">
          <w:rPr>
            <w:lang w:val="nl-NL"/>
          </w:rPr>
          <w:t>wa</w:t>
        </w:r>
        <w:r w:rsidRPr="00862276">
          <w:rPr>
            <w:lang w:val="nl-NL"/>
          </w:rPr>
          <w:t xml:space="preserve">s </w:t>
        </w:r>
        <w:r w:rsidR="007E5384">
          <w:rPr>
            <w:lang w:val="nl-NL"/>
          </w:rPr>
          <w:t xml:space="preserve">gelegen in </w:t>
        </w:r>
        <w:r w:rsidRPr="00862276">
          <w:rPr>
            <w:lang w:val="nl-NL"/>
          </w:rPr>
          <w:t xml:space="preserve">de AWB </w:t>
        </w:r>
        <w:r>
          <w:rPr>
            <w:lang w:val="nl-NL"/>
          </w:rPr>
          <w:t xml:space="preserve">(Algemene Wet Bestuursrecht) </w:t>
        </w:r>
        <w:r w:rsidRPr="00862276">
          <w:rPr>
            <w:lang w:val="nl-NL"/>
          </w:rPr>
          <w:t xml:space="preserve">waar men het bijvoorbeeld heeft over een termijn van 6 weken (of 42 dagen). </w:t>
        </w:r>
        <w:r w:rsidR="007E5384">
          <w:rPr>
            <w:lang w:val="nl-NL"/>
          </w:rPr>
          <w:t>In de praktijk blijkt evenwel een</w:t>
        </w:r>
        <w:r w:rsidRPr="00862276">
          <w:rPr>
            <w:lang w:val="nl-NL"/>
          </w:rPr>
          <w:t xml:space="preserve"> behoefte om een doorlooptijd (ook) in werkbare dagen te kunnen specificeren. </w:t>
        </w:r>
        <w:r w:rsidR="007E5384">
          <w:rPr>
            <w:lang w:val="nl-NL"/>
          </w:rPr>
          <w:t>Hiervan is sprake in bepaalde specifieke wetgeving, zoals de Wet op de lijkbezorging. Om beide varianten te kunnen ondersteunen is het noodzakelijk om van een termijn</w:t>
        </w:r>
        <w:r w:rsidRPr="00862276">
          <w:rPr>
            <w:lang w:val="nl-NL"/>
          </w:rPr>
          <w:t xml:space="preserve"> aan te kunnen geven wat de eenheid </w:t>
        </w:r>
        <w:r w:rsidR="007E5384">
          <w:rPr>
            <w:lang w:val="nl-NL"/>
          </w:rPr>
          <w:t xml:space="preserve">daarvan </w:t>
        </w:r>
        <w:r w:rsidRPr="00862276">
          <w:rPr>
            <w:lang w:val="nl-NL"/>
          </w:rPr>
          <w:t xml:space="preserve">is: werkdagen, kalenderdagen, maanden of jaren. </w:t>
        </w:r>
        <w:r w:rsidR="007E5384">
          <w:rPr>
            <w:lang w:val="nl-NL"/>
          </w:rPr>
          <w:t>Een termijn in weken is te specificeren in kalenderdagen. Dit betekent de toevoeging van een eenheid-attribuut bij elk termijn-attribuut</w:t>
        </w:r>
        <w:r w:rsidR="002A3D94">
          <w:rPr>
            <w:lang w:val="nl-NL"/>
          </w:rPr>
          <w:t xml:space="preserve"> en het onderbrengen van beide attributen in een groepattribuut</w:t>
        </w:r>
        <w:r w:rsidRPr="00862276">
          <w:rPr>
            <w:lang w:val="nl-NL"/>
          </w:rPr>
          <w:t>.</w:t>
        </w:r>
      </w:ins>
    </w:p>
    <w:p w:rsidR="00DB1D7F" w:rsidRPr="00BE10FF" w:rsidRDefault="00DB1D7F" w:rsidP="00DB1D7F">
      <w:pPr>
        <w:widowControl w:val="0"/>
        <w:autoSpaceDE w:val="0"/>
        <w:autoSpaceDN w:val="0"/>
        <w:adjustRightInd w:val="0"/>
        <w:spacing w:before="240" w:after="60" w:line="240" w:lineRule="auto"/>
        <w:outlineLvl w:val="3"/>
        <w:rPr>
          <w:rFonts w:ascii="Arial" w:hAnsi="Arial" w:cs="Arial"/>
          <w:b/>
          <w:color w:val="004080"/>
          <w:sz w:val="24"/>
          <w:szCs w:val="24"/>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del w:id="2275" w:author="Arjan" w:date="2014-11-18T10:00:00Z">
        <w:r w:rsidR="006E6826">
          <w:rPr>
            <w:rFonts w:ascii="Arial" w:eastAsia="Times New Roman" w:hAnsi="Arial" w:cs="Arial"/>
            <w:b/>
            <w:color w:val="004080"/>
            <w:sz w:val="24"/>
            <w:szCs w:val="24"/>
            <w:lang w:eastAsia="nl-NL"/>
          </w:rPr>
          <w:delText>Attribuutsoort</w:delText>
        </w:r>
      </w:del>
      <w:ins w:id="2276" w:author="Arjan" w:date="2014-11-18T10:00:00Z">
        <w:r w:rsidR="002A3D94">
          <w:rPr>
            <w:rFonts w:ascii="Arial" w:eastAsia="Times New Roman" w:hAnsi="Arial" w:cs="Arial"/>
            <w:b/>
            <w:color w:val="004080"/>
            <w:sz w:val="24"/>
            <w:szCs w:val="24"/>
            <w:lang w:eastAsia="nl-NL"/>
          </w:rPr>
          <w:t>Groepa</w:t>
        </w:r>
        <w:r>
          <w:rPr>
            <w:rFonts w:ascii="Arial" w:eastAsia="Times New Roman" w:hAnsi="Arial" w:cs="Arial"/>
            <w:b/>
            <w:color w:val="004080"/>
            <w:sz w:val="24"/>
            <w:szCs w:val="24"/>
            <w:lang w:eastAsia="nl-NL"/>
          </w:rPr>
          <w:t>ttribuutsoort</w:t>
        </w:r>
      </w:ins>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B47636" w:rsidRPr="00BE10FF">
        <w:rPr>
          <w:rFonts w:ascii="Arial" w:hAnsi="Arial" w:cs="Arial"/>
          <w:b/>
          <w:color w:val="004080"/>
          <w:sz w:val="24"/>
          <w:szCs w:val="24"/>
        </w:rPr>
        <w:fldChar w:fldCharType="begin" w:fldLock="1"/>
      </w:r>
      <w:r w:rsidRPr="00BE10FF">
        <w:rPr>
          <w:rFonts w:ascii="Arial" w:hAnsi="Arial" w:cs="Arial"/>
          <w:b/>
          <w:color w:val="004080"/>
          <w:sz w:val="24"/>
          <w:szCs w:val="24"/>
        </w:rPr>
        <w:instrText>MERGEFIELD Att.Name</w:instrText>
      </w:r>
      <w:r w:rsidR="00B47636" w:rsidRPr="00BE10FF">
        <w:rPr>
          <w:rFonts w:ascii="Arial" w:hAnsi="Arial" w:cs="Arial"/>
          <w:b/>
          <w:color w:val="004080"/>
          <w:sz w:val="24"/>
          <w:szCs w:val="24"/>
        </w:rPr>
        <w:fldChar w:fldCharType="separate"/>
      </w:r>
      <w:r w:rsidRPr="00BE10FF">
        <w:rPr>
          <w:rFonts w:ascii="Arial" w:hAnsi="Arial" w:cs="Arial"/>
          <w:b/>
          <w:color w:val="004080"/>
          <w:sz w:val="24"/>
          <w:szCs w:val="24"/>
        </w:rPr>
        <w:t>Doorlooptijd behandeling</w:t>
      </w:r>
      <w:r w:rsidR="00B47636" w:rsidRPr="00BE10FF">
        <w:rPr>
          <w:rFonts w:ascii="Arial" w:hAnsi="Arial" w:cs="Arial"/>
          <w:b/>
          <w:color w:val="004080"/>
          <w:sz w:val="24"/>
          <w:szCs w:val="24"/>
        </w:rPr>
        <w:fldChar w:fldCharType="end"/>
      </w:r>
    </w:p>
    <w:tbl>
      <w:tblPr>
        <w:tblW w:w="9360" w:type="dxa"/>
        <w:tblInd w:w="60" w:type="dxa"/>
        <w:tblLayout w:type="fixed"/>
        <w:tblCellMar>
          <w:left w:w="60" w:type="dxa"/>
          <w:right w:w="60" w:type="dxa"/>
        </w:tblCellMar>
        <w:tblLook w:val="0000"/>
      </w:tblPr>
      <w:tblGrid>
        <w:gridCol w:w="3330"/>
        <w:gridCol w:w="6030"/>
      </w:tblGrid>
      <w:tr w:rsidR="00DB1D7F" w:rsidRPr="00BE10FF" w:rsidTr="00DB1D7F">
        <w:trPr>
          <w:trHeight w:val="230"/>
        </w:trPr>
        <w:tc>
          <w:tcPr>
            <w:tcW w:w="33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Naam </w:t>
            </w:r>
          </w:p>
        </w:tc>
        <w:tc>
          <w:tcPr>
            <w:tcW w:w="6030" w:type="dxa"/>
            <w:tcBorders>
              <w:top w:val="nil"/>
              <w:left w:val="nil"/>
              <w:bottom w:val="nil"/>
              <w:right w:val="nil"/>
            </w:tcBorders>
          </w:tcPr>
          <w:p w:rsidR="00DB1D7F" w:rsidRPr="00BE10FF" w:rsidRDefault="00B47636"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DB1D7F" w:rsidRPr="00BE10FF">
              <w:rPr>
                <w:rFonts w:ascii="Arial" w:hAnsi="Arial" w:cs="Arial"/>
                <w:szCs w:val="24"/>
                <w:lang w:val="en-AU"/>
              </w:rPr>
              <w:instrText xml:space="preserve">MERGEFIELD </w:instrText>
            </w:r>
            <w:r w:rsidR="00DB1D7F" w:rsidRPr="00BE10FF">
              <w:rPr>
                <w:rFonts w:ascii="Calibri" w:hAnsi="Calibri" w:cs="Arial"/>
                <w:color w:val="0F0F0F"/>
                <w:szCs w:val="24"/>
              </w:rPr>
              <w:instrText>Att.Name</w:instrText>
            </w:r>
            <w:r w:rsidRPr="00BE10FF">
              <w:rPr>
                <w:rFonts w:ascii="Arial" w:hAnsi="Arial" w:cs="Arial"/>
                <w:szCs w:val="24"/>
                <w:lang w:val="en-AU"/>
              </w:rPr>
              <w:fldChar w:fldCharType="separate"/>
            </w:r>
            <w:r w:rsidR="00DB1D7F" w:rsidRPr="00BE10FF">
              <w:rPr>
                <w:rFonts w:ascii="Calibri" w:hAnsi="Calibri" w:cs="Arial"/>
                <w:color w:val="0F0F0F"/>
                <w:szCs w:val="24"/>
              </w:rPr>
              <w:t>Doorlooptijd behandeling</w:t>
            </w:r>
            <w:r w:rsidRPr="00BE10FF">
              <w:rPr>
                <w:rFonts w:ascii="Arial" w:hAnsi="Arial" w:cs="Arial"/>
                <w:szCs w:val="24"/>
                <w:lang w:val="en-AU"/>
              </w:rPr>
              <w:fldChar w:fldCharType="end"/>
            </w:r>
          </w:p>
        </w:tc>
      </w:tr>
      <w:tr w:rsidR="00DB1D7F" w:rsidRPr="00BE10FF" w:rsidTr="00DB1D7F">
        <w:tc>
          <w:tcPr>
            <w:tcW w:w="33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w:t>
            </w:r>
          </w:p>
        </w:tc>
        <w:tc>
          <w:tcPr>
            <w:tcW w:w="60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DB1D7F" w:rsidRPr="00BE10FF" w:rsidTr="00DB1D7F">
        <w:tc>
          <w:tcPr>
            <w:tcW w:w="33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Code </w:t>
            </w:r>
          </w:p>
        </w:tc>
        <w:tc>
          <w:tcPr>
            <w:tcW w:w="60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F0F0F"/>
                <w:szCs w:val="24"/>
              </w:rPr>
            </w:pPr>
          </w:p>
        </w:tc>
      </w:tr>
      <w:tr w:rsidR="00DB1D7F" w:rsidRPr="00BE10FF" w:rsidTr="00DB1D7F">
        <w:tc>
          <w:tcPr>
            <w:tcW w:w="33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XML-tag </w:t>
            </w:r>
          </w:p>
        </w:tc>
        <w:tc>
          <w:tcPr>
            <w:tcW w:w="6030" w:type="dxa"/>
            <w:tcBorders>
              <w:top w:val="nil"/>
              <w:left w:val="nil"/>
              <w:bottom w:val="nil"/>
              <w:right w:val="nil"/>
            </w:tcBorders>
          </w:tcPr>
          <w:p w:rsidR="00DB1D7F" w:rsidRPr="00BE10FF" w:rsidRDefault="00B47636"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DB1D7F" w:rsidRPr="00BE10FF">
              <w:rPr>
                <w:rFonts w:ascii="Arial" w:hAnsi="Arial" w:cs="Arial"/>
                <w:szCs w:val="24"/>
                <w:lang w:val="en-AU"/>
              </w:rPr>
              <w:instrText xml:space="preserve">MERGEFIELD </w:instrText>
            </w:r>
            <w:r w:rsidR="00DB1D7F" w:rsidRPr="00BE10FF">
              <w:rPr>
                <w:rFonts w:ascii="Calibri" w:hAnsi="Calibri" w:cs="Arial"/>
                <w:color w:val="0F0F0F"/>
                <w:szCs w:val="24"/>
              </w:rPr>
              <w:instrText>Att.Alias</w:instrText>
            </w:r>
            <w:r w:rsidRPr="00BE10FF">
              <w:rPr>
                <w:rFonts w:ascii="Arial" w:hAnsi="Arial" w:cs="Arial"/>
                <w:szCs w:val="24"/>
                <w:lang w:val="en-AU"/>
              </w:rPr>
              <w:fldChar w:fldCharType="separate"/>
            </w:r>
            <w:r w:rsidR="00DB1D7F" w:rsidRPr="00BE10FF">
              <w:rPr>
                <w:rFonts w:ascii="Calibri" w:hAnsi="Calibri" w:cs="Arial"/>
                <w:color w:val="0F0F0F"/>
                <w:szCs w:val="24"/>
              </w:rPr>
              <w:t>doorlooptijd</w:t>
            </w:r>
            <w:r w:rsidRPr="00BE10FF">
              <w:rPr>
                <w:rFonts w:ascii="Arial" w:hAnsi="Arial" w:cs="Arial"/>
                <w:szCs w:val="24"/>
                <w:lang w:val="en-AU"/>
              </w:rPr>
              <w:fldChar w:fldCharType="end"/>
            </w:r>
          </w:p>
        </w:tc>
      </w:tr>
      <w:tr w:rsidR="00DB1D7F" w:rsidRPr="00BE10FF" w:rsidTr="00DB1D7F">
        <w:tc>
          <w:tcPr>
            <w:tcW w:w="33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Definitie </w:t>
            </w:r>
          </w:p>
        </w:tc>
        <w:tc>
          <w:tcPr>
            <w:tcW w:w="6030" w:type="dxa"/>
            <w:tcBorders>
              <w:top w:val="nil"/>
              <w:left w:val="nil"/>
              <w:bottom w:val="nil"/>
              <w:right w:val="nil"/>
            </w:tcBorders>
          </w:tcPr>
          <w:p w:rsidR="00DB1D7F" w:rsidRPr="00BE10FF" w:rsidRDefault="00B47636"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DB1D7F" w:rsidRPr="00BE10FF">
              <w:rPr>
                <w:rFonts w:ascii="Arial" w:hAnsi="Arial" w:cs="Arial"/>
                <w:szCs w:val="24"/>
              </w:rPr>
              <w:instrText xml:space="preserve">MERGEFIELD </w:instrText>
            </w:r>
            <w:r w:rsidR="00DB1D7F" w:rsidRPr="00BE10FF">
              <w:rPr>
                <w:rFonts w:ascii="Calibri" w:hAnsi="Calibri" w:cs="Arial"/>
                <w:color w:val="0F0F0F"/>
                <w:szCs w:val="24"/>
              </w:rPr>
              <w:instrText>Att.Notes</w:instrText>
            </w:r>
            <w:r w:rsidRPr="00BE10FF">
              <w:rPr>
                <w:rFonts w:ascii="Arial" w:hAnsi="Arial" w:cs="Arial"/>
                <w:szCs w:val="24"/>
                <w:lang w:val="en-AU"/>
              </w:rPr>
              <w:fldChar w:fldCharType="separate"/>
            </w:r>
            <w:r w:rsidR="00DB1D7F" w:rsidRPr="00BE10FF">
              <w:rPr>
                <w:rFonts w:ascii="Calibri" w:hAnsi="Calibri" w:cs="Arial"/>
                <w:color w:val="0F0F0F"/>
                <w:szCs w:val="24"/>
              </w:rPr>
              <w:t>De periode waarbinnen volgens wet- en regelgeving een ZAAK van het ZAAKTYPE afgerond dient te zijn.</w:t>
            </w:r>
            <w:r w:rsidRPr="00BE10FF">
              <w:rPr>
                <w:rFonts w:ascii="Arial" w:hAnsi="Arial" w:cs="Arial"/>
                <w:szCs w:val="24"/>
                <w:lang w:val="en-AU"/>
              </w:rPr>
              <w:fldChar w:fldCharType="end"/>
            </w:r>
          </w:p>
        </w:tc>
      </w:tr>
      <w:tr w:rsidR="00DB1D7F" w:rsidRPr="00BE10FF" w:rsidTr="00DB1D7F">
        <w:trPr>
          <w:trHeight w:val="230"/>
        </w:trPr>
        <w:tc>
          <w:tcPr>
            <w:tcW w:w="33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definitie </w:t>
            </w:r>
          </w:p>
        </w:tc>
        <w:tc>
          <w:tcPr>
            <w:tcW w:w="60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DB1D7F" w:rsidRPr="00BE10FF" w:rsidTr="00DB1D7F">
        <w:tc>
          <w:tcPr>
            <w:tcW w:w="33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Datum opname </w:t>
            </w:r>
          </w:p>
        </w:tc>
        <w:tc>
          <w:tcPr>
            <w:tcW w:w="60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1 juni 2008</w:t>
            </w:r>
          </w:p>
        </w:tc>
      </w:tr>
      <w:tr w:rsidR="003D5F9A" w:rsidRPr="00BE10FF" w:rsidTr="00DB1D7F">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Pr>
                <w:rFonts w:ascii="Calibri" w:hAnsi="Calibri" w:cs="Arial"/>
                <w:b/>
                <w:color w:val="000000"/>
                <w:szCs w:val="24"/>
              </w:rPr>
              <w:t>Toelichting</w:t>
            </w:r>
          </w:p>
        </w:tc>
        <w:tc>
          <w:tcPr>
            <w:tcW w:w="6030" w:type="dxa"/>
            <w:tcBorders>
              <w:top w:val="nil"/>
              <w:left w:val="nil"/>
              <w:bottom w:val="nil"/>
              <w:right w:val="nil"/>
            </w:tcBorders>
          </w:tcPr>
          <w:p w:rsidR="003D5F9A" w:rsidRPr="00BE10FF" w:rsidRDefault="006E6826" w:rsidP="002A3D94">
            <w:pPr>
              <w:widowControl w:val="0"/>
              <w:autoSpaceDE w:val="0"/>
              <w:autoSpaceDN w:val="0"/>
              <w:adjustRightInd w:val="0"/>
              <w:spacing w:line="240" w:lineRule="auto"/>
              <w:rPr>
                <w:rFonts w:ascii="Calibri" w:hAnsi="Calibri" w:cs="Arial"/>
                <w:color w:val="0F0F0F"/>
                <w:szCs w:val="24"/>
              </w:rPr>
            </w:pPr>
            <w:del w:id="2277" w:author="Arjan" w:date="2014-11-18T10:00:00Z">
              <w:r w:rsidRPr="00BE10FF">
                <w:rPr>
                  <w:rFonts w:ascii="Calibri" w:hAnsi="Calibri" w:cs="Arial"/>
                  <w:color w:val="0F0F0F"/>
                  <w:szCs w:val="24"/>
                </w:rPr>
                <w:delText xml:space="preserve">De periode is in kalenderdagen; zie voor een definitie van dit begrip de AWB. </w:delText>
              </w:r>
            </w:del>
            <w:ins w:id="2278" w:author="Arjan" w:date="2014-11-18T10:00:00Z">
              <w:r w:rsidR="003D5F9A" w:rsidRPr="00BE10FF">
                <w:rPr>
                  <w:rFonts w:ascii="Calibri" w:hAnsi="Calibri" w:cs="Arial"/>
                  <w:color w:val="0F0F0F"/>
                  <w:szCs w:val="24"/>
                </w:rPr>
                <w:t>De periode</w:t>
              </w:r>
              <w:r w:rsidR="002A3D94">
                <w:rPr>
                  <w:rFonts w:ascii="Calibri" w:hAnsi="Calibri" w:cs="Arial"/>
                  <w:color w:val="0F0F0F"/>
                  <w:szCs w:val="24"/>
                </w:rPr>
                <w:t xml:space="preserve"> wordt gespecificeerd met twee attribuutsoorten: voor de duur van de periode (bijvoorbeeld 3) en voor de eenheid waarin de duur gesteld is (bijvoorbeeld werkdagen)</w:t>
              </w:r>
              <w:r w:rsidR="003D5F9A" w:rsidRPr="00BE10FF">
                <w:rPr>
                  <w:rFonts w:ascii="Calibri" w:hAnsi="Calibri" w:cs="Arial"/>
                  <w:color w:val="0F0F0F"/>
                  <w:szCs w:val="24"/>
                </w:rPr>
                <w:t xml:space="preserve">. </w:t>
              </w:r>
              <w:r w:rsidR="003D5F9A">
                <w:rPr>
                  <w:rFonts w:ascii="Calibri" w:hAnsi="Calibri" w:cs="Arial"/>
                  <w:color w:val="0F0F0F"/>
                  <w:szCs w:val="24"/>
                </w:rPr>
                <w:br/>
              </w:r>
            </w:ins>
            <w:r w:rsidR="003D5F9A" w:rsidRPr="00BE10FF">
              <w:rPr>
                <w:rFonts w:ascii="Calibri" w:hAnsi="Calibri" w:cs="Arial"/>
                <w:color w:val="0F0F0F"/>
                <w:szCs w:val="24"/>
              </w:rPr>
              <w:t>De startdatum van de zaak markeert de eerste dag. De uiterlijke einddatum van de zaak markeert de laatste dag.</w:t>
            </w:r>
          </w:p>
        </w:tc>
      </w:tr>
      <w:tr w:rsidR="006E6826" w:rsidRPr="00BE10FF" w:rsidTr="00C07477">
        <w:trPr>
          <w:del w:id="2279" w:author="Arjan" w:date="2014-11-18T10:00:00Z"/>
        </w:trPr>
        <w:tc>
          <w:tcPr>
            <w:tcW w:w="3330" w:type="dxa"/>
            <w:tcBorders>
              <w:top w:val="nil"/>
              <w:left w:val="nil"/>
              <w:bottom w:val="nil"/>
              <w:right w:val="nil"/>
            </w:tcBorders>
          </w:tcPr>
          <w:p w:rsidR="006E6826" w:rsidRPr="00BE10FF" w:rsidRDefault="006E6826" w:rsidP="00C07477">
            <w:pPr>
              <w:widowControl w:val="0"/>
              <w:autoSpaceDE w:val="0"/>
              <w:autoSpaceDN w:val="0"/>
              <w:adjustRightInd w:val="0"/>
              <w:spacing w:line="240" w:lineRule="auto"/>
              <w:rPr>
                <w:del w:id="2280" w:author="Arjan" w:date="2014-11-18T10:00:00Z"/>
                <w:rFonts w:ascii="Calibri" w:hAnsi="Calibri" w:cs="Arial"/>
                <w:color w:val="000000"/>
                <w:szCs w:val="24"/>
              </w:rPr>
            </w:pPr>
            <w:del w:id="2281" w:author="Arjan" w:date="2014-11-18T10:00:00Z">
              <w:r w:rsidRPr="00BE10FF">
                <w:rPr>
                  <w:rFonts w:ascii="Calibri" w:hAnsi="Calibri" w:cs="Arial"/>
                  <w:b/>
                  <w:color w:val="000000"/>
                  <w:szCs w:val="24"/>
                </w:rPr>
                <w:delText xml:space="preserve">Formaat </w:delText>
              </w:r>
            </w:del>
          </w:p>
        </w:tc>
        <w:tc>
          <w:tcPr>
            <w:tcW w:w="6030" w:type="dxa"/>
            <w:tcBorders>
              <w:top w:val="nil"/>
              <w:left w:val="nil"/>
              <w:bottom w:val="nil"/>
              <w:right w:val="nil"/>
            </w:tcBorders>
          </w:tcPr>
          <w:p w:rsidR="006E6826" w:rsidRPr="00BE10FF" w:rsidRDefault="00B47636" w:rsidP="00C07477">
            <w:pPr>
              <w:widowControl w:val="0"/>
              <w:autoSpaceDE w:val="0"/>
              <w:autoSpaceDN w:val="0"/>
              <w:adjustRightInd w:val="0"/>
              <w:spacing w:line="240" w:lineRule="auto"/>
              <w:rPr>
                <w:del w:id="2282" w:author="Arjan" w:date="2014-11-18T10:00:00Z"/>
                <w:rFonts w:ascii="Calibri" w:hAnsi="Calibri" w:cs="Arial"/>
                <w:color w:val="0F0F0F"/>
                <w:szCs w:val="24"/>
              </w:rPr>
            </w:pPr>
            <w:del w:id="2283" w:author="Arjan" w:date="2014-11-18T10:00:00Z">
              <w:r w:rsidRPr="00BE10FF">
                <w:rPr>
                  <w:rFonts w:ascii="Arial" w:hAnsi="Arial" w:cs="Arial"/>
                  <w:szCs w:val="24"/>
                  <w:lang w:val="en-AU"/>
                </w:rPr>
                <w:fldChar w:fldCharType="begin" w:fldLock="1"/>
              </w:r>
              <w:r w:rsidR="006E6826" w:rsidRPr="00BE10FF">
                <w:rPr>
                  <w:rFonts w:ascii="Arial" w:hAnsi="Arial" w:cs="Arial"/>
                  <w:szCs w:val="24"/>
                  <w:lang w:val="en-AU"/>
                </w:rPr>
                <w:delInstrText xml:space="preserve">MERGEFIELD </w:delInstrText>
              </w:r>
              <w:r w:rsidR="006E6826" w:rsidRPr="00BE10FF">
                <w:rPr>
                  <w:rFonts w:ascii="Calibri" w:hAnsi="Calibri" w:cs="Arial"/>
                  <w:color w:val="0F0F0F"/>
                  <w:szCs w:val="24"/>
                </w:rPr>
                <w:delInstrText>Att.Type</w:delInstrText>
              </w:r>
              <w:r w:rsidRPr="00BE10FF">
                <w:rPr>
                  <w:rFonts w:ascii="Arial" w:hAnsi="Arial" w:cs="Arial"/>
                  <w:szCs w:val="24"/>
                  <w:lang w:val="en-AU"/>
                </w:rPr>
                <w:fldChar w:fldCharType="separate"/>
              </w:r>
              <w:r w:rsidR="006E6826" w:rsidRPr="00BE10FF">
                <w:rPr>
                  <w:rFonts w:ascii="Calibri" w:hAnsi="Calibri" w:cs="Arial"/>
                  <w:color w:val="0F0F0F"/>
                  <w:szCs w:val="24"/>
                </w:rPr>
                <w:delText>N3</w:delText>
              </w:r>
              <w:r w:rsidRPr="00BE10FF">
                <w:rPr>
                  <w:rFonts w:ascii="Arial" w:hAnsi="Arial" w:cs="Arial"/>
                  <w:szCs w:val="24"/>
                  <w:lang w:val="en-AU"/>
                </w:rPr>
                <w:fldChar w:fldCharType="end"/>
              </w:r>
            </w:del>
          </w:p>
        </w:tc>
      </w:tr>
      <w:tr w:rsidR="006E6826" w:rsidRPr="00BE10FF" w:rsidTr="00C07477">
        <w:trPr>
          <w:trHeight w:val="230"/>
          <w:del w:id="2284" w:author="Arjan" w:date="2014-11-18T10:00:00Z"/>
        </w:trPr>
        <w:tc>
          <w:tcPr>
            <w:tcW w:w="3330" w:type="dxa"/>
            <w:tcBorders>
              <w:top w:val="nil"/>
              <w:left w:val="nil"/>
              <w:bottom w:val="nil"/>
              <w:right w:val="nil"/>
            </w:tcBorders>
          </w:tcPr>
          <w:p w:rsidR="006E6826" w:rsidRPr="00BE10FF" w:rsidRDefault="006E6826" w:rsidP="00C07477">
            <w:pPr>
              <w:widowControl w:val="0"/>
              <w:autoSpaceDE w:val="0"/>
              <w:autoSpaceDN w:val="0"/>
              <w:adjustRightInd w:val="0"/>
              <w:spacing w:line="240" w:lineRule="auto"/>
              <w:rPr>
                <w:del w:id="2285" w:author="Arjan" w:date="2014-11-18T10:00:00Z"/>
                <w:rFonts w:ascii="Calibri" w:hAnsi="Calibri" w:cs="Arial"/>
                <w:color w:val="000000"/>
                <w:szCs w:val="24"/>
              </w:rPr>
            </w:pPr>
            <w:del w:id="2286" w:author="Arjan" w:date="2014-11-18T10:00:00Z">
              <w:r w:rsidRPr="00BE10FF">
                <w:rPr>
                  <w:rFonts w:ascii="Calibri" w:hAnsi="Calibri" w:cs="Arial"/>
                  <w:b/>
                  <w:color w:val="000000"/>
                  <w:szCs w:val="24"/>
                </w:rPr>
                <w:delText>Waardenverzameling</w:delText>
              </w:r>
            </w:del>
          </w:p>
        </w:tc>
        <w:tc>
          <w:tcPr>
            <w:tcW w:w="6030" w:type="dxa"/>
            <w:tcBorders>
              <w:top w:val="nil"/>
              <w:left w:val="nil"/>
              <w:bottom w:val="nil"/>
              <w:right w:val="nil"/>
            </w:tcBorders>
          </w:tcPr>
          <w:p w:rsidR="006E6826" w:rsidRPr="00BE10FF" w:rsidRDefault="006E6826" w:rsidP="00C07477">
            <w:pPr>
              <w:widowControl w:val="0"/>
              <w:autoSpaceDE w:val="0"/>
              <w:autoSpaceDN w:val="0"/>
              <w:adjustRightInd w:val="0"/>
              <w:spacing w:line="240" w:lineRule="auto"/>
              <w:rPr>
                <w:del w:id="2287" w:author="Arjan" w:date="2014-11-18T10:00:00Z"/>
                <w:rFonts w:ascii="Calibri" w:hAnsi="Calibri" w:cs="Arial"/>
                <w:color w:val="0F0F0F"/>
                <w:szCs w:val="24"/>
              </w:rPr>
            </w:pPr>
            <w:del w:id="2288" w:author="Arjan" w:date="2014-11-18T10:00:00Z">
              <w:r w:rsidRPr="00BE10FF">
                <w:rPr>
                  <w:rFonts w:ascii="Calibri" w:hAnsi="Calibri" w:cs="Arial"/>
                  <w:color w:val="0F0F0F"/>
                  <w:szCs w:val="24"/>
                </w:rPr>
                <w:delText>1-999 kalenderdagen</w:delText>
              </w:r>
            </w:del>
          </w:p>
        </w:tc>
      </w:tr>
      <w:tr w:rsidR="00DB1D7F" w:rsidRPr="00BE10FF" w:rsidTr="00DB1D7F">
        <w:trPr>
          <w:trHeight w:val="215"/>
        </w:trPr>
        <w:tc>
          <w:tcPr>
            <w:tcW w:w="33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materiële historie</w:t>
            </w:r>
          </w:p>
        </w:tc>
        <w:tc>
          <w:tcPr>
            <w:tcW w:w="60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Ja</w:t>
            </w:r>
          </w:p>
        </w:tc>
      </w:tr>
      <w:tr w:rsidR="00DB1D7F" w:rsidRPr="00BE10FF" w:rsidTr="00DB1D7F">
        <w:trPr>
          <w:trHeight w:val="230"/>
        </w:trPr>
        <w:tc>
          <w:tcPr>
            <w:tcW w:w="33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formele historie</w:t>
            </w:r>
          </w:p>
        </w:tc>
        <w:tc>
          <w:tcPr>
            <w:tcW w:w="60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rsidTr="00DB1D7F">
        <w:trPr>
          <w:trHeight w:val="230"/>
        </w:trPr>
        <w:tc>
          <w:tcPr>
            <w:tcW w:w="33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Aanduiding gebeurtenis</w:t>
            </w:r>
          </w:p>
        </w:tc>
        <w:tc>
          <w:tcPr>
            <w:tcW w:w="60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rsidTr="00DB1D7F">
        <w:trPr>
          <w:trHeight w:val="230"/>
        </w:trPr>
        <w:tc>
          <w:tcPr>
            <w:tcW w:w="33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brondocument</w:t>
            </w:r>
          </w:p>
        </w:tc>
        <w:tc>
          <w:tcPr>
            <w:tcW w:w="60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F0F0F"/>
                <w:szCs w:val="24"/>
              </w:rPr>
            </w:pPr>
          </w:p>
        </w:tc>
      </w:tr>
      <w:tr w:rsidR="00DB1D7F" w:rsidRPr="00BE10FF" w:rsidTr="00DB1D7F">
        <w:trPr>
          <w:trHeight w:val="230"/>
        </w:trPr>
        <w:tc>
          <w:tcPr>
            <w:tcW w:w="33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in onderzoek</w:t>
            </w:r>
          </w:p>
        </w:tc>
        <w:tc>
          <w:tcPr>
            <w:tcW w:w="60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rsidTr="00DB1D7F">
        <w:tc>
          <w:tcPr>
            <w:tcW w:w="33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strijdigheid/nietigheid</w:t>
            </w:r>
          </w:p>
        </w:tc>
        <w:tc>
          <w:tcPr>
            <w:tcW w:w="60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DB1D7F" w:rsidRPr="00BE10FF" w:rsidTr="00DB1D7F">
        <w:trPr>
          <w:trHeight w:val="230"/>
        </w:trPr>
        <w:tc>
          <w:tcPr>
            <w:tcW w:w="3330" w:type="dxa"/>
            <w:tcBorders>
              <w:top w:val="nil"/>
              <w:left w:val="nil"/>
              <w:bottom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kardinaliteit</w:t>
            </w:r>
          </w:p>
        </w:tc>
        <w:tc>
          <w:tcPr>
            <w:tcW w:w="6030" w:type="dxa"/>
            <w:tcBorders>
              <w:top w:val="nil"/>
              <w:left w:val="nil"/>
              <w:bottom w:val="nil"/>
              <w:right w:val="nil"/>
            </w:tcBorders>
          </w:tcPr>
          <w:p w:rsidR="00DB1D7F" w:rsidRPr="00BE10FF" w:rsidRDefault="00B47636"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DB1D7F" w:rsidRPr="00BE10FF">
              <w:rPr>
                <w:rFonts w:ascii="Arial" w:hAnsi="Arial" w:cs="Arial"/>
                <w:szCs w:val="24"/>
                <w:lang w:val="en-AU"/>
              </w:rPr>
              <w:instrText xml:space="preserve">MERGEFIELD </w:instrText>
            </w:r>
            <w:r w:rsidR="00DB1D7F" w:rsidRPr="00BE10FF">
              <w:rPr>
                <w:rFonts w:ascii="Calibri" w:hAnsi="Calibri" w:cs="Arial"/>
                <w:color w:val="0F0F0F"/>
                <w:szCs w:val="24"/>
              </w:rPr>
              <w:instrText>Att.LowerBound</w:instrText>
            </w:r>
            <w:r w:rsidRPr="00BE10FF">
              <w:rPr>
                <w:rFonts w:ascii="Arial" w:hAnsi="Arial" w:cs="Arial"/>
                <w:szCs w:val="24"/>
                <w:lang w:val="en-AU"/>
              </w:rPr>
              <w:fldChar w:fldCharType="separate"/>
            </w:r>
            <w:r w:rsidR="00DB1D7F" w:rsidRPr="00BE10FF">
              <w:rPr>
                <w:rFonts w:ascii="Calibri" w:hAnsi="Calibri" w:cs="Arial"/>
                <w:color w:val="0F0F0F"/>
                <w:szCs w:val="24"/>
              </w:rPr>
              <w:t>1</w:t>
            </w:r>
            <w:r w:rsidRPr="00BE10FF">
              <w:rPr>
                <w:rFonts w:ascii="Arial" w:hAnsi="Arial" w:cs="Arial"/>
                <w:szCs w:val="24"/>
                <w:lang w:val="en-AU"/>
              </w:rPr>
              <w:fldChar w:fldCharType="end"/>
            </w:r>
            <w:r w:rsidR="00DB1D7F" w:rsidRPr="00BE10FF">
              <w:rPr>
                <w:rFonts w:ascii="Calibri" w:hAnsi="Calibri" w:cs="Arial"/>
                <w:color w:val="0F0F0F"/>
                <w:szCs w:val="24"/>
              </w:rPr>
              <w:t xml:space="preserve"> - </w:t>
            </w:r>
            <w:r w:rsidRPr="00BE10FF">
              <w:rPr>
                <w:rFonts w:ascii="Calibri" w:hAnsi="Calibri" w:cs="Arial"/>
                <w:color w:val="0F0F0F"/>
                <w:szCs w:val="24"/>
              </w:rPr>
              <w:fldChar w:fldCharType="begin" w:fldLock="1"/>
            </w:r>
            <w:r w:rsidR="00DB1D7F" w:rsidRPr="00BE10FF">
              <w:rPr>
                <w:rFonts w:ascii="Calibri" w:hAnsi="Calibri" w:cs="Arial"/>
                <w:color w:val="0F0F0F"/>
                <w:szCs w:val="24"/>
              </w:rPr>
              <w:instrText>MERGEFIELD Att.UpperBound</w:instrText>
            </w:r>
            <w:r w:rsidRPr="00BE10FF">
              <w:rPr>
                <w:rFonts w:ascii="Calibri" w:hAnsi="Calibri" w:cs="Arial"/>
                <w:color w:val="0F0F0F"/>
                <w:szCs w:val="24"/>
              </w:rPr>
              <w:fldChar w:fldCharType="separate"/>
            </w:r>
            <w:r w:rsidR="00DB1D7F" w:rsidRPr="00BE10FF">
              <w:rPr>
                <w:rFonts w:ascii="Calibri" w:hAnsi="Calibri" w:cs="Arial"/>
                <w:color w:val="0F0F0F"/>
                <w:szCs w:val="24"/>
              </w:rPr>
              <w:t>1</w:t>
            </w:r>
            <w:r w:rsidRPr="00BE10FF">
              <w:rPr>
                <w:rFonts w:ascii="Calibri" w:hAnsi="Calibri" w:cs="Arial"/>
                <w:color w:val="0F0F0F"/>
                <w:szCs w:val="24"/>
              </w:rPr>
              <w:fldChar w:fldCharType="end"/>
            </w:r>
          </w:p>
        </w:tc>
      </w:tr>
      <w:tr w:rsidR="00DB1D7F" w:rsidRPr="00BE10FF" w:rsidTr="003D5F9A">
        <w:trPr>
          <w:trHeight w:val="230"/>
        </w:trPr>
        <w:tc>
          <w:tcPr>
            <w:tcW w:w="3330" w:type="dxa"/>
            <w:tcBorders>
              <w:top w:val="nil"/>
              <w:left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authentiek</w:t>
            </w:r>
          </w:p>
        </w:tc>
        <w:tc>
          <w:tcPr>
            <w:tcW w:w="6030" w:type="dxa"/>
            <w:tcBorders>
              <w:top w:val="nil"/>
              <w:left w:val="nil"/>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Gemeentelijk kerngegeven</w:t>
            </w:r>
          </w:p>
        </w:tc>
      </w:tr>
      <w:tr w:rsidR="00DB1D7F" w:rsidRPr="00BE10FF" w:rsidTr="003D5F9A">
        <w:trPr>
          <w:trHeight w:val="230"/>
        </w:trPr>
        <w:tc>
          <w:tcPr>
            <w:tcW w:w="3330" w:type="dxa"/>
            <w:tcBorders>
              <w:top w:val="nil"/>
              <w:left w:val="nil"/>
              <w:bottom w:val="single" w:sz="4" w:space="0" w:color="auto"/>
              <w:right w:val="nil"/>
            </w:tcBorders>
          </w:tcPr>
          <w:p w:rsidR="00DB1D7F" w:rsidRPr="00BE10FF" w:rsidRDefault="00DB1D7F"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lastRenderedPageBreak/>
              <w:t xml:space="preserve">Regels </w:t>
            </w:r>
          </w:p>
        </w:tc>
        <w:tc>
          <w:tcPr>
            <w:tcW w:w="6030" w:type="dxa"/>
            <w:tcBorders>
              <w:top w:val="nil"/>
              <w:left w:val="nil"/>
              <w:bottom w:val="single" w:sz="4" w:space="0" w:color="auto"/>
              <w:right w:val="nil"/>
            </w:tcBorders>
          </w:tcPr>
          <w:p w:rsidR="00DB1D7F" w:rsidRPr="00BE10FF" w:rsidRDefault="00DB1D7F"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De attribuutsoort verandert alleen van waarde (materiële historie) op een datum die gelijk is aan een Versiedatum van het zaaktype.</w:t>
            </w:r>
          </w:p>
        </w:tc>
      </w:tr>
    </w:tbl>
    <w:p w:rsidR="002B0381" w:rsidRDefault="002B0381" w:rsidP="006757BE">
      <w:pPr>
        <w:rPr>
          <w:del w:id="2289" w:author="Arjan" w:date="2014-11-18T10:00:00Z"/>
        </w:rPr>
      </w:pPr>
      <w:bookmarkStart w:id="2290" w:name="BKM_FEDE78EF_456A_4fb9_921F_3635440F8F64"/>
      <w:bookmarkEnd w:id="2290"/>
    </w:p>
    <w:p w:rsidR="002A3D94" w:rsidRPr="0083120B" w:rsidRDefault="002A3D94" w:rsidP="002A3D94">
      <w:pPr>
        <w:widowControl w:val="0"/>
        <w:autoSpaceDE w:val="0"/>
        <w:autoSpaceDN w:val="0"/>
        <w:adjustRightInd w:val="0"/>
        <w:spacing w:before="240" w:after="60" w:line="240" w:lineRule="auto"/>
        <w:outlineLvl w:val="3"/>
        <w:rPr>
          <w:ins w:id="2291" w:author="Arjan" w:date="2014-11-18T10:00:00Z"/>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del w:id="2292" w:author="Arjan" w:date="2014-11-18T10:00:00Z">
        <w:r w:rsidR="006E6826">
          <w:rPr>
            <w:rFonts w:ascii="Arial" w:eastAsia="Times New Roman" w:hAnsi="Arial" w:cs="Arial"/>
            <w:b/>
            <w:color w:val="004080"/>
            <w:sz w:val="24"/>
            <w:szCs w:val="24"/>
            <w:lang w:eastAsia="nl-NL"/>
          </w:rPr>
          <w:delText>Attribuutsoort</w:delText>
        </w:r>
      </w:del>
      <w:ins w:id="2293" w:author="Arjan" w:date="2014-11-18T10:00:00Z">
        <w:r>
          <w:rPr>
            <w:rFonts w:ascii="Arial" w:eastAsia="Times New Roman" w:hAnsi="Arial" w:cs="Arial"/>
            <w:b/>
            <w:color w:val="004080"/>
            <w:sz w:val="24"/>
            <w:szCs w:val="24"/>
            <w:lang w:eastAsia="nl-NL"/>
          </w:rPr>
          <w:t>Subattribuutsoort</w:t>
        </w:r>
      </w:ins>
      <w:r w:rsidR="00B47636" w:rsidRPr="00C13AFC">
        <w:rPr>
          <w:rFonts w:ascii="Arial" w:hAnsi="Arial" w:cs="Arial"/>
          <w:sz w:val="20"/>
          <w:szCs w:val="24"/>
          <w:lang w:val="en-AU" w:eastAsia="nl-NL"/>
        </w:rPr>
        <w:fldChar w:fldCharType="end"/>
      </w:r>
      <w:ins w:id="2294" w:author="Arjan" w:date="2014-11-18T10:00:00Z">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Periodeduur</w:t>
        </w:r>
      </w:ins>
    </w:p>
    <w:tbl>
      <w:tblPr>
        <w:tblW w:w="9360" w:type="dxa"/>
        <w:tblInd w:w="60" w:type="dxa"/>
        <w:tblLayout w:type="fixed"/>
        <w:tblCellMar>
          <w:left w:w="60" w:type="dxa"/>
          <w:right w:w="60" w:type="dxa"/>
        </w:tblCellMar>
        <w:tblLook w:val="0000"/>
      </w:tblPr>
      <w:tblGrid>
        <w:gridCol w:w="3780"/>
        <w:gridCol w:w="5580"/>
      </w:tblGrid>
      <w:tr w:rsidR="002A3D94" w:rsidRPr="00CD63CD" w:rsidTr="00A044C0">
        <w:trPr>
          <w:trHeight w:val="232"/>
          <w:ins w:id="2295" w:author="Arjan" w:date="2014-11-18T10:00:00Z"/>
        </w:trPr>
        <w:tc>
          <w:tcPr>
            <w:tcW w:w="3780" w:type="dxa"/>
            <w:tcBorders>
              <w:top w:val="single" w:sz="4" w:space="0" w:color="auto"/>
              <w:left w:val="nil"/>
              <w:bottom w:val="nil"/>
              <w:right w:val="nil"/>
            </w:tcBorders>
          </w:tcPr>
          <w:p w:rsidR="002A3D94" w:rsidRPr="00CD63CD" w:rsidRDefault="002A3D94" w:rsidP="00A044C0">
            <w:pPr>
              <w:autoSpaceDE w:val="0"/>
              <w:autoSpaceDN w:val="0"/>
              <w:adjustRightInd w:val="0"/>
              <w:spacing w:after="0" w:line="240" w:lineRule="auto"/>
              <w:rPr>
                <w:ins w:id="2296" w:author="Arjan" w:date="2014-11-18T10:00:00Z"/>
                <w:rFonts w:ascii="Arial" w:eastAsia="Times New Roman" w:hAnsi="Arial" w:cs="Arial"/>
                <w:color w:val="000000"/>
                <w:sz w:val="20"/>
                <w:szCs w:val="20"/>
              </w:rPr>
            </w:pPr>
            <w:ins w:id="2297" w:author="Arjan" w:date="2014-11-18T10:00: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2A3D94" w:rsidRPr="00CD63CD" w:rsidRDefault="002A3D94" w:rsidP="00A044C0">
            <w:pPr>
              <w:autoSpaceDE w:val="0"/>
              <w:autoSpaceDN w:val="0"/>
              <w:adjustRightInd w:val="0"/>
              <w:spacing w:after="0" w:line="240" w:lineRule="auto"/>
              <w:rPr>
                <w:ins w:id="2298" w:author="Arjan" w:date="2014-11-18T10:00:00Z"/>
                <w:rFonts w:ascii="Arial" w:eastAsia="Times New Roman" w:hAnsi="Arial" w:cs="Arial"/>
                <w:color w:val="000000"/>
                <w:sz w:val="20"/>
                <w:szCs w:val="20"/>
              </w:rPr>
            </w:pPr>
            <w:ins w:id="2299" w:author="Arjan" w:date="2014-11-18T10:00:00Z">
              <w:r>
                <w:rPr>
                  <w:rFonts w:ascii="Arial" w:hAnsi="Arial" w:cs="Arial"/>
                  <w:sz w:val="20"/>
                  <w:szCs w:val="20"/>
                  <w:lang w:val="en-AU"/>
                </w:rPr>
                <w:t>Periodeduur</w:t>
              </w:r>
            </w:ins>
          </w:p>
        </w:tc>
      </w:tr>
      <w:tr w:rsidR="002A3D94" w:rsidRPr="00CD63CD" w:rsidTr="00A044C0">
        <w:trPr>
          <w:trHeight w:val="232"/>
          <w:ins w:id="2300"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0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02" w:author="Arjan" w:date="2014-11-18T10:00:00Z"/>
                <w:rFonts w:ascii="Arial" w:eastAsia="Times New Roman" w:hAnsi="Arial" w:cs="Arial"/>
                <w:color w:val="000000"/>
                <w:sz w:val="20"/>
                <w:szCs w:val="20"/>
              </w:rPr>
            </w:pPr>
          </w:p>
        </w:tc>
      </w:tr>
      <w:tr w:rsidR="002A3D94" w:rsidRPr="00CD63CD" w:rsidTr="00A044C0">
        <w:trPr>
          <w:trHeight w:val="232"/>
          <w:ins w:id="2303"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04" w:author="Arjan" w:date="2014-11-18T10:00:00Z"/>
                <w:rFonts w:ascii="Arial" w:eastAsia="Times New Roman" w:hAnsi="Arial" w:cs="Arial"/>
                <w:color w:val="000000"/>
                <w:sz w:val="20"/>
                <w:szCs w:val="20"/>
              </w:rPr>
            </w:pPr>
            <w:ins w:id="2305" w:author="Arjan" w:date="2014-11-18T10:00: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06" w:author="Arjan" w:date="2014-11-18T10:00:00Z"/>
                <w:rFonts w:ascii="Arial" w:eastAsia="Times New Roman" w:hAnsi="Arial" w:cs="Arial"/>
                <w:color w:val="000000"/>
                <w:sz w:val="20"/>
                <w:szCs w:val="20"/>
              </w:rPr>
            </w:pPr>
            <w:ins w:id="2307" w:author="Arjan" w:date="2014-11-18T10:00:00Z">
              <w:r>
                <w:rPr>
                  <w:rFonts w:ascii="Arial" w:eastAsia="Times New Roman" w:hAnsi="Arial" w:cs="Arial"/>
                  <w:color w:val="000000"/>
                  <w:sz w:val="20"/>
                  <w:szCs w:val="20"/>
                </w:rPr>
                <w:t>ZTC</w:t>
              </w:r>
            </w:ins>
          </w:p>
        </w:tc>
      </w:tr>
      <w:tr w:rsidR="002A3D94" w:rsidRPr="00CD63CD" w:rsidTr="00A044C0">
        <w:trPr>
          <w:trHeight w:val="232"/>
          <w:ins w:id="2308"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0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10" w:author="Arjan" w:date="2014-11-18T10:00:00Z"/>
                <w:rFonts w:ascii="Arial" w:eastAsia="Times New Roman" w:hAnsi="Arial" w:cs="Arial"/>
                <w:color w:val="000000"/>
                <w:sz w:val="20"/>
                <w:szCs w:val="20"/>
              </w:rPr>
            </w:pPr>
          </w:p>
        </w:tc>
      </w:tr>
      <w:tr w:rsidR="002A3D94" w:rsidRPr="00CD63CD" w:rsidTr="00A044C0">
        <w:trPr>
          <w:trHeight w:val="232"/>
          <w:ins w:id="2311"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12" w:author="Arjan" w:date="2014-11-18T10:00:00Z"/>
                <w:rFonts w:ascii="Arial" w:eastAsia="Times New Roman" w:hAnsi="Arial" w:cs="Arial"/>
                <w:color w:val="000000"/>
                <w:sz w:val="20"/>
                <w:szCs w:val="20"/>
              </w:rPr>
            </w:pPr>
            <w:ins w:id="2313" w:author="Arjan" w:date="2014-11-18T10:00: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14" w:author="Arjan" w:date="2014-11-18T10:00:00Z"/>
                <w:rFonts w:ascii="Arial" w:eastAsia="Times New Roman" w:hAnsi="Arial" w:cs="Arial"/>
                <w:color w:val="000000"/>
                <w:sz w:val="20"/>
                <w:szCs w:val="20"/>
              </w:rPr>
            </w:pPr>
          </w:p>
        </w:tc>
      </w:tr>
      <w:tr w:rsidR="002A3D94" w:rsidRPr="00CD63CD" w:rsidTr="00A044C0">
        <w:trPr>
          <w:trHeight w:val="232"/>
          <w:ins w:id="2315"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1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17" w:author="Arjan" w:date="2014-11-18T10:00:00Z"/>
                <w:rFonts w:ascii="Arial" w:eastAsia="Times New Roman" w:hAnsi="Arial" w:cs="Arial"/>
                <w:color w:val="000000"/>
                <w:sz w:val="20"/>
                <w:szCs w:val="20"/>
              </w:rPr>
            </w:pPr>
          </w:p>
        </w:tc>
      </w:tr>
      <w:tr w:rsidR="002A3D94" w:rsidRPr="00CD63CD" w:rsidTr="00A044C0">
        <w:trPr>
          <w:trHeight w:val="232"/>
          <w:ins w:id="2318"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19" w:author="Arjan" w:date="2014-11-18T10:00:00Z"/>
                <w:rFonts w:ascii="Arial" w:eastAsia="Times New Roman" w:hAnsi="Arial" w:cs="Arial"/>
                <w:color w:val="000000"/>
                <w:sz w:val="20"/>
                <w:szCs w:val="20"/>
              </w:rPr>
            </w:pPr>
            <w:ins w:id="2320" w:author="Arjan" w:date="2014-11-18T10:00: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21" w:author="Arjan" w:date="2014-11-18T10:00:00Z"/>
                <w:rFonts w:ascii="Arial" w:eastAsia="Times New Roman" w:hAnsi="Arial" w:cs="Arial"/>
                <w:color w:val="000000"/>
                <w:sz w:val="20"/>
                <w:szCs w:val="20"/>
              </w:rPr>
            </w:pPr>
            <w:ins w:id="2322" w:author="Arjan" w:date="2014-11-18T10:00:00Z">
              <w:r>
                <w:rPr>
                  <w:rFonts w:ascii="Arial" w:hAnsi="Arial" w:cs="Arial"/>
                  <w:sz w:val="20"/>
                  <w:szCs w:val="20"/>
                  <w:lang w:val="en-AU"/>
                </w:rPr>
                <w:t>duur</w:t>
              </w:r>
            </w:ins>
          </w:p>
        </w:tc>
      </w:tr>
      <w:tr w:rsidR="002A3D94" w:rsidRPr="00CD63CD" w:rsidTr="00A044C0">
        <w:trPr>
          <w:trHeight w:val="232"/>
          <w:ins w:id="2323"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2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25" w:author="Arjan" w:date="2014-11-18T10:00:00Z"/>
                <w:rFonts w:ascii="Arial" w:eastAsia="Times New Roman" w:hAnsi="Arial" w:cs="Arial"/>
                <w:color w:val="000000"/>
                <w:sz w:val="20"/>
                <w:szCs w:val="20"/>
              </w:rPr>
            </w:pPr>
          </w:p>
        </w:tc>
      </w:tr>
      <w:tr w:rsidR="002A3D94" w:rsidRPr="005E066D" w:rsidTr="00A044C0">
        <w:trPr>
          <w:trHeight w:val="232"/>
          <w:ins w:id="2326"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27" w:author="Arjan" w:date="2014-11-18T10:00:00Z"/>
                <w:rFonts w:ascii="Arial" w:eastAsia="Times New Roman" w:hAnsi="Arial" w:cs="Arial"/>
                <w:color w:val="000000"/>
                <w:sz w:val="20"/>
                <w:szCs w:val="20"/>
              </w:rPr>
            </w:pPr>
            <w:ins w:id="2328" w:author="Arjan" w:date="2014-11-18T10:00: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2A3D94" w:rsidRPr="00DD0F4F" w:rsidRDefault="002A3D94" w:rsidP="00A044C0">
            <w:pPr>
              <w:autoSpaceDE w:val="0"/>
              <w:autoSpaceDN w:val="0"/>
              <w:adjustRightInd w:val="0"/>
              <w:spacing w:after="0" w:line="240" w:lineRule="auto"/>
              <w:rPr>
                <w:ins w:id="2329" w:author="Arjan" w:date="2014-11-18T10:00:00Z"/>
                <w:rFonts w:ascii="Arial" w:eastAsia="Times New Roman" w:hAnsi="Arial" w:cs="Arial"/>
                <w:color w:val="000000"/>
                <w:sz w:val="20"/>
                <w:szCs w:val="20"/>
                <w:lang w:val="nl-NL"/>
              </w:rPr>
            </w:pPr>
            <w:ins w:id="2330" w:author="Arjan" w:date="2014-11-18T10:00:00Z">
              <w:r>
                <w:rPr>
                  <w:rFonts w:ascii="Arial" w:eastAsia="Times New Roman" w:hAnsi="Arial" w:cs="Arial"/>
                  <w:color w:val="000000"/>
                  <w:sz w:val="20"/>
                  <w:szCs w:val="20"/>
                  <w:lang w:val="nl-NL"/>
                </w:rPr>
                <w:t>Het aantal tijdseenheden van de doorlooptijd van de behandeling.</w:t>
              </w:r>
            </w:ins>
          </w:p>
        </w:tc>
      </w:tr>
      <w:tr w:rsidR="002A3D94" w:rsidRPr="005E066D" w:rsidTr="00A044C0">
        <w:trPr>
          <w:trHeight w:val="232"/>
          <w:ins w:id="2331" w:author="Arjan" w:date="2014-11-18T10:00:00Z"/>
        </w:trPr>
        <w:tc>
          <w:tcPr>
            <w:tcW w:w="3780" w:type="dxa"/>
            <w:tcBorders>
              <w:top w:val="nil"/>
              <w:left w:val="nil"/>
              <w:bottom w:val="nil"/>
              <w:right w:val="nil"/>
            </w:tcBorders>
          </w:tcPr>
          <w:p w:rsidR="002A3D94" w:rsidRPr="00DD0F4F" w:rsidRDefault="002A3D94" w:rsidP="00A044C0">
            <w:pPr>
              <w:autoSpaceDE w:val="0"/>
              <w:autoSpaceDN w:val="0"/>
              <w:adjustRightInd w:val="0"/>
              <w:spacing w:after="0" w:line="240" w:lineRule="auto"/>
              <w:rPr>
                <w:ins w:id="2332"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2A3D94" w:rsidRPr="00DD0F4F" w:rsidRDefault="002A3D94" w:rsidP="00A044C0">
            <w:pPr>
              <w:autoSpaceDE w:val="0"/>
              <w:autoSpaceDN w:val="0"/>
              <w:adjustRightInd w:val="0"/>
              <w:spacing w:after="0" w:line="240" w:lineRule="auto"/>
              <w:rPr>
                <w:ins w:id="2333" w:author="Arjan" w:date="2014-11-18T10:00:00Z"/>
                <w:rFonts w:ascii="Arial" w:eastAsia="Times New Roman" w:hAnsi="Arial" w:cs="Arial"/>
                <w:color w:val="000000"/>
                <w:sz w:val="20"/>
                <w:szCs w:val="20"/>
                <w:lang w:val="nl-NL"/>
              </w:rPr>
            </w:pPr>
          </w:p>
        </w:tc>
      </w:tr>
      <w:tr w:rsidR="002A3D94" w:rsidRPr="00CD63CD" w:rsidTr="00A044C0">
        <w:trPr>
          <w:trHeight w:val="232"/>
          <w:ins w:id="2334"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35" w:author="Arjan" w:date="2014-11-18T10:00:00Z"/>
                <w:rFonts w:ascii="Arial" w:eastAsia="Times New Roman" w:hAnsi="Arial" w:cs="Arial"/>
                <w:color w:val="000000"/>
                <w:sz w:val="20"/>
                <w:szCs w:val="20"/>
              </w:rPr>
            </w:pPr>
            <w:ins w:id="2336" w:author="Arjan" w:date="2014-11-18T10:00: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37" w:author="Arjan" w:date="2014-11-18T10:00:00Z"/>
                <w:rFonts w:ascii="Arial" w:eastAsia="Times New Roman" w:hAnsi="Arial" w:cs="Arial"/>
                <w:color w:val="000000"/>
                <w:sz w:val="20"/>
                <w:szCs w:val="20"/>
              </w:rPr>
            </w:pPr>
            <w:ins w:id="2338" w:author="Arjan" w:date="2014-11-18T10:00: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2A3D94" w:rsidRPr="00CD63CD" w:rsidTr="00A044C0">
        <w:trPr>
          <w:trHeight w:val="232"/>
          <w:ins w:id="2339"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4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41" w:author="Arjan" w:date="2014-11-18T10:00:00Z"/>
                <w:rFonts w:ascii="Arial" w:eastAsia="Times New Roman" w:hAnsi="Arial" w:cs="Arial"/>
                <w:color w:val="000000"/>
                <w:sz w:val="20"/>
                <w:szCs w:val="20"/>
              </w:rPr>
            </w:pPr>
          </w:p>
        </w:tc>
      </w:tr>
      <w:tr w:rsidR="002A3D94" w:rsidRPr="00CD63CD" w:rsidTr="00A044C0">
        <w:trPr>
          <w:trHeight w:val="232"/>
          <w:ins w:id="2342"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43" w:author="Arjan" w:date="2014-11-18T10:00:00Z"/>
                <w:rFonts w:ascii="Arial" w:eastAsia="Times New Roman" w:hAnsi="Arial" w:cs="Arial"/>
                <w:color w:val="000000"/>
                <w:sz w:val="20"/>
                <w:szCs w:val="20"/>
              </w:rPr>
            </w:pPr>
            <w:ins w:id="2344" w:author="Arjan" w:date="2014-11-18T10:00: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45" w:author="Arjan" w:date="2014-11-18T10:00:00Z"/>
                <w:rFonts w:ascii="Arial" w:eastAsia="Times New Roman" w:hAnsi="Arial" w:cs="Arial"/>
                <w:color w:val="000000"/>
                <w:sz w:val="20"/>
                <w:szCs w:val="20"/>
              </w:rPr>
            </w:pPr>
            <w:ins w:id="2346" w:author="Arjan" w:date="2014-11-18T10:00: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2A3D94" w:rsidRPr="00CD63CD" w:rsidTr="00A044C0">
        <w:trPr>
          <w:trHeight w:val="232"/>
          <w:ins w:id="2347"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4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49" w:author="Arjan" w:date="2014-11-18T10:00:00Z"/>
                <w:rFonts w:ascii="Arial" w:eastAsia="Times New Roman" w:hAnsi="Arial" w:cs="Arial"/>
                <w:color w:val="000000"/>
                <w:sz w:val="20"/>
                <w:szCs w:val="20"/>
              </w:rPr>
            </w:pPr>
          </w:p>
        </w:tc>
      </w:tr>
      <w:tr w:rsidR="002A3D94" w:rsidRPr="005E066D" w:rsidTr="00A044C0">
        <w:trPr>
          <w:trHeight w:val="232"/>
          <w:ins w:id="2350"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51" w:author="Arjan" w:date="2014-11-18T10:00:00Z"/>
                <w:rFonts w:ascii="Arial" w:eastAsia="Times New Roman" w:hAnsi="Arial" w:cs="Arial"/>
                <w:color w:val="000000"/>
                <w:sz w:val="20"/>
                <w:szCs w:val="20"/>
              </w:rPr>
            </w:pPr>
            <w:ins w:id="2352" w:author="Arjan" w:date="2014-11-18T10:00: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2A3D94" w:rsidRPr="00DD0F4F" w:rsidRDefault="00A044C0" w:rsidP="00A044C0">
            <w:pPr>
              <w:autoSpaceDE w:val="0"/>
              <w:autoSpaceDN w:val="0"/>
              <w:adjustRightInd w:val="0"/>
              <w:spacing w:after="0" w:line="240" w:lineRule="auto"/>
              <w:rPr>
                <w:ins w:id="2353" w:author="Arjan" w:date="2014-11-18T10:00:00Z"/>
                <w:rFonts w:ascii="Arial" w:eastAsia="Times New Roman" w:hAnsi="Arial" w:cs="Arial"/>
                <w:color w:val="000000"/>
                <w:sz w:val="20"/>
                <w:szCs w:val="20"/>
                <w:lang w:val="nl-NL"/>
              </w:rPr>
            </w:pPr>
            <w:ins w:id="2354" w:author="Arjan" w:date="2014-11-18T10:00:00Z">
              <w:r>
                <w:rPr>
                  <w:rFonts w:ascii="Arial" w:eastAsia="Times New Roman" w:hAnsi="Arial" w:cs="Arial"/>
                  <w:color w:val="000000"/>
                  <w:sz w:val="20"/>
                  <w:szCs w:val="20"/>
                  <w:lang w:val="nl-NL"/>
                </w:rPr>
                <w:t>Het betreft een subattribuutsoort van de groepattribuutsoort ‘</w:t>
              </w:r>
              <w:r w:rsidR="00B47636" w:rsidRPr="00BE10FF">
                <w:rPr>
                  <w:rFonts w:ascii="Arial" w:hAnsi="Arial" w:cs="Arial"/>
                  <w:szCs w:val="24"/>
                  <w:lang w:val="en-AU"/>
                </w:rPr>
                <w:fldChar w:fldCharType="begin" w:fldLock="1"/>
              </w:r>
              <w:r w:rsidRPr="00BE10FF">
                <w:rPr>
                  <w:rFonts w:ascii="Arial" w:hAnsi="Arial" w:cs="Arial"/>
                  <w:szCs w:val="24"/>
                  <w:lang w:val="en-AU"/>
                </w:rPr>
                <w:instrText xml:space="preserve">MERGEFIELD </w:instrText>
              </w:r>
              <w:r w:rsidRPr="00BE10FF">
                <w:rPr>
                  <w:rFonts w:ascii="Calibri" w:hAnsi="Calibri" w:cs="Arial"/>
                  <w:color w:val="0F0F0F"/>
                  <w:szCs w:val="24"/>
                </w:rPr>
                <w:instrText>Att.Name</w:instrText>
              </w:r>
              <w:r w:rsidR="00B47636" w:rsidRPr="00BE10FF">
                <w:rPr>
                  <w:rFonts w:ascii="Arial" w:hAnsi="Arial" w:cs="Arial"/>
                  <w:szCs w:val="24"/>
                  <w:lang w:val="en-AU"/>
                </w:rPr>
                <w:fldChar w:fldCharType="separate"/>
              </w:r>
              <w:r w:rsidRPr="00BE10FF">
                <w:rPr>
                  <w:rFonts w:ascii="Calibri" w:hAnsi="Calibri" w:cs="Arial"/>
                  <w:color w:val="0F0F0F"/>
                  <w:szCs w:val="24"/>
                </w:rPr>
                <w:t>Doorlooptijd behandeling</w:t>
              </w:r>
              <w:r w:rsidR="00B47636" w:rsidRPr="00BE10FF">
                <w:rPr>
                  <w:rFonts w:ascii="Arial" w:hAnsi="Arial" w:cs="Arial"/>
                  <w:szCs w:val="24"/>
                  <w:lang w:val="en-AU"/>
                </w:rPr>
                <w:fldChar w:fldCharType="end"/>
              </w:r>
              <w:r>
                <w:rPr>
                  <w:rFonts w:ascii="Arial" w:hAnsi="Arial" w:cs="Arial"/>
                  <w:szCs w:val="24"/>
                  <w:lang w:val="en-AU"/>
                </w:rPr>
                <w:t>’</w:t>
              </w:r>
            </w:ins>
          </w:p>
        </w:tc>
      </w:tr>
      <w:tr w:rsidR="002A3D94" w:rsidRPr="005E066D" w:rsidTr="00A044C0">
        <w:trPr>
          <w:trHeight w:val="232"/>
          <w:ins w:id="2355" w:author="Arjan" w:date="2014-11-18T10:00:00Z"/>
        </w:trPr>
        <w:tc>
          <w:tcPr>
            <w:tcW w:w="3780" w:type="dxa"/>
            <w:tcBorders>
              <w:top w:val="nil"/>
              <w:left w:val="nil"/>
              <w:bottom w:val="nil"/>
              <w:right w:val="nil"/>
            </w:tcBorders>
          </w:tcPr>
          <w:p w:rsidR="002A3D94" w:rsidRPr="00DD0F4F" w:rsidRDefault="002A3D94" w:rsidP="00A044C0">
            <w:pPr>
              <w:autoSpaceDE w:val="0"/>
              <w:autoSpaceDN w:val="0"/>
              <w:adjustRightInd w:val="0"/>
              <w:spacing w:after="0" w:line="240" w:lineRule="auto"/>
              <w:rPr>
                <w:ins w:id="2356"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2A3D94" w:rsidRPr="00DD0F4F" w:rsidRDefault="002A3D94" w:rsidP="00A044C0">
            <w:pPr>
              <w:autoSpaceDE w:val="0"/>
              <w:autoSpaceDN w:val="0"/>
              <w:adjustRightInd w:val="0"/>
              <w:spacing w:after="0" w:line="240" w:lineRule="auto"/>
              <w:rPr>
                <w:ins w:id="2357" w:author="Arjan" w:date="2014-11-18T10:00:00Z"/>
                <w:rFonts w:ascii="Arial" w:eastAsia="Times New Roman" w:hAnsi="Arial" w:cs="Arial"/>
                <w:color w:val="000000"/>
                <w:sz w:val="20"/>
                <w:szCs w:val="20"/>
                <w:lang w:val="nl-NL"/>
              </w:rPr>
            </w:pPr>
          </w:p>
        </w:tc>
      </w:tr>
      <w:tr w:rsidR="002A3D94" w:rsidRPr="00CD63CD" w:rsidTr="00A044C0">
        <w:trPr>
          <w:trHeight w:val="232"/>
          <w:ins w:id="2358"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59" w:author="Arjan" w:date="2014-11-18T10:00:00Z"/>
                <w:rFonts w:ascii="Arial" w:eastAsia="Times New Roman" w:hAnsi="Arial" w:cs="Arial"/>
                <w:color w:val="000000"/>
                <w:sz w:val="20"/>
                <w:szCs w:val="20"/>
              </w:rPr>
            </w:pPr>
            <w:ins w:id="2360" w:author="Arjan" w:date="2014-11-18T10:00: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61" w:author="Arjan" w:date="2014-11-18T10:00:00Z"/>
                <w:rFonts w:ascii="Arial" w:eastAsia="Times New Roman" w:hAnsi="Arial" w:cs="Arial"/>
                <w:color w:val="000000"/>
                <w:sz w:val="20"/>
                <w:szCs w:val="20"/>
              </w:rPr>
            </w:pPr>
            <w:ins w:id="2362" w:author="Arjan" w:date="2014-11-18T10:00:00Z">
              <w:r>
                <w:rPr>
                  <w:rFonts w:ascii="Arial" w:hAnsi="Arial" w:cs="Arial"/>
                  <w:sz w:val="20"/>
                  <w:szCs w:val="20"/>
                  <w:lang w:val="en-AU"/>
                </w:rPr>
                <w:t>N3</w:t>
              </w:r>
            </w:ins>
          </w:p>
        </w:tc>
      </w:tr>
      <w:tr w:rsidR="002A3D94" w:rsidRPr="00CD63CD" w:rsidTr="00A044C0">
        <w:trPr>
          <w:trHeight w:val="232"/>
          <w:ins w:id="2363"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6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65" w:author="Arjan" w:date="2014-11-18T10:00:00Z"/>
                <w:rFonts w:ascii="Arial" w:eastAsia="Times New Roman" w:hAnsi="Arial" w:cs="Arial"/>
                <w:color w:val="000000"/>
                <w:sz w:val="20"/>
                <w:szCs w:val="20"/>
              </w:rPr>
            </w:pPr>
          </w:p>
        </w:tc>
      </w:tr>
      <w:tr w:rsidR="002A3D94" w:rsidRPr="005E066D" w:rsidTr="00A044C0">
        <w:trPr>
          <w:trHeight w:val="232"/>
          <w:ins w:id="2366"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67" w:author="Arjan" w:date="2014-11-18T10:00:00Z"/>
                <w:rFonts w:ascii="Arial" w:eastAsia="Times New Roman" w:hAnsi="Arial" w:cs="Arial"/>
                <w:color w:val="000000"/>
                <w:sz w:val="20"/>
                <w:szCs w:val="20"/>
              </w:rPr>
            </w:pPr>
            <w:ins w:id="2368" w:author="Arjan" w:date="2014-11-18T10:00: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2A3D94" w:rsidRPr="00DD0F4F" w:rsidRDefault="002A3D94" w:rsidP="00A044C0">
            <w:pPr>
              <w:autoSpaceDE w:val="0"/>
              <w:autoSpaceDN w:val="0"/>
              <w:adjustRightInd w:val="0"/>
              <w:spacing w:after="0" w:line="240" w:lineRule="auto"/>
              <w:rPr>
                <w:ins w:id="2369" w:author="Arjan" w:date="2014-11-18T10:00:00Z"/>
                <w:rFonts w:ascii="Arial" w:eastAsia="Times New Roman" w:hAnsi="Arial" w:cs="Arial"/>
                <w:color w:val="000000"/>
                <w:sz w:val="20"/>
                <w:szCs w:val="20"/>
                <w:lang w:val="nl-NL"/>
              </w:rPr>
            </w:pPr>
            <w:ins w:id="2370" w:author="Arjan" w:date="2014-11-18T10:00:00Z">
              <w:r>
                <w:rPr>
                  <w:rFonts w:ascii="Arial" w:eastAsia="Times New Roman" w:hAnsi="Arial" w:cs="Arial"/>
                  <w:color w:val="000000"/>
                  <w:sz w:val="20"/>
                  <w:szCs w:val="20"/>
                  <w:lang w:val="nl-NL"/>
                </w:rPr>
                <w:t>1 - 999</w:t>
              </w:r>
            </w:ins>
          </w:p>
        </w:tc>
      </w:tr>
      <w:tr w:rsidR="002A3D94" w:rsidRPr="005E066D" w:rsidTr="00A044C0">
        <w:trPr>
          <w:trHeight w:val="232"/>
          <w:ins w:id="2371" w:author="Arjan" w:date="2014-11-18T10:00:00Z"/>
        </w:trPr>
        <w:tc>
          <w:tcPr>
            <w:tcW w:w="3780" w:type="dxa"/>
            <w:tcBorders>
              <w:top w:val="nil"/>
              <w:left w:val="nil"/>
              <w:bottom w:val="nil"/>
              <w:right w:val="nil"/>
            </w:tcBorders>
          </w:tcPr>
          <w:p w:rsidR="002A3D94" w:rsidRPr="00DD0F4F" w:rsidRDefault="002A3D94" w:rsidP="00A044C0">
            <w:pPr>
              <w:autoSpaceDE w:val="0"/>
              <w:autoSpaceDN w:val="0"/>
              <w:adjustRightInd w:val="0"/>
              <w:spacing w:after="0" w:line="240" w:lineRule="auto"/>
              <w:rPr>
                <w:ins w:id="2372"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2A3D94" w:rsidRPr="00DD0F4F" w:rsidRDefault="002A3D94" w:rsidP="00A044C0">
            <w:pPr>
              <w:autoSpaceDE w:val="0"/>
              <w:autoSpaceDN w:val="0"/>
              <w:adjustRightInd w:val="0"/>
              <w:spacing w:after="0" w:line="240" w:lineRule="auto"/>
              <w:rPr>
                <w:ins w:id="2373" w:author="Arjan" w:date="2014-11-18T10:00:00Z"/>
                <w:rFonts w:ascii="Arial" w:eastAsia="Times New Roman" w:hAnsi="Arial" w:cs="Arial"/>
                <w:color w:val="000000"/>
                <w:sz w:val="20"/>
                <w:szCs w:val="20"/>
                <w:lang w:val="nl-NL"/>
              </w:rPr>
            </w:pPr>
          </w:p>
        </w:tc>
      </w:tr>
      <w:tr w:rsidR="002A3D94" w:rsidRPr="00CD63CD" w:rsidTr="00A044C0">
        <w:trPr>
          <w:trHeight w:val="232"/>
          <w:ins w:id="2374"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75" w:author="Arjan" w:date="2014-11-18T10:00:00Z"/>
                <w:rFonts w:ascii="Arial" w:eastAsia="Times New Roman" w:hAnsi="Arial" w:cs="Arial"/>
                <w:color w:val="000000"/>
                <w:sz w:val="20"/>
                <w:szCs w:val="20"/>
              </w:rPr>
            </w:pPr>
            <w:ins w:id="2376" w:author="Arjan" w:date="2014-11-18T10:00: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77" w:author="Arjan" w:date="2014-11-18T10:00:00Z"/>
                <w:rFonts w:ascii="Arial" w:eastAsia="Times New Roman" w:hAnsi="Arial" w:cs="Arial"/>
                <w:color w:val="000000"/>
                <w:sz w:val="20"/>
                <w:szCs w:val="20"/>
              </w:rPr>
            </w:pPr>
            <w:ins w:id="2378" w:author="Arjan" w:date="2014-11-18T10:00:00Z">
              <w:r>
                <w:rPr>
                  <w:rFonts w:ascii="Arial" w:eastAsia="Times New Roman" w:hAnsi="Arial" w:cs="Arial"/>
                  <w:color w:val="000000"/>
                  <w:sz w:val="20"/>
                  <w:szCs w:val="20"/>
                </w:rPr>
                <w:t>Zie groep</w:t>
              </w:r>
            </w:ins>
          </w:p>
        </w:tc>
      </w:tr>
      <w:tr w:rsidR="002A3D94" w:rsidRPr="00CD63CD" w:rsidTr="00A044C0">
        <w:trPr>
          <w:trHeight w:val="232"/>
          <w:ins w:id="2379"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8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81" w:author="Arjan" w:date="2014-11-18T10:00:00Z"/>
                <w:rFonts w:ascii="Arial" w:eastAsia="Times New Roman" w:hAnsi="Arial" w:cs="Arial"/>
                <w:color w:val="000000"/>
                <w:sz w:val="20"/>
                <w:szCs w:val="20"/>
              </w:rPr>
            </w:pPr>
          </w:p>
        </w:tc>
      </w:tr>
      <w:tr w:rsidR="002A3D94" w:rsidRPr="00CD63CD" w:rsidTr="00A044C0">
        <w:trPr>
          <w:trHeight w:val="232"/>
          <w:ins w:id="2382"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83" w:author="Arjan" w:date="2014-11-18T10:00:00Z"/>
                <w:rFonts w:ascii="Arial" w:eastAsia="Times New Roman" w:hAnsi="Arial" w:cs="Arial"/>
                <w:color w:val="000000"/>
                <w:sz w:val="20"/>
                <w:szCs w:val="20"/>
              </w:rPr>
            </w:pPr>
            <w:ins w:id="2384" w:author="Arjan" w:date="2014-11-18T10:00: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85" w:author="Arjan" w:date="2014-11-18T10:00:00Z"/>
                <w:rFonts w:ascii="Arial" w:eastAsia="Times New Roman" w:hAnsi="Arial" w:cs="Arial"/>
                <w:color w:val="000000"/>
                <w:sz w:val="20"/>
                <w:szCs w:val="20"/>
              </w:rPr>
            </w:pPr>
            <w:ins w:id="2386" w:author="Arjan" w:date="2014-11-18T10:00:00Z">
              <w:r>
                <w:rPr>
                  <w:rFonts w:ascii="Arial" w:eastAsia="Times New Roman" w:hAnsi="Arial" w:cs="Arial"/>
                  <w:color w:val="000000"/>
                  <w:sz w:val="20"/>
                  <w:szCs w:val="20"/>
                </w:rPr>
                <w:t>Zie groep</w:t>
              </w:r>
            </w:ins>
          </w:p>
        </w:tc>
      </w:tr>
      <w:tr w:rsidR="002A3D94" w:rsidRPr="00CD63CD" w:rsidTr="00A044C0">
        <w:trPr>
          <w:trHeight w:val="232"/>
          <w:ins w:id="2387"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8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89" w:author="Arjan" w:date="2014-11-18T10:00:00Z"/>
                <w:rFonts w:ascii="Arial" w:eastAsia="Times New Roman" w:hAnsi="Arial" w:cs="Arial"/>
                <w:color w:val="000000"/>
                <w:sz w:val="20"/>
                <w:szCs w:val="20"/>
              </w:rPr>
            </w:pPr>
          </w:p>
        </w:tc>
      </w:tr>
      <w:tr w:rsidR="002A3D94" w:rsidRPr="00CD63CD" w:rsidTr="00A044C0">
        <w:trPr>
          <w:trHeight w:val="232"/>
          <w:ins w:id="2390"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91" w:author="Arjan" w:date="2014-11-18T10:00:00Z"/>
                <w:rFonts w:ascii="Arial" w:eastAsia="Times New Roman" w:hAnsi="Arial" w:cs="Arial"/>
                <w:color w:val="000000"/>
                <w:sz w:val="20"/>
                <w:szCs w:val="20"/>
              </w:rPr>
            </w:pPr>
            <w:ins w:id="2392" w:author="Arjan" w:date="2014-11-18T10:00: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93" w:author="Arjan" w:date="2014-11-18T10:00:00Z"/>
                <w:rFonts w:ascii="Arial" w:eastAsia="Times New Roman" w:hAnsi="Arial" w:cs="Arial"/>
                <w:color w:val="000000"/>
                <w:sz w:val="20"/>
                <w:szCs w:val="20"/>
              </w:rPr>
            </w:pPr>
          </w:p>
        </w:tc>
      </w:tr>
      <w:tr w:rsidR="002A3D94" w:rsidRPr="00CD63CD" w:rsidTr="00A044C0">
        <w:trPr>
          <w:trHeight w:val="232"/>
          <w:ins w:id="2394"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9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96" w:author="Arjan" w:date="2014-11-18T10:00:00Z"/>
                <w:rFonts w:ascii="Arial" w:eastAsia="Times New Roman" w:hAnsi="Arial" w:cs="Arial"/>
                <w:color w:val="000000"/>
                <w:sz w:val="20"/>
                <w:szCs w:val="20"/>
              </w:rPr>
            </w:pPr>
          </w:p>
        </w:tc>
      </w:tr>
      <w:tr w:rsidR="002A3D94" w:rsidRPr="00CD63CD" w:rsidTr="00A044C0">
        <w:trPr>
          <w:trHeight w:val="232"/>
          <w:ins w:id="2397"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398" w:author="Arjan" w:date="2014-11-18T10:00:00Z"/>
                <w:rFonts w:ascii="Arial" w:eastAsia="Times New Roman" w:hAnsi="Arial" w:cs="Arial"/>
                <w:color w:val="000000"/>
                <w:sz w:val="20"/>
                <w:szCs w:val="20"/>
              </w:rPr>
            </w:pPr>
            <w:ins w:id="2399" w:author="Arjan" w:date="2014-11-18T10:00: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400" w:author="Arjan" w:date="2014-11-18T10:00:00Z"/>
                <w:rFonts w:ascii="Arial" w:eastAsia="Times New Roman" w:hAnsi="Arial" w:cs="Arial"/>
                <w:color w:val="000000"/>
                <w:sz w:val="20"/>
                <w:szCs w:val="20"/>
              </w:rPr>
            </w:pPr>
            <w:ins w:id="2401" w:author="Arjan" w:date="2014-11-18T10:00:00Z">
              <w:r>
                <w:rPr>
                  <w:rFonts w:ascii="Arial" w:eastAsia="Times New Roman" w:hAnsi="Arial" w:cs="Arial"/>
                  <w:color w:val="000000"/>
                  <w:sz w:val="20"/>
                  <w:szCs w:val="20"/>
                </w:rPr>
                <w:t>Zie groep</w:t>
              </w:r>
            </w:ins>
          </w:p>
        </w:tc>
      </w:tr>
      <w:tr w:rsidR="002A3D94" w:rsidRPr="00CD63CD" w:rsidTr="00A044C0">
        <w:trPr>
          <w:trHeight w:val="232"/>
          <w:ins w:id="2402"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403"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404" w:author="Arjan" w:date="2014-11-18T10:00:00Z"/>
                <w:rFonts w:ascii="Arial" w:eastAsia="Times New Roman" w:hAnsi="Arial" w:cs="Arial"/>
                <w:color w:val="000000"/>
                <w:sz w:val="20"/>
                <w:szCs w:val="20"/>
              </w:rPr>
            </w:pPr>
          </w:p>
        </w:tc>
      </w:tr>
      <w:tr w:rsidR="002A3D94" w:rsidRPr="00CD63CD" w:rsidTr="00A044C0">
        <w:trPr>
          <w:trHeight w:val="232"/>
          <w:ins w:id="2405"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406" w:author="Arjan" w:date="2014-11-18T10:00:00Z"/>
                <w:rFonts w:ascii="Arial" w:eastAsia="Times New Roman" w:hAnsi="Arial" w:cs="Arial"/>
                <w:color w:val="000000"/>
                <w:sz w:val="20"/>
                <w:szCs w:val="20"/>
              </w:rPr>
            </w:pPr>
            <w:ins w:id="2407" w:author="Arjan" w:date="2014-11-18T10:00: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408" w:author="Arjan" w:date="2014-11-18T10:00:00Z"/>
                <w:rFonts w:ascii="Arial" w:eastAsia="Times New Roman" w:hAnsi="Arial" w:cs="Arial"/>
                <w:color w:val="000000"/>
                <w:sz w:val="20"/>
                <w:szCs w:val="20"/>
              </w:rPr>
            </w:pPr>
            <w:ins w:id="2409" w:author="Arjan" w:date="2014-11-18T10:00:00Z">
              <w:r>
                <w:rPr>
                  <w:rFonts w:ascii="Arial" w:eastAsia="Times New Roman" w:hAnsi="Arial" w:cs="Arial"/>
                  <w:color w:val="000000"/>
                  <w:sz w:val="20"/>
                  <w:szCs w:val="20"/>
                </w:rPr>
                <w:t>Zie groep</w:t>
              </w:r>
            </w:ins>
          </w:p>
        </w:tc>
      </w:tr>
      <w:tr w:rsidR="002A3D94" w:rsidRPr="00CD63CD" w:rsidTr="00A044C0">
        <w:trPr>
          <w:trHeight w:val="232"/>
          <w:ins w:id="2410"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41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412" w:author="Arjan" w:date="2014-11-18T10:00:00Z"/>
                <w:rFonts w:ascii="Arial" w:eastAsia="Times New Roman" w:hAnsi="Arial" w:cs="Arial"/>
                <w:color w:val="000000"/>
                <w:sz w:val="20"/>
                <w:szCs w:val="20"/>
              </w:rPr>
            </w:pPr>
          </w:p>
        </w:tc>
      </w:tr>
      <w:tr w:rsidR="002A3D94" w:rsidRPr="00CD63CD" w:rsidTr="00A044C0">
        <w:trPr>
          <w:trHeight w:val="232"/>
          <w:ins w:id="2413"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414" w:author="Arjan" w:date="2014-11-18T10:00:00Z"/>
                <w:rFonts w:ascii="Arial" w:eastAsia="Times New Roman" w:hAnsi="Arial" w:cs="Arial"/>
                <w:color w:val="000000"/>
                <w:sz w:val="20"/>
                <w:szCs w:val="20"/>
              </w:rPr>
            </w:pPr>
            <w:ins w:id="2415" w:author="Arjan" w:date="2014-11-18T10:00: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2A3D94" w:rsidRPr="00CD63CD" w:rsidRDefault="00B47636" w:rsidP="00A044C0">
            <w:pPr>
              <w:autoSpaceDE w:val="0"/>
              <w:autoSpaceDN w:val="0"/>
              <w:adjustRightInd w:val="0"/>
              <w:spacing w:after="0" w:line="240" w:lineRule="auto"/>
              <w:rPr>
                <w:ins w:id="2416" w:author="Arjan" w:date="2014-11-18T10:00:00Z"/>
                <w:rFonts w:ascii="Arial" w:eastAsia="Times New Roman" w:hAnsi="Arial" w:cs="Arial"/>
                <w:color w:val="000000"/>
                <w:sz w:val="20"/>
                <w:szCs w:val="20"/>
              </w:rPr>
            </w:pPr>
            <w:ins w:id="2417" w:author="Arjan" w:date="2014-11-18T10:00:00Z">
              <w:r w:rsidRPr="00CD63CD">
                <w:rPr>
                  <w:rFonts w:ascii="Arial" w:hAnsi="Arial" w:cs="Arial"/>
                  <w:sz w:val="20"/>
                  <w:szCs w:val="20"/>
                  <w:lang w:val="en-AU"/>
                </w:rPr>
                <w:fldChar w:fldCharType="begin" w:fldLock="1"/>
              </w:r>
              <w:r w:rsidR="002A3D94" w:rsidRPr="00CD63CD">
                <w:rPr>
                  <w:rFonts w:ascii="Arial" w:hAnsi="Arial" w:cs="Arial"/>
                  <w:sz w:val="20"/>
                  <w:szCs w:val="20"/>
                  <w:lang w:val="en-AU"/>
                </w:rPr>
                <w:instrText xml:space="preserve">MERGEFIELD </w:instrText>
              </w:r>
              <w:r w:rsidR="002A3D94"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2A3D94"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2A3D94"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2A3D94"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2A3D94"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2A3D94" w:rsidRPr="00CD63CD" w:rsidTr="00A044C0">
        <w:trPr>
          <w:trHeight w:val="232"/>
          <w:ins w:id="2418"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41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420" w:author="Arjan" w:date="2014-11-18T10:00:00Z"/>
                <w:rFonts w:ascii="Arial" w:eastAsia="Times New Roman" w:hAnsi="Arial" w:cs="Arial"/>
                <w:color w:val="000000"/>
                <w:sz w:val="20"/>
                <w:szCs w:val="20"/>
              </w:rPr>
            </w:pPr>
          </w:p>
        </w:tc>
      </w:tr>
      <w:tr w:rsidR="002A3D94" w:rsidRPr="00CD63CD" w:rsidTr="00A044C0">
        <w:trPr>
          <w:trHeight w:val="232"/>
          <w:ins w:id="2421" w:author="Arjan" w:date="2014-11-18T10:00:00Z"/>
        </w:trPr>
        <w:tc>
          <w:tcPr>
            <w:tcW w:w="37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422" w:author="Arjan" w:date="2014-11-18T10:00:00Z"/>
                <w:rFonts w:ascii="Arial" w:eastAsia="Times New Roman" w:hAnsi="Arial" w:cs="Arial"/>
                <w:color w:val="000000"/>
                <w:sz w:val="20"/>
                <w:szCs w:val="20"/>
              </w:rPr>
            </w:pPr>
            <w:ins w:id="2423" w:author="Arjan" w:date="2014-11-18T10:00: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2A3D94" w:rsidRPr="00CD63CD" w:rsidRDefault="002A3D94" w:rsidP="00A044C0">
            <w:pPr>
              <w:autoSpaceDE w:val="0"/>
              <w:autoSpaceDN w:val="0"/>
              <w:adjustRightInd w:val="0"/>
              <w:spacing w:after="0" w:line="240" w:lineRule="auto"/>
              <w:rPr>
                <w:ins w:id="2424" w:author="Arjan" w:date="2014-11-18T10:00:00Z"/>
                <w:rFonts w:ascii="Arial" w:eastAsia="Times New Roman" w:hAnsi="Arial" w:cs="Arial"/>
                <w:color w:val="000000"/>
                <w:sz w:val="20"/>
                <w:szCs w:val="20"/>
              </w:rPr>
            </w:pPr>
            <w:ins w:id="2425" w:author="Arjan" w:date="2014-11-18T10:00: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2A3D94" w:rsidRPr="00CD63CD" w:rsidTr="00A044C0">
        <w:trPr>
          <w:trHeight w:val="232"/>
          <w:ins w:id="2426" w:author="Arjan" w:date="2014-11-18T10:00:00Z"/>
        </w:trPr>
        <w:tc>
          <w:tcPr>
            <w:tcW w:w="3780" w:type="dxa"/>
            <w:tcBorders>
              <w:top w:val="nil"/>
              <w:left w:val="nil"/>
              <w:right w:val="nil"/>
            </w:tcBorders>
          </w:tcPr>
          <w:p w:rsidR="002A3D94" w:rsidRPr="00CD63CD" w:rsidRDefault="002A3D94" w:rsidP="00A044C0">
            <w:pPr>
              <w:autoSpaceDE w:val="0"/>
              <w:autoSpaceDN w:val="0"/>
              <w:adjustRightInd w:val="0"/>
              <w:spacing w:after="0" w:line="240" w:lineRule="auto"/>
              <w:rPr>
                <w:ins w:id="2427" w:author="Arjan" w:date="2014-11-18T10:00:00Z"/>
                <w:rFonts w:ascii="Arial" w:eastAsia="Times New Roman" w:hAnsi="Arial" w:cs="Arial"/>
                <w:b/>
                <w:bCs/>
                <w:color w:val="000000"/>
                <w:sz w:val="20"/>
                <w:szCs w:val="20"/>
              </w:rPr>
            </w:pPr>
          </w:p>
        </w:tc>
        <w:tc>
          <w:tcPr>
            <w:tcW w:w="5580" w:type="dxa"/>
            <w:tcBorders>
              <w:top w:val="nil"/>
              <w:left w:val="nil"/>
              <w:right w:val="nil"/>
            </w:tcBorders>
          </w:tcPr>
          <w:p w:rsidR="002A3D94" w:rsidRPr="00CD63CD" w:rsidRDefault="002A3D94" w:rsidP="00A044C0">
            <w:pPr>
              <w:autoSpaceDE w:val="0"/>
              <w:autoSpaceDN w:val="0"/>
              <w:adjustRightInd w:val="0"/>
              <w:spacing w:after="0" w:line="240" w:lineRule="auto"/>
              <w:rPr>
                <w:ins w:id="2428" w:author="Arjan" w:date="2014-11-18T10:00:00Z"/>
                <w:rFonts w:ascii="Arial" w:eastAsia="Times New Roman" w:hAnsi="Arial" w:cs="Arial"/>
                <w:color w:val="000000"/>
                <w:sz w:val="20"/>
                <w:szCs w:val="20"/>
              </w:rPr>
            </w:pPr>
          </w:p>
        </w:tc>
      </w:tr>
      <w:tr w:rsidR="002A3D94" w:rsidRPr="005E066D" w:rsidTr="00A044C0">
        <w:trPr>
          <w:trHeight w:val="232"/>
          <w:ins w:id="2429" w:author="Arjan" w:date="2014-11-18T10:00:00Z"/>
        </w:trPr>
        <w:tc>
          <w:tcPr>
            <w:tcW w:w="3780" w:type="dxa"/>
            <w:tcBorders>
              <w:top w:val="nil"/>
              <w:left w:val="nil"/>
              <w:bottom w:val="single" w:sz="4" w:space="0" w:color="auto"/>
              <w:right w:val="nil"/>
            </w:tcBorders>
          </w:tcPr>
          <w:p w:rsidR="002A3D94" w:rsidRPr="00CD63CD" w:rsidRDefault="002A3D94" w:rsidP="00A044C0">
            <w:pPr>
              <w:autoSpaceDE w:val="0"/>
              <w:autoSpaceDN w:val="0"/>
              <w:adjustRightInd w:val="0"/>
              <w:spacing w:after="0" w:line="240" w:lineRule="auto"/>
              <w:rPr>
                <w:ins w:id="2430" w:author="Arjan" w:date="2014-11-18T10:00:00Z"/>
                <w:rFonts w:ascii="Arial" w:eastAsia="Times New Roman" w:hAnsi="Arial" w:cs="Arial"/>
                <w:b/>
                <w:bCs/>
                <w:color w:val="000000"/>
                <w:sz w:val="20"/>
                <w:szCs w:val="20"/>
              </w:rPr>
            </w:pPr>
            <w:ins w:id="2431" w:author="Arjan" w:date="2014-11-18T10:00: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2A3D94" w:rsidRPr="00DD0F4F" w:rsidRDefault="00A044C0" w:rsidP="00A044C0">
            <w:pPr>
              <w:autoSpaceDE w:val="0"/>
              <w:autoSpaceDN w:val="0"/>
              <w:adjustRightInd w:val="0"/>
              <w:spacing w:after="0" w:line="240" w:lineRule="auto"/>
              <w:rPr>
                <w:ins w:id="2432" w:author="Arjan" w:date="2014-11-18T10:00:00Z"/>
                <w:rFonts w:ascii="Arial" w:eastAsia="Times New Roman" w:hAnsi="Arial" w:cs="Arial"/>
                <w:color w:val="000000"/>
                <w:sz w:val="20"/>
                <w:szCs w:val="20"/>
                <w:lang w:val="nl-NL"/>
              </w:rPr>
            </w:pPr>
            <w:ins w:id="2433" w:author="Arjan" w:date="2014-11-18T10:00:00Z">
              <w:r>
                <w:rPr>
                  <w:rFonts w:ascii="Arial" w:eastAsia="Times New Roman" w:hAnsi="Arial" w:cs="Arial"/>
                  <w:color w:val="000000"/>
                  <w:sz w:val="20"/>
                  <w:szCs w:val="20"/>
                  <w:lang w:val="nl-NL"/>
                </w:rPr>
                <w:t>-</w:t>
              </w:r>
            </w:ins>
          </w:p>
        </w:tc>
      </w:tr>
    </w:tbl>
    <w:p w:rsidR="00910F00" w:rsidRPr="0083120B" w:rsidRDefault="00910F00" w:rsidP="00910F00">
      <w:pPr>
        <w:widowControl w:val="0"/>
        <w:autoSpaceDE w:val="0"/>
        <w:autoSpaceDN w:val="0"/>
        <w:adjustRightInd w:val="0"/>
        <w:spacing w:before="240" w:after="60" w:line="240" w:lineRule="auto"/>
        <w:outlineLvl w:val="3"/>
        <w:rPr>
          <w:ins w:id="2434" w:author="Arjan" w:date="2014-11-18T10:00:00Z"/>
          <w:rFonts w:ascii="Arial" w:eastAsia="Times New Roman" w:hAnsi="Arial" w:cs="Arial"/>
          <w:b/>
          <w:color w:val="004080"/>
          <w:sz w:val="24"/>
          <w:szCs w:val="24"/>
          <w:lang w:eastAsia="nl-NL"/>
        </w:rPr>
      </w:pPr>
      <w:ins w:id="2435" w:author="Arjan" w:date="2014-11-18T10:00:00Z">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sidR="00A044C0">
          <w:rPr>
            <w:rFonts w:ascii="Arial" w:eastAsia="Times New Roman" w:hAnsi="Arial" w:cs="Arial"/>
            <w:b/>
            <w:color w:val="004080"/>
            <w:sz w:val="24"/>
            <w:szCs w:val="24"/>
            <w:lang w:eastAsia="nl-NL"/>
          </w:rPr>
          <w:t>Suba</w:t>
        </w:r>
        <w:r>
          <w:rPr>
            <w:rFonts w:ascii="Arial" w:eastAsia="Times New Roman" w:hAnsi="Arial" w:cs="Arial"/>
            <w:b/>
            <w:color w:val="004080"/>
            <w:sz w:val="24"/>
            <w:szCs w:val="24"/>
            <w:lang w:eastAsia="nl-NL"/>
          </w:rPr>
          <w:t>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A044C0">
          <w:rPr>
            <w:rFonts w:ascii="Arial" w:eastAsia="Times New Roman" w:hAnsi="Arial" w:cs="Arial"/>
            <w:b/>
            <w:color w:val="004080"/>
            <w:sz w:val="24"/>
            <w:szCs w:val="24"/>
            <w:lang w:eastAsia="nl-NL"/>
          </w:rPr>
          <w:t>Periode-</w:t>
        </w:r>
        <w:r w:rsidRPr="00910F00">
          <w:rPr>
            <w:rFonts w:ascii="Arial" w:eastAsia="Times New Roman" w:hAnsi="Arial" w:cs="Arial"/>
            <w:b/>
            <w:color w:val="004080"/>
            <w:sz w:val="24"/>
            <w:szCs w:val="24"/>
            <w:lang w:eastAsia="nl-NL"/>
          </w:rPr>
          <w:t>eenheid</w:t>
        </w:r>
      </w:ins>
    </w:p>
    <w:tbl>
      <w:tblPr>
        <w:tblW w:w="9360" w:type="dxa"/>
        <w:tblInd w:w="60" w:type="dxa"/>
        <w:tblLayout w:type="fixed"/>
        <w:tblCellMar>
          <w:left w:w="60" w:type="dxa"/>
          <w:right w:w="60" w:type="dxa"/>
        </w:tblCellMar>
        <w:tblLook w:val="0000"/>
      </w:tblPr>
      <w:tblGrid>
        <w:gridCol w:w="3780"/>
        <w:gridCol w:w="5580"/>
      </w:tblGrid>
      <w:tr w:rsidR="00910F00" w:rsidRPr="00CD63CD" w:rsidTr="004A3B10">
        <w:trPr>
          <w:trHeight w:val="232"/>
          <w:ins w:id="2436" w:author="Arjan" w:date="2014-11-18T10:00:00Z"/>
        </w:trPr>
        <w:tc>
          <w:tcPr>
            <w:tcW w:w="3780" w:type="dxa"/>
            <w:tcBorders>
              <w:top w:val="single" w:sz="4" w:space="0" w:color="auto"/>
              <w:left w:val="nil"/>
              <w:bottom w:val="nil"/>
              <w:right w:val="nil"/>
            </w:tcBorders>
          </w:tcPr>
          <w:p w:rsidR="00910F00" w:rsidRPr="00CD63CD" w:rsidRDefault="00910F00" w:rsidP="004A3B10">
            <w:pPr>
              <w:autoSpaceDE w:val="0"/>
              <w:autoSpaceDN w:val="0"/>
              <w:adjustRightInd w:val="0"/>
              <w:spacing w:after="0" w:line="240" w:lineRule="auto"/>
              <w:rPr>
                <w:ins w:id="2437" w:author="Arjan" w:date="2014-11-18T10:00:00Z"/>
                <w:rFonts w:ascii="Arial" w:eastAsia="Times New Roman" w:hAnsi="Arial" w:cs="Arial"/>
                <w:color w:val="000000"/>
                <w:sz w:val="20"/>
                <w:szCs w:val="20"/>
              </w:rPr>
            </w:pPr>
            <w:ins w:id="2438" w:author="Arjan" w:date="2014-11-18T10:00: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910F00" w:rsidRPr="00CD63CD" w:rsidRDefault="00A044C0" w:rsidP="004A3B10">
            <w:pPr>
              <w:autoSpaceDE w:val="0"/>
              <w:autoSpaceDN w:val="0"/>
              <w:adjustRightInd w:val="0"/>
              <w:spacing w:after="0" w:line="240" w:lineRule="auto"/>
              <w:rPr>
                <w:ins w:id="2439" w:author="Arjan" w:date="2014-11-18T10:00:00Z"/>
                <w:rFonts w:ascii="Arial" w:eastAsia="Times New Roman" w:hAnsi="Arial" w:cs="Arial"/>
                <w:color w:val="000000"/>
                <w:sz w:val="20"/>
                <w:szCs w:val="20"/>
              </w:rPr>
            </w:pPr>
            <w:ins w:id="2440" w:author="Arjan" w:date="2014-11-18T10:00:00Z">
              <w:r>
                <w:rPr>
                  <w:rFonts w:ascii="Arial" w:hAnsi="Arial" w:cs="Arial"/>
                  <w:sz w:val="20"/>
                  <w:szCs w:val="20"/>
                  <w:lang w:val="en-AU"/>
                </w:rPr>
                <w:t>Periode-</w:t>
              </w:r>
              <w:r w:rsidR="00910F00" w:rsidRPr="00910F00">
                <w:rPr>
                  <w:rFonts w:ascii="Arial" w:hAnsi="Arial" w:cs="Arial"/>
                  <w:sz w:val="20"/>
                  <w:szCs w:val="20"/>
                  <w:lang w:val="en-AU"/>
                </w:rPr>
                <w:t>eenheid</w:t>
              </w:r>
            </w:ins>
          </w:p>
        </w:tc>
      </w:tr>
      <w:tr w:rsidR="00910F00" w:rsidRPr="00CD63CD" w:rsidTr="004A3B10">
        <w:trPr>
          <w:trHeight w:val="232"/>
          <w:ins w:id="2441"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42"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43" w:author="Arjan" w:date="2014-11-18T10:00:00Z"/>
                <w:rFonts w:ascii="Arial" w:eastAsia="Times New Roman" w:hAnsi="Arial" w:cs="Arial"/>
                <w:color w:val="000000"/>
                <w:sz w:val="20"/>
                <w:szCs w:val="20"/>
              </w:rPr>
            </w:pPr>
          </w:p>
        </w:tc>
      </w:tr>
      <w:tr w:rsidR="00910F00" w:rsidRPr="00CD63CD" w:rsidTr="004A3B10">
        <w:trPr>
          <w:trHeight w:val="232"/>
          <w:ins w:id="2444"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45" w:author="Arjan" w:date="2014-11-18T10:00:00Z"/>
                <w:rFonts w:ascii="Arial" w:eastAsia="Times New Roman" w:hAnsi="Arial" w:cs="Arial"/>
                <w:color w:val="000000"/>
                <w:sz w:val="20"/>
                <w:szCs w:val="20"/>
              </w:rPr>
            </w:pPr>
            <w:ins w:id="2446" w:author="Arjan" w:date="2014-11-18T10:00: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47" w:author="Arjan" w:date="2014-11-18T10:00:00Z"/>
                <w:rFonts w:ascii="Arial" w:eastAsia="Times New Roman" w:hAnsi="Arial" w:cs="Arial"/>
                <w:color w:val="000000"/>
                <w:sz w:val="20"/>
                <w:szCs w:val="20"/>
              </w:rPr>
            </w:pPr>
            <w:ins w:id="2448" w:author="Arjan" w:date="2014-11-18T10:00:00Z">
              <w:r>
                <w:rPr>
                  <w:rFonts w:ascii="Arial" w:eastAsia="Times New Roman" w:hAnsi="Arial" w:cs="Arial"/>
                  <w:color w:val="000000"/>
                  <w:sz w:val="20"/>
                  <w:szCs w:val="20"/>
                </w:rPr>
                <w:t>ZTC</w:t>
              </w:r>
            </w:ins>
          </w:p>
        </w:tc>
      </w:tr>
      <w:tr w:rsidR="00910F00" w:rsidRPr="00CD63CD" w:rsidTr="004A3B10">
        <w:trPr>
          <w:trHeight w:val="232"/>
          <w:ins w:id="2449"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5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51" w:author="Arjan" w:date="2014-11-18T10:00:00Z"/>
                <w:rFonts w:ascii="Arial" w:eastAsia="Times New Roman" w:hAnsi="Arial" w:cs="Arial"/>
                <w:color w:val="000000"/>
                <w:sz w:val="20"/>
                <w:szCs w:val="20"/>
              </w:rPr>
            </w:pPr>
          </w:p>
        </w:tc>
      </w:tr>
      <w:tr w:rsidR="00910F00" w:rsidRPr="00CD63CD" w:rsidTr="004A3B10">
        <w:trPr>
          <w:trHeight w:val="232"/>
          <w:ins w:id="2452"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53" w:author="Arjan" w:date="2014-11-18T10:00:00Z"/>
                <w:rFonts w:ascii="Arial" w:eastAsia="Times New Roman" w:hAnsi="Arial" w:cs="Arial"/>
                <w:color w:val="000000"/>
                <w:sz w:val="20"/>
                <w:szCs w:val="20"/>
              </w:rPr>
            </w:pPr>
            <w:ins w:id="2454" w:author="Arjan" w:date="2014-11-18T10:00: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55" w:author="Arjan" w:date="2014-11-18T10:00:00Z"/>
                <w:rFonts w:ascii="Arial" w:eastAsia="Times New Roman" w:hAnsi="Arial" w:cs="Arial"/>
                <w:color w:val="000000"/>
                <w:sz w:val="20"/>
                <w:szCs w:val="20"/>
              </w:rPr>
            </w:pPr>
          </w:p>
        </w:tc>
      </w:tr>
      <w:tr w:rsidR="00910F00" w:rsidRPr="00CD63CD" w:rsidTr="004A3B10">
        <w:trPr>
          <w:trHeight w:val="232"/>
          <w:ins w:id="2456"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5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58" w:author="Arjan" w:date="2014-11-18T10:00:00Z"/>
                <w:rFonts w:ascii="Arial" w:eastAsia="Times New Roman" w:hAnsi="Arial" w:cs="Arial"/>
                <w:color w:val="000000"/>
                <w:sz w:val="20"/>
                <w:szCs w:val="20"/>
              </w:rPr>
            </w:pPr>
          </w:p>
        </w:tc>
      </w:tr>
      <w:tr w:rsidR="00910F00" w:rsidRPr="00CD63CD" w:rsidTr="004A3B10">
        <w:trPr>
          <w:trHeight w:val="232"/>
          <w:ins w:id="2459"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60" w:author="Arjan" w:date="2014-11-18T10:00:00Z"/>
                <w:rFonts w:ascii="Arial" w:eastAsia="Times New Roman" w:hAnsi="Arial" w:cs="Arial"/>
                <w:color w:val="000000"/>
                <w:sz w:val="20"/>
                <w:szCs w:val="20"/>
              </w:rPr>
            </w:pPr>
            <w:ins w:id="2461" w:author="Arjan" w:date="2014-11-18T10:00: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910F00" w:rsidRPr="00CD63CD" w:rsidRDefault="00A044C0" w:rsidP="00910F00">
            <w:pPr>
              <w:autoSpaceDE w:val="0"/>
              <w:autoSpaceDN w:val="0"/>
              <w:adjustRightInd w:val="0"/>
              <w:spacing w:after="0" w:line="240" w:lineRule="auto"/>
              <w:rPr>
                <w:ins w:id="2462" w:author="Arjan" w:date="2014-11-18T10:00:00Z"/>
                <w:rFonts w:ascii="Arial" w:eastAsia="Times New Roman" w:hAnsi="Arial" w:cs="Arial"/>
                <w:color w:val="000000"/>
                <w:sz w:val="20"/>
                <w:szCs w:val="20"/>
              </w:rPr>
            </w:pPr>
            <w:ins w:id="2463" w:author="Arjan" w:date="2014-11-18T10:00:00Z">
              <w:r>
                <w:rPr>
                  <w:rFonts w:ascii="Arial" w:hAnsi="Arial" w:cs="Arial"/>
                  <w:sz w:val="20"/>
                  <w:szCs w:val="20"/>
                  <w:lang w:val="en-AU"/>
                </w:rPr>
                <w:t>e</w:t>
              </w:r>
              <w:r w:rsidR="00910F00" w:rsidRPr="00910F00">
                <w:rPr>
                  <w:rFonts w:ascii="Arial" w:hAnsi="Arial" w:cs="Arial"/>
                  <w:sz w:val="20"/>
                  <w:szCs w:val="20"/>
                  <w:lang w:val="en-AU"/>
                </w:rPr>
                <w:t>enheid</w:t>
              </w:r>
            </w:ins>
          </w:p>
        </w:tc>
      </w:tr>
      <w:tr w:rsidR="00910F00" w:rsidRPr="00CD63CD" w:rsidTr="004A3B10">
        <w:trPr>
          <w:trHeight w:val="232"/>
          <w:ins w:id="2464"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6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66" w:author="Arjan" w:date="2014-11-18T10:00:00Z"/>
                <w:rFonts w:ascii="Arial" w:eastAsia="Times New Roman" w:hAnsi="Arial" w:cs="Arial"/>
                <w:color w:val="000000"/>
                <w:sz w:val="20"/>
                <w:szCs w:val="20"/>
              </w:rPr>
            </w:pPr>
          </w:p>
        </w:tc>
      </w:tr>
      <w:tr w:rsidR="00910F00" w:rsidRPr="005E066D" w:rsidTr="004A3B10">
        <w:trPr>
          <w:trHeight w:val="232"/>
          <w:ins w:id="2467"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68" w:author="Arjan" w:date="2014-11-18T10:00:00Z"/>
                <w:rFonts w:ascii="Arial" w:eastAsia="Times New Roman" w:hAnsi="Arial" w:cs="Arial"/>
                <w:color w:val="000000"/>
                <w:sz w:val="20"/>
                <w:szCs w:val="20"/>
              </w:rPr>
            </w:pPr>
            <w:ins w:id="2469" w:author="Arjan" w:date="2014-11-18T10:00: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910F00" w:rsidRPr="00DD0F4F" w:rsidRDefault="00987F6E" w:rsidP="004A3B10">
            <w:pPr>
              <w:autoSpaceDE w:val="0"/>
              <w:autoSpaceDN w:val="0"/>
              <w:adjustRightInd w:val="0"/>
              <w:spacing w:after="0" w:line="240" w:lineRule="auto"/>
              <w:rPr>
                <w:ins w:id="2470" w:author="Arjan" w:date="2014-11-18T10:00:00Z"/>
                <w:rFonts w:ascii="Arial" w:eastAsia="Times New Roman" w:hAnsi="Arial" w:cs="Arial"/>
                <w:color w:val="000000"/>
                <w:sz w:val="20"/>
                <w:szCs w:val="20"/>
                <w:lang w:val="nl-NL"/>
              </w:rPr>
            </w:pPr>
            <w:ins w:id="2471" w:author="Arjan" w:date="2014-11-18T10:00:00Z">
              <w:r>
                <w:rPr>
                  <w:rFonts w:ascii="Arial" w:eastAsia="Times New Roman" w:hAnsi="Arial" w:cs="Arial"/>
                  <w:color w:val="000000"/>
                  <w:sz w:val="20"/>
                  <w:szCs w:val="20"/>
                  <w:lang w:val="nl-NL"/>
                </w:rPr>
                <w:t>De tijdseenheid waarin de doorlooptijd van de behandeling is uitgedrukt.</w:t>
              </w:r>
            </w:ins>
          </w:p>
        </w:tc>
      </w:tr>
      <w:tr w:rsidR="00910F00" w:rsidRPr="005E066D" w:rsidTr="004A3B10">
        <w:trPr>
          <w:trHeight w:val="232"/>
          <w:ins w:id="2472" w:author="Arjan" w:date="2014-11-18T10:00:00Z"/>
        </w:trPr>
        <w:tc>
          <w:tcPr>
            <w:tcW w:w="3780" w:type="dxa"/>
            <w:tcBorders>
              <w:top w:val="nil"/>
              <w:left w:val="nil"/>
              <w:bottom w:val="nil"/>
              <w:right w:val="nil"/>
            </w:tcBorders>
          </w:tcPr>
          <w:p w:rsidR="00910F00" w:rsidRPr="00DD0F4F" w:rsidRDefault="00910F00" w:rsidP="004A3B10">
            <w:pPr>
              <w:autoSpaceDE w:val="0"/>
              <w:autoSpaceDN w:val="0"/>
              <w:adjustRightInd w:val="0"/>
              <w:spacing w:after="0" w:line="240" w:lineRule="auto"/>
              <w:rPr>
                <w:ins w:id="2473"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910F00" w:rsidRPr="00DD0F4F" w:rsidRDefault="00910F00" w:rsidP="004A3B10">
            <w:pPr>
              <w:autoSpaceDE w:val="0"/>
              <w:autoSpaceDN w:val="0"/>
              <w:adjustRightInd w:val="0"/>
              <w:spacing w:after="0" w:line="240" w:lineRule="auto"/>
              <w:rPr>
                <w:ins w:id="2474" w:author="Arjan" w:date="2014-11-18T10:00:00Z"/>
                <w:rFonts w:ascii="Arial" w:eastAsia="Times New Roman" w:hAnsi="Arial" w:cs="Arial"/>
                <w:color w:val="000000"/>
                <w:sz w:val="20"/>
                <w:szCs w:val="20"/>
                <w:lang w:val="nl-NL"/>
              </w:rPr>
            </w:pPr>
          </w:p>
        </w:tc>
      </w:tr>
      <w:tr w:rsidR="00910F00" w:rsidRPr="00CD63CD" w:rsidTr="004A3B10">
        <w:trPr>
          <w:trHeight w:val="232"/>
          <w:ins w:id="2475"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76" w:author="Arjan" w:date="2014-11-18T10:00:00Z"/>
                <w:rFonts w:ascii="Arial" w:eastAsia="Times New Roman" w:hAnsi="Arial" w:cs="Arial"/>
                <w:color w:val="000000"/>
                <w:sz w:val="20"/>
                <w:szCs w:val="20"/>
              </w:rPr>
            </w:pPr>
            <w:ins w:id="2477" w:author="Arjan" w:date="2014-11-18T10:00: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910F00" w:rsidRPr="00CD63CD" w:rsidRDefault="00961238" w:rsidP="004A3B10">
            <w:pPr>
              <w:autoSpaceDE w:val="0"/>
              <w:autoSpaceDN w:val="0"/>
              <w:adjustRightInd w:val="0"/>
              <w:spacing w:after="0" w:line="240" w:lineRule="auto"/>
              <w:rPr>
                <w:ins w:id="2478" w:author="Arjan" w:date="2014-11-18T10:00:00Z"/>
                <w:rFonts w:ascii="Arial" w:eastAsia="Times New Roman" w:hAnsi="Arial" w:cs="Arial"/>
                <w:color w:val="000000"/>
                <w:sz w:val="20"/>
                <w:szCs w:val="20"/>
              </w:rPr>
            </w:pPr>
            <w:ins w:id="2479" w:author="Arjan" w:date="2014-11-18T10:00:00Z">
              <w:r>
                <w:rPr>
                  <w:rFonts w:ascii="Arial" w:eastAsia="Times New Roman" w:hAnsi="Arial" w:cs="Arial"/>
                  <w:color w:val="000000"/>
                  <w:sz w:val="20"/>
                  <w:szCs w:val="20"/>
                </w:rPr>
                <w:t>ZTC</w:t>
              </w:r>
              <w:r w:rsidR="00910F00" w:rsidRPr="00717312">
                <w:rPr>
                  <w:rFonts w:ascii="Arial" w:eastAsia="Times New Roman" w:hAnsi="Arial" w:cs="Arial"/>
                  <w:color w:val="000000"/>
                  <w:sz w:val="20"/>
                  <w:szCs w:val="20"/>
                </w:rPr>
                <w:t xml:space="preserve"> </w:t>
              </w:r>
            </w:ins>
          </w:p>
        </w:tc>
      </w:tr>
      <w:tr w:rsidR="00910F00" w:rsidRPr="00CD63CD" w:rsidTr="004A3B10">
        <w:trPr>
          <w:trHeight w:val="232"/>
          <w:ins w:id="2480"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8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82" w:author="Arjan" w:date="2014-11-18T10:00:00Z"/>
                <w:rFonts w:ascii="Arial" w:eastAsia="Times New Roman" w:hAnsi="Arial" w:cs="Arial"/>
                <w:color w:val="000000"/>
                <w:sz w:val="20"/>
                <w:szCs w:val="20"/>
              </w:rPr>
            </w:pPr>
          </w:p>
        </w:tc>
      </w:tr>
      <w:tr w:rsidR="00910F00" w:rsidRPr="00CD63CD" w:rsidTr="004A3B10">
        <w:trPr>
          <w:trHeight w:val="232"/>
          <w:ins w:id="2483"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84" w:author="Arjan" w:date="2014-11-18T10:00:00Z"/>
                <w:rFonts w:ascii="Arial" w:eastAsia="Times New Roman" w:hAnsi="Arial" w:cs="Arial"/>
                <w:color w:val="000000"/>
                <w:sz w:val="20"/>
                <w:szCs w:val="20"/>
              </w:rPr>
            </w:pPr>
            <w:ins w:id="2485" w:author="Arjan" w:date="2014-11-18T10:00: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910F00" w:rsidRPr="00CD63CD" w:rsidRDefault="00910F00" w:rsidP="00961238">
            <w:pPr>
              <w:autoSpaceDE w:val="0"/>
              <w:autoSpaceDN w:val="0"/>
              <w:adjustRightInd w:val="0"/>
              <w:spacing w:after="0" w:line="240" w:lineRule="auto"/>
              <w:rPr>
                <w:ins w:id="2486" w:author="Arjan" w:date="2014-11-18T10:00:00Z"/>
                <w:rFonts w:ascii="Arial" w:eastAsia="Times New Roman" w:hAnsi="Arial" w:cs="Arial"/>
                <w:color w:val="000000"/>
                <w:sz w:val="20"/>
                <w:szCs w:val="20"/>
              </w:rPr>
            </w:pPr>
            <w:ins w:id="2487" w:author="Arjan" w:date="2014-11-18T10:00:00Z">
              <w:r w:rsidRPr="00717312">
                <w:rPr>
                  <w:rFonts w:ascii="Arial" w:eastAsia="Times New Roman" w:hAnsi="Arial" w:cs="Arial"/>
                  <w:color w:val="000000"/>
                  <w:sz w:val="20"/>
                  <w:szCs w:val="20"/>
                </w:rPr>
                <w:t>1-</w:t>
              </w:r>
              <w:r w:rsidR="00961238">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910F00" w:rsidRPr="00CD63CD" w:rsidTr="004A3B10">
        <w:trPr>
          <w:trHeight w:val="232"/>
          <w:ins w:id="2488"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8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90" w:author="Arjan" w:date="2014-11-18T10:00:00Z"/>
                <w:rFonts w:ascii="Arial" w:eastAsia="Times New Roman" w:hAnsi="Arial" w:cs="Arial"/>
                <w:color w:val="000000"/>
                <w:sz w:val="20"/>
                <w:szCs w:val="20"/>
              </w:rPr>
            </w:pPr>
          </w:p>
        </w:tc>
      </w:tr>
      <w:tr w:rsidR="00910F00" w:rsidRPr="005E066D" w:rsidTr="004A3B10">
        <w:trPr>
          <w:trHeight w:val="232"/>
          <w:ins w:id="2491"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492" w:author="Arjan" w:date="2014-11-18T10:00:00Z"/>
                <w:rFonts w:ascii="Arial" w:eastAsia="Times New Roman" w:hAnsi="Arial" w:cs="Arial"/>
                <w:color w:val="000000"/>
                <w:sz w:val="20"/>
                <w:szCs w:val="20"/>
              </w:rPr>
            </w:pPr>
            <w:ins w:id="2493" w:author="Arjan" w:date="2014-11-18T10:00: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910F00" w:rsidRPr="00DD0F4F" w:rsidRDefault="00A044C0" w:rsidP="00987F6E">
            <w:pPr>
              <w:autoSpaceDE w:val="0"/>
              <w:autoSpaceDN w:val="0"/>
              <w:adjustRightInd w:val="0"/>
              <w:spacing w:after="0" w:line="240" w:lineRule="auto"/>
              <w:rPr>
                <w:ins w:id="2494" w:author="Arjan" w:date="2014-11-18T10:00:00Z"/>
                <w:rFonts w:ascii="Arial" w:eastAsia="Times New Roman" w:hAnsi="Arial" w:cs="Arial"/>
                <w:color w:val="000000"/>
                <w:sz w:val="20"/>
                <w:szCs w:val="20"/>
                <w:lang w:val="nl-NL"/>
              </w:rPr>
            </w:pPr>
            <w:ins w:id="2495" w:author="Arjan" w:date="2014-11-18T10:00:00Z">
              <w:r>
                <w:rPr>
                  <w:rFonts w:ascii="Arial" w:eastAsia="Times New Roman" w:hAnsi="Arial" w:cs="Arial"/>
                  <w:color w:val="000000"/>
                  <w:sz w:val="20"/>
                  <w:szCs w:val="20"/>
                  <w:lang w:val="nl-NL"/>
                </w:rPr>
                <w:t>Het betreft een subattribuutsoort van de groepattribuutsoort ‘</w:t>
              </w:r>
              <w:r w:rsidR="00B47636" w:rsidRPr="00BE10FF">
                <w:rPr>
                  <w:rFonts w:ascii="Arial" w:hAnsi="Arial" w:cs="Arial"/>
                  <w:szCs w:val="24"/>
                  <w:lang w:val="en-AU"/>
                </w:rPr>
                <w:fldChar w:fldCharType="begin" w:fldLock="1"/>
              </w:r>
              <w:r w:rsidRPr="00BE10FF">
                <w:rPr>
                  <w:rFonts w:ascii="Arial" w:hAnsi="Arial" w:cs="Arial"/>
                  <w:szCs w:val="24"/>
                  <w:lang w:val="en-AU"/>
                </w:rPr>
                <w:instrText xml:space="preserve">MERGEFIELD </w:instrText>
              </w:r>
              <w:r w:rsidRPr="00BE10FF">
                <w:rPr>
                  <w:rFonts w:ascii="Calibri" w:hAnsi="Calibri" w:cs="Arial"/>
                  <w:color w:val="0F0F0F"/>
                  <w:szCs w:val="24"/>
                </w:rPr>
                <w:instrText>Att.Name</w:instrText>
              </w:r>
              <w:r w:rsidR="00B47636" w:rsidRPr="00BE10FF">
                <w:rPr>
                  <w:rFonts w:ascii="Arial" w:hAnsi="Arial" w:cs="Arial"/>
                  <w:szCs w:val="24"/>
                  <w:lang w:val="en-AU"/>
                </w:rPr>
                <w:fldChar w:fldCharType="separate"/>
              </w:r>
              <w:r w:rsidRPr="00BE10FF">
                <w:rPr>
                  <w:rFonts w:ascii="Calibri" w:hAnsi="Calibri" w:cs="Arial"/>
                  <w:color w:val="0F0F0F"/>
                  <w:szCs w:val="24"/>
                </w:rPr>
                <w:t>Doorlooptijd behandeling</w:t>
              </w:r>
              <w:r w:rsidR="00B47636" w:rsidRPr="00BE10FF">
                <w:rPr>
                  <w:rFonts w:ascii="Arial" w:hAnsi="Arial" w:cs="Arial"/>
                  <w:szCs w:val="24"/>
                  <w:lang w:val="en-AU"/>
                </w:rPr>
                <w:fldChar w:fldCharType="end"/>
              </w:r>
              <w:r>
                <w:rPr>
                  <w:rFonts w:ascii="Arial" w:hAnsi="Arial" w:cs="Arial"/>
                  <w:szCs w:val="24"/>
                  <w:lang w:val="en-AU"/>
                </w:rPr>
                <w:t>’</w:t>
              </w:r>
            </w:ins>
          </w:p>
        </w:tc>
      </w:tr>
      <w:tr w:rsidR="00910F00" w:rsidRPr="005E066D" w:rsidTr="004A3B10">
        <w:trPr>
          <w:trHeight w:val="232"/>
          <w:ins w:id="2496" w:author="Arjan" w:date="2014-11-18T10:00:00Z"/>
        </w:trPr>
        <w:tc>
          <w:tcPr>
            <w:tcW w:w="3780" w:type="dxa"/>
            <w:tcBorders>
              <w:top w:val="nil"/>
              <w:left w:val="nil"/>
              <w:bottom w:val="nil"/>
              <w:right w:val="nil"/>
            </w:tcBorders>
          </w:tcPr>
          <w:p w:rsidR="00910F00" w:rsidRPr="00DD0F4F" w:rsidRDefault="00910F00" w:rsidP="004A3B10">
            <w:pPr>
              <w:autoSpaceDE w:val="0"/>
              <w:autoSpaceDN w:val="0"/>
              <w:adjustRightInd w:val="0"/>
              <w:spacing w:after="0" w:line="240" w:lineRule="auto"/>
              <w:rPr>
                <w:ins w:id="2497"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910F00" w:rsidRPr="00DD0F4F" w:rsidRDefault="00910F00" w:rsidP="004A3B10">
            <w:pPr>
              <w:autoSpaceDE w:val="0"/>
              <w:autoSpaceDN w:val="0"/>
              <w:adjustRightInd w:val="0"/>
              <w:spacing w:after="0" w:line="240" w:lineRule="auto"/>
              <w:rPr>
                <w:ins w:id="2498" w:author="Arjan" w:date="2014-11-18T10:00:00Z"/>
                <w:rFonts w:ascii="Arial" w:eastAsia="Times New Roman" w:hAnsi="Arial" w:cs="Arial"/>
                <w:color w:val="000000"/>
                <w:sz w:val="20"/>
                <w:szCs w:val="20"/>
                <w:lang w:val="nl-NL"/>
              </w:rPr>
            </w:pPr>
          </w:p>
        </w:tc>
      </w:tr>
      <w:tr w:rsidR="00910F00" w:rsidRPr="00CD63CD" w:rsidTr="004A3B10">
        <w:trPr>
          <w:trHeight w:val="232"/>
          <w:ins w:id="2499"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00" w:author="Arjan" w:date="2014-11-18T10:00:00Z"/>
                <w:rFonts w:ascii="Arial" w:eastAsia="Times New Roman" w:hAnsi="Arial" w:cs="Arial"/>
                <w:color w:val="000000"/>
                <w:sz w:val="20"/>
                <w:szCs w:val="20"/>
              </w:rPr>
            </w:pPr>
            <w:ins w:id="2501" w:author="Arjan" w:date="2014-11-18T10:00: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910F00" w:rsidRPr="00CD63CD" w:rsidRDefault="00961238" w:rsidP="006B01A0">
            <w:pPr>
              <w:autoSpaceDE w:val="0"/>
              <w:autoSpaceDN w:val="0"/>
              <w:adjustRightInd w:val="0"/>
              <w:spacing w:after="0" w:line="240" w:lineRule="auto"/>
              <w:rPr>
                <w:ins w:id="2502" w:author="Arjan" w:date="2014-11-18T10:00:00Z"/>
                <w:rFonts w:ascii="Arial" w:eastAsia="Times New Roman" w:hAnsi="Arial" w:cs="Arial"/>
                <w:color w:val="000000"/>
                <w:sz w:val="20"/>
                <w:szCs w:val="20"/>
              </w:rPr>
            </w:pPr>
            <w:ins w:id="2503" w:author="Arjan" w:date="2014-11-18T10:00:00Z">
              <w:r>
                <w:rPr>
                  <w:rFonts w:ascii="Arial" w:hAnsi="Arial" w:cs="Arial"/>
                  <w:sz w:val="20"/>
                  <w:szCs w:val="20"/>
                  <w:lang w:val="en-AU"/>
                </w:rPr>
                <w:t>A</w:t>
              </w:r>
              <w:r w:rsidR="006B01A0">
                <w:rPr>
                  <w:rFonts w:ascii="Arial" w:hAnsi="Arial" w:cs="Arial"/>
                  <w:sz w:val="20"/>
                  <w:szCs w:val="20"/>
                  <w:lang w:val="en-AU"/>
                </w:rPr>
                <w:t>11</w:t>
              </w:r>
            </w:ins>
          </w:p>
        </w:tc>
      </w:tr>
      <w:tr w:rsidR="00910F00" w:rsidRPr="00CD63CD" w:rsidTr="004A3B10">
        <w:trPr>
          <w:trHeight w:val="232"/>
          <w:ins w:id="2504"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0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06" w:author="Arjan" w:date="2014-11-18T10:00:00Z"/>
                <w:rFonts w:ascii="Arial" w:eastAsia="Times New Roman" w:hAnsi="Arial" w:cs="Arial"/>
                <w:color w:val="000000"/>
                <w:sz w:val="20"/>
                <w:szCs w:val="20"/>
              </w:rPr>
            </w:pPr>
          </w:p>
        </w:tc>
      </w:tr>
      <w:tr w:rsidR="00910F00" w:rsidRPr="005E066D" w:rsidTr="004A3B10">
        <w:trPr>
          <w:trHeight w:val="232"/>
          <w:ins w:id="2507"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08" w:author="Arjan" w:date="2014-11-18T10:00:00Z"/>
                <w:rFonts w:ascii="Arial" w:eastAsia="Times New Roman" w:hAnsi="Arial" w:cs="Arial"/>
                <w:color w:val="000000"/>
                <w:sz w:val="20"/>
                <w:szCs w:val="20"/>
              </w:rPr>
            </w:pPr>
            <w:ins w:id="2509" w:author="Arjan" w:date="2014-11-18T10:00: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910F00" w:rsidRDefault="00987F6E" w:rsidP="004A3B10">
            <w:pPr>
              <w:autoSpaceDE w:val="0"/>
              <w:autoSpaceDN w:val="0"/>
              <w:adjustRightInd w:val="0"/>
              <w:spacing w:after="0" w:line="240" w:lineRule="auto"/>
              <w:rPr>
                <w:ins w:id="2510" w:author="Arjan" w:date="2014-11-18T10:00:00Z"/>
                <w:rFonts w:ascii="Arial" w:eastAsia="Times New Roman" w:hAnsi="Arial" w:cs="Arial"/>
                <w:color w:val="000000"/>
                <w:sz w:val="20"/>
                <w:szCs w:val="20"/>
                <w:lang w:val="nl-NL"/>
              </w:rPr>
            </w:pPr>
            <w:ins w:id="2511" w:author="Arjan" w:date="2014-11-18T10:00:00Z">
              <w:r>
                <w:rPr>
                  <w:rFonts w:ascii="Arial" w:eastAsia="Times New Roman" w:hAnsi="Arial" w:cs="Arial"/>
                  <w:color w:val="000000"/>
                  <w:sz w:val="20"/>
                  <w:szCs w:val="20"/>
                  <w:lang w:val="nl-NL"/>
                </w:rPr>
                <w:t>- “werkdag” (werkbare dagen</w:t>
              </w:r>
              <w:r w:rsidR="00F533C2">
                <w:rPr>
                  <w:rFonts w:ascii="Arial" w:eastAsia="Times New Roman" w:hAnsi="Arial" w:cs="Arial"/>
                  <w:color w:val="000000"/>
                  <w:sz w:val="20"/>
                  <w:szCs w:val="20"/>
                  <w:lang w:val="nl-NL"/>
                </w:rPr>
                <w:t xml:space="preserve"> d.w.z. alle dagen m.u.v. zaterdagen, zondagen en erkende feestdagen</w:t>
              </w:r>
              <w:r>
                <w:rPr>
                  <w:rFonts w:ascii="Arial" w:eastAsia="Times New Roman" w:hAnsi="Arial" w:cs="Arial"/>
                  <w:color w:val="000000"/>
                  <w:sz w:val="20"/>
                  <w:szCs w:val="20"/>
                  <w:lang w:val="nl-NL"/>
                </w:rPr>
                <w:t>)</w:t>
              </w:r>
            </w:ins>
          </w:p>
          <w:p w:rsidR="00987F6E" w:rsidRDefault="00987F6E" w:rsidP="004A3B10">
            <w:pPr>
              <w:autoSpaceDE w:val="0"/>
              <w:autoSpaceDN w:val="0"/>
              <w:adjustRightInd w:val="0"/>
              <w:spacing w:after="0" w:line="240" w:lineRule="auto"/>
              <w:rPr>
                <w:ins w:id="2512" w:author="Arjan" w:date="2014-11-18T10:00:00Z"/>
                <w:rFonts w:ascii="Arial" w:eastAsia="Times New Roman" w:hAnsi="Arial" w:cs="Arial"/>
                <w:color w:val="000000"/>
                <w:sz w:val="20"/>
                <w:szCs w:val="20"/>
                <w:lang w:val="nl-NL"/>
              </w:rPr>
            </w:pPr>
            <w:ins w:id="2513" w:author="Arjan" w:date="2014-11-18T10:00:00Z">
              <w:r>
                <w:rPr>
                  <w:rFonts w:ascii="Arial" w:eastAsia="Times New Roman" w:hAnsi="Arial" w:cs="Arial"/>
                  <w:color w:val="000000"/>
                  <w:sz w:val="20"/>
                  <w:szCs w:val="20"/>
                  <w:lang w:val="nl-NL"/>
                </w:rPr>
                <w:t>- “kalenderdag” (</w:t>
              </w:r>
              <w:r w:rsidRPr="003D5F9A">
                <w:rPr>
                  <w:rFonts w:ascii="Arial" w:eastAsia="Times New Roman" w:hAnsi="Arial" w:cs="Arial"/>
                  <w:color w:val="000000"/>
                  <w:sz w:val="20"/>
                  <w:szCs w:val="20"/>
                  <w:lang w:val="nl-NL"/>
                </w:rPr>
                <w:t>zie voor een definitie van dit begrip de AWB</w:t>
              </w:r>
              <w:r>
                <w:rPr>
                  <w:rFonts w:ascii="Arial" w:eastAsia="Times New Roman" w:hAnsi="Arial" w:cs="Arial"/>
                  <w:color w:val="000000"/>
                  <w:sz w:val="20"/>
                  <w:szCs w:val="20"/>
                  <w:lang w:val="nl-NL"/>
                </w:rPr>
                <w:t>)</w:t>
              </w:r>
            </w:ins>
          </w:p>
          <w:p w:rsidR="00987F6E" w:rsidRDefault="00987F6E" w:rsidP="00987F6E">
            <w:pPr>
              <w:autoSpaceDE w:val="0"/>
              <w:autoSpaceDN w:val="0"/>
              <w:adjustRightInd w:val="0"/>
              <w:spacing w:after="0" w:line="240" w:lineRule="auto"/>
              <w:rPr>
                <w:ins w:id="2514" w:author="Arjan" w:date="2014-11-18T10:00:00Z"/>
                <w:rFonts w:ascii="Arial" w:eastAsia="Times New Roman" w:hAnsi="Arial" w:cs="Arial"/>
                <w:color w:val="000000"/>
                <w:sz w:val="20"/>
                <w:szCs w:val="20"/>
                <w:lang w:val="nl-NL"/>
              </w:rPr>
            </w:pPr>
            <w:ins w:id="2515" w:author="Arjan" w:date="2014-11-18T10:00:00Z">
              <w:r>
                <w:rPr>
                  <w:rFonts w:ascii="Arial" w:eastAsia="Times New Roman" w:hAnsi="Arial" w:cs="Arial"/>
                  <w:color w:val="000000"/>
                  <w:sz w:val="20"/>
                  <w:szCs w:val="20"/>
                  <w:lang w:val="nl-NL"/>
                </w:rPr>
                <w:t>- “maand”</w:t>
              </w:r>
            </w:ins>
          </w:p>
          <w:p w:rsidR="00987F6E" w:rsidRPr="00DD0F4F" w:rsidRDefault="00987F6E" w:rsidP="00987F6E">
            <w:pPr>
              <w:autoSpaceDE w:val="0"/>
              <w:autoSpaceDN w:val="0"/>
              <w:adjustRightInd w:val="0"/>
              <w:spacing w:after="0" w:line="240" w:lineRule="auto"/>
              <w:rPr>
                <w:ins w:id="2516" w:author="Arjan" w:date="2014-11-18T10:00:00Z"/>
                <w:rFonts w:ascii="Arial" w:eastAsia="Times New Roman" w:hAnsi="Arial" w:cs="Arial"/>
                <w:color w:val="000000"/>
                <w:sz w:val="20"/>
                <w:szCs w:val="20"/>
                <w:lang w:val="nl-NL"/>
              </w:rPr>
            </w:pPr>
            <w:ins w:id="2517" w:author="Arjan" w:date="2014-11-18T10:00:00Z">
              <w:r>
                <w:rPr>
                  <w:rFonts w:ascii="Arial" w:eastAsia="Times New Roman" w:hAnsi="Arial" w:cs="Arial"/>
                  <w:color w:val="000000"/>
                  <w:sz w:val="20"/>
                  <w:szCs w:val="20"/>
                  <w:lang w:val="nl-NL"/>
                </w:rPr>
                <w:t>- “jaar”</w:t>
              </w:r>
            </w:ins>
          </w:p>
        </w:tc>
      </w:tr>
      <w:tr w:rsidR="00910F00" w:rsidRPr="005E066D" w:rsidTr="004A3B10">
        <w:trPr>
          <w:trHeight w:val="232"/>
          <w:ins w:id="2518" w:author="Arjan" w:date="2014-11-18T10:00:00Z"/>
        </w:trPr>
        <w:tc>
          <w:tcPr>
            <w:tcW w:w="3780" w:type="dxa"/>
            <w:tcBorders>
              <w:top w:val="nil"/>
              <w:left w:val="nil"/>
              <w:bottom w:val="nil"/>
              <w:right w:val="nil"/>
            </w:tcBorders>
          </w:tcPr>
          <w:p w:rsidR="00910F00" w:rsidRPr="00DD0F4F" w:rsidRDefault="00910F00" w:rsidP="004A3B10">
            <w:pPr>
              <w:autoSpaceDE w:val="0"/>
              <w:autoSpaceDN w:val="0"/>
              <w:adjustRightInd w:val="0"/>
              <w:spacing w:after="0" w:line="240" w:lineRule="auto"/>
              <w:rPr>
                <w:ins w:id="2519"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910F00" w:rsidRPr="00DD0F4F" w:rsidRDefault="00910F00" w:rsidP="004A3B10">
            <w:pPr>
              <w:autoSpaceDE w:val="0"/>
              <w:autoSpaceDN w:val="0"/>
              <w:adjustRightInd w:val="0"/>
              <w:spacing w:after="0" w:line="240" w:lineRule="auto"/>
              <w:rPr>
                <w:ins w:id="2520" w:author="Arjan" w:date="2014-11-18T10:00:00Z"/>
                <w:rFonts w:ascii="Arial" w:eastAsia="Times New Roman" w:hAnsi="Arial" w:cs="Arial"/>
                <w:color w:val="000000"/>
                <w:sz w:val="20"/>
                <w:szCs w:val="20"/>
                <w:lang w:val="nl-NL"/>
              </w:rPr>
            </w:pPr>
          </w:p>
        </w:tc>
      </w:tr>
      <w:tr w:rsidR="00910F00" w:rsidRPr="00CD63CD" w:rsidTr="004A3B10">
        <w:trPr>
          <w:trHeight w:val="232"/>
          <w:ins w:id="2521"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22" w:author="Arjan" w:date="2014-11-18T10:00:00Z"/>
                <w:rFonts w:ascii="Arial" w:eastAsia="Times New Roman" w:hAnsi="Arial" w:cs="Arial"/>
                <w:color w:val="000000"/>
                <w:sz w:val="20"/>
                <w:szCs w:val="20"/>
              </w:rPr>
            </w:pPr>
            <w:ins w:id="2523" w:author="Arjan" w:date="2014-11-18T10:00: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910F00" w:rsidRPr="00CD63CD" w:rsidRDefault="00A044C0" w:rsidP="004A3B10">
            <w:pPr>
              <w:autoSpaceDE w:val="0"/>
              <w:autoSpaceDN w:val="0"/>
              <w:adjustRightInd w:val="0"/>
              <w:spacing w:after="0" w:line="240" w:lineRule="auto"/>
              <w:rPr>
                <w:ins w:id="2524" w:author="Arjan" w:date="2014-11-18T10:00:00Z"/>
                <w:rFonts w:ascii="Arial" w:eastAsia="Times New Roman" w:hAnsi="Arial" w:cs="Arial"/>
                <w:color w:val="000000"/>
                <w:sz w:val="20"/>
                <w:szCs w:val="20"/>
              </w:rPr>
            </w:pPr>
            <w:ins w:id="2525" w:author="Arjan" w:date="2014-11-18T10:00:00Z">
              <w:r>
                <w:rPr>
                  <w:rFonts w:ascii="Arial" w:eastAsia="Times New Roman" w:hAnsi="Arial" w:cs="Arial"/>
                  <w:color w:val="000000"/>
                  <w:sz w:val="20"/>
                  <w:szCs w:val="20"/>
                </w:rPr>
                <w:t>Zie groep</w:t>
              </w:r>
            </w:ins>
          </w:p>
        </w:tc>
      </w:tr>
      <w:tr w:rsidR="00910F00" w:rsidRPr="00CD63CD" w:rsidTr="004A3B10">
        <w:trPr>
          <w:trHeight w:val="232"/>
          <w:ins w:id="2526"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2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28" w:author="Arjan" w:date="2014-11-18T10:00:00Z"/>
                <w:rFonts w:ascii="Arial" w:eastAsia="Times New Roman" w:hAnsi="Arial" w:cs="Arial"/>
                <w:color w:val="000000"/>
                <w:sz w:val="20"/>
                <w:szCs w:val="20"/>
              </w:rPr>
            </w:pPr>
          </w:p>
        </w:tc>
      </w:tr>
      <w:tr w:rsidR="00910F00" w:rsidRPr="00CD63CD" w:rsidTr="004A3B10">
        <w:trPr>
          <w:trHeight w:val="232"/>
          <w:ins w:id="2529"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30" w:author="Arjan" w:date="2014-11-18T10:00:00Z"/>
                <w:rFonts w:ascii="Arial" w:eastAsia="Times New Roman" w:hAnsi="Arial" w:cs="Arial"/>
                <w:color w:val="000000"/>
                <w:sz w:val="20"/>
                <w:szCs w:val="20"/>
              </w:rPr>
            </w:pPr>
            <w:ins w:id="2531" w:author="Arjan" w:date="2014-11-18T10:00: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910F00" w:rsidRPr="00CD63CD" w:rsidRDefault="00A044C0" w:rsidP="004A3B10">
            <w:pPr>
              <w:autoSpaceDE w:val="0"/>
              <w:autoSpaceDN w:val="0"/>
              <w:adjustRightInd w:val="0"/>
              <w:spacing w:after="0" w:line="240" w:lineRule="auto"/>
              <w:rPr>
                <w:ins w:id="2532" w:author="Arjan" w:date="2014-11-18T10:00:00Z"/>
                <w:rFonts w:ascii="Arial" w:eastAsia="Times New Roman" w:hAnsi="Arial" w:cs="Arial"/>
                <w:color w:val="000000"/>
                <w:sz w:val="20"/>
                <w:szCs w:val="20"/>
              </w:rPr>
            </w:pPr>
            <w:ins w:id="2533" w:author="Arjan" w:date="2014-11-18T10:00:00Z">
              <w:r>
                <w:rPr>
                  <w:rFonts w:ascii="Arial" w:eastAsia="Times New Roman" w:hAnsi="Arial" w:cs="Arial"/>
                  <w:color w:val="000000"/>
                  <w:sz w:val="20"/>
                  <w:szCs w:val="20"/>
                </w:rPr>
                <w:t>Zie groep</w:t>
              </w:r>
            </w:ins>
          </w:p>
        </w:tc>
      </w:tr>
      <w:tr w:rsidR="00910F00" w:rsidRPr="00CD63CD" w:rsidTr="004A3B10">
        <w:trPr>
          <w:trHeight w:val="232"/>
          <w:ins w:id="2534"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3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36" w:author="Arjan" w:date="2014-11-18T10:00:00Z"/>
                <w:rFonts w:ascii="Arial" w:eastAsia="Times New Roman" w:hAnsi="Arial" w:cs="Arial"/>
                <w:color w:val="000000"/>
                <w:sz w:val="20"/>
                <w:szCs w:val="20"/>
              </w:rPr>
            </w:pPr>
          </w:p>
        </w:tc>
      </w:tr>
      <w:tr w:rsidR="00910F00" w:rsidRPr="00CD63CD" w:rsidTr="004A3B10">
        <w:trPr>
          <w:trHeight w:val="232"/>
          <w:ins w:id="2537"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38" w:author="Arjan" w:date="2014-11-18T10:00:00Z"/>
                <w:rFonts w:ascii="Arial" w:eastAsia="Times New Roman" w:hAnsi="Arial" w:cs="Arial"/>
                <w:color w:val="000000"/>
                <w:sz w:val="20"/>
                <w:szCs w:val="20"/>
              </w:rPr>
            </w:pPr>
            <w:ins w:id="2539" w:author="Arjan" w:date="2014-11-18T10:00: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40" w:author="Arjan" w:date="2014-11-18T10:00:00Z"/>
                <w:rFonts w:ascii="Arial" w:eastAsia="Times New Roman" w:hAnsi="Arial" w:cs="Arial"/>
                <w:color w:val="000000"/>
                <w:sz w:val="20"/>
                <w:szCs w:val="20"/>
              </w:rPr>
            </w:pPr>
          </w:p>
        </w:tc>
      </w:tr>
      <w:tr w:rsidR="00910F00" w:rsidRPr="00CD63CD" w:rsidTr="004A3B10">
        <w:trPr>
          <w:trHeight w:val="232"/>
          <w:ins w:id="2541"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42"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43" w:author="Arjan" w:date="2014-11-18T10:00:00Z"/>
                <w:rFonts w:ascii="Arial" w:eastAsia="Times New Roman" w:hAnsi="Arial" w:cs="Arial"/>
                <w:color w:val="000000"/>
                <w:sz w:val="20"/>
                <w:szCs w:val="20"/>
              </w:rPr>
            </w:pPr>
          </w:p>
        </w:tc>
      </w:tr>
      <w:tr w:rsidR="00910F00" w:rsidRPr="00CD63CD" w:rsidTr="004A3B10">
        <w:trPr>
          <w:trHeight w:val="232"/>
          <w:ins w:id="2544"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45" w:author="Arjan" w:date="2014-11-18T10:00:00Z"/>
                <w:rFonts w:ascii="Arial" w:eastAsia="Times New Roman" w:hAnsi="Arial" w:cs="Arial"/>
                <w:color w:val="000000"/>
                <w:sz w:val="20"/>
                <w:szCs w:val="20"/>
              </w:rPr>
            </w:pPr>
            <w:ins w:id="2546" w:author="Arjan" w:date="2014-11-18T10:00: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910F00" w:rsidRPr="00CD63CD" w:rsidRDefault="00A044C0" w:rsidP="004A3B10">
            <w:pPr>
              <w:autoSpaceDE w:val="0"/>
              <w:autoSpaceDN w:val="0"/>
              <w:adjustRightInd w:val="0"/>
              <w:spacing w:after="0" w:line="240" w:lineRule="auto"/>
              <w:rPr>
                <w:ins w:id="2547" w:author="Arjan" w:date="2014-11-18T10:00:00Z"/>
                <w:rFonts w:ascii="Arial" w:eastAsia="Times New Roman" w:hAnsi="Arial" w:cs="Arial"/>
                <w:color w:val="000000"/>
                <w:sz w:val="20"/>
                <w:szCs w:val="20"/>
              </w:rPr>
            </w:pPr>
            <w:ins w:id="2548" w:author="Arjan" w:date="2014-11-18T10:00:00Z">
              <w:r>
                <w:rPr>
                  <w:rFonts w:ascii="Arial" w:eastAsia="Times New Roman" w:hAnsi="Arial" w:cs="Arial"/>
                  <w:color w:val="000000"/>
                  <w:sz w:val="20"/>
                  <w:szCs w:val="20"/>
                </w:rPr>
                <w:t>Zie groep</w:t>
              </w:r>
            </w:ins>
          </w:p>
        </w:tc>
      </w:tr>
      <w:tr w:rsidR="00910F00" w:rsidRPr="00CD63CD" w:rsidTr="004A3B10">
        <w:trPr>
          <w:trHeight w:val="232"/>
          <w:ins w:id="2549"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5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51" w:author="Arjan" w:date="2014-11-18T10:00:00Z"/>
                <w:rFonts w:ascii="Arial" w:eastAsia="Times New Roman" w:hAnsi="Arial" w:cs="Arial"/>
                <w:color w:val="000000"/>
                <w:sz w:val="20"/>
                <w:szCs w:val="20"/>
              </w:rPr>
            </w:pPr>
          </w:p>
        </w:tc>
      </w:tr>
      <w:tr w:rsidR="00910F00" w:rsidRPr="00CD63CD" w:rsidTr="004A3B10">
        <w:trPr>
          <w:trHeight w:val="232"/>
          <w:ins w:id="2552"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53" w:author="Arjan" w:date="2014-11-18T10:00:00Z"/>
                <w:rFonts w:ascii="Arial" w:eastAsia="Times New Roman" w:hAnsi="Arial" w:cs="Arial"/>
                <w:color w:val="000000"/>
                <w:sz w:val="20"/>
                <w:szCs w:val="20"/>
              </w:rPr>
            </w:pPr>
            <w:ins w:id="2554" w:author="Arjan" w:date="2014-11-18T10:00: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910F00" w:rsidRPr="00CD63CD" w:rsidRDefault="00A044C0" w:rsidP="004A3B10">
            <w:pPr>
              <w:autoSpaceDE w:val="0"/>
              <w:autoSpaceDN w:val="0"/>
              <w:adjustRightInd w:val="0"/>
              <w:spacing w:after="0" w:line="240" w:lineRule="auto"/>
              <w:rPr>
                <w:ins w:id="2555" w:author="Arjan" w:date="2014-11-18T10:00:00Z"/>
                <w:rFonts w:ascii="Arial" w:eastAsia="Times New Roman" w:hAnsi="Arial" w:cs="Arial"/>
                <w:color w:val="000000"/>
                <w:sz w:val="20"/>
                <w:szCs w:val="20"/>
              </w:rPr>
            </w:pPr>
            <w:ins w:id="2556" w:author="Arjan" w:date="2014-11-18T10:00:00Z">
              <w:r>
                <w:rPr>
                  <w:rFonts w:ascii="Arial" w:eastAsia="Times New Roman" w:hAnsi="Arial" w:cs="Arial"/>
                  <w:color w:val="000000"/>
                  <w:sz w:val="20"/>
                  <w:szCs w:val="20"/>
                </w:rPr>
                <w:t>Zie groep</w:t>
              </w:r>
            </w:ins>
          </w:p>
        </w:tc>
      </w:tr>
      <w:tr w:rsidR="00910F00" w:rsidRPr="00CD63CD" w:rsidTr="004A3B10">
        <w:trPr>
          <w:trHeight w:val="232"/>
          <w:ins w:id="2557"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5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59" w:author="Arjan" w:date="2014-11-18T10:00:00Z"/>
                <w:rFonts w:ascii="Arial" w:eastAsia="Times New Roman" w:hAnsi="Arial" w:cs="Arial"/>
                <w:color w:val="000000"/>
                <w:sz w:val="20"/>
                <w:szCs w:val="20"/>
              </w:rPr>
            </w:pPr>
          </w:p>
        </w:tc>
      </w:tr>
      <w:tr w:rsidR="00910F00" w:rsidRPr="00CD63CD" w:rsidTr="004A3B10">
        <w:trPr>
          <w:trHeight w:val="232"/>
          <w:ins w:id="2560"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61" w:author="Arjan" w:date="2014-11-18T10:00:00Z"/>
                <w:rFonts w:ascii="Arial" w:eastAsia="Times New Roman" w:hAnsi="Arial" w:cs="Arial"/>
                <w:color w:val="000000"/>
                <w:sz w:val="20"/>
                <w:szCs w:val="20"/>
              </w:rPr>
            </w:pPr>
            <w:ins w:id="2562" w:author="Arjan" w:date="2014-11-18T10:00: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910F00" w:rsidRPr="00CD63CD" w:rsidRDefault="00B47636" w:rsidP="004A3B10">
            <w:pPr>
              <w:autoSpaceDE w:val="0"/>
              <w:autoSpaceDN w:val="0"/>
              <w:adjustRightInd w:val="0"/>
              <w:spacing w:after="0" w:line="240" w:lineRule="auto"/>
              <w:rPr>
                <w:ins w:id="2563" w:author="Arjan" w:date="2014-11-18T10:00:00Z"/>
                <w:rFonts w:ascii="Arial" w:eastAsia="Times New Roman" w:hAnsi="Arial" w:cs="Arial"/>
                <w:color w:val="000000"/>
                <w:sz w:val="20"/>
                <w:szCs w:val="20"/>
              </w:rPr>
            </w:pPr>
            <w:ins w:id="2564" w:author="Arjan" w:date="2014-11-18T10:00:00Z">
              <w:r w:rsidRPr="00CD63CD">
                <w:rPr>
                  <w:rFonts w:ascii="Arial" w:hAnsi="Arial" w:cs="Arial"/>
                  <w:sz w:val="20"/>
                  <w:szCs w:val="20"/>
                  <w:lang w:val="en-AU"/>
                </w:rPr>
                <w:fldChar w:fldCharType="begin" w:fldLock="1"/>
              </w:r>
              <w:r w:rsidR="00910F00" w:rsidRPr="00CD63CD">
                <w:rPr>
                  <w:rFonts w:ascii="Arial" w:hAnsi="Arial" w:cs="Arial"/>
                  <w:sz w:val="20"/>
                  <w:szCs w:val="20"/>
                  <w:lang w:val="en-AU"/>
                </w:rPr>
                <w:instrText xml:space="preserve">MERGEFIELD </w:instrText>
              </w:r>
              <w:r w:rsidR="00910F00"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910F00"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910F00"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910F00"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910F00"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910F00" w:rsidRPr="00CD63CD" w:rsidTr="004A3B10">
        <w:trPr>
          <w:trHeight w:val="232"/>
          <w:ins w:id="2565"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6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67" w:author="Arjan" w:date="2014-11-18T10:00:00Z"/>
                <w:rFonts w:ascii="Arial" w:eastAsia="Times New Roman" w:hAnsi="Arial" w:cs="Arial"/>
                <w:color w:val="000000"/>
                <w:sz w:val="20"/>
                <w:szCs w:val="20"/>
              </w:rPr>
            </w:pPr>
          </w:p>
        </w:tc>
      </w:tr>
      <w:tr w:rsidR="00910F00" w:rsidRPr="00CD63CD" w:rsidTr="004A3B10">
        <w:trPr>
          <w:trHeight w:val="232"/>
          <w:ins w:id="2568" w:author="Arjan" w:date="2014-11-18T10:00:00Z"/>
        </w:trPr>
        <w:tc>
          <w:tcPr>
            <w:tcW w:w="3780" w:type="dxa"/>
            <w:tcBorders>
              <w:top w:val="nil"/>
              <w:left w:val="nil"/>
              <w:bottom w:val="nil"/>
              <w:right w:val="nil"/>
            </w:tcBorders>
          </w:tcPr>
          <w:p w:rsidR="00910F00" w:rsidRPr="00CD63CD" w:rsidRDefault="00910F00" w:rsidP="004A3B10">
            <w:pPr>
              <w:autoSpaceDE w:val="0"/>
              <w:autoSpaceDN w:val="0"/>
              <w:adjustRightInd w:val="0"/>
              <w:spacing w:after="0" w:line="240" w:lineRule="auto"/>
              <w:rPr>
                <w:ins w:id="2569" w:author="Arjan" w:date="2014-11-18T10:00:00Z"/>
                <w:rFonts w:ascii="Arial" w:eastAsia="Times New Roman" w:hAnsi="Arial" w:cs="Arial"/>
                <w:color w:val="000000"/>
                <w:sz w:val="20"/>
                <w:szCs w:val="20"/>
              </w:rPr>
            </w:pPr>
            <w:ins w:id="2570" w:author="Arjan" w:date="2014-11-18T10:00: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910F00" w:rsidRPr="00CD63CD" w:rsidRDefault="00910F00" w:rsidP="00207F2A">
            <w:pPr>
              <w:autoSpaceDE w:val="0"/>
              <w:autoSpaceDN w:val="0"/>
              <w:adjustRightInd w:val="0"/>
              <w:spacing w:after="0" w:line="240" w:lineRule="auto"/>
              <w:rPr>
                <w:ins w:id="2571" w:author="Arjan" w:date="2014-11-18T10:00:00Z"/>
                <w:rFonts w:ascii="Arial" w:eastAsia="Times New Roman" w:hAnsi="Arial" w:cs="Arial"/>
                <w:color w:val="000000"/>
                <w:sz w:val="20"/>
                <w:szCs w:val="20"/>
              </w:rPr>
            </w:pPr>
            <w:ins w:id="2572" w:author="Arjan" w:date="2014-11-18T10:00:00Z">
              <w:r w:rsidRPr="00CD63CD">
                <w:rPr>
                  <w:rFonts w:ascii="Arial" w:eastAsia="Times New Roman" w:hAnsi="Arial" w:cs="Arial"/>
                  <w:color w:val="000000"/>
                  <w:sz w:val="20"/>
                  <w:szCs w:val="20"/>
                </w:rPr>
                <w:t xml:space="preserve">Gemeentelijk </w:t>
              </w:r>
              <w:r w:rsidR="00207F2A">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910F00" w:rsidRPr="00CD63CD" w:rsidTr="004A3B10">
        <w:trPr>
          <w:trHeight w:val="232"/>
          <w:ins w:id="2573" w:author="Arjan" w:date="2014-11-18T10:00:00Z"/>
        </w:trPr>
        <w:tc>
          <w:tcPr>
            <w:tcW w:w="3780" w:type="dxa"/>
            <w:tcBorders>
              <w:top w:val="nil"/>
              <w:left w:val="nil"/>
              <w:right w:val="nil"/>
            </w:tcBorders>
          </w:tcPr>
          <w:p w:rsidR="00910F00" w:rsidRPr="00CD63CD" w:rsidRDefault="00910F00" w:rsidP="004A3B10">
            <w:pPr>
              <w:autoSpaceDE w:val="0"/>
              <w:autoSpaceDN w:val="0"/>
              <w:adjustRightInd w:val="0"/>
              <w:spacing w:after="0" w:line="240" w:lineRule="auto"/>
              <w:rPr>
                <w:ins w:id="2574" w:author="Arjan" w:date="2014-11-18T10:00:00Z"/>
                <w:rFonts w:ascii="Arial" w:eastAsia="Times New Roman" w:hAnsi="Arial" w:cs="Arial"/>
                <w:b/>
                <w:bCs/>
                <w:color w:val="000000"/>
                <w:sz w:val="20"/>
                <w:szCs w:val="20"/>
              </w:rPr>
            </w:pPr>
          </w:p>
        </w:tc>
        <w:tc>
          <w:tcPr>
            <w:tcW w:w="5580" w:type="dxa"/>
            <w:tcBorders>
              <w:top w:val="nil"/>
              <w:left w:val="nil"/>
              <w:right w:val="nil"/>
            </w:tcBorders>
          </w:tcPr>
          <w:p w:rsidR="00910F00" w:rsidRPr="00CD63CD" w:rsidRDefault="00910F00" w:rsidP="004A3B10">
            <w:pPr>
              <w:autoSpaceDE w:val="0"/>
              <w:autoSpaceDN w:val="0"/>
              <w:adjustRightInd w:val="0"/>
              <w:spacing w:after="0" w:line="240" w:lineRule="auto"/>
              <w:rPr>
                <w:ins w:id="2575" w:author="Arjan" w:date="2014-11-18T10:00:00Z"/>
                <w:rFonts w:ascii="Arial" w:eastAsia="Times New Roman" w:hAnsi="Arial" w:cs="Arial"/>
                <w:color w:val="000000"/>
                <w:sz w:val="20"/>
                <w:szCs w:val="20"/>
              </w:rPr>
            </w:pPr>
          </w:p>
        </w:tc>
      </w:tr>
      <w:tr w:rsidR="00910F00" w:rsidRPr="005E066D" w:rsidTr="004A3B10">
        <w:trPr>
          <w:trHeight w:val="232"/>
          <w:ins w:id="2576" w:author="Arjan" w:date="2014-11-18T10:00:00Z"/>
        </w:trPr>
        <w:tc>
          <w:tcPr>
            <w:tcW w:w="3780" w:type="dxa"/>
            <w:tcBorders>
              <w:top w:val="nil"/>
              <w:left w:val="nil"/>
              <w:bottom w:val="single" w:sz="4" w:space="0" w:color="auto"/>
              <w:right w:val="nil"/>
            </w:tcBorders>
          </w:tcPr>
          <w:p w:rsidR="00910F00" w:rsidRPr="00CD63CD" w:rsidRDefault="00910F00" w:rsidP="004A3B10">
            <w:pPr>
              <w:autoSpaceDE w:val="0"/>
              <w:autoSpaceDN w:val="0"/>
              <w:adjustRightInd w:val="0"/>
              <w:spacing w:after="0" w:line="240" w:lineRule="auto"/>
              <w:rPr>
                <w:ins w:id="2577" w:author="Arjan" w:date="2014-11-18T10:00:00Z"/>
                <w:rFonts w:ascii="Arial" w:eastAsia="Times New Roman" w:hAnsi="Arial" w:cs="Arial"/>
                <w:b/>
                <w:bCs/>
                <w:color w:val="000000"/>
                <w:sz w:val="20"/>
                <w:szCs w:val="20"/>
              </w:rPr>
            </w:pPr>
            <w:ins w:id="2578" w:author="Arjan" w:date="2014-11-18T10:00: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910F00" w:rsidRPr="00DD0F4F" w:rsidRDefault="00A044C0" w:rsidP="004A3B10">
            <w:pPr>
              <w:autoSpaceDE w:val="0"/>
              <w:autoSpaceDN w:val="0"/>
              <w:adjustRightInd w:val="0"/>
              <w:spacing w:after="0" w:line="240" w:lineRule="auto"/>
              <w:rPr>
                <w:ins w:id="2579" w:author="Arjan" w:date="2014-11-18T10:00:00Z"/>
                <w:rFonts w:ascii="Arial" w:eastAsia="Times New Roman" w:hAnsi="Arial" w:cs="Arial"/>
                <w:color w:val="000000"/>
                <w:sz w:val="20"/>
                <w:szCs w:val="20"/>
                <w:lang w:val="nl-NL"/>
              </w:rPr>
            </w:pPr>
            <w:ins w:id="2580" w:author="Arjan" w:date="2014-11-18T10:00:00Z">
              <w:r>
                <w:rPr>
                  <w:rFonts w:ascii="Calibri" w:hAnsi="Calibri" w:cs="Arial"/>
                  <w:color w:val="0F0F0F"/>
                  <w:szCs w:val="24"/>
                </w:rPr>
                <w:t>-</w:t>
              </w:r>
            </w:ins>
          </w:p>
        </w:tc>
      </w:tr>
    </w:tbl>
    <w:p w:rsidR="00862276" w:rsidRDefault="00862276" w:rsidP="006757BE">
      <w:pPr>
        <w:rPr>
          <w:ins w:id="2581" w:author="Arjan" w:date="2014-11-18T10:00:00Z"/>
          <w:lang w:val="nl-NL"/>
        </w:rPr>
      </w:pPr>
    </w:p>
    <w:p w:rsidR="003D5F9A" w:rsidRPr="00BE10FF" w:rsidRDefault="003D5F9A" w:rsidP="003D5F9A">
      <w:pPr>
        <w:widowControl w:val="0"/>
        <w:autoSpaceDE w:val="0"/>
        <w:autoSpaceDN w:val="0"/>
        <w:adjustRightInd w:val="0"/>
        <w:spacing w:before="240" w:after="60" w:line="240" w:lineRule="auto"/>
        <w:outlineLvl w:val="3"/>
        <w:rPr>
          <w:rFonts w:ascii="Arial" w:hAnsi="Arial" w:cs="Arial"/>
          <w:b/>
          <w:color w:val="004080"/>
          <w:sz w:val="24"/>
          <w:szCs w:val="24"/>
        </w:rPr>
      </w:pPr>
      <w:ins w:id="2582" w:author="Arjan" w:date="2014-11-18T10:00:00Z">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sidR="00A044C0">
          <w:rPr>
            <w:rFonts w:ascii="Arial" w:eastAsia="Times New Roman" w:hAnsi="Arial" w:cs="Arial"/>
            <w:b/>
            <w:color w:val="004080"/>
            <w:sz w:val="24"/>
            <w:szCs w:val="24"/>
            <w:lang w:eastAsia="nl-NL"/>
          </w:rPr>
          <w:t>Groepa</w:t>
        </w:r>
        <w:r>
          <w:rPr>
            <w:rFonts w:ascii="Arial" w:eastAsia="Times New Roman" w:hAnsi="Arial" w:cs="Arial"/>
            <w:b/>
            <w:color w:val="004080"/>
            <w:sz w:val="24"/>
            <w:szCs w:val="24"/>
            <w:lang w:eastAsia="nl-NL"/>
          </w:rPr>
          <w:t>ttribuutsoort</w:t>
        </w:r>
        <w:r w:rsidR="00B47636" w:rsidRPr="00C13AFC">
          <w:rPr>
            <w:rFonts w:ascii="Arial" w:hAnsi="Arial" w:cs="Arial"/>
            <w:sz w:val="20"/>
            <w:szCs w:val="24"/>
            <w:lang w:val="en-AU" w:eastAsia="nl-NL"/>
          </w:rPr>
          <w:fldChar w:fldCharType="end"/>
        </w:r>
      </w:ins>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00B47636" w:rsidRPr="00BE10FF">
        <w:rPr>
          <w:rFonts w:ascii="Arial" w:hAnsi="Arial" w:cs="Arial"/>
          <w:b/>
          <w:color w:val="004080"/>
          <w:sz w:val="24"/>
          <w:szCs w:val="24"/>
        </w:rPr>
        <w:fldChar w:fldCharType="begin" w:fldLock="1"/>
      </w:r>
      <w:r w:rsidRPr="00BE10FF">
        <w:rPr>
          <w:rFonts w:ascii="Arial" w:hAnsi="Arial" w:cs="Arial"/>
          <w:b/>
          <w:color w:val="004080"/>
          <w:sz w:val="24"/>
          <w:szCs w:val="24"/>
        </w:rPr>
        <w:instrText>MERGEFIELD Att.Name</w:instrText>
      </w:r>
      <w:r w:rsidR="00B47636" w:rsidRPr="00BE10FF">
        <w:rPr>
          <w:rFonts w:ascii="Arial" w:hAnsi="Arial" w:cs="Arial"/>
          <w:b/>
          <w:color w:val="004080"/>
          <w:sz w:val="24"/>
          <w:szCs w:val="24"/>
        </w:rPr>
        <w:fldChar w:fldCharType="separate"/>
      </w:r>
      <w:r w:rsidRPr="00BE10FF">
        <w:rPr>
          <w:rFonts w:ascii="Arial" w:hAnsi="Arial" w:cs="Arial"/>
          <w:b/>
          <w:color w:val="004080"/>
          <w:sz w:val="24"/>
          <w:szCs w:val="24"/>
        </w:rPr>
        <w:t>Servicenorm behandeling</w:t>
      </w:r>
      <w:r w:rsidR="00B47636" w:rsidRPr="00BE10FF">
        <w:rPr>
          <w:rFonts w:ascii="Arial" w:hAnsi="Arial" w:cs="Arial"/>
          <w:b/>
          <w:color w:val="004080"/>
          <w:sz w:val="24"/>
          <w:szCs w:val="24"/>
        </w:rPr>
        <w:fldChar w:fldCharType="end"/>
      </w:r>
    </w:p>
    <w:tbl>
      <w:tblPr>
        <w:tblW w:w="9360" w:type="dxa"/>
        <w:tblInd w:w="60" w:type="dxa"/>
        <w:tblLayout w:type="fixed"/>
        <w:tblCellMar>
          <w:left w:w="60" w:type="dxa"/>
          <w:right w:w="60" w:type="dxa"/>
        </w:tblCellMar>
        <w:tblLook w:val="0000"/>
      </w:tblPr>
      <w:tblGrid>
        <w:gridCol w:w="3330"/>
        <w:gridCol w:w="6030"/>
      </w:tblGrid>
      <w:tr w:rsidR="003D5F9A" w:rsidRPr="00BE10FF" w:rsidTr="004A3B10">
        <w:trPr>
          <w:trHeight w:val="230"/>
        </w:trPr>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Naam </w:t>
            </w:r>
          </w:p>
        </w:tc>
        <w:tc>
          <w:tcPr>
            <w:tcW w:w="6030" w:type="dxa"/>
            <w:tcBorders>
              <w:top w:val="nil"/>
              <w:left w:val="nil"/>
              <w:bottom w:val="nil"/>
              <w:right w:val="nil"/>
            </w:tcBorders>
          </w:tcPr>
          <w:p w:rsidR="003D5F9A" w:rsidRPr="00BE10FF" w:rsidRDefault="00B47636"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3D5F9A" w:rsidRPr="00BE10FF">
              <w:rPr>
                <w:rFonts w:ascii="Arial" w:hAnsi="Arial" w:cs="Arial"/>
                <w:szCs w:val="24"/>
                <w:lang w:val="en-AU"/>
              </w:rPr>
              <w:instrText xml:space="preserve">MERGEFIELD </w:instrText>
            </w:r>
            <w:r w:rsidR="003D5F9A" w:rsidRPr="00BE10FF">
              <w:rPr>
                <w:rFonts w:ascii="Calibri" w:hAnsi="Calibri" w:cs="Arial"/>
                <w:color w:val="0F0F0F"/>
                <w:szCs w:val="24"/>
              </w:rPr>
              <w:instrText>Att.Name</w:instrText>
            </w:r>
            <w:r w:rsidRPr="00BE10FF">
              <w:rPr>
                <w:rFonts w:ascii="Arial" w:hAnsi="Arial" w:cs="Arial"/>
                <w:szCs w:val="24"/>
                <w:lang w:val="en-AU"/>
              </w:rPr>
              <w:fldChar w:fldCharType="separate"/>
            </w:r>
            <w:r w:rsidR="003D5F9A" w:rsidRPr="00BE10FF">
              <w:rPr>
                <w:rFonts w:ascii="Calibri" w:hAnsi="Calibri" w:cs="Arial"/>
                <w:color w:val="0F0F0F"/>
                <w:szCs w:val="24"/>
              </w:rPr>
              <w:t>Servicenorm behandeling</w:t>
            </w:r>
            <w:r w:rsidRPr="00BE10FF">
              <w:rPr>
                <w:rFonts w:ascii="Arial" w:hAnsi="Arial" w:cs="Arial"/>
                <w:szCs w:val="24"/>
                <w:lang w:val="en-AU"/>
              </w:rPr>
              <w:fldChar w:fldCharType="end"/>
            </w:r>
          </w:p>
        </w:tc>
      </w:tr>
      <w:tr w:rsidR="003D5F9A" w:rsidRPr="00BE10FF" w:rsidTr="004A3B10">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w:t>
            </w:r>
          </w:p>
        </w:tc>
        <w:tc>
          <w:tcPr>
            <w:tcW w:w="60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3D5F9A" w:rsidRPr="00BE10FF" w:rsidTr="004A3B10">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Code </w:t>
            </w:r>
          </w:p>
        </w:tc>
        <w:tc>
          <w:tcPr>
            <w:tcW w:w="60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F0F0F"/>
                <w:szCs w:val="24"/>
              </w:rPr>
            </w:pPr>
          </w:p>
        </w:tc>
      </w:tr>
      <w:tr w:rsidR="003D5F9A" w:rsidRPr="00BE10FF" w:rsidTr="004A3B10">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XML-tag </w:t>
            </w:r>
          </w:p>
        </w:tc>
        <w:tc>
          <w:tcPr>
            <w:tcW w:w="6030" w:type="dxa"/>
            <w:tcBorders>
              <w:top w:val="nil"/>
              <w:left w:val="nil"/>
              <w:bottom w:val="nil"/>
              <w:right w:val="nil"/>
            </w:tcBorders>
          </w:tcPr>
          <w:p w:rsidR="003D5F9A" w:rsidRPr="00BE10FF" w:rsidRDefault="00B47636"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3D5F9A" w:rsidRPr="00BE10FF">
              <w:rPr>
                <w:rFonts w:ascii="Arial" w:hAnsi="Arial" w:cs="Arial"/>
                <w:szCs w:val="24"/>
                <w:lang w:val="en-AU"/>
              </w:rPr>
              <w:instrText xml:space="preserve">MERGEFIELD </w:instrText>
            </w:r>
            <w:r w:rsidR="003D5F9A" w:rsidRPr="00BE10FF">
              <w:rPr>
                <w:rFonts w:ascii="Calibri" w:hAnsi="Calibri" w:cs="Arial"/>
                <w:color w:val="0F0F0F"/>
                <w:szCs w:val="24"/>
              </w:rPr>
              <w:instrText>Att.Alias</w:instrText>
            </w:r>
            <w:r w:rsidRPr="00BE10FF">
              <w:rPr>
                <w:rFonts w:ascii="Arial" w:hAnsi="Arial" w:cs="Arial"/>
                <w:szCs w:val="24"/>
                <w:lang w:val="en-AU"/>
              </w:rPr>
              <w:fldChar w:fldCharType="separate"/>
            </w:r>
            <w:r w:rsidR="003D5F9A" w:rsidRPr="00BE10FF">
              <w:rPr>
                <w:rFonts w:ascii="Calibri" w:hAnsi="Calibri" w:cs="Arial"/>
                <w:color w:val="0F0F0F"/>
                <w:szCs w:val="24"/>
              </w:rPr>
              <w:t>servicenorm</w:t>
            </w:r>
            <w:r w:rsidRPr="00BE10FF">
              <w:rPr>
                <w:rFonts w:ascii="Arial" w:hAnsi="Arial" w:cs="Arial"/>
                <w:szCs w:val="24"/>
                <w:lang w:val="en-AU"/>
              </w:rPr>
              <w:fldChar w:fldCharType="end"/>
            </w:r>
          </w:p>
        </w:tc>
      </w:tr>
      <w:tr w:rsidR="003D5F9A" w:rsidRPr="00BE10FF" w:rsidTr="004A3B10">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Definitie </w:t>
            </w:r>
          </w:p>
        </w:tc>
        <w:tc>
          <w:tcPr>
            <w:tcW w:w="6030" w:type="dxa"/>
            <w:tcBorders>
              <w:top w:val="nil"/>
              <w:left w:val="nil"/>
              <w:bottom w:val="nil"/>
              <w:right w:val="nil"/>
            </w:tcBorders>
          </w:tcPr>
          <w:p w:rsidR="003D5F9A" w:rsidRPr="00BE10FF" w:rsidRDefault="00B47636"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3D5F9A" w:rsidRPr="00BE10FF">
              <w:rPr>
                <w:rFonts w:ascii="Arial" w:hAnsi="Arial" w:cs="Arial"/>
                <w:szCs w:val="24"/>
              </w:rPr>
              <w:instrText xml:space="preserve">MERGEFIELD </w:instrText>
            </w:r>
            <w:r w:rsidR="003D5F9A" w:rsidRPr="00BE10FF">
              <w:rPr>
                <w:rFonts w:ascii="Calibri" w:hAnsi="Calibri" w:cs="Arial"/>
                <w:color w:val="0F0F0F"/>
                <w:szCs w:val="24"/>
              </w:rPr>
              <w:instrText>Att.Notes</w:instrText>
            </w:r>
            <w:r w:rsidRPr="00BE10FF">
              <w:rPr>
                <w:rFonts w:ascii="Arial" w:hAnsi="Arial" w:cs="Arial"/>
                <w:szCs w:val="24"/>
                <w:lang w:val="en-AU"/>
              </w:rPr>
              <w:fldChar w:fldCharType="separate"/>
            </w:r>
            <w:r w:rsidR="003D5F9A" w:rsidRPr="00BE10FF">
              <w:rPr>
                <w:rFonts w:ascii="Calibri" w:hAnsi="Calibri" w:cs="Arial"/>
                <w:color w:val="0F0F0F"/>
                <w:szCs w:val="24"/>
              </w:rPr>
              <w:t>De periode waarbinnen verwacht wordt dat een ZAAK van het ZAAKTYPE afgerond wordt conform de geldende servicenormen van de zaakbehandelende organisatie(s).</w:t>
            </w:r>
            <w:r w:rsidRPr="00BE10FF">
              <w:rPr>
                <w:rFonts w:ascii="Arial" w:hAnsi="Arial" w:cs="Arial"/>
                <w:szCs w:val="24"/>
                <w:lang w:val="en-AU"/>
              </w:rPr>
              <w:fldChar w:fldCharType="end"/>
            </w:r>
          </w:p>
        </w:tc>
      </w:tr>
      <w:tr w:rsidR="003D5F9A" w:rsidRPr="00BE10FF" w:rsidTr="004A3B10">
        <w:trPr>
          <w:trHeight w:val="230"/>
        </w:trPr>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Herkomst definitie </w:t>
            </w:r>
          </w:p>
        </w:tc>
        <w:tc>
          <w:tcPr>
            <w:tcW w:w="60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KING</w:t>
            </w:r>
          </w:p>
        </w:tc>
      </w:tr>
      <w:tr w:rsidR="003D5F9A" w:rsidRPr="00BE10FF" w:rsidTr="004A3B10">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 xml:space="preserve">Datum opname </w:t>
            </w:r>
          </w:p>
        </w:tc>
        <w:tc>
          <w:tcPr>
            <w:tcW w:w="60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1 juni 2008</w:t>
            </w:r>
          </w:p>
        </w:tc>
      </w:tr>
      <w:tr w:rsidR="003D5F9A" w:rsidRPr="00BE10FF" w:rsidTr="004A3B10">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Pr>
                <w:rFonts w:ascii="Calibri" w:hAnsi="Calibri" w:cs="Arial"/>
                <w:b/>
                <w:color w:val="000000"/>
                <w:szCs w:val="24"/>
              </w:rPr>
              <w:t>Toelichting</w:t>
            </w:r>
          </w:p>
        </w:tc>
        <w:tc>
          <w:tcPr>
            <w:tcW w:w="6030" w:type="dxa"/>
            <w:tcBorders>
              <w:top w:val="nil"/>
              <w:left w:val="nil"/>
              <w:bottom w:val="nil"/>
              <w:right w:val="nil"/>
            </w:tcBorders>
          </w:tcPr>
          <w:p w:rsidR="00A044C0" w:rsidRDefault="006E6826" w:rsidP="00A044C0">
            <w:pPr>
              <w:widowControl w:val="0"/>
              <w:autoSpaceDE w:val="0"/>
              <w:autoSpaceDN w:val="0"/>
              <w:adjustRightInd w:val="0"/>
              <w:spacing w:line="240" w:lineRule="auto"/>
              <w:rPr>
                <w:ins w:id="2583" w:author="Arjan" w:date="2014-11-18T10:00:00Z"/>
                <w:rFonts w:ascii="Calibri" w:hAnsi="Calibri" w:cs="Arial"/>
                <w:color w:val="0F0F0F"/>
                <w:szCs w:val="24"/>
              </w:rPr>
            </w:pPr>
            <w:del w:id="2584" w:author="Arjan" w:date="2014-11-18T10:00:00Z">
              <w:r w:rsidRPr="00BE10FF">
                <w:rPr>
                  <w:rFonts w:ascii="Calibri" w:hAnsi="Calibri" w:cs="Arial"/>
                  <w:color w:val="0F0F0F"/>
                  <w:szCs w:val="24"/>
                </w:rPr>
                <w:delText xml:space="preserve">De periode is in kalenderdagen; zie voor een definitie van dit begrip de AWB. </w:delText>
              </w:r>
            </w:del>
            <w:ins w:id="2585" w:author="Arjan" w:date="2014-11-18T10:00:00Z">
              <w:r w:rsidR="003D5F9A" w:rsidRPr="00BE10FF">
                <w:rPr>
                  <w:rFonts w:ascii="Calibri" w:hAnsi="Calibri" w:cs="Arial"/>
                  <w:color w:val="0F0F0F"/>
                  <w:szCs w:val="24"/>
                </w:rPr>
                <w:t>De periode</w:t>
              </w:r>
              <w:r w:rsidR="00A044C0">
                <w:rPr>
                  <w:rFonts w:ascii="Calibri" w:hAnsi="Calibri" w:cs="Arial"/>
                  <w:color w:val="0F0F0F"/>
                  <w:szCs w:val="24"/>
                </w:rPr>
                <w:t xml:space="preserve"> wordt gespecificeerd met twee attribuutsoorten: voor de duur van de periode (bijvoorbeeld 3) en voor de eenheid waarin de duur gesteld is (bijvoorbeeld werkdagen)</w:t>
              </w:r>
              <w:r w:rsidR="003D5F9A" w:rsidRPr="00BE10FF">
                <w:rPr>
                  <w:rFonts w:ascii="Calibri" w:hAnsi="Calibri" w:cs="Arial"/>
                  <w:color w:val="0F0F0F"/>
                  <w:szCs w:val="24"/>
                </w:rPr>
                <w:t xml:space="preserve">. </w:t>
              </w:r>
            </w:ins>
          </w:p>
          <w:p w:rsidR="003D5F9A" w:rsidRPr="00BE10FF" w:rsidRDefault="003D5F9A" w:rsidP="00A044C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De startdatum van de zaak markeert de eerste dag. De geplande einddatum van de zaak markeert de laatste dag.</w:t>
            </w:r>
          </w:p>
        </w:tc>
      </w:tr>
      <w:tr w:rsidR="006E6826" w:rsidRPr="00BE10FF" w:rsidTr="00C07477">
        <w:trPr>
          <w:del w:id="2586" w:author="Arjan" w:date="2014-11-18T10:00:00Z"/>
        </w:trPr>
        <w:tc>
          <w:tcPr>
            <w:tcW w:w="3330" w:type="dxa"/>
            <w:tcBorders>
              <w:top w:val="nil"/>
              <w:left w:val="nil"/>
              <w:bottom w:val="nil"/>
              <w:right w:val="nil"/>
            </w:tcBorders>
          </w:tcPr>
          <w:p w:rsidR="006E6826" w:rsidRPr="00BE10FF" w:rsidRDefault="006E6826" w:rsidP="00C07477">
            <w:pPr>
              <w:widowControl w:val="0"/>
              <w:autoSpaceDE w:val="0"/>
              <w:autoSpaceDN w:val="0"/>
              <w:adjustRightInd w:val="0"/>
              <w:spacing w:line="240" w:lineRule="auto"/>
              <w:rPr>
                <w:del w:id="2587" w:author="Arjan" w:date="2014-11-18T10:00:00Z"/>
                <w:rFonts w:ascii="Calibri" w:hAnsi="Calibri" w:cs="Arial"/>
                <w:color w:val="000000"/>
                <w:szCs w:val="24"/>
              </w:rPr>
            </w:pPr>
            <w:del w:id="2588" w:author="Arjan" w:date="2014-11-18T10:00:00Z">
              <w:r w:rsidRPr="00BE10FF">
                <w:rPr>
                  <w:rFonts w:ascii="Calibri" w:hAnsi="Calibri" w:cs="Arial"/>
                  <w:b/>
                  <w:color w:val="000000"/>
                  <w:szCs w:val="24"/>
                </w:rPr>
                <w:lastRenderedPageBreak/>
                <w:delText xml:space="preserve">Formaat </w:delText>
              </w:r>
            </w:del>
          </w:p>
        </w:tc>
        <w:tc>
          <w:tcPr>
            <w:tcW w:w="6030" w:type="dxa"/>
            <w:tcBorders>
              <w:top w:val="nil"/>
              <w:left w:val="nil"/>
              <w:bottom w:val="nil"/>
              <w:right w:val="nil"/>
            </w:tcBorders>
          </w:tcPr>
          <w:p w:rsidR="006E6826" w:rsidRPr="00BE10FF" w:rsidRDefault="00B47636" w:rsidP="00C07477">
            <w:pPr>
              <w:widowControl w:val="0"/>
              <w:autoSpaceDE w:val="0"/>
              <w:autoSpaceDN w:val="0"/>
              <w:adjustRightInd w:val="0"/>
              <w:spacing w:line="240" w:lineRule="auto"/>
              <w:rPr>
                <w:del w:id="2589" w:author="Arjan" w:date="2014-11-18T10:00:00Z"/>
                <w:rFonts w:ascii="Calibri" w:hAnsi="Calibri" w:cs="Arial"/>
                <w:color w:val="0F0F0F"/>
                <w:szCs w:val="24"/>
              </w:rPr>
            </w:pPr>
            <w:del w:id="2590" w:author="Arjan" w:date="2014-11-18T10:00:00Z">
              <w:r w:rsidRPr="00BE10FF">
                <w:rPr>
                  <w:rFonts w:ascii="Arial" w:hAnsi="Arial" w:cs="Arial"/>
                  <w:szCs w:val="24"/>
                  <w:lang w:val="en-AU"/>
                </w:rPr>
                <w:fldChar w:fldCharType="begin" w:fldLock="1"/>
              </w:r>
              <w:r w:rsidR="006E6826" w:rsidRPr="00BE10FF">
                <w:rPr>
                  <w:rFonts w:ascii="Arial" w:hAnsi="Arial" w:cs="Arial"/>
                  <w:szCs w:val="24"/>
                  <w:lang w:val="en-AU"/>
                </w:rPr>
                <w:delInstrText xml:space="preserve">MERGEFIELD </w:delInstrText>
              </w:r>
              <w:r w:rsidR="006E6826" w:rsidRPr="00BE10FF">
                <w:rPr>
                  <w:rFonts w:ascii="Calibri" w:hAnsi="Calibri" w:cs="Arial"/>
                  <w:color w:val="0F0F0F"/>
                  <w:szCs w:val="24"/>
                </w:rPr>
                <w:delInstrText>Att.Type</w:delInstrText>
              </w:r>
              <w:r w:rsidRPr="00BE10FF">
                <w:rPr>
                  <w:rFonts w:ascii="Arial" w:hAnsi="Arial" w:cs="Arial"/>
                  <w:szCs w:val="24"/>
                  <w:lang w:val="en-AU"/>
                </w:rPr>
                <w:fldChar w:fldCharType="separate"/>
              </w:r>
              <w:r w:rsidR="006E6826" w:rsidRPr="00BE10FF">
                <w:rPr>
                  <w:rFonts w:ascii="Calibri" w:hAnsi="Calibri" w:cs="Arial"/>
                  <w:color w:val="0F0F0F"/>
                  <w:szCs w:val="24"/>
                </w:rPr>
                <w:delText>N3</w:delText>
              </w:r>
              <w:r w:rsidRPr="00BE10FF">
                <w:rPr>
                  <w:rFonts w:ascii="Arial" w:hAnsi="Arial" w:cs="Arial"/>
                  <w:szCs w:val="24"/>
                  <w:lang w:val="en-AU"/>
                </w:rPr>
                <w:fldChar w:fldCharType="end"/>
              </w:r>
            </w:del>
          </w:p>
        </w:tc>
      </w:tr>
      <w:tr w:rsidR="006E6826" w:rsidRPr="00BE10FF" w:rsidTr="00C07477">
        <w:trPr>
          <w:trHeight w:val="230"/>
          <w:del w:id="2591" w:author="Arjan" w:date="2014-11-18T10:00:00Z"/>
        </w:trPr>
        <w:tc>
          <w:tcPr>
            <w:tcW w:w="3330" w:type="dxa"/>
            <w:tcBorders>
              <w:top w:val="nil"/>
              <w:left w:val="nil"/>
              <w:bottom w:val="nil"/>
              <w:right w:val="nil"/>
            </w:tcBorders>
          </w:tcPr>
          <w:p w:rsidR="006E6826" w:rsidRPr="00BE10FF" w:rsidRDefault="006E6826" w:rsidP="00C07477">
            <w:pPr>
              <w:widowControl w:val="0"/>
              <w:autoSpaceDE w:val="0"/>
              <w:autoSpaceDN w:val="0"/>
              <w:adjustRightInd w:val="0"/>
              <w:spacing w:line="240" w:lineRule="auto"/>
              <w:rPr>
                <w:del w:id="2592" w:author="Arjan" w:date="2014-11-18T10:00:00Z"/>
                <w:rFonts w:ascii="Calibri" w:hAnsi="Calibri" w:cs="Arial"/>
                <w:color w:val="000000"/>
                <w:szCs w:val="24"/>
              </w:rPr>
            </w:pPr>
            <w:del w:id="2593" w:author="Arjan" w:date="2014-11-18T10:00:00Z">
              <w:r w:rsidRPr="00BE10FF">
                <w:rPr>
                  <w:rFonts w:ascii="Calibri" w:hAnsi="Calibri" w:cs="Arial"/>
                  <w:b/>
                  <w:color w:val="000000"/>
                  <w:szCs w:val="24"/>
                </w:rPr>
                <w:delText>Waardenverzameling</w:delText>
              </w:r>
            </w:del>
          </w:p>
        </w:tc>
        <w:tc>
          <w:tcPr>
            <w:tcW w:w="6030" w:type="dxa"/>
            <w:tcBorders>
              <w:top w:val="nil"/>
              <w:left w:val="nil"/>
              <w:bottom w:val="nil"/>
              <w:right w:val="nil"/>
            </w:tcBorders>
          </w:tcPr>
          <w:p w:rsidR="006E6826" w:rsidRPr="00BE10FF" w:rsidRDefault="006E6826" w:rsidP="00C07477">
            <w:pPr>
              <w:widowControl w:val="0"/>
              <w:autoSpaceDE w:val="0"/>
              <w:autoSpaceDN w:val="0"/>
              <w:adjustRightInd w:val="0"/>
              <w:spacing w:line="240" w:lineRule="auto"/>
              <w:rPr>
                <w:del w:id="2594" w:author="Arjan" w:date="2014-11-18T10:00:00Z"/>
                <w:rFonts w:ascii="Calibri" w:hAnsi="Calibri" w:cs="Arial"/>
                <w:color w:val="0F0F0F"/>
                <w:szCs w:val="24"/>
              </w:rPr>
            </w:pPr>
            <w:del w:id="2595" w:author="Arjan" w:date="2014-11-18T10:00:00Z">
              <w:r w:rsidRPr="00BE10FF">
                <w:rPr>
                  <w:rFonts w:ascii="Calibri" w:hAnsi="Calibri" w:cs="Arial"/>
                  <w:color w:val="0F0F0F"/>
                  <w:szCs w:val="24"/>
                </w:rPr>
                <w:delText>1-999 kalenderdagen</w:delText>
              </w:r>
            </w:del>
          </w:p>
        </w:tc>
      </w:tr>
      <w:tr w:rsidR="003D5F9A" w:rsidRPr="00BE10FF" w:rsidTr="004A3B10">
        <w:trPr>
          <w:trHeight w:val="215"/>
        </w:trPr>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materiële historie</w:t>
            </w:r>
          </w:p>
        </w:tc>
        <w:tc>
          <w:tcPr>
            <w:tcW w:w="60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Ja</w:t>
            </w:r>
          </w:p>
        </w:tc>
      </w:tr>
      <w:tr w:rsidR="003D5F9A" w:rsidRPr="00BE10FF" w:rsidTr="004A3B10">
        <w:trPr>
          <w:trHeight w:val="230"/>
        </w:trPr>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formele historie</w:t>
            </w:r>
          </w:p>
        </w:tc>
        <w:tc>
          <w:tcPr>
            <w:tcW w:w="60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rsidTr="004A3B10">
        <w:trPr>
          <w:trHeight w:val="230"/>
        </w:trPr>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Aanduiding gebeurtenis</w:t>
            </w:r>
          </w:p>
        </w:tc>
        <w:tc>
          <w:tcPr>
            <w:tcW w:w="60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rsidTr="004A3B10">
        <w:trPr>
          <w:trHeight w:val="230"/>
        </w:trPr>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brondocument</w:t>
            </w:r>
          </w:p>
        </w:tc>
        <w:tc>
          <w:tcPr>
            <w:tcW w:w="60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F0F0F"/>
                <w:szCs w:val="24"/>
              </w:rPr>
            </w:pPr>
          </w:p>
        </w:tc>
      </w:tr>
      <w:tr w:rsidR="003D5F9A" w:rsidRPr="00BE10FF" w:rsidTr="004A3B10">
        <w:trPr>
          <w:trHeight w:val="230"/>
        </w:trPr>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in onderzoek</w:t>
            </w:r>
          </w:p>
        </w:tc>
        <w:tc>
          <w:tcPr>
            <w:tcW w:w="60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rsidTr="004A3B10">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Aanduiding strijdigheid/nietigheid</w:t>
            </w:r>
          </w:p>
        </w:tc>
        <w:tc>
          <w:tcPr>
            <w:tcW w:w="60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Nee</w:t>
            </w:r>
          </w:p>
        </w:tc>
      </w:tr>
      <w:tr w:rsidR="003D5F9A" w:rsidRPr="00BE10FF" w:rsidTr="004A3B10">
        <w:trPr>
          <w:trHeight w:val="230"/>
        </w:trPr>
        <w:tc>
          <w:tcPr>
            <w:tcW w:w="3330" w:type="dxa"/>
            <w:tcBorders>
              <w:top w:val="nil"/>
              <w:left w:val="nil"/>
              <w:bottom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kardinaliteit</w:t>
            </w:r>
          </w:p>
        </w:tc>
        <w:tc>
          <w:tcPr>
            <w:tcW w:w="6030" w:type="dxa"/>
            <w:tcBorders>
              <w:top w:val="nil"/>
              <w:left w:val="nil"/>
              <w:bottom w:val="nil"/>
              <w:right w:val="nil"/>
            </w:tcBorders>
          </w:tcPr>
          <w:p w:rsidR="003D5F9A" w:rsidRPr="00BE10FF" w:rsidRDefault="00B47636" w:rsidP="004A3B10">
            <w:pPr>
              <w:widowControl w:val="0"/>
              <w:autoSpaceDE w:val="0"/>
              <w:autoSpaceDN w:val="0"/>
              <w:adjustRightInd w:val="0"/>
              <w:spacing w:line="240" w:lineRule="auto"/>
              <w:rPr>
                <w:rFonts w:ascii="Calibri" w:hAnsi="Calibri" w:cs="Arial"/>
                <w:color w:val="0F0F0F"/>
                <w:szCs w:val="24"/>
              </w:rPr>
            </w:pPr>
            <w:r w:rsidRPr="00BE10FF">
              <w:rPr>
                <w:rFonts w:ascii="Arial" w:hAnsi="Arial" w:cs="Arial"/>
                <w:szCs w:val="24"/>
                <w:lang w:val="en-AU"/>
              </w:rPr>
              <w:fldChar w:fldCharType="begin" w:fldLock="1"/>
            </w:r>
            <w:r w:rsidR="003D5F9A" w:rsidRPr="00BE10FF">
              <w:rPr>
                <w:rFonts w:ascii="Arial" w:hAnsi="Arial" w:cs="Arial"/>
                <w:szCs w:val="24"/>
                <w:lang w:val="en-AU"/>
              </w:rPr>
              <w:instrText xml:space="preserve">MERGEFIELD </w:instrText>
            </w:r>
            <w:r w:rsidR="003D5F9A" w:rsidRPr="00BE10FF">
              <w:rPr>
                <w:rFonts w:ascii="Calibri" w:hAnsi="Calibri" w:cs="Arial"/>
                <w:color w:val="0F0F0F"/>
                <w:szCs w:val="24"/>
              </w:rPr>
              <w:instrText>Att.LowerBound</w:instrText>
            </w:r>
            <w:r w:rsidRPr="00BE10FF">
              <w:rPr>
                <w:rFonts w:ascii="Arial" w:hAnsi="Arial" w:cs="Arial"/>
                <w:szCs w:val="24"/>
                <w:lang w:val="en-AU"/>
              </w:rPr>
              <w:fldChar w:fldCharType="separate"/>
            </w:r>
            <w:r w:rsidR="003D5F9A" w:rsidRPr="00BE10FF">
              <w:rPr>
                <w:rFonts w:ascii="Calibri" w:hAnsi="Calibri" w:cs="Arial"/>
                <w:color w:val="0F0F0F"/>
                <w:szCs w:val="24"/>
              </w:rPr>
              <w:t>0</w:t>
            </w:r>
            <w:r w:rsidRPr="00BE10FF">
              <w:rPr>
                <w:rFonts w:ascii="Arial" w:hAnsi="Arial" w:cs="Arial"/>
                <w:szCs w:val="24"/>
                <w:lang w:val="en-AU"/>
              </w:rPr>
              <w:fldChar w:fldCharType="end"/>
            </w:r>
            <w:r w:rsidR="003D5F9A" w:rsidRPr="00BE10FF">
              <w:rPr>
                <w:rFonts w:ascii="Calibri" w:hAnsi="Calibri" w:cs="Arial"/>
                <w:color w:val="0F0F0F"/>
                <w:szCs w:val="24"/>
              </w:rPr>
              <w:t xml:space="preserve"> - </w:t>
            </w:r>
            <w:r w:rsidRPr="00BE10FF">
              <w:rPr>
                <w:rFonts w:ascii="Calibri" w:hAnsi="Calibri" w:cs="Arial"/>
                <w:color w:val="0F0F0F"/>
                <w:szCs w:val="24"/>
              </w:rPr>
              <w:fldChar w:fldCharType="begin" w:fldLock="1"/>
            </w:r>
            <w:r w:rsidR="003D5F9A" w:rsidRPr="00BE10FF">
              <w:rPr>
                <w:rFonts w:ascii="Calibri" w:hAnsi="Calibri" w:cs="Arial"/>
                <w:color w:val="0F0F0F"/>
                <w:szCs w:val="24"/>
              </w:rPr>
              <w:instrText>MERGEFIELD Att.UpperBound</w:instrText>
            </w:r>
            <w:r w:rsidRPr="00BE10FF">
              <w:rPr>
                <w:rFonts w:ascii="Calibri" w:hAnsi="Calibri" w:cs="Arial"/>
                <w:color w:val="0F0F0F"/>
                <w:szCs w:val="24"/>
              </w:rPr>
              <w:fldChar w:fldCharType="separate"/>
            </w:r>
            <w:r w:rsidR="003D5F9A" w:rsidRPr="00BE10FF">
              <w:rPr>
                <w:rFonts w:ascii="Calibri" w:hAnsi="Calibri" w:cs="Arial"/>
                <w:color w:val="0F0F0F"/>
                <w:szCs w:val="24"/>
              </w:rPr>
              <w:t>1</w:t>
            </w:r>
            <w:r w:rsidRPr="00BE10FF">
              <w:rPr>
                <w:rFonts w:ascii="Calibri" w:hAnsi="Calibri" w:cs="Arial"/>
                <w:color w:val="0F0F0F"/>
                <w:szCs w:val="24"/>
              </w:rPr>
              <w:fldChar w:fldCharType="end"/>
            </w:r>
          </w:p>
        </w:tc>
      </w:tr>
      <w:tr w:rsidR="003D5F9A" w:rsidRPr="00BE10FF" w:rsidTr="003D5F9A">
        <w:trPr>
          <w:trHeight w:val="230"/>
        </w:trPr>
        <w:tc>
          <w:tcPr>
            <w:tcW w:w="3330" w:type="dxa"/>
            <w:tcBorders>
              <w:top w:val="nil"/>
              <w:left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00000"/>
                <w:szCs w:val="24"/>
              </w:rPr>
            </w:pPr>
            <w:r w:rsidRPr="00BE10FF">
              <w:rPr>
                <w:rFonts w:ascii="Calibri" w:hAnsi="Calibri" w:cs="Arial"/>
                <w:b/>
                <w:color w:val="000000"/>
                <w:szCs w:val="24"/>
              </w:rPr>
              <w:t>Indicatie authentiek</w:t>
            </w:r>
          </w:p>
        </w:tc>
        <w:tc>
          <w:tcPr>
            <w:tcW w:w="6030" w:type="dxa"/>
            <w:tcBorders>
              <w:top w:val="nil"/>
              <w:left w:val="nil"/>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Gemeentelijk kerngegeven</w:t>
            </w:r>
          </w:p>
        </w:tc>
      </w:tr>
      <w:tr w:rsidR="003D5F9A" w:rsidRPr="00BE10FF" w:rsidTr="003D5F9A">
        <w:trPr>
          <w:trHeight w:val="230"/>
        </w:trPr>
        <w:tc>
          <w:tcPr>
            <w:tcW w:w="3330" w:type="dxa"/>
            <w:tcBorders>
              <w:top w:val="nil"/>
              <w:left w:val="nil"/>
              <w:bottom w:val="single" w:sz="4" w:space="0" w:color="auto"/>
              <w:right w:val="nil"/>
            </w:tcBorders>
          </w:tcPr>
          <w:p w:rsidR="003D5F9A" w:rsidRPr="00BE10FF" w:rsidRDefault="003D5F9A" w:rsidP="004A3B10">
            <w:pPr>
              <w:widowControl w:val="0"/>
              <w:autoSpaceDE w:val="0"/>
              <w:autoSpaceDN w:val="0"/>
              <w:adjustRightInd w:val="0"/>
              <w:spacing w:line="240" w:lineRule="auto"/>
              <w:rPr>
                <w:rFonts w:ascii="Calibri" w:hAnsi="Calibri" w:cs="Arial"/>
                <w:b/>
                <w:color w:val="000000"/>
                <w:szCs w:val="24"/>
              </w:rPr>
            </w:pPr>
            <w:r w:rsidRPr="00BE10FF">
              <w:rPr>
                <w:rFonts w:ascii="Calibri" w:hAnsi="Calibri" w:cs="Arial"/>
                <w:b/>
                <w:color w:val="000000"/>
                <w:szCs w:val="24"/>
              </w:rPr>
              <w:t xml:space="preserve">Regels </w:t>
            </w:r>
          </w:p>
        </w:tc>
        <w:tc>
          <w:tcPr>
            <w:tcW w:w="6030" w:type="dxa"/>
            <w:tcBorders>
              <w:top w:val="nil"/>
              <w:left w:val="nil"/>
              <w:bottom w:val="single" w:sz="4" w:space="0" w:color="auto"/>
              <w:right w:val="nil"/>
            </w:tcBorders>
          </w:tcPr>
          <w:p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 xml:space="preserve">Deze periode mag niet langer zijn dan de periode van Doorlooptijd behandeling. </w:t>
            </w:r>
          </w:p>
          <w:p w:rsidR="003D5F9A" w:rsidRPr="00BE10FF" w:rsidRDefault="003D5F9A" w:rsidP="004A3B10">
            <w:pPr>
              <w:widowControl w:val="0"/>
              <w:autoSpaceDE w:val="0"/>
              <w:autoSpaceDN w:val="0"/>
              <w:adjustRightInd w:val="0"/>
              <w:spacing w:line="240" w:lineRule="auto"/>
              <w:rPr>
                <w:rFonts w:ascii="Calibri" w:hAnsi="Calibri" w:cs="Arial"/>
                <w:color w:val="0F0F0F"/>
                <w:szCs w:val="24"/>
              </w:rPr>
            </w:pPr>
            <w:r w:rsidRPr="00BE10FF">
              <w:rPr>
                <w:rFonts w:ascii="Calibri" w:hAnsi="Calibri" w:cs="Arial"/>
                <w:color w:val="0F0F0F"/>
                <w:szCs w:val="24"/>
              </w:rPr>
              <w:t>De attribuutsoort verandert alleen van waarde (materiële historie) op een datum die gelijk is aan een Versiedatum van het zaaktype.</w:t>
            </w:r>
          </w:p>
        </w:tc>
      </w:tr>
    </w:tbl>
    <w:p w:rsidR="00A044C0" w:rsidRPr="0083120B" w:rsidRDefault="00A044C0" w:rsidP="00A044C0">
      <w:pPr>
        <w:widowControl w:val="0"/>
        <w:autoSpaceDE w:val="0"/>
        <w:autoSpaceDN w:val="0"/>
        <w:adjustRightInd w:val="0"/>
        <w:spacing w:before="240" w:after="60" w:line="240" w:lineRule="auto"/>
        <w:outlineLvl w:val="3"/>
        <w:rPr>
          <w:ins w:id="2596" w:author="Arjan" w:date="2014-11-18T10:00:00Z"/>
          <w:rFonts w:ascii="Arial" w:eastAsia="Times New Roman" w:hAnsi="Arial" w:cs="Arial"/>
          <w:b/>
          <w:color w:val="004080"/>
          <w:sz w:val="24"/>
          <w:szCs w:val="24"/>
          <w:lang w:eastAsia="nl-NL"/>
        </w:rPr>
      </w:pPr>
      <w:ins w:id="2597" w:author="Arjan" w:date="2014-11-18T10:00:00Z">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Periodeduur</w:t>
        </w:r>
      </w:ins>
    </w:p>
    <w:tbl>
      <w:tblPr>
        <w:tblW w:w="9360" w:type="dxa"/>
        <w:tblInd w:w="60" w:type="dxa"/>
        <w:tblLayout w:type="fixed"/>
        <w:tblCellMar>
          <w:left w:w="60" w:type="dxa"/>
          <w:right w:w="60" w:type="dxa"/>
        </w:tblCellMar>
        <w:tblLook w:val="0000"/>
      </w:tblPr>
      <w:tblGrid>
        <w:gridCol w:w="3780"/>
        <w:gridCol w:w="5580"/>
      </w:tblGrid>
      <w:tr w:rsidR="00A044C0" w:rsidRPr="00CD63CD" w:rsidTr="00A044C0">
        <w:trPr>
          <w:trHeight w:val="232"/>
          <w:ins w:id="2598" w:author="Arjan" w:date="2014-11-18T10:00:00Z"/>
        </w:trPr>
        <w:tc>
          <w:tcPr>
            <w:tcW w:w="3780" w:type="dxa"/>
            <w:tcBorders>
              <w:top w:val="single" w:sz="4" w:space="0" w:color="auto"/>
              <w:left w:val="nil"/>
              <w:bottom w:val="nil"/>
              <w:right w:val="nil"/>
            </w:tcBorders>
          </w:tcPr>
          <w:p w:rsidR="00A044C0" w:rsidRPr="00CD63CD" w:rsidRDefault="00A044C0" w:rsidP="00A044C0">
            <w:pPr>
              <w:autoSpaceDE w:val="0"/>
              <w:autoSpaceDN w:val="0"/>
              <w:adjustRightInd w:val="0"/>
              <w:spacing w:after="0" w:line="240" w:lineRule="auto"/>
              <w:rPr>
                <w:ins w:id="2599" w:author="Arjan" w:date="2014-11-18T10:00:00Z"/>
                <w:rFonts w:ascii="Arial" w:eastAsia="Times New Roman" w:hAnsi="Arial" w:cs="Arial"/>
                <w:color w:val="000000"/>
                <w:sz w:val="20"/>
                <w:szCs w:val="20"/>
              </w:rPr>
            </w:pPr>
            <w:ins w:id="2600" w:author="Arjan" w:date="2014-11-18T10:00: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A044C0" w:rsidRPr="00CD63CD" w:rsidRDefault="00A044C0" w:rsidP="00A044C0">
            <w:pPr>
              <w:autoSpaceDE w:val="0"/>
              <w:autoSpaceDN w:val="0"/>
              <w:adjustRightInd w:val="0"/>
              <w:spacing w:after="0" w:line="240" w:lineRule="auto"/>
              <w:rPr>
                <w:ins w:id="2601" w:author="Arjan" w:date="2014-11-18T10:00:00Z"/>
                <w:rFonts w:ascii="Arial" w:eastAsia="Times New Roman" w:hAnsi="Arial" w:cs="Arial"/>
                <w:color w:val="000000"/>
                <w:sz w:val="20"/>
                <w:szCs w:val="20"/>
              </w:rPr>
            </w:pPr>
            <w:ins w:id="2602" w:author="Arjan" w:date="2014-11-18T10:00:00Z">
              <w:r>
                <w:rPr>
                  <w:rFonts w:ascii="Arial" w:hAnsi="Arial" w:cs="Arial"/>
                  <w:sz w:val="20"/>
                  <w:szCs w:val="20"/>
                  <w:lang w:val="en-AU"/>
                </w:rPr>
                <w:t>Periodeduur</w:t>
              </w:r>
            </w:ins>
          </w:p>
        </w:tc>
      </w:tr>
      <w:tr w:rsidR="00A044C0" w:rsidRPr="00CD63CD" w:rsidTr="00A044C0">
        <w:trPr>
          <w:trHeight w:val="232"/>
          <w:ins w:id="2603"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0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05" w:author="Arjan" w:date="2014-11-18T10:00:00Z"/>
                <w:rFonts w:ascii="Arial" w:eastAsia="Times New Roman" w:hAnsi="Arial" w:cs="Arial"/>
                <w:color w:val="000000"/>
                <w:sz w:val="20"/>
                <w:szCs w:val="20"/>
              </w:rPr>
            </w:pPr>
          </w:p>
        </w:tc>
      </w:tr>
      <w:tr w:rsidR="00A044C0" w:rsidRPr="00CD63CD" w:rsidTr="00A044C0">
        <w:trPr>
          <w:trHeight w:val="232"/>
          <w:ins w:id="2606"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07" w:author="Arjan" w:date="2014-11-18T10:00:00Z"/>
                <w:rFonts w:ascii="Arial" w:eastAsia="Times New Roman" w:hAnsi="Arial" w:cs="Arial"/>
                <w:color w:val="000000"/>
                <w:sz w:val="20"/>
                <w:szCs w:val="20"/>
              </w:rPr>
            </w:pPr>
            <w:ins w:id="2608" w:author="Arjan" w:date="2014-11-18T10:00: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09" w:author="Arjan" w:date="2014-11-18T10:00:00Z"/>
                <w:rFonts w:ascii="Arial" w:eastAsia="Times New Roman" w:hAnsi="Arial" w:cs="Arial"/>
                <w:color w:val="000000"/>
                <w:sz w:val="20"/>
                <w:szCs w:val="20"/>
              </w:rPr>
            </w:pPr>
            <w:ins w:id="2610" w:author="Arjan" w:date="2014-11-18T10:00:00Z">
              <w:r>
                <w:rPr>
                  <w:rFonts w:ascii="Arial" w:eastAsia="Times New Roman" w:hAnsi="Arial" w:cs="Arial"/>
                  <w:color w:val="000000"/>
                  <w:sz w:val="20"/>
                  <w:szCs w:val="20"/>
                </w:rPr>
                <w:t>ZTC</w:t>
              </w:r>
            </w:ins>
          </w:p>
        </w:tc>
      </w:tr>
      <w:tr w:rsidR="00A044C0" w:rsidRPr="00CD63CD" w:rsidTr="00A044C0">
        <w:trPr>
          <w:trHeight w:val="232"/>
          <w:ins w:id="2611"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12"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13" w:author="Arjan" w:date="2014-11-18T10:00:00Z"/>
                <w:rFonts w:ascii="Arial" w:eastAsia="Times New Roman" w:hAnsi="Arial" w:cs="Arial"/>
                <w:color w:val="000000"/>
                <w:sz w:val="20"/>
                <w:szCs w:val="20"/>
              </w:rPr>
            </w:pPr>
          </w:p>
        </w:tc>
      </w:tr>
      <w:tr w:rsidR="00A044C0" w:rsidRPr="00CD63CD" w:rsidTr="00A044C0">
        <w:trPr>
          <w:trHeight w:val="232"/>
          <w:ins w:id="2614"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15" w:author="Arjan" w:date="2014-11-18T10:00:00Z"/>
                <w:rFonts w:ascii="Arial" w:eastAsia="Times New Roman" w:hAnsi="Arial" w:cs="Arial"/>
                <w:color w:val="000000"/>
                <w:sz w:val="20"/>
                <w:szCs w:val="20"/>
              </w:rPr>
            </w:pPr>
            <w:ins w:id="2616" w:author="Arjan" w:date="2014-11-18T10:00: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17" w:author="Arjan" w:date="2014-11-18T10:00:00Z"/>
                <w:rFonts w:ascii="Arial" w:eastAsia="Times New Roman" w:hAnsi="Arial" w:cs="Arial"/>
                <w:color w:val="000000"/>
                <w:sz w:val="20"/>
                <w:szCs w:val="20"/>
              </w:rPr>
            </w:pPr>
          </w:p>
        </w:tc>
      </w:tr>
      <w:tr w:rsidR="00A044C0" w:rsidRPr="00CD63CD" w:rsidTr="00A044C0">
        <w:trPr>
          <w:trHeight w:val="232"/>
          <w:ins w:id="2618"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1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20" w:author="Arjan" w:date="2014-11-18T10:00:00Z"/>
                <w:rFonts w:ascii="Arial" w:eastAsia="Times New Roman" w:hAnsi="Arial" w:cs="Arial"/>
                <w:color w:val="000000"/>
                <w:sz w:val="20"/>
                <w:szCs w:val="20"/>
              </w:rPr>
            </w:pPr>
          </w:p>
        </w:tc>
      </w:tr>
      <w:tr w:rsidR="00A044C0" w:rsidRPr="00CD63CD" w:rsidTr="00A044C0">
        <w:trPr>
          <w:trHeight w:val="232"/>
          <w:ins w:id="2621"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22" w:author="Arjan" w:date="2014-11-18T10:00:00Z"/>
                <w:rFonts w:ascii="Arial" w:eastAsia="Times New Roman" w:hAnsi="Arial" w:cs="Arial"/>
                <w:color w:val="000000"/>
                <w:sz w:val="20"/>
                <w:szCs w:val="20"/>
              </w:rPr>
            </w:pPr>
            <w:ins w:id="2623" w:author="Arjan" w:date="2014-11-18T10:00: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24" w:author="Arjan" w:date="2014-11-18T10:00:00Z"/>
                <w:rFonts w:ascii="Arial" w:eastAsia="Times New Roman" w:hAnsi="Arial" w:cs="Arial"/>
                <w:color w:val="000000"/>
                <w:sz w:val="20"/>
                <w:szCs w:val="20"/>
              </w:rPr>
            </w:pPr>
            <w:ins w:id="2625" w:author="Arjan" w:date="2014-11-18T10:00:00Z">
              <w:r>
                <w:rPr>
                  <w:rFonts w:ascii="Arial" w:hAnsi="Arial" w:cs="Arial"/>
                  <w:sz w:val="20"/>
                  <w:szCs w:val="20"/>
                  <w:lang w:val="en-AU"/>
                </w:rPr>
                <w:t>duur</w:t>
              </w:r>
            </w:ins>
          </w:p>
        </w:tc>
      </w:tr>
      <w:tr w:rsidR="00A044C0" w:rsidRPr="00CD63CD" w:rsidTr="00A044C0">
        <w:trPr>
          <w:trHeight w:val="232"/>
          <w:ins w:id="2626"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2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28" w:author="Arjan" w:date="2014-11-18T10:00:00Z"/>
                <w:rFonts w:ascii="Arial" w:eastAsia="Times New Roman" w:hAnsi="Arial" w:cs="Arial"/>
                <w:color w:val="000000"/>
                <w:sz w:val="20"/>
                <w:szCs w:val="20"/>
              </w:rPr>
            </w:pPr>
          </w:p>
        </w:tc>
      </w:tr>
      <w:tr w:rsidR="00A044C0" w:rsidRPr="005E066D" w:rsidTr="00A044C0">
        <w:trPr>
          <w:trHeight w:val="232"/>
          <w:ins w:id="2629"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30" w:author="Arjan" w:date="2014-11-18T10:00:00Z"/>
                <w:rFonts w:ascii="Arial" w:eastAsia="Times New Roman" w:hAnsi="Arial" w:cs="Arial"/>
                <w:color w:val="000000"/>
                <w:sz w:val="20"/>
                <w:szCs w:val="20"/>
              </w:rPr>
            </w:pPr>
            <w:ins w:id="2631" w:author="Arjan" w:date="2014-11-18T10:00: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632" w:author="Arjan" w:date="2014-11-18T10:00:00Z"/>
                <w:rFonts w:ascii="Arial" w:eastAsia="Times New Roman" w:hAnsi="Arial" w:cs="Arial"/>
                <w:color w:val="000000"/>
                <w:sz w:val="20"/>
                <w:szCs w:val="20"/>
                <w:lang w:val="nl-NL"/>
              </w:rPr>
            </w:pPr>
            <w:ins w:id="2633" w:author="Arjan" w:date="2014-11-18T10:00:00Z">
              <w:r>
                <w:rPr>
                  <w:rFonts w:ascii="Arial" w:eastAsia="Times New Roman" w:hAnsi="Arial" w:cs="Arial"/>
                  <w:color w:val="000000"/>
                  <w:sz w:val="20"/>
                  <w:szCs w:val="20"/>
                  <w:lang w:val="nl-NL"/>
                </w:rPr>
                <w:t>Het aantal tijdseenheden van de termijn van de servicenorm.</w:t>
              </w:r>
            </w:ins>
          </w:p>
        </w:tc>
      </w:tr>
      <w:tr w:rsidR="00A044C0" w:rsidRPr="005E066D" w:rsidTr="00A044C0">
        <w:trPr>
          <w:trHeight w:val="232"/>
          <w:ins w:id="2634" w:author="Arjan" w:date="2014-11-18T10:00:00Z"/>
        </w:trPr>
        <w:tc>
          <w:tcPr>
            <w:tcW w:w="37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635"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636" w:author="Arjan" w:date="2014-11-18T10:00:00Z"/>
                <w:rFonts w:ascii="Arial" w:eastAsia="Times New Roman" w:hAnsi="Arial" w:cs="Arial"/>
                <w:color w:val="000000"/>
                <w:sz w:val="20"/>
                <w:szCs w:val="20"/>
                <w:lang w:val="nl-NL"/>
              </w:rPr>
            </w:pPr>
          </w:p>
        </w:tc>
      </w:tr>
      <w:tr w:rsidR="00A044C0" w:rsidRPr="00CD63CD" w:rsidTr="00A044C0">
        <w:trPr>
          <w:trHeight w:val="232"/>
          <w:ins w:id="2637"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38" w:author="Arjan" w:date="2014-11-18T10:00:00Z"/>
                <w:rFonts w:ascii="Arial" w:eastAsia="Times New Roman" w:hAnsi="Arial" w:cs="Arial"/>
                <w:color w:val="000000"/>
                <w:sz w:val="20"/>
                <w:szCs w:val="20"/>
              </w:rPr>
            </w:pPr>
            <w:ins w:id="2639" w:author="Arjan" w:date="2014-11-18T10:00: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40" w:author="Arjan" w:date="2014-11-18T10:00:00Z"/>
                <w:rFonts w:ascii="Arial" w:eastAsia="Times New Roman" w:hAnsi="Arial" w:cs="Arial"/>
                <w:color w:val="000000"/>
                <w:sz w:val="20"/>
                <w:szCs w:val="20"/>
              </w:rPr>
            </w:pPr>
            <w:ins w:id="2641" w:author="Arjan" w:date="2014-11-18T10:00: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A044C0" w:rsidRPr="00CD63CD" w:rsidTr="00A044C0">
        <w:trPr>
          <w:trHeight w:val="232"/>
          <w:ins w:id="2642"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43"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44" w:author="Arjan" w:date="2014-11-18T10:00:00Z"/>
                <w:rFonts w:ascii="Arial" w:eastAsia="Times New Roman" w:hAnsi="Arial" w:cs="Arial"/>
                <w:color w:val="000000"/>
                <w:sz w:val="20"/>
                <w:szCs w:val="20"/>
              </w:rPr>
            </w:pPr>
          </w:p>
        </w:tc>
      </w:tr>
      <w:tr w:rsidR="00A044C0" w:rsidRPr="00CD63CD" w:rsidTr="00A044C0">
        <w:trPr>
          <w:trHeight w:val="232"/>
          <w:ins w:id="2645"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46" w:author="Arjan" w:date="2014-11-18T10:00:00Z"/>
                <w:rFonts w:ascii="Arial" w:eastAsia="Times New Roman" w:hAnsi="Arial" w:cs="Arial"/>
                <w:color w:val="000000"/>
                <w:sz w:val="20"/>
                <w:szCs w:val="20"/>
              </w:rPr>
            </w:pPr>
            <w:ins w:id="2647" w:author="Arjan" w:date="2014-11-18T10:00: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48" w:author="Arjan" w:date="2014-11-18T10:00:00Z"/>
                <w:rFonts w:ascii="Arial" w:eastAsia="Times New Roman" w:hAnsi="Arial" w:cs="Arial"/>
                <w:color w:val="000000"/>
                <w:sz w:val="20"/>
                <w:szCs w:val="20"/>
              </w:rPr>
            </w:pPr>
            <w:ins w:id="2649" w:author="Arjan" w:date="2014-11-18T10:00: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A044C0" w:rsidRPr="00CD63CD" w:rsidTr="00A044C0">
        <w:trPr>
          <w:trHeight w:val="232"/>
          <w:ins w:id="2650"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5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52" w:author="Arjan" w:date="2014-11-18T10:00:00Z"/>
                <w:rFonts w:ascii="Arial" w:eastAsia="Times New Roman" w:hAnsi="Arial" w:cs="Arial"/>
                <w:color w:val="000000"/>
                <w:sz w:val="20"/>
                <w:szCs w:val="20"/>
              </w:rPr>
            </w:pPr>
          </w:p>
        </w:tc>
      </w:tr>
      <w:tr w:rsidR="00A044C0" w:rsidRPr="005E066D" w:rsidTr="00A044C0">
        <w:trPr>
          <w:trHeight w:val="232"/>
          <w:ins w:id="2653"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54" w:author="Arjan" w:date="2014-11-18T10:00:00Z"/>
                <w:rFonts w:ascii="Arial" w:eastAsia="Times New Roman" w:hAnsi="Arial" w:cs="Arial"/>
                <w:color w:val="000000"/>
                <w:sz w:val="20"/>
                <w:szCs w:val="20"/>
              </w:rPr>
            </w:pPr>
            <w:ins w:id="2655" w:author="Arjan" w:date="2014-11-18T10:00: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656" w:author="Arjan" w:date="2014-11-18T10:00:00Z"/>
                <w:rFonts w:ascii="Arial" w:eastAsia="Times New Roman" w:hAnsi="Arial" w:cs="Arial"/>
                <w:color w:val="000000"/>
                <w:sz w:val="20"/>
                <w:szCs w:val="20"/>
                <w:lang w:val="nl-NL"/>
              </w:rPr>
            </w:pPr>
            <w:ins w:id="2657" w:author="Arjan" w:date="2014-11-18T10:00:00Z">
              <w:r>
                <w:rPr>
                  <w:rFonts w:ascii="Arial" w:eastAsia="Times New Roman" w:hAnsi="Arial" w:cs="Arial"/>
                  <w:color w:val="000000"/>
                  <w:sz w:val="20"/>
                  <w:szCs w:val="20"/>
                  <w:lang w:val="nl-NL"/>
                </w:rPr>
                <w:t>Het betreft een subattribuutsoort van de groepattribuutsoort ‘</w:t>
              </w:r>
              <w:r w:rsidR="00B47636" w:rsidRPr="00BE10FF">
                <w:rPr>
                  <w:rFonts w:ascii="Arial" w:hAnsi="Arial" w:cs="Arial"/>
                  <w:szCs w:val="24"/>
                  <w:lang w:val="en-AU"/>
                </w:rPr>
                <w:fldChar w:fldCharType="begin" w:fldLock="1"/>
              </w:r>
              <w:r w:rsidRPr="00BE10FF">
                <w:rPr>
                  <w:rFonts w:ascii="Arial" w:hAnsi="Arial" w:cs="Arial"/>
                  <w:szCs w:val="24"/>
                  <w:lang w:val="en-AU"/>
                </w:rPr>
                <w:instrText xml:space="preserve">MERGEFIELD </w:instrText>
              </w:r>
              <w:r w:rsidRPr="00BE10FF">
                <w:rPr>
                  <w:rFonts w:ascii="Calibri" w:hAnsi="Calibri" w:cs="Arial"/>
                  <w:color w:val="0F0F0F"/>
                  <w:szCs w:val="24"/>
                </w:rPr>
                <w:instrText>Att.Name</w:instrText>
              </w:r>
              <w:r w:rsidR="00B47636" w:rsidRPr="00BE10FF">
                <w:rPr>
                  <w:rFonts w:ascii="Arial" w:hAnsi="Arial" w:cs="Arial"/>
                  <w:szCs w:val="24"/>
                  <w:lang w:val="en-AU"/>
                </w:rPr>
                <w:fldChar w:fldCharType="separate"/>
              </w:r>
              <w:r>
                <w:rPr>
                  <w:rFonts w:ascii="Calibri" w:hAnsi="Calibri" w:cs="Arial"/>
                  <w:color w:val="0F0F0F"/>
                  <w:szCs w:val="24"/>
                </w:rPr>
                <w:t>Servicenorm</w:t>
              </w:r>
              <w:r w:rsidRPr="00BE10FF">
                <w:rPr>
                  <w:rFonts w:ascii="Calibri" w:hAnsi="Calibri" w:cs="Arial"/>
                  <w:color w:val="0F0F0F"/>
                  <w:szCs w:val="24"/>
                </w:rPr>
                <w:t xml:space="preserve"> behandeling</w:t>
              </w:r>
              <w:r w:rsidR="00B47636" w:rsidRPr="00BE10FF">
                <w:rPr>
                  <w:rFonts w:ascii="Arial" w:hAnsi="Arial" w:cs="Arial"/>
                  <w:szCs w:val="24"/>
                  <w:lang w:val="en-AU"/>
                </w:rPr>
                <w:fldChar w:fldCharType="end"/>
              </w:r>
              <w:r>
                <w:rPr>
                  <w:rFonts w:ascii="Arial" w:hAnsi="Arial" w:cs="Arial"/>
                  <w:szCs w:val="24"/>
                  <w:lang w:val="en-AU"/>
                </w:rPr>
                <w:t>’</w:t>
              </w:r>
            </w:ins>
          </w:p>
        </w:tc>
      </w:tr>
      <w:tr w:rsidR="00A044C0" w:rsidRPr="005E066D" w:rsidTr="00A044C0">
        <w:trPr>
          <w:trHeight w:val="232"/>
          <w:ins w:id="2658" w:author="Arjan" w:date="2014-11-18T10:00:00Z"/>
        </w:trPr>
        <w:tc>
          <w:tcPr>
            <w:tcW w:w="37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659"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660" w:author="Arjan" w:date="2014-11-18T10:00:00Z"/>
                <w:rFonts w:ascii="Arial" w:eastAsia="Times New Roman" w:hAnsi="Arial" w:cs="Arial"/>
                <w:color w:val="000000"/>
                <w:sz w:val="20"/>
                <w:szCs w:val="20"/>
                <w:lang w:val="nl-NL"/>
              </w:rPr>
            </w:pPr>
          </w:p>
        </w:tc>
      </w:tr>
      <w:tr w:rsidR="00A044C0" w:rsidRPr="00CD63CD" w:rsidTr="00A044C0">
        <w:trPr>
          <w:trHeight w:val="232"/>
          <w:ins w:id="2661"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62" w:author="Arjan" w:date="2014-11-18T10:00:00Z"/>
                <w:rFonts w:ascii="Arial" w:eastAsia="Times New Roman" w:hAnsi="Arial" w:cs="Arial"/>
                <w:color w:val="000000"/>
                <w:sz w:val="20"/>
                <w:szCs w:val="20"/>
              </w:rPr>
            </w:pPr>
            <w:ins w:id="2663" w:author="Arjan" w:date="2014-11-18T10:00: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64" w:author="Arjan" w:date="2014-11-18T10:00:00Z"/>
                <w:rFonts w:ascii="Arial" w:eastAsia="Times New Roman" w:hAnsi="Arial" w:cs="Arial"/>
                <w:color w:val="000000"/>
                <w:sz w:val="20"/>
                <w:szCs w:val="20"/>
              </w:rPr>
            </w:pPr>
            <w:ins w:id="2665" w:author="Arjan" w:date="2014-11-18T10:00:00Z">
              <w:r>
                <w:rPr>
                  <w:rFonts w:ascii="Arial" w:hAnsi="Arial" w:cs="Arial"/>
                  <w:sz w:val="20"/>
                  <w:szCs w:val="20"/>
                  <w:lang w:val="en-AU"/>
                </w:rPr>
                <w:t>N3</w:t>
              </w:r>
            </w:ins>
          </w:p>
        </w:tc>
      </w:tr>
      <w:tr w:rsidR="00A044C0" w:rsidRPr="00CD63CD" w:rsidTr="00A044C0">
        <w:trPr>
          <w:trHeight w:val="232"/>
          <w:ins w:id="2666"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67"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68" w:author="Arjan" w:date="2014-11-18T10:00:00Z"/>
                <w:rFonts w:ascii="Arial" w:eastAsia="Times New Roman" w:hAnsi="Arial" w:cs="Arial"/>
                <w:color w:val="000000"/>
                <w:sz w:val="20"/>
                <w:szCs w:val="20"/>
              </w:rPr>
            </w:pPr>
          </w:p>
        </w:tc>
      </w:tr>
      <w:tr w:rsidR="00A044C0" w:rsidRPr="005E066D" w:rsidTr="00A044C0">
        <w:trPr>
          <w:trHeight w:val="232"/>
          <w:ins w:id="2669"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70" w:author="Arjan" w:date="2014-11-18T10:00:00Z"/>
                <w:rFonts w:ascii="Arial" w:eastAsia="Times New Roman" w:hAnsi="Arial" w:cs="Arial"/>
                <w:color w:val="000000"/>
                <w:sz w:val="20"/>
                <w:szCs w:val="20"/>
              </w:rPr>
            </w:pPr>
            <w:ins w:id="2671" w:author="Arjan" w:date="2014-11-18T10:00: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672" w:author="Arjan" w:date="2014-11-18T10:00:00Z"/>
                <w:rFonts w:ascii="Arial" w:eastAsia="Times New Roman" w:hAnsi="Arial" w:cs="Arial"/>
                <w:color w:val="000000"/>
                <w:sz w:val="20"/>
                <w:szCs w:val="20"/>
                <w:lang w:val="nl-NL"/>
              </w:rPr>
            </w:pPr>
            <w:ins w:id="2673" w:author="Arjan" w:date="2014-11-18T10:00:00Z">
              <w:r>
                <w:rPr>
                  <w:rFonts w:ascii="Arial" w:eastAsia="Times New Roman" w:hAnsi="Arial" w:cs="Arial"/>
                  <w:color w:val="000000"/>
                  <w:sz w:val="20"/>
                  <w:szCs w:val="20"/>
                  <w:lang w:val="nl-NL"/>
                </w:rPr>
                <w:t>1 - 999</w:t>
              </w:r>
            </w:ins>
          </w:p>
        </w:tc>
      </w:tr>
      <w:tr w:rsidR="00A044C0" w:rsidRPr="005E066D" w:rsidTr="00A044C0">
        <w:trPr>
          <w:trHeight w:val="232"/>
          <w:ins w:id="2674" w:author="Arjan" w:date="2014-11-18T10:00:00Z"/>
        </w:trPr>
        <w:tc>
          <w:tcPr>
            <w:tcW w:w="37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675"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676" w:author="Arjan" w:date="2014-11-18T10:00:00Z"/>
                <w:rFonts w:ascii="Arial" w:eastAsia="Times New Roman" w:hAnsi="Arial" w:cs="Arial"/>
                <w:color w:val="000000"/>
                <w:sz w:val="20"/>
                <w:szCs w:val="20"/>
                <w:lang w:val="nl-NL"/>
              </w:rPr>
            </w:pPr>
          </w:p>
        </w:tc>
      </w:tr>
      <w:tr w:rsidR="00A044C0" w:rsidRPr="00CD63CD" w:rsidTr="00A044C0">
        <w:trPr>
          <w:trHeight w:val="232"/>
          <w:ins w:id="2677"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78" w:author="Arjan" w:date="2014-11-18T10:00:00Z"/>
                <w:rFonts w:ascii="Arial" w:eastAsia="Times New Roman" w:hAnsi="Arial" w:cs="Arial"/>
                <w:color w:val="000000"/>
                <w:sz w:val="20"/>
                <w:szCs w:val="20"/>
              </w:rPr>
            </w:pPr>
            <w:ins w:id="2679" w:author="Arjan" w:date="2014-11-18T10:00: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80" w:author="Arjan" w:date="2014-11-18T10:00:00Z"/>
                <w:rFonts w:ascii="Arial" w:eastAsia="Times New Roman" w:hAnsi="Arial" w:cs="Arial"/>
                <w:color w:val="000000"/>
                <w:sz w:val="20"/>
                <w:szCs w:val="20"/>
              </w:rPr>
            </w:pPr>
            <w:ins w:id="2681" w:author="Arjan" w:date="2014-11-18T10:00:00Z">
              <w:r>
                <w:rPr>
                  <w:rFonts w:ascii="Arial" w:eastAsia="Times New Roman" w:hAnsi="Arial" w:cs="Arial"/>
                  <w:color w:val="000000"/>
                  <w:sz w:val="20"/>
                  <w:szCs w:val="20"/>
                </w:rPr>
                <w:t>Zie groep</w:t>
              </w:r>
            </w:ins>
          </w:p>
        </w:tc>
      </w:tr>
      <w:tr w:rsidR="00A044C0" w:rsidRPr="00CD63CD" w:rsidTr="00A044C0">
        <w:trPr>
          <w:trHeight w:val="232"/>
          <w:ins w:id="2682"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83"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84" w:author="Arjan" w:date="2014-11-18T10:00:00Z"/>
                <w:rFonts w:ascii="Arial" w:eastAsia="Times New Roman" w:hAnsi="Arial" w:cs="Arial"/>
                <w:color w:val="000000"/>
                <w:sz w:val="20"/>
                <w:szCs w:val="20"/>
              </w:rPr>
            </w:pPr>
          </w:p>
        </w:tc>
      </w:tr>
      <w:tr w:rsidR="00A044C0" w:rsidRPr="00CD63CD" w:rsidTr="00A044C0">
        <w:trPr>
          <w:trHeight w:val="232"/>
          <w:ins w:id="2685"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86" w:author="Arjan" w:date="2014-11-18T10:00:00Z"/>
                <w:rFonts w:ascii="Arial" w:eastAsia="Times New Roman" w:hAnsi="Arial" w:cs="Arial"/>
                <w:color w:val="000000"/>
                <w:sz w:val="20"/>
                <w:szCs w:val="20"/>
              </w:rPr>
            </w:pPr>
            <w:ins w:id="2687" w:author="Arjan" w:date="2014-11-18T10:00: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88" w:author="Arjan" w:date="2014-11-18T10:00:00Z"/>
                <w:rFonts w:ascii="Arial" w:eastAsia="Times New Roman" w:hAnsi="Arial" w:cs="Arial"/>
                <w:color w:val="000000"/>
                <w:sz w:val="20"/>
                <w:szCs w:val="20"/>
              </w:rPr>
            </w:pPr>
            <w:ins w:id="2689" w:author="Arjan" w:date="2014-11-18T10:00:00Z">
              <w:r>
                <w:rPr>
                  <w:rFonts w:ascii="Arial" w:eastAsia="Times New Roman" w:hAnsi="Arial" w:cs="Arial"/>
                  <w:color w:val="000000"/>
                  <w:sz w:val="20"/>
                  <w:szCs w:val="20"/>
                </w:rPr>
                <w:t>Zie groep</w:t>
              </w:r>
            </w:ins>
          </w:p>
        </w:tc>
      </w:tr>
      <w:tr w:rsidR="00A044C0" w:rsidRPr="00CD63CD" w:rsidTr="00A044C0">
        <w:trPr>
          <w:trHeight w:val="232"/>
          <w:ins w:id="2690"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9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92" w:author="Arjan" w:date="2014-11-18T10:00:00Z"/>
                <w:rFonts w:ascii="Arial" w:eastAsia="Times New Roman" w:hAnsi="Arial" w:cs="Arial"/>
                <w:color w:val="000000"/>
                <w:sz w:val="20"/>
                <w:szCs w:val="20"/>
              </w:rPr>
            </w:pPr>
          </w:p>
        </w:tc>
      </w:tr>
      <w:tr w:rsidR="00A044C0" w:rsidRPr="00CD63CD" w:rsidTr="00A044C0">
        <w:trPr>
          <w:trHeight w:val="232"/>
          <w:ins w:id="2693"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94" w:author="Arjan" w:date="2014-11-18T10:00:00Z"/>
                <w:rFonts w:ascii="Arial" w:eastAsia="Times New Roman" w:hAnsi="Arial" w:cs="Arial"/>
                <w:color w:val="000000"/>
                <w:sz w:val="20"/>
                <w:szCs w:val="20"/>
              </w:rPr>
            </w:pPr>
            <w:ins w:id="2695" w:author="Arjan" w:date="2014-11-18T10:00: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96" w:author="Arjan" w:date="2014-11-18T10:00:00Z"/>
                <w:rFonts w:ascii="Arial" w:eastAsia="Times New Roman" w:hAnsi="Arial" w:cs="Arial"/>
                <w:color w:val="000000"/>
                <w:sz w:val="20"/>
                <w:szCs w:val="20"/>
              </w:rPr>
            </w:pPr>
          </w:p>
        </w:tc>
      </w:tr>
      <w:tr w:rsidR="00A044C0" w:rsidRPr="00CD63CD" w:rsidTr="00A044C0">
        <w:trPr>
          <w:trHeight w:val="232"/>
          <w:ins w:id="2697"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9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699" w:author="Arjan" w:date="2014-11-18T10:00:00Z"/>
                <w:rFonts w:ascii="Arial" w:eastAsia="Times New Roman" w:hAnsi="Arial" w:cs="Arial"/>
                <w:color w:val="000000"/>
                <w:sz w:val="20"/>
                <w:szCs w:val="20"/>
              </w:rPr>
            </w:pPr>
          </w:p>
        </w:tc>
      </w:tr>
      <w:tr w:rsidR="00A044C0" w:rsidRPr="00CD63CD" w:rsidTr="00A044C0">
        <w:trPr>
          <w:trHeight w:val="232"/>
          <w:ins w:id="2700"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01" w:author="Arjan" w:date="2014-11-18T10:00:00Z"/>
                <w:rFonts w:ascii="Arial" w:eastAsia="Times New Roman" w:hAnsi="Arial" w:cs="Arial"/>
                <w:color w:val="000000"/>
                <w:sz w:val="20"/>
                <w:szCs w:val="20"/>
              </w:rPr>
            </w:pPr>
            <w:ins w:id="2702" w:author="Arjan" w:date="2014-11-18T10:00: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03" w:author="Arjan" w:date="2014-11-18T10:00:00Z"/>
                <w:rFonts w:ascii="Arial" w:eastAsia="Times New Roman" w:hAnsi="Arial" w:cs="Arial"/>
                <w:color w:val="000000"/>
                <w:sz w:val="20"/>
                <w:szCs w:val="20"/>
              </w:rPr>
            </w:pPr>
            <w:ins w:id="2704" w:author="Arjan" w:date="2014-11-18T10:00:00Z">
              <w:r>
                <w:rPr>
                  <w:rFonts w:ascii="Arial" w:eastAsia="Times New Roman" w:hAnsi="Arial" w:cs="Arial"/>
                  <w:color w:val="000000"/>
                  <w:sz w:val="20"/>
                  <w:szCs w:val="20"/>
                </w:rPr>
                <w:t>Zie groep</w:t>
              </w:r>
            </w:ins>
          </w:p>
        </w:tc>
      </w:tr>
      <w:tr w:rsidR="00A044C0" w:rsidRPr="00CD63CD" w:rsidTr="00A044C0">
        <w:trPr>
          <w:trHeight w:val="232"/>
          <w:ins w:id="2705"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06"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07" w:author="Arjan" w:date="2014-11-18T10:00:00Z"/>
                <w:rFonts w:ascii="Arial" w:eastAsia="Times New Roman" w:hAnsi="Arial" w:cs="Arial"/>
                <w:color w:val="000000"/>
                <w:sz w:val="20"/>
                <w:szCs w:val="20"/>
              </w:rPr>
            </w:pPr>
          </w:p>
        </w:tc>
      </w:tr>
      <w:tr w:rsidR="00A044C0" w:rsidRPr="00CD63CD" w:rsidTr="00A044C0">
        <w:trPr>
          <w:trHeight w:val="232"/>
          <w:ins w:id="2708"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09" w:author="Arjan" w:date="2014-11-18T10:00:00Z"/>
                <w:rFonts w:ascii="Arial" w:eastAsia="Times New Roman" w:hAnsi="Arial" w:cs="Arial"/>
                <w:color w:val="000000"/>
                <w:sz w:val="20"/>
                <w:szCs w:val="20"/>
              </w:rPr>
            </w:pPr>
            <w:ins w:id="2710" w:author="Arjan" w:date="2014-11-18T10:00:00Z">
              <w:r w:rsidRPr="00CD63CD">
                <w:rPr>
                  <w:rFonts w:ascii="Arial" w:eastAsia="Times New Roman" w:hAnsi="Arial" w:cs="Arial"/>
                  <w:b/>
                  <w:bCs/>
                  <w:color w:val="000000"/>
                  <w:sz w:val="20"/>
                  <w:szCs w:val="20"/>
                </w:rPr>
                <w:lastRenderedPageBreak/>
                <w:t>Aanduiding strijdigheid/nietigheid</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11" w:author="Arjan" w:date="2014-11-18T10:00:00Z"/>
                <w:rFonts w:ascii="Arial" w:eastAsia="Times New Roman" w:hAnsi="Arial" w:cs="Arial"/>
                <w:color w:val="000000"/>
                <w:sz w:val="20"/>
                <w:szCs w:val="20"/>
              </w:rPr>
            </w:pPr>
            <w:ins w:id="2712" w:author="Arjan" w:date="2014-11-18T10:00:00Z">
              <w:r>
                <w:rPr>
                  <w:rFonts w:ascii="Arial" w:eastAsia="Times New Roman" w:hAnsi="Arial" w:cs="Arial"/>
                  <w:color w:val="000000"/>
                  <w:sz w:val="20"/>
                  <w:szCs w:val="20"/>
                </w:rPr>
                <w:t>Zie groep</w:t>
              </w:r>
            </w:ins>
          </w:p>
        </w:tc>
      </w:tr>
      <w:tr w:rsidR="00A044C0" w:rsidRPr="00CD63CD" w:rsidTr="00A044C0">
        <w:trPr>
          <w:trHeight w:val="232"/>
          <w:ins w:id="2713"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1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15" w:author="Arjan" w:date="2014-11-18T10:00:00Z"/>
                <w:rFonts w:ascii="Arial" w:eastAsia="Times New Roman" w:hAnsi="Arial" w:cs="Arial"/>
                <w:color w:val="000000"/>
                <w:sz w:val="20"/>
                <w:szCs w:val="20"/>
              </w:rPr>
            </w:pPr>
          </w:p>
        </w:tc>
      </w:tr>
      <w:tr w:rsidR="00A044C0" w:rsidRPr="00CD63CD" w:rsidTr="00A044C0">
        <w:trPr>
          <w:trHeight w:val="232"/>
          <w:ins w:id="2716"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17" w:author="Arjan" w:date="2014-11-18T10:00:00Z"/>
                <w:rFonts w:ascii="Arial" w:eastAsia="Times New Roman" w:hAnsi="Arial" w:cs="Arial"/>
                <w:color w:val="000000"/>
                <w:sz w:val="20"/>
                <w:szCs w:val="20"/>
              </w:rPr>
            </w:pPr>
            <w:ins w:id="2718" w:author="Arjan" w:date="2014-11-18T10:00: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A044C0" w:rsidRPr="00CD63CD" w:rsidRDefault="00B47636" w:rsidP="00A044C0">
            <w:pPr>
              <w:autoSpaceDE w:val="0"/>
              <w:autoSpaceDN w:val="0"/>
              <w:adjustRightInd w:val="0"/>
              <w:spacing w:after="0" w:line="240" w:lineRule="auto"/>
              <w:rPr>
                <w:ins w:id="2719" w:author="Arjan" w:date="2014-11-18T10:00:00Z"/>
                <w:rFonts w:ascii="Arial" w:eastAsia="Times New Roman" w:hAnsi="Arial" w:cs="Arial"/>
                <w:color w:val="000000"/>
                <w:sz w:val="20"/>
                <w:szCs w:val="20"/>
              </w:rPr>
            </w:pPr>
            <w:ins w:id="2720" w:author="Arjan" w:date="2014-11-18T10:00:00Z">
              <w:r w:rsidRPr="00CD63CD">
                <w:rPr>
                  <w:rFonts w:ascii="Arial" w:hAnsi="Arial" w:cs="Arial"/>
                  <w:sz w:val="20"/>
                  <w:szCs w:val="20"/>
                  <w:lang w:val="en-AU"/>
                </w:rPr>
                <w:fldChar w:fldCharType="begin" w:fldLock="1"/>
              </w:r>
              <w:r w:rsidR="00A044C0" w:rsidRPr="00CD63CD">
                <w:rPr>
                  <w:rFonts w:ascii="Arial" w:hAnsi="Arial" w:cs="Arial"/>
                  <w:sz w:val="20"/>
                  <w:szCs w:val="20"/>
                  <w:lang w:val="en-AU"/>
                </w:rPr>
                <w:instrText xml:space="preserve">MERGEFIELD </w:instrText>
              </w:r>
              <w:r w:rsidR="00A044C0"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A044C0"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A044C0"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A044C0"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A044C0"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A044C0" w:rsidRPr="00CD63CD" w:rsidTr="00A044C0">
        <w:trPr>
          <w:trHeight w:val="232"/>
          <w:ins w:id="2721"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22"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23" w:author="Arjan" w:date="2014-11-18T10:00:00Z"/>
                <w:rFonts w:ascii="Arial" w:eastAsia="Times New Roman" w:hAnsi="Arial" w:cs="Arial"/>
                <w:color w:val="000000"/>
                <w:sz w:val="20"/>
                <w:szCs w:val="20"/>
              </w:rPr>
            </w:pPr>
          </w:p>
        </w:tc>
      </w:tr>
      <w:tr w:rsidR="00A044C0" w:rsidRPr="00CD63CD" w:rsidTr="00A044C0">
        <w:trPr>
          <w:trHeight w:val="232"/>
          <w:ins w:id="2724"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25" w:author="Arjan" w:date="2014-11-18T10:00:00Z"/>
                <w:rFonts w:ascii="Arial" w:eastAsia="Times New Roman" w:hAnsi="Arial" w:cs="Arial"/>
                <w:color w:val="000000"/>
                <w:sz w:val="20"/>
                <w:szCs w:val="20"/>
              </w:rPr>
            </w:pPr>
            <w:ins w:id="2726" w:author="Arjan" w:date="2014-11-18T10:00: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27" w:author="Arjan" w:date="2014-11-18T10:00:00Z"/>
                <w:rFonts w:ascii="Arial" w:eastAsia="Times New Roman" w:hAnsi="Arial" w:cs="Arial"/>
                <w:color w:val="000000"/>
                <w:sz w:val="20"/>
                <w:szCs w:val="20"/>
              </w:rPr>
            </w:pPr>
            <w:ins w:id="2728" w:author="Arjan" w:date="2014-11-18T10:00: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A044C0" w:rsidRPr="00CD63CD" w:rsidTr="00A044C0">
        <w:trPr>
          <w:trHeight w:val="232"/>
          <w:ins w:id="2729" w:author="Arjan" w:date="2014-11-18T10:00:00Z"/>
        </w:trPr>
        <w:tc>
          <w:tcPr>
            <w:tcW w:w="3780" w:type="dxa"/>
            <w:tcBorders>
              <w:top w:val="nil"/>
              <w:left w:val="nil"/>
              <w:right w:val="nil"/>
            </w:tcBorders>
          </w:tcPr>
          <w:p w:rsidR="00A044C0" w:rsidRPr="00CD63CD" w:rsidRDefault="00A044C0" w:rsidP="00A044C0">
            <w:pPr>
              <w:autoSpaceDE w:val="0"/>
              <w:autoSpaceDN w:val="0"/>
              <w:adjustRightInd w:val="0"/>
              <w:spacing w:after="0" w:line="240" w:lineRule="auto"/>
              <w:rPr>
                <w:ins w:id="2730" w:author="Arjan" w:date="2014-11-18T10:00:00Z"/>
                <w:rFonts w:ascii="Arial" w:eastAsia="Times New Roman" w:hAnsi="Arial" w:cs="Arial"/>
                <w:b/>
                <w:bCs/>
                <w:color w:val="000000"/>
                <w:sz w:val="20"/>
                <w:szCs w:val="20"/>
              </w:rPr>
            </w:pPr>
          </w:p>
        </w:tc>
        <w:tc>
          <w:tcPr>
            <w:tcW w:w="5580" w:type="dxa"/>
            <w:tcBorders>
              <w:top w:val="nil"/>
              <w:left w:val="nil"/>
              <w:right w:val="nil"/>
            </w:tcBorders>
          </w:tcPr>
          <w:p w:rsidR="00A044C0" w:rsidRPr="00CD63CD" w:rsidRDefault="00A044C0" w:rsidP="00A044C0">
            <w:pPr>
              <w:autoSpaceDE w:val="0"/>
              <w:autoSpaceDN w:val="0"/>
              <w:adjustRightInd w:val="0"/>
              <w:spacing w:after="0" w:line="240" w:lineRule="auto"/>
              <w:rPr>
                <w:ins w:id="2731" w:author="Arjan" w:date="2014-11-18T10:00:00Z"/>
                <w:rFonts w:ascii="Arial" w:eastAsia="Times New Roman" w:hAnsi="Arial" w:cs="Arial"/>
                <w:color w:val="000000"/>
                <w:sz w:val="20"/>
                <w:szCs w:val="20"/>
              </w:rPr>
            </w:pPr>
          </w:p>
        </w:tc>
      </w:tr>
      <w:tr w:rsidR="00A044C0" w:rsidRPr="005E066D" w:rsidTr="00A044C0">
        <w:trPr>
          <w:trHeight w:val="232"/>
          <w:ins w:id="2732" w:author="Arjan" w:date="2014-11-18T10:00:00Z"/>
        </w:trPr>
        <w:tc>
          <w:tcPr>
            <w:tcW w:w="3780" w:type="dxa"/>
            <w:tcBorders>
              <w:top w:val="nil"/>
              <w:left w:val="nil"/>
              <w:bottom w:val="single" w:sz="4" w:space="0" w:color="auto"/>
              <w:right w:val="nil"/>
            </w:tcBorders>
          </w:tcPr>
          <w:p w:rsidR="00A044C0" w:rsidRPr="00CD63CD" w:rsidRDefault="00A044C0" w:rsidP="00A044C0">
            <w:pPr>
              <w:autoSpaceDE w:val="0"/>
              <w:autoSpaceDN w:val="0"/>
              <w:adjustRightInd w:val="0"/>
              <w:spacing w:after="0" w:line="240" w:lineRule="auto"/>
              <w:rPr>
                <w:ins w:id="2733" w:author="Arjan" w:date="2014-11-18T10:00:00Z"/>
                <w:rFonts w:ascii="Arial" w:eastAsia="Times New Roman" w:hAnsi="Arial" w:cs="Arial"/>
                <w:b/>
                <w:bCs/>
                <w:color w:val="000000"/>
                <w:sz w:val="20"/>
                <w:szCs w:val="20"/>
              </w:rPr>
            </w:pPr>
            <w:ins w:id="2734" w:author="Arjan" w:date="2014-11-18T10:00: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A044C0" w:rsidRPr="00DD0F4F" w:rsidRDefault="00A044C0" w:rsidP="00A044C0">
            <w:pPr>
              <w:autoSpaceDE w:val="0"/>
              <w:autoSpaceDN w:val="0"/>
              <w:adjustRightInd w:val="0"/>
              <w:spacing w:after="0" w:line="240" w:lineRule="auto"/>
              <w:rPr>
                <w:ins w:id="2735" w:author="Arjan" w:date="2014-11-18T10:00:00Z"/>
                <w:rFonts w:ascii="Arial" w:eastAsia="Times New Roman" w:hAnsi="Arial" w:cs="Arial"/>
                <w:color w:val="000000"/>
                <w:sz w:val="20"/>
                <w:szCs w:val="20"/>
                <w:lang w:val="nl-NL"/>
              </w:rPr>
            </w:pPr>
            <w:ins w:id="2736" w:author="Arjan" w:date="2014-11-18T10:00:00Z">
              <w:r>
                <w:rPr>
                  <w:rFonts w:ascii="Arial" w:eastAsia="Times New Roman" w:hAnsi="Arial" w:cs="Arial"/>
                  <w:color w:val="000000"/>
                  <w:sz w:val="20"/>
                  <w:szCs w:val="20"/>
                  <w:lang w:val="nl-NL"/>
                </w:rPr>
                <w:t>-</w:t>
              </w:r>
            </w:ins>
          </w:p>
        </w:tc>
      </w:tr>
    </w:tbl>
    <w:p w:rsidR="00A044C0" w:rsidRPr="0083120B" w:rsidRDefault="00A044C0" w:rsidP="00A044C0">
      <w:pPr>
        <w:widowControl w:val="0"/>
        <w:autoSpaceDE w:val="0"/>
        <w:autoSpaceDN w:val="0"/>
        <w:adjustRightInd w:val="0"/>
        <w:spacing w:before="240" w:after="60" w:line="240" w:lineRule="auto"/>
        <w:outlineLvl w:val="3"/>
        <w:rPr>
          <w:ins w:id="2737" w:author="Arjan" w:date="2014-11-18T10:00:00Z"/>
          <w:rFonts w:ascii="Arial" w:eastAsia="Times New Roman" w:hAnsi="Arial" w:cs="Arial"/>
          <w:b/>
          <w:color w:val="004080"/>
          <w:sz w:val="24"/>
          <w:szCs w:val="24"/>
          <w:lang w:eastAsia="nl-NL"/>
        </w:rPr>
      </w:pPr>
      <w:ins w:id="2738" w:author="Arjan" w:date="2014-11-18T10:00:00Z">
        <w:r w:rsidRPr="00CF1953">
          <w:rPr>
            <w:rFonts w:ascii="Arial" w:eastAsia="Times New Roman" w:hAnsi="Arial" w:cs="Arial"/>
            <w:b/>
            <w:bCs/>
            <w:color w:val="004080"/>
            <w:sz w:val="24"/>
            <w:szCs w:val="24"/>
          </w:rPr>
          <w:t>«</w:t>
        </w:r>
        <w:r w:rsidR="00B47636" w:rsidRPr="00C13AFC">
          <w:rPr>
            <w:rFonts w:ascii="Arial" w:hAnsi="Arial" w:cs="Arial"/>
            <w:sz w:val="20"/>
            <w:szCs w:val="24"/>
            <w:lang w:val="en-AU" w:eastAsia="nl-NL"/>
          </w:rPr>
          <w:fldChar w:fldCharType="begin" w:fldLock="1"/>
        </w:r>
        <w:r w:rsidRPr="00C13AFC">
          <w:rPr>
            <w:rFonts w:ascii="Arial"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B47636" w:rsidRPr="00C13AFC">
          <w:rPr>
            <w:rFonts w:ascii="Arial"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B47636" w:rsidRPr="00C13AFC">
          <w:rPr>
            <w:rFonts w:ascii="Arial"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Periode-</w:t>
        </w:r>
        <w:r w:rsidRPr="00910F00">
          <w:rPr>
            <w:rFonts w:ascii="Arial" w:eastAsia="Times New Roman" w:hAnsi="Arial" w:cs="Arial"/>
            <w:b/>
            <w:color w:val="004080"/>
            <w:sz w:val="24"/>
            <w:szCs w:val="24"/>
            <w:lang w:eastAsia="nl-NL"/>
          </w:rPr>
          <w:t>eenheid</w:t>
        </w:r>
      </w:ins>
    </w:p>
    <w:tbl>
      <w:tblPr>
        <w:tblW w:w="9360" w:type="dxa"/>
        <w:tblInd w:w="60" w:type="dxa"/>
        <w:tblLayout w:type="fixed"/>
        <w:tblCellMar>
          <w:left w:w="60" w:type="dxa"/>
          <w:right w:w="60" w:type="dxa"/>
        </w:tblCellMar>
        <w:tblLook w:val="0000"/>
      </w:tblPr>
      <w:tblGrid>
        <w:gridCol w:w="3780"/>
        <w:gridCol w:w="5580"/>
      </w:tblGrid>
      <w:tr w:rsidR="00A044C0" w:rsidRPr="00CD63CD" w:rsidTr="00A044C0">
        <w:trPr>
          <w:trHeight w:val="232"/>
          <w:ins w:id="2739" w:author="Arjan" w:date="2014-11-18T10:00:00Z"/>
        </w:trPr>
        <w:tc>
          <w:tcPr>
            <w:tcW w:w="3780" w:type="dxa"/>
            <w:tcBorders>
              <w:top w:val="single" w:sz="4" w:space="0" w:color="auto"/>
              <w:left w:val="nil"/>
              <w:bottom w:val="nil"/>
              <w:right w:val="nil"/>
            </w:tcBorders>
          </w:tcPr>
          <w:p w:rsidR="00A044C0" w:rsidRPr="00CD63CD" w:rsidRDefault="00A044C0" w:rsidP="00A044C0">
            <w:pPr>
              <w:autoSpaceDE w:val="0"/>
              <w:autoSpaceDN w:val="0"/>
              <w:adjustRightInd w:val="0"/>
              <w:spacing w:after="0" w:line="240" w:lineRule="auto"/>
              <w:rPr>
                <w:ins w:id="2740" w:author="Arjan" w:date="2014-11-18T10:00:00Z"/>
                <w:rFonts w:ascii="Arial" w:eastAsia="Times New Roman" w:hAnsi="Arial" w:cs="Arial"/>
                <w:color w:val="000000"/>
                <w:sz w:val="20"/>
                <w:szCs w:val="20"/>
              </w:rPr>
            </w:pPr>
            <w:ins w:id="2741" w:author="Arjan" w:date="2014-11-18T10:00:00Z">
              <w:r w:rsidRPr="00CD63CD">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A044C0" w:rsidRPr="00CD63CD" w:rsidRDefault="00A044C0" w:rsidP="00A044C0">
            <w:pPr>
              <w:autoSpaceDE w:val="0"/>
              <w:autoSpaceDN w:val="0"/>
              <w:adjustRightInd w:val="0"/>
              <w:spacing w:after="0" w:line="240" w:lineRule="auto"/>
              <w:rPr>
                <w:ins w:id="2742" w:author="Arjan" w:date="2014-11-18T10:00:00Z"/>
                <w:rFonts w:ascii="Arial" w:eastAsia="Times New Roman" w:hAnsi="Arial" w:cs="Arial"/>
                <w:color w:val="000000"/>
                <w:sz w:val="20"/>
                <w:szCs w:val="20"/>
              </w:rPr>
            </w:pPr>
            <w:ins w:id="2743" w:author="Arjan" w:date="2014-11-18T10:00:00Z">
              <w:r>
                <w:rPr>
                  <w:rFonts w:ascii="Arial" w:hAnsi="Arial" w:cs="Arial"/>
                  <w:sz w:val="20"/>
                  <w:szCs w:val="20"/>
                  <w:lang w:val="en-AU"/>
                </w:rPr>
                <w:t>Periode-</w:t>
              </w:r>
              <w:r w:rsidRPr="00910F00">
                <w:rPr>
                  <w:rFonts w:ascii="Arial" w:hAnsi="Arial" w:cs="Arial"/>
                  <w:sz w:val="20"/>
                  <w:szCs w:val="20"/>
                  <w:lang w:val="en-AU"/>
                </w:rPr>
                <w:t>eenheid</w:t>
              </w:r>
            </w:ins>
          </w:p>
        </w:tc>
      </w:tr>
      <w:tr w:rsidR="00A044C0" w:rsidRPr="00CD63CD" w:rsidTr="00A044C0">
        <w:trPr>
          <w:trHeight w:val="232"/>
          <w:ins w:id="2744"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4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46" w:author="Arjan" w:date="2014-11-18T10:00:00Z"/>
                <w:rFonts w:ascii="Arial" w:eastAsia="Times New Roman" w:hAnsi="Arial" w:cs="Arial"/>
                <w:color w:val="000000"/>
                <w:sz w:val="20"/>
                <w:szCs w:val="20"/>
              </w:rPr>
            </w:pPr>
          </w:p>
        </w:tc>
      </w:tr>
      <w:tr w:rsidR="00A044C0" w:rsidRPr="00CD63CD" w:rsidTr="00A044C0">
        <w:trPr>
          <w:trHeight w:val="232"/>
          <w:ins w:id="2747"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48" w:author="Arjan" w:date="2014-11-18T10:00:00Z"/>
                <w:rFonts w:ascii="Arial" w:eastAsia="Times New Roman" w:hAnsi="Arial" w:cs="Arial"/>
                <w:color w:val="000000"/>
                <w:sz w:val="20"/>
                <w:szCs w:val="20"/>
              </w:rPr>
            </w:pPr>
            <w:ins w:id="2749" w:author="Arjan" w:date="2014-11-18T10:00:00Z">
              <w:r w:rsidRPr="00CD63CD">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50" w:author="Arjan" w:date="2014-11-18T10:00:00Z"/>
                <w:rFonts w:ascii="Arial" w:eastAsia="Times New Roman" w:hAnsi="Arial" w:cs="Arial"/>
                <w:color w:val="000000"/>
                <w:sz w:val="20"/>
                <w:szCs w:val="20"/>
              </w:rPr>
            </w:pPr>
            <w:ins w:id="2751" w:author="Arjan" w:date="2014-11-18T10:00:00Z">
              <w:r>
                <w:rPr>
                  <w:rFonts w:ascii="Arial" w:eastAsia="Times New Roman" w:hAnsi="Arial" w:cs="Arial"/>
                  <w:color w:val="000000"/>
                  <w:sz w:val="20"/>
                  <w:szCs w:val="20"/>
                </w:rPr>
                <w:t>ZTC</w:t>
              </w:r>
            </w:ins>
          </w:p>
        </w:tc>
      </w:tr>
      <w:tr w:rsidR="00A044C0" w:rsidRPr="00CD63CD" w:rsidTr="00A044C0">
        <w:trPr>
          <w:trHeight w:val="232"/>
          <w:ins w:id="2752"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53"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54" w:author="Arjan" w:date="2014-11-18T10:00:00Z"/>
                <w:rFonts w:ascii="Arial" w:eastAsia="Times New Roman" w:hAnsi="Arial" w:cs="Arial"/>
                <w:color w:val="000000"/>
                <w:sz w:val="20"/>
                <w:szCs w:val="20"/>
              </w:rPr>
            </w:pPr>
          </w:p>
        </w:tc>
      </w:tr>
      <w:tr w:rsidR="00A044C0" w:rsidRPr="00CD63CD" w:rsidTr="00A044C0">
        <w:trPr>
          <w:trHeight w:val="232"/>
          <w:ins w:id="2755"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56" w:author="Arjan" w:date="2014-11-18T10:00:00Z"/>
                <w:rFonts w:ascii="Arial" w:eastAsia="Times New Roman" w:hAnsi="Arial" w:cs="Arial"/>
                <w:color w:val="000000"/>
                <w:sz w:val="20"/>
                <w:szCs w:val="20"/>
              </w:rPr>
            </w:pPr>
            <w:ins w:id="2757" w:author="Arjan" w:date="2014-11-18T10:00:00Z">
              <w:r w:rsidRPr="00CD63CD">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58" w:author="Arjan" w:date="2014-11-18T10:00:00Z"/>
                <w:rFonts w:ascii="Arial" w:eastAsia="Times New Roman" w:hAnsi="Arial" w:cs="Arial"/>
                <w:color w:val="000000"/>
                <w:sz w:val="20"/>
                <w:szCs w:val="20"/>
              </w:rPr>
            </w:pPr>
          </w:p>
        </w:tc>
      </w:tr>
      <w:tr w:rsidR="00A044C0" w:rsidRPr="00CD63CD" w:rsidTr="00A044C0">
        <w:trPr>
          <w:trHeight w:val="232"/>
          <w:ins w:id="2759"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6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61" w:author="Arjan" w:date="2014-11-18T10:00:00Z"/>
                <w:rFonts w:ascii="Arial" w:eastAsia="Times New Roman" w:hAnsi="Arial" w:cs="Arial"/>
                <w:color w:val="000000"/>
                <w:sz w:val="20"/>
                <w:szCs w:val="20"/>
              </w:rPr>
            </w:pPr>
          </w:p>
        </w:tc>
      </w:tr>
      <w:tr w:rsidR="00A044C0" w:rsidRPr="00CD63CD" w:rsidTr="00A044C0">
        <w:trPr>
          <w:trHeight w:val="232"/>
          <w:ins w:id="2762"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63" w:author="Arjan" w:date="2014-11-18T10:00:00Z"/>
                <w:rFonts w:ascii="Arial" w:eastAsia="Times New Roman" w:hAnsi="Arial" w:cs="Arial"/>
                <w:color w:val="000000"/>
                <w:sz w:val="20"/>
                <w:szCs w:val="20"/>
              </w:rPr>
            </w:pPr>
            <w:ins w:id="2764" w:author="Arjan" w:date="2014-11-18T10:00:00Z">
              <w:r w:rsidRPr="00CD63CD">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65" w:author="Arjan" w:date="2014-11-18T10:00:00Z"/>
                <w:rFonts w:ascii="Arial" w:eastAsia="Times New Roman" w:hAnsi="Arial" w:cs="Arial"/>
                <w:color w:val="000000"/>
                <w:sz w:val="20"/>
                <w:szCs w:val="20"/>
              </w:rPr>
            </w:pPr>
            <w:ins w:id="2766" w:author="Arjan" w:date="2014-11-18T10:00:00Z">
              <w:r>
                <w:rPr>
                  <w:rFonts w:ascii="Arial" w:hAnsi="Arial" w:cs="Arial"/>
                  <w:sz w:val="20"/>
                  <w:szCs w:val="20"/>
                  <w:lang w:val="en-AU"/>
                </w:rPr>
                <w:t>e</w:t>
              </w:r>
              <w:r w:rsidRPr="00910F00">
                <w:rPr>
                  <w:rFonts w:ascii="Arial" w:hAnsi="Arial" w:cs="Arial"/>
                  <w:sz w:val="20"/>
                  <w:szCs w:val="20"/>
                  <w:lang w:val="en-AU"/>
                </w:rPr>
                <w:t>enheid</w:t>
              </w:r>
            </w:ins>
          </w:p>
        </w:tc>
      </w:tr>
      <w:tr w:rsidR="00A044C0" w:rsidRPr="00CD63CD" w:rsidTr="00A044C0">
        <w:trPr>
          <w:trHeight w:val="232"/>
          <w:ins w:id="2767"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6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69" w:author="Arjan" w:date="2014-11-18T10:00:00Z"/>
                <w:rFonts w:ascii="Arial" w:eastAsia="Times New Roman" w:hAnsi="Arial" w:cs="Arial"/>
                <w:color w:val="000000"/>
                <w:sz w:val="20"/>
                <w:szCs w:val="20"/>
              </w:rPr>
            </w:pPr>
          </w:p>
        </w:tc>
      </w:tr>
      <w:tr w:rsidR="00A044C0" w:rsidRPr="005E066D" w:rsidTr="00A044C0">
        <w:trPr>
          <w:trHeight w:val="232"/>
          <w:ins w:id="2770"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71" w:author="Arjan" w:date="2014-11-18T10:00:00Z"/>
                <w:rFonts w:ascii="Arial" w:eastAsia="Times New Roman" w:hAnsi="Arial" w:cs="Arial"/>
                <w:color w:val="000000"/>
                <w:sz w:val="20"/>
                <w:szCs w:val="20"/>
              </w:rPr>
            </w:pPr>
            <w:ins w:id="2772" w:author="Arjan" w:date="2014-11-18T10:00:00Z">
              <w:r w:rsidRPr="00CD63CD">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773" w:author="Arjan" w:date="2014-11-18T10:00:00Z"/>
                <w:rFonts w:ascii="Arial" w:eastAsia="Times New Roman" w:hAnsi="Arial" w:cs="Arial"/>
                <w:color w:val="000000"/>
                <w:sz w:val="20"/>
                <w:szCs w:val="20"/>
                <w:lang w:val="nl-NL"/>
              </w:rPr>
            </w:pPr>
            <w:ins w:id="2774" w:author="Arjan" w:date="2014-11-18T10:00:00Z">
              <w:r>
                <w:rPr>
                  <w:rFonts w:ascii="Arial" w:eastAsia="Times New Roman" w:hAnsi="Arial" w:cs="Arial"/>
                  <w:color w:val="000000"/>
                  <w:sz w:val="20"/>
                  <w:szCs w:val="20"/>
                  <w:lang w:val="nl-NL"/>
                </w:rPr>
                <w:t>De tijdseenheid waarin de termijn van de servicenorm is uitgedrukt.</w:t>
              </w:r>
            </w:ins>
          </w:p>
        </w:tc>
      </w:tr>
      <w:tr w:rsidR="00A044C0" w:rsidRPr="005E066D" w:rsidTr="00A044C0">
        <w:trPr>
          <w:trHeight w:val="232"/>
          <w:ins w:id="2775" w:author="Arjan" w:date="2014-11-18T10:00:00Z"/>
        </w:trPr>
        <w:tc>
          <w:tcPr>
            <w:tcW w:w="37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776"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777" w:author="Arjan" w:date="2014-11-18T10:00:00Z"/>
                <w:rFonts w:ascii="Arial" w:eastAsia="Times New Roman" w:hAnsi="Arial" w:cs="Arial"/>
                <w:color w:val="000000"/>
                <w:sz w:val="20"/>
                <w:szCs w:val="20"/>
                <w:lang w:val="nl-NL"/>
              </w:rPr>
            </w:pPr>
          </w:p>
        </w:tc>
      </w:tr>
      <w:tr w:rsidR="00A044C0" w:rsidRPr="00CD63CD" w:rsidTr="00A044C0">
        <w:trPr>
          <w:trHeight w:val="232"/>
          <w:ins w:id="2778"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79" w:author="Arjan" w:date="2014-11-18T10:00:00Z"/>
                <w:rFonts w:ascii="Arial" w:eastAsia="Times New Roman" w:hAnsi="Arial" w:cs="Arial"/>
                <w:color w:val="000000"/>
                <w:sz w:val="20"/>
                <w:szCs w:val="20"/>
              </w:rPr>
            </w:pPr>
            <w:ins w:id="2780" w:author="Arjan" w:date="2014-11-18T10:00:00Z">
              <w:r w:rsidRPr="00CD63CD">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81" w:author="Arjan" w:date="2014-11-18T10:00:00Z"/>
                <w:rFonts w:ascii="Arial" w:eastAsia="Times New Roman" w:hAnsi="Arial" w:cs="Arial"/>
                <w:color w:val="000000"/>
                <w:sz w:val="20"/>
                <w:szCs w:val="20"/>
              </w:rPr>
            </w:pPr>
            <w:ins w:id="2782" w:author="Arjan" w:date="2014-11-18T10:00:00Z">
              <w:r>
                <w:rPr>
                  <w:rFonts w:ascii="Arial" w:eastAsia="Times New Roman" w:hAnsi="Arial" w:cs="Arial"/>
                  <w:color w:val="000000"/>
                  <w:sz w:val="20"/>
                  <w:szCs w:val="20"/>
                </w:rPr>
                <w:t>ZTC</w:t>
              </w:r>
              <w:r w:rsidRPr="00717312">
                <w:rPr>
                  <w:rFonts w:ascii="Arial" w:eastAsia="Times New Roman" w:hAnsi="Arial" w:cs="Arial"/>
                  <w:color w:val="000000"/>
                  <w:sz w:val="20"/>
                  <w:szCs w:val="20"/>
                </w:rPr>
                <w:t xml:space="preserve"> </w:t>
              </w:r>
            </w:ins>
          </w:p>
        </w:tc>
      </w:tr>
      <w:tr w:rsidR="00A044C0" w:rsidRPr="00CD63CD" w:rsidTr="00A044C0">
        <w:trPr>
          <w:trHeight w:val="232"/>
          <w:ins w:id="2783"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84"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85" w:author="Arjan" w:date="2014-11-18T10:00:00Z"/>
                <w:rFonts w:ascii="Arial" w:eastAsia="Times New Roman" w:hAnsi="Arial" w:cs="Arial"/>
                <w:color w:val="000000"/>
                <w:sz w:val="20"/>
                <w:szCs w:val="20"/>
              </w:rPr>
            </w:pPr>
          </w:p>
        </w:tc>
      </w:tr>
      <w:tr w:rsidR="00A044C0" w:rsidRPr="00CD63CD" w:rsidTr="00A044C0">
        <w:trPr>
          <w:trHeight w:val="232"/>
          <w:ins w:id="2786"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87" w:author="Arjan" w:date="2014-11-18T10:00:00Z"/>
                <w:rFonts w:ascii="Arial" w:eastAsia="Times New Roman" w:hAnsi="Arial" w:cs="Arial"/>
                <w:color w:val="000000"/>
                <w:sz w:val="20"/>
                <w:szCs w:val="20"/>
              </w:rPr>
            </w:pPr>
            <w:ins w:id="2788" w:author="Arjan" w:date="2014-11-18T10:00:00Z">
              <w:r w:rsidRPr="00CD63CD">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89" w:author="Arjan" w:date="2014-11-18T10:00:00Z"/>
                <w:rFonts w:ascii="Arial" w:eastAsia="Times New Roman" w:hAnsi="Arial" w:cs="Arial"/>
                <w:color w:val="000000"/>
                <w:sz w:val="20"/>
                <w:szCs w:val="20"/>
              </w:rPr>
            </w:pPr>
            <w:ins w:id="2790" w:author="Arjan" w:date="2014-11-18T10:00:00Z">
              <w:r w:rsidRPr="00717312">
                <w:rPr>
                  <w:rFonts w:ascii="Arial" w:eastAsia="Times New Roman" w:hAnsi="Arial" w:cs="Arial"/>
                  <w:color w:val="000000"/>
                  <w:sz w:val="20"/>
                  <w:szCs w:val="20"/>
                </w:rPr>
                <w:t>1-</w:t>
              </w:r>
              <w:r>
                <w:rPr>
                  <w:rFonts w:ascii="Arial" w:eastAsia="Times New Roman" w:hAnsi="Arial" w:cs="Arial"/>
                  <w:color w:val="000000"/>
                  <w:sz w:val="20"/>
                  <w:szCs w:val="20"/>
                </w:rPr>
                <w:t>11</w:t>
              </w:r>
              <w:r w:rsidRPr="00717312">
                <w:rPr>
                  <w:rFonts w:ascii="Arial" w:eastAsia="Times New Roman" w:hAnsi="Arial" w:cs="Arial"/>
                  <w:color w:val="000000"/>
                  <w:sz w:val="20"/>
                  <w:szCs w:val="20"/>
                </w:rPr>
                <w:t>-201</w:t>
              </w:r>
              <w:r>
                <w:rPr>
                  <w:rFonts w:ascii="Arial" w:eastAsia="Times New Roman" w:hAnsi="Arial" w:cs="Arial"/>
                  <w:color w:val="000000"/>
                  <w:sz w:val="20"/>
                  <w:szCs w:val="20"/>
                </w:rPr>
                <w:t>4</w:t>
              </w:r>
            </w:ins>
          </w:p>
        </w:tc>
      </w:tr>
      <w:tr w:rsidR="00A044C0" w:rsidRPr="00CD63CD" w:rsidTr="00A044C0">
        <w:trPr>
          <w:trHeight w:val="232"/>
          <w:ins w:id="2791"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92"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93" w:author="Arjan" w:date="2014-11-18T10:00:00Z"/>
                <w:rFonts w:ascii="Arial" w:eastAsia="Times New Roman" w:hAnsi="Arial" w:cs="Arial"/>
                <w:color w:val="000000"/>
                <w:sz w:val="20"/>
                <w:szCs w:val="20"/>
              </w:rPr>
            </w:pPr>
          </w:p>
        </w:tc>
      </w:tr>
      <w:tr w:rsidR="00A044C0" w:rsidRPr="005E066D" w:rsidTr="00A044C0">
        <w:trPr>
          <w:trHeight w:val="232"/>
          <w:ins w:id="2794"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795" w:author="Arjan" w:date="2014-11-18T10:00:00Z"/>
                <w:rFonts w:ascii="Arial" w:eastAsia="Times New Roman" w:hAnsi="Arial" w:cs="Arial"/>
                <w:color w:val="000000"/>
                <w:sz w:val="20"/>
                <w:szCs w:val="20"/>
              </w:rPr>
            </w:pPr>
            <w:ins w:id="2796" w:author="Arjan" w:date="2014-11-18T10:00:00Z">
              <w:r w:rsidRPr="00CD63CD">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797" w:author="Arjan" w:date="2014-11-18T10:00:00Z"/>
                <w:rFonts w:ascii="Arial" w:eastAsia="Times New Roman" w:hAnsi="Arial" w:cs="Arial"/>
                <w:color w:val="000000"/>
                <w:sz w:val="20"/>
                <w:szCs w:val="20"/>
                <w:lang w:val="nl-NL"/>
              </w:rPr>
            </w:pPr>
            <w:ins w:id="2798" w:author="Arjan" w:date="2014-11-18T10:00:00Z">
              <w:r>
                <w:rPr>
                  <w:rFonts w:ascii="Arial" w:eastAsia="Times New Roman" w:hAnsi="Arial" w:cs="Arial"/>
                  <w:color w:val="000000"/>
                  <w:sz w:val="20"/>
                  <w:szCs w:val="20"/>
                  <w:lang w:val="nl-NL"/>
                </w:rPr>
                <w:t>Het betreft een subattribuutsoort van de groepattribuutsoort ‘</w:t>
              </w:r>
              <w:r w:rsidR="00B47636" w:rsidRPr="00BE10FF">
                <w:rPr>
                  <w:rFonts w:ascii="Arial" w:hAnsi="Arial" w:cs="Arial"/>
                  <w:szCs w:val="24"/>
                  <w:lang w:val="en-AU"/>
                </w:rPr>
                <w:fldChar w:fldCharType="begin" w:fldLock="1"/>
              </w:r>
              <w:r w:rsidRPr="00BE10FF">
                <w:rPr>
                  <w:rFonts w:ascii="Arial" w:hAnsi="Arial" w:cs="Arial"/>
                  <w:szCs w:val="24"/>
                  <w:lang w:val="en-AU"/>
                </w:rPr>
                <w:instrText xml:space="preserve">MERGEFIELD </w:instrText>
              </w:r>
              <w:r w:rsidRPr="00BE10FF">
                <w:rPr>
                  <w:rFonts w:ascii="Calibri" w:hAnsi="Calibri" w:cs="Arial"/>
                  <w:color w:val="0F0F0F"/>
                  <w:szCs w:val="24"/>
                </w:rPr>
                <w:instrText>Att.Name</w:instrText>
              </w:r>
              <w:r w:rsidR="00B47636" w:rsidRPr="00BE10FF">
                <w:rPr>
                  <w:rFonts w:ascii="Arial" w:hAnsi="Arial" w:cs="Arial"/>
                  <w:szCs w:val="24"/>
                  <w:lang w:val="en-AU"/>
                </w:rPr>
                <w:fldChar w:fldCharType="separate"/>
              </w:r>
              <w:r>
                <w:rPr>
                  <w:rFonts w:ascii="Calibri" w:hAnsi="Calibri" w:cs="Arial"/>
                  <w:color w:val="0F0F0F"/>
                  <w:szCs w:val="24"/>
                </w:rPr>
                <w:t>Servicenorm</w:t>
              </w:r>
              <w:r w:rsidRPr="00BE10FF">
                <w:rPr>
                  <w:rFonts w:ascii="Calibri" w:hAnsi="Calibri" w:cs="Arial"/>
                  <w:color w:val="0F0F0F"/>
                  <w:szCs w:val="24"/>
                </w:rPr>
                <w:t xml:space="preserve"> behandeling</w:t>
              </w:r>
              <w:r w:rsidR="00B47636" w:rsidRPr="00BE10FF">
                <w:rPr>
                  <w:rFonts w:ascii="Arial" w:hAnsi="Arial" w:cs="Arial"/>
                  <w:szCs w:val="24"/>
                  <w:lang w:val="en-AU"/>
                </w:rPr>
                <w:fldChar w:fldCharType="end"/>
              </w:r>
              <w:r>
                <w:rPr>
                  <w:rFonts w:ascii="Arial" w:hAnsi="Arial" w:cs="Arial"/>
                  <w:szCs w:val="24"/>
                  <w:lang w:val="en-AU"/>
                </w:rPr>
                <w:t>’</w:t>
              </w:r>
            </w:ins>
          </w:p>
        </w:tc>
      </w:tr>
      <w:tr w:rsidR="00A044C0" w:rsidRPr="005E066D" w:rsidTr="00A044C0">
        <w:trPr>
          <w:trHeight w:val="232"/>
          <w:ins w:id="2799" w:author="Arjan" w:date="2014-11-18T10:00:00Z"/>
        </w:trPr>
        <w:tc>
          <w:tcPr>
            <w:tcW w:w="37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800"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801" w:author="Arjan" w:date="2014-11-18T10:00:00Z"/>
                <w:rFonts w:ascii="Arial" w:eastAsia="Times New Roman" w:hAnsi="Arial" w:cs="Arial"/>
                <w:color w:val="000000"/>
                <w:sz w:val="20"/>
                <w:szCs w:val="20"/>
                <w:lang w:val="nl-NL"/>
              </w:rPr>
            </w:pPr>
          </w:p>
        </w:tc>
      </w:tr>
      <w:tr w:rsidR="00A044C0" w:rsidRPr="00CD63CD" w:rsidTr="00A044C0">
        <w:trPr>
          <w:trHeight w:val="232"/>
          <w:ins w:id="2802"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03" w:author="Arjan" w:date="2014-11-18T10:00:00Z"/>
                <w:rFonts w:ascii="Arial" w:eastAsia="Times New Roman" w:hAnsi="Arial" w:cs="Arial"/>
                <w:color w:val="000000"/>
                <w:sz w:val="20"/>
                <w:szCs w:val="20"/>
              </w:rPr>
            </w:pPr>
            <w:ins w:id="2804" w:author="Arjan" w:date="2014-11-18T10:00:00Z">
              <w:r w:rsidRPr="00CD63CD">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05" w:author="Arjan" w:date="2014-11-18T10:00:00Z"/>
                <w:rFonts w:ascii="Arial" w:eastAsia="Times New Roman" w:hAnsi="Arial" w:cs="Arial"/>
                <w:color w:val="000000"/>
                <w:sz w:val="20"/>
                <w:szCs w:val="20"/>
              </w:rPr>
            </w:pPr>
            <w:ins w:id="2806" w:author="Arjan" w:date="2014-11-18T10:00:00Z">
              <w:r>
                <w:rPr>
                  <w:rFonts w:ascii="Arial" w:hAnsi="Arial" w:cs="Arial"/>
                  <w:sz w:val="20"/>
                  <w:szCs w:val="20"/>
                  <w:lang w:val="en-AU"/>
                </w:rPr>
                <w:t>A11</w:t>
              </w:r>
            </w:ins>
          </w:p>
        </w:tc>
      </w:tr>
      <w:tr w:rsidR="00A044C0" w:rsidRPr="00CD63CD" w:rsidTr="00A044C0">
        <w:trPr>
          <w:trHeight w:val="232"/>
          <w:ins w:id="2807"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0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09" w:author="Arjan" w:date="2014-11-18T10:00:00Z"/>
                <w:rFonts w:ascii="Arial" w:eastAsia="Times New Roman" w:hAnsi="Arial" w:cs="Arial"/>
                <w:color w:val="000000"/>
                <w:sz w:val="20"/>
                <w:szCs w:val="20"/>
              </w:rPr>
            </w:pPr>
          </w:p>
        </w:tc>
      </w:tr>
      <w:tr w:rsidR="00A044C0" w:rsidRPr="005E066D" w:rsidTr="00A044C0">
        <w:trPr>
          <w:trHeight w:val="232"/>
          <w:ins w:id="2810"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11" w:author="Arjan" w:date="2014-11-18T10:00:00Z"/>
                <w:rFonts w:ascii="Arial" w:eastAsia="Times New Roman" w:hAnsi="Arial" w:cs="Arial"/>
                <w:color w:val="000000"/>
                <w:sz w:val="20"/>
                <w:szCs w:val="20"/>
              </w:rPr>
            </w:pPr>
            <w:ins w:id="2812" w:author="Arjan" w:date="2014-11-18T10:00:00Z">
              <w:r w:rsidRPr="00CD63CD">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A044C0" w:rsidRDefault="00A044C0" w:rsidP="00A044C0">
            <w:pPr>
              <w:autoSpaceDE w:val="0"/>
              <w:autoSpaceDN w:val="0"/>
              <w:adjustRightInd w:val="0"/>
              <w:spacing w:after="0" w:line="240" w:lineRule="auto"/>
              <w:rPr>
                <w:ins w:id="2813" w:author="Arjan" w:date="2014-11-18T10:00:00Z"/>
                <w:rFonts w:ascii="Arial" w:eastAsia="Times New Roman" w:hAnsi="Arial" w:cs="Arial"/>
                <w:color w:val="000000"/>
                <w:sz w:val="20"/>
                <w:szCs w:val="20"/>
                <w:lang w:val="nl-NL"/>
              </w:rPr>
            </w:pPr>
            <w:ins w:id="2814" w:author="Arjan" w:date="2014-11-18T10:00:00Z">
              <w:r>
                <w:rPr>
                  <w:rFonts w:ascii="Arial" w:eastAsia="Times New Roman" w:hAnsi="Arial" w:cs="Arial"/>
                  <w:color w:val="000000"/>
                  <w:sz w:val="20"/>
                  <w:szCs w:val="20"/>
                  <w:lang w:val="nl-NL"/>
                </w:rPr>
                <w:t>- “werkdag” (werkbare dagen</w:t>
              </w:r>
              <w:r w:rsidR="00F533C2">
                <w:rPr>
                  <w:rFonts w:ascii="Arial" w:eastAsia="Times New Roman" w:hAnsi="Arial" w:cs="Arial"/>
                  <w:color w:val="000000"/>
                  <w:sz w:val="20"/>
                  <w:szCs w:val="20"/>
                  <w:lang w:val="nl-NL"/>
                </w:rPr>
                <w:t xml:space="preserve"> d.w.z. alle dagen m.u.v. zaterdagen, zondagen en erkende feestdagen</w:t>
              </w:r>
              <w:r>
                <w:rPr>
                  <w:rFonts w:ascii="Arial" w:eastAsia="Times New Roman" w:hAnsi="Arial" w:cs="Arial"/>
                  <w:color w:val="000000"/>
                  <w:sz w:val="20"/>
                  <w:szCs w:val="20"/>
                  <w:lang w:val="nl-NL"/>
                </w:rPr>
                <w:t>)</w:t>
              </w:r>
            </w:ins>
          </w:p>
          <w:p w:rsidR="00A044C0" w:rsidRDefault="00A044C0" w:rsidP="00A044C0">
            <w:pPr>
              <w:autoSpaceDE w:val="0"/>
              <w:autoSpaceDN w:val="0"/>
              <w:adjustRightInd w:val="0"/>
              <w:spacing w:after="0" w:line="240" w:lineRule="auto"/>
              <w:rPr>
                <w:ins w:id="2815" w:author="Arjan" w:date="2014-11-18T10:00:00Z"/>
                <w:rFonts w:ascii="Arial" w:eastAsia="Times New Roman" w:hAnsi="Arial" w:cs="Arial"/>
                <w:color w:val="000000"/>
                <w:sz w:val="20"/>
                <w:szCs w:val="20"/>
                <w:lang w:val="nl-NL"/>
              </w:rPr>
            </w:pPr>
            <w:ins w:id="2816" w:author="Arjan" w:date="2014-11-18T10:00:00Z">
              <w:r>
                <w:rPr>
                  <w:rFonts w:ascii="Arial" w:eastAsia="Times New Roman" w:hAnsi="Arial" w:cs="Arial"/>
                  <w:color w:val="000000"/>
                  <w:sz w:val="20"/>
                  <w:szCs w:val="20"/>
                  <w:lang w:val="nl-NL"/>
                </w:rPr>
                <w:t>- “kalenderdag” (</w:t>
              </w:r>
              <w:r w:rsidRPr="003D5F9A">
                <w:rPr>
                  <w:rFonts w:ascii="Arial" w:eastAsia="Times New Roman" w:hAnsi="Arial" w:cs="Arial"/>
                  <w:color w:val="000000"/>
                  <w:sz w:val="20"/>
                  <w:szCs w:val="20"/>
                  <w:lang w:val="nl-NL"/>
                </w:rPr>
                <w:t>zie voor een definitie van dit begrip de AWB</w:t>
              </w:r>
              <w:r>
                <w:rPr>
                  <w:rFonts w:ascii="Arial" w:eastAsia="Times New Roman" w:hAnsi="Arial" w:cs="Arial"/>
                  <w:color w:val="000000"/>
                  <w:sz w:val="20"/>
                  <w:szCs w:val="20"/>
                  <w:lang w:val="nl-NL"/>
                </w:rPr>
                <w:t>)</w:t>
              </w:r>
            </w:ins>
          </w:p>
          <w:p w:rsidR="00A044C0" w:rsidRDefault="00A044C0" w:rsidP="00A044C0">
            <w:pPr>
              <w:autoSpaceDE w:val="0"/>
              <w:autoSpaceDN w:val="0"/>
              <w:adjustRightInd w:val="0"/>
              <w:spacing w:after="0" w:line="240" w:lineRule="auto"/>
              <w:rPr>
                <w:ins w:id="2817" w:author="Arjan" w:date="2014-11-18T10:00:00Z"/>
                <w:rFonts w:ascii="Arial" w:eastAsia="Times New Roman" w:hAnsi="Arial" w:cs="Arial"/>
                <w:color w:val="000000"/>
                <w:sz w:val="20"/>
                <w:szCs w:val="20"/>
                <w:lang w:val="nl-NL"/>
              </w:rPr>
            </w:pPr>
            <w:ins w:id="2818" w:author="Arjan" w:date="2014-11-18T10:00:00Z">
              <w:r>
                <w:rPr>
                  <w:rFonts w:ascii="Arial" w:eastAsia="Times New Roman" w:hAnsi="Arial" w:cs="Arial"/>
                  <w:color w:val="000000"/>
                  <w:sz w:val="20"/>
                  <w:szCs w:val="20"/>
                  <w:lang w:val="nl-NL"/>
                </w:rPr>
                <w:t>- “maand”</w:t>
              </w:r>
            </w:ins>
          </w:p>
          <w:p w:rsidR="00A044C0" w:rsidRPr="00DD0F4F" w:rsidRDefault="00A044C0" w:rsidP="00A044C0">
            <w:pPr>
              <w:autoSpaceDE w:val="0"/>
              <w:autoSpaceDN w:val="0"/>
              <w:adjustRightInd w:val="0"/>
              <w:spacing w:after="0" w:line="240" w:lineRule="auto"/>
              <w:rPr>
                <w:ins w:id="2819" w:author="Arjan" w:date="2014-11-18T10:00:00Z"/>
                <w:rFonts w:ascii="Arial" w:eastAsia="Times New Roman" w:hAnsi="Arial" w:cs="Arial"/>
                <w:color w:val="000000"/>
                <w:sz w:val="20"/>
                <w:szCs w:val="20"/>
                <w:lang w:val="nl-NL"/>
              </w:rPr>
            </w:pPr>
            <w:ins w:id="2820" w:author="Arjan" w:date="2014-11-18T10:00:00Z">
              <w:r>
                <w:rPr>
                  <w:rFonts w:ascii="Arial" w:eastAsia="Times New Roman" w:hAnsi="Arial" w:cs="Arial"/>
                  <w:color w:val="000000"/>
                  <w:sz w:val="20"/>
                  <w:szCs w:val="20"/>
                  <w:lang w:val="nl-NL"/>
                </w:rPr>
                <w:t>- “jaar”</w:t>
              </w:r>
            </w:ins>
          </w:p>
        </w:tc>
      </w:tr>
      <w:tr w:rsidR="00A044C0" w:rsidRPr="005E066D" w:rsidTr="00A044C0">
        <w:trPr>
          <w:trHeight w:val="232"/>
          <w:ins w:id="2821" w:author="Arjan" w:date="2014-11-18T10:00:00Z"/>
        </w:trPr>
        <w:tc>
          <w:tcPr>
            <w:tcW w:w="37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822" w:author="Arjan" w:date="2014-11-18T10:00:00Z"/>
                <w:rFonts w:ascii="Arial" w:eastAsia="Times New Roman" w:hAnsi="Arial" w:cs="Arial"/>
                <w:b/>
                <w:bCs/>
                <w:color w:val="000000"/>
                <w:sz w:val="20"/>
                <w:szCs w:val="20"/>
                <w:lang w:val="nl-NL"/>
              </w:rPr>
            </w:pPr>
          </w:p>
        </w:tc>
        <w:tc>
          <w:tcPr>
            <w:tcW w:w="5580" w:type="dxa"/>
            <w:tcBorders>
              <w:top w:val="nil"/>
              <w:left w:val="nil"/>
              <w:bottom w:val="nil"/>
              <w:right w:val="nil"/>
            </w:tcBorders>
          </w:tcPr>
          <w:p w:rsidR="00A044C0" w:rsidRPr="00DD0F4F" w:rsidRDefault="00A044C0" w:rsidP="00A044C0">
            <w:pPr>
              <w:autoSpaceDE w:val="0"/>
              <w:autoSpaceDN w:val="0"/>
              <w:adjustRightInd w:val="0"/>
              <w:spacing w:after="0" w:line="240" w:lineRule="auto"/>
              <w:rPr>
                <w:ins w:id="2823" w:author="Arjan" w:date="2014-11-18T10:00:00Z"/>
                <w:rFonts w:ascii="Arial" w:eastAsia="Times New Roman" w:hAnsi="Arial" w:cs="Arial"/>
                <w:color w:val="000000"/>
                <w:sz w:val="20"/>
                <w:szCs w:val="20"/>
                <w:lang w:val="nl-NL"/>
              </w:rPr>
            </w:pPr>
          </w:p>
        </w:tc>
      </w:tr>
      <w:tr w:rsidR="00A044C0" w:rsidRPr="00CD63CD" w:rsidTr="00A044C0">
        <w:trPr>
          <w:trHeight w:val="232"/>
          <w:ins w:id="2824"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25" w:author="Arjan" w:date="2014-11-18T10:00:00Z"/>
                <w:rFonts w:ascii="Arial" w:eastAsia="Times New Roman" w:hAnsi="Arial" w:cs="Arial"/>
                <w:color w:val="000000"/>
                <w:sz w:val="20"/>
                <w:szCs w:val="20"/>
              </w:rPr>
            </w:pPr>
            <w:ins w:id="2826" w:author="Arjan" w:date="2014-11-18T10:00:00Z">
              <w:r w:rsidRPr="00CD63CD">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27" w:author="Arjan" w:date="2014-11-18T10:00:00Z"/>
                <w:rFonts w:ascii="Arial" w:eastAsia="Times New Roman" w:hAnsi="Arial" w:cs="Arial"/>
                <w:color w:val="000000"/>
                <w:sz w:val="20"/>
                <w:szCs w:val="20"/>
              </w:rPr>
            </w:pPr>
            <w:ins w:id="2828" w:author="Arjan" w:date="2014-11-18T10:00:00Z">
              <w:r>
                <w:rPr>
                  <w:rFonts w:ascii="Arial" w:eastAsia="Times New Roman" w:hAnsi="Arial" w:cs="Arial"/>
                  <w:color w:val="000000"/>
                  <w:sz w:val="20"/>
                  <w:szCs w:val="20"/>
                </w:rPr>
                <w:t>Zie groep</w:t>
              </w:r>
            </w:ins>
          </w:p>
        </w:tc>
      </w:tr>
      <w:tr w:rsidR="00A044C0" w:rsidRPr="00CD63CD" w:rsidTr="00A044C0">
        <w:trPr>
          <w:trHeight w:val="232"/>
          <w:ins w:id="2829"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30"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31" w:author="Arjan" w:date="2014-11-18T10:00:00Z"/>
                <w:rFonts w:ascii="Arial" w:eastAsia="Times New Roman" w:hAnsi="Arial" w:cs="Arial"/>
                <w:color w:val="000000"/>
                <w:sz w:val="20"/>
                <w:szCs w:val="20"/>
              </w:rPr>
            </w:pPr>
          </w:p>
        </w:tc>
      </w:tr>
      <w:tr w:rsidR="00A044C0" w:rsidRPr="00CD63CD" w:rsidTr="00A044C0">
        <w:trPr>
          <w:trHeight w:val="232"/>
          <w:ins w:id="2832"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33" w:author="Arjan" w:date="2014-11-18T10:00:00Z"/>
                <w:rFonts w:ascii="Arial" w:eastAsia="Times New Roman" w:hAnsi="Arial" w:cs="Arial"/>
                <w:color w:val="000000"/>
                <w:sz w:val="20"/>
                <w:szCs w:val="20"/>
              </w:rPr>
            </w:pPr>
            <w:ins w:id="2834" w:author="Arjan" w:date="2014-11-18T10:00:00Z">
              <w:r w:rsidRPr="00CD63CD">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35" w:author="Arjan" w:date="2014-11-18T10:00:00Z"/>
                <w:rFonts w:ascii="Arial" w:eastAsia="Times New Roman" w:hAnsi="Arial" w:cs="Arial"/>
                <w:color w:val="000000"/>
                <w:sz w:val="20"/>
                <w:szCs w:val="20"/>
              </w:rPr>
            </w:pPr>
            <w:ins w:id="2836" w:author="Arjan" w:date="2014-11-18T10:00:00Z">
              <w:r>
                <w:rPr>
                  <w:rFonts w:ascii="Arial" w:eastAsia="Times New Roman" w:hAnsi="Arial" w:cs="Arial"/>
                  <w:color w:val="000000"/>
                  <w:sz w:val="20"/>
                  <w:szCs w:val="20"/>
                </w:rPr>
                <w:t>Zie groep</w:t>
              </w:r>
            </w:ins>
          </w:p>
        </w:tc>
      </w:tr>
      <w:tr w:rsidR="00A044C0" w:rsidRPr="00CD63CD" w:rsidTr="00A044C0">
        <w:trPr>
          <w:trHeight w:val="232"/>
          <w:ins w:id="2837"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38"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39" w:author="Arjan" w:date="2014-11-18T10:00:00Z"/>
                <w:rFonts w:ascii="Arial" w:eastAsia="Times New Roman" w:hAnsi="Arial" w:cs="Arial"/>
                <w:color w:val="000000"/>
                <w:sz w:val="20"/>
                <w:szCs w:val="20"/>
              </w:rPr>
            </w:pPr>
          </w:p>
        </w:tc>
      </w:tr>
      <w:tr w:rsidR="00A044C0" w:rsidRPr="00CD63CD" w:rsidTr="00A044C0">
        <w:trPr>
          <w:trHeight w:val="232"/>
          <w:ins w:id="2840"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41" w:author="Arjan" w:date="2014-11-18T10:00:00Z"/>
                <w:rFonts w:ascii="Arial" w:eastAsia="Times New Roman" w:hAnsi="Arial" w:cs="Arial"/>
                <w:color w:val="000000"/>
                <w:sz w:val="20"/>
                <w:szCs w:val="20"/>
              </w:rPr>
            </w:pPr>
            <w:ins w:id="2842" w:author="Arjan" w:date="2014-11-18T10:00:00Z">
              <w:r w:rsidRPr="00CD63CD">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43" w:author="Arjan" w:date="2014-11-18T10:00:00Z"/>
                <w:rFonts w:ascii="Arial" w:eastAsia="Times New Roman" w:hAnsi="Arial" w:cs="Arial"/>
                <w:color w:val="000000"/>
                <w:sz w:val="20"/>
                <w:szCs w:val="20"/>
              </w:rPr>
            </w:pPr>
          </w:p>
        </w:tc>
      </w:tr>
      <w:tr w:rsidR="00A044C0" w:rsidRPr="00CD63CD" w:rsidTr="00A044C0">
        <w:trPr>
          <w:trHeight w:val="232"/>
          <w:ins w:id="2844"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45"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46" w:author="Arjan" w:date="2014-11-18T10:00:00Z"/>
                <w:rFonts w:ascii="Arial" w:eastAsia="Times New Roman" w:hAnsi="Arial" w:cs="Arial"/>
                <w:color w:val="000000"/>
                <w:sz w:val="20"/>
                <w:szCs w:val="20"/>
              </w:rPr>
            </w:pPr>
          </w:p>
        </w:tc>
      </w:tr>
      <w:tr w:rsidR="00A044C0" w:rsidRPr="00CD63CD" w:rsidTr="00A044C0">
        <w:trPr>
          <w:trHeight w:val="232"/>
          <w:ins w:id="2847"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48" w:author="Arjan" w:date="2014-11-18T10:00:00Z"/>
                <w:rFonts w:ascii="Arial" w:eastAsia="Times New Roman" w:hAnsi="Arial" w:cs="Arial"/>
                <w:color w:val="000000"/>
                <w:sz w:val="20"/>
                <w:szCs w:val="20"/>
              </w:rPr>
            </w:pPr>
            <w:ins w:id="2849" w:author="Arjan" w:date="2014-11-18T10:00:00Z">
              <w:r w:rsidRPr="00CD63CD">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50" w:author="Arjan" w:date="2014-11-18T10:00:00Z"/>
                <w:rFonts w:ascii="Arial" w:eastAsia="Times New Roman" w:hAnsi="Arial" w:cs="Arial"/>
                <w:color w:val="000000"/>
                <w:sz w:val="20"/>
                <w:szCs w:val="20"/>
              </w:rPr>
            </w:pPr>
            <w:ins w:id="2851" w:author="Arjan" w:date="2014-11-18T10:00:00Z">
              <w:r>
                <w:rPr>
                  <w:rFonts w:ascii="Arial" w:eastAsia="Times New Roman" w:hAnsi="Arial" w:cs="Arial"/>
                  <w:color w:val="000000"/>
                  <w:sz w:val="20"/>
                  <w:szCs w:val="20"/>
                </w:rPr>
                <w:t>Zie groep</w:t>
              </w:r>
            </w:ins>
          </w:p>
        </w:tc>
      </w:tr>
      <w:tr w:rsidR="00A044C0" w:rsidRPr="00CD63CD" w:rsidTr="00A044C0">
        <w:trPr>
          <w:trHeight w:val="232"/>
          <w:ins w:id="2852"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53"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54" w:author="Arjan" w:date="2014-11-18T10:00:00Z"/>
                <w:rFonts w:ascii="Arial" w:eastAsia="Times New Roman" w:hAnsi="Arial" w:cs="Arial"/>
                <w:color w:val="000000"/>
                <w:sz w:val="20"/>
                <w:szCs w:val="20"/>
              </w:rPr>
            </w:pPr>
          </w:p>
        </w:tc>
      </w:tr>
      <w:tr w:rsidR="00A044C0" w:rsidRPr="00CD63CD" w:rsidTr="00A044C0">
        <w:trPr>
          <w:trHeight w:val="232"/>
          <w:ins w:id="2855"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56" w:author="Arjan" w:date="2014-11-18T10:00:00Z"/>
                <w:rFonts w:ascii="Arial" w:eastAsia="Times New Roman" w:hAnsi="Arial" w:cs="Arial"/>
                <w:color w:val="000000"/>
                <w:sz w:val="20"/>
                <w:szCs w:val="20"/>
              </w:rPr>
            </w:pPr>
            <w:ins w:id="2857" w:author="Arjan" w:date="2014-11-18T10:00:00Z">
              <w:r w:rsidRPr="00CD63CD">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58" w:author="Arjan" w:date="2014-11-18T10:00:00Z"/>
                <w:rFonts w:ascii="Arial" w:eastAsia="Times New Roman" w:hAnsi="Arial" w:cs="Arial"/>
                <w:color w:val="000000"/>
                <w:sz w:val="20"/>
                <w:szCs w:val="20"/>
              </w:rPr>
            </w:pPr>
            <w:ins w:id="2859" w:author="Arjan" w:date="2014-11-18T10:00:00Z">
              <w:r>
                <w:rPr>
                  <w:rFonts w:ascii="Arial" w:eastAsia="Times New Roman" w:hAnsi="Arial" w:cs="Arial"/>
                  <w:color w:val="000000"/>
                  <w:sz w:val="20"/>
                  <w:szCs w:val="20"/>
                </w:rPr>
                <w:t>Zie groep</w:t>
              </w:r>
            </w:ins>
          </w:p>
        </w:tc>
      </w:tr>
      <w:tr w:rsidR="00A044C0" w:rsidRPr="00CD63CD" w:rsidTr="00A044C0">
        <w:trPr>
          <w:trHeight w:val="232"/>
          <w:ins w:id="2860"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61"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62" w:author="Arjan" w:date="2014-11-18T10:00:00Z"/>
                <w:rFonts w:ascii="Arial" w:eastAsia="Times New Roman" w:hAnsi="Arial" w:cs="Arial"/>
                <w:color w:val="000000"/>
                <w:sz w:val="20"/>
                <w:szCs w:val="20"/>
              </w:rPr>
            </w:pPr>
          </w:p>
        </w:tc>
      </w:tr>
      <w:tr w:rsidR="00A044C0" w:rsidRPr="00CD63CD" w:rsidTr="00A044C0">
        <w:trPr>
          <w:trHeight w:val="232"/>
          <w:ins w:id="2863"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64" w:author="Arjan" w:date="2014-11-18T10:00:00Z"/>
                <w:rFonts w:ascii="Arial" w:eastAsia="Times New Roman" w:hAnsi="Arial" w:cs="Arial"/>
                <w:color w:val="000000"/>
                <w:sz w:val="20"/>
                <w:szCs w:val="20"/>
              </w:rPr>
            </w:pPr>
            <w:ins w:id="2865" w:author="Arjan" w:date="2014-11-18T10:00:00Z">
              <w:r w:rsidRPr="00CD63CD">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A044C0" w:rsidRPr="00CD63CD" w:rsidRDefault="00B47636" w:rsidP="00A044C0">
            <w:pPr>
              <w:autoSpaceDE w:val="0"/>
              <w:autoSpaceDN w:val="0"/>
              <w:adjustRightInd w:val="0"/>
              <w:spacing w:after="0" w:line="240" w:lineRule="auto"/>
              <w:rPr>
                <w:ins w:id="2866" w:author="Arjan" w:date="2014-11-18T10:00:00Z"/>
                <w:rFonts w:ascii="Arial" w:eastAsia="Times New Roman" w:hAnsi="Arial" w:cs="Arial"/>
                <w:color w:val="000000"/>
                <w:sz w:val="20"/>
                <w:szCs w:val="20"/>
              </w:rPr>
            </w:pPr>
            <w:ins w:id="2867" w:author="Arjan" w:date="2014-11-18T10:00:00Z">
              <w:r w:rsidRPr="00CD63CD">
                <w:rPr>
                  <w:rFonts w:ascii="Arial" w:hAnsi="Arial" w:cs="Arial"/>
                  <w:sz w:val="20"/>
                  <w:szCs w:val="20"/>
                  <w:lang w:val="en-AU"/>
                </w:rPr>
                <w:fldChar w:fldCharType="begin" w:fldLock="1"/>
              </w:r>
              <w:r w:rsidR="00A044C0" w:rsidRPr="00CD63CD">
                <w:rPr>
                  <w:rFonts w:ascii="Arial" w:hAnsi="Arial" w:cs="Arial"/>
                  <w:sz w:val="20"/>
                  <w:szCs w:val="20"/>
                  <w:lang w:val="en-AU"/>
                </w:rPr>
                <w:instrText xml:space="preserve">MERGEFIELD </w:instrText>
              </w:r>
              <w:r w:rsidR="00A044C0"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A044C0"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A044C0"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A044C0"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A044C0"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ins>
          </w:p>
        </w:tc>
      </w:tr>
      <w:tr w:rsidR="00A044C0" w:rsidRPr="00CD63CD" w:rsidTr="00A044C0">
        <w:trPr>
          <w:trHeight w:val="232"/>
          <w:ins w:id="2868"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69" w:author="Arjan" w:date="2014-11-18T10:00:00Z"/>
                <w:rFonts w:ascii="Arial" w:eastAsia="Times New Roman" w:hAnsi="Arial" w:cs="Arial"/>
                <w:b/>
                <w:bCs/>
                <w:color w:val="000000"/>
                <w:sz w:val="20"/>
                <w:szCs w:val="20"/>
              </w:rPr>
            </w:pPr>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70" w:author="Arjan" w:date="2014-11-18T10:00:00Z"/>
                <w:rFonts w:ascii="Arial" w:eastAsia="Times New Roman" w:hAnsi="Arial" w:cs="Arial"/>
                <w:color w:val="000000"/>
                <w:sz w:val="20"/>
                <w:szCs w:val="20"/>
              </w:rPr>
            </w:pPr>
          </w:p>
        </w:tc>
      </w:tr>
      <w:tr w:rsidR="00A044C0" w:rsidRPr="00CD63CD" w:rsidTr="00A044C0">
        <w:trPr>
          <w:trHeight w:val="232"/>
          <w:ins w:id="2871" w:author="Arjan" w:date="2014-11-18T10:00:00Z"/>
        </w:trPr>
        <w:tc>
          <w:tcPr>
            <w:tcW w:w="37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72" w:author="Arjan" w:date="2014-11-18T10:00:00Z"/>
                <w:rFonts w:ascii="Arial" w:eastAsia="Times New Roman" w:hAnsi="Arial" w:cs="Arial"/>
                <w:color w:val="000000"/>
                <w:sz w:val="20"/>
                <w:szCs w:val="20"/>
              </w:rPr>
            </w:pPr>
            <w:ins w:id="2873" w:author="Arjan" w:date="2014-11-18T10:00:00Z">
              <w:r w:rsidRPr="00CD63CD">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A044C0" w:rsidRPr="00CD63CD" w:rsidRDefault="00A044C0" w:rsidP="00A044C0">
            <w:pPr>
              <w:autoSpaceDE w:val="0"/>
              <w:autoSpaceDN w:val="0"/>
              <w:adjustRightInd w:val="0"/>
              <w:spacing w:after="0" w:line="240" w:lineRule="auto"/>
              <w:rPr>
                <w:ins w:id="2874" w:author="Arjan" w:date="2014-11-18T10:00:00Z"/>
                <w:rFonts w:ascii="Arial" w:eastAsia="Times New Roman" w:hAnsi="Arial" w:cs="Arial"/>
                <w:color w:val="000000"/>
                <w:sz w:val="20"/>
                <w:szCs w:val="20"/>
              </w:rPr>
            </w:pPr>
            <w:ins w:id="2875" w:author="Arjan" w:date="2014-11-18T10:00:00Z">
              <w:r w:rsidRPr="00CD63CD">
                <w:rPr>
                  <w:rFonts w:ascii="Arial" w:eastAsia="Times New Roman" w:hAnsi="Arial" w:cs="Arial"/>
                  <w:color w:val="000000"/>
                  <w:sz w:val="20"/>
                  <w:szCs w:val="20"/>
                </w:rPr>
                <w:t xml:space="preserve">Gemeentelijk </w:t>
              </w:r>
              <w:r>
                <w:rPr>
                  <w:rFonts w:ascii="Arial" w:eastAsia="Times New Roman" w:hAnsi="Arial" w:cs="Arial"/>
                  <w:color w:val="000000"/>
                  <w:sz w:val="20"/>
                  <w:szCs w:val="20"/>
                </w:rPr>
                <w:t>kern</w:t>
              </w:r>
              <w:r w:rsidRPr="00CD63CD">
                <w:rPr>
                  <w:rFonts w:ascii="Arial" w:eastAsia="Times New Roman" w:hAnsi="Arial" w:cs="Arial"/>
                  <w:color w:val="000000"/>
                  <w:sz w:val="20"/>
                  <w:szCs w:val="20"/>
                </w:rPr>
                <w:t>gegeven</w:t>
              </w:r>
            </w:ins>
          </w:p>
        </w:tc>
      </w:tr>
      <w:tr w:rsidR="00A044C0" w:rsidRPr="00CD63CD" w:rsidTr="00A044C0">
        <w:trPr>
          <w:trHeight w:val="232"/>
          <w:ins w:id="2876" w:author="Arjan" w:date="2014-11-18T10:00:00Z"/>
        </w:trPr>
        <w:tc>
          <w:tcPr>
            <w:tcW w:w="3780" w:type="dxa"/>
            <w:tcBorders>
              <w:top w:val="nil"/>
              <w:left w:val="nil"/>
              <w:right w:val="nil"/>
            </w:tcBorders>
          </w:tcPr>
          <w:p w:rsidR="00A044C0" w:rsidRPr="00CD63CD" w:rsidRDefault="00A044C0" w:rsidP="00A044C0">
            <w:pPr>
              <w:autoSpaceDE w:val="0"/>
              <w:autoSpaceDN w:val="0"/>
              <w:adjustRightInd w:val="0"/>
              <w:spacing w:after="0" w:line="240" w:lineRule="auto"/>
              <w:rPr>
                <w:ins w:id="2877" w:author="Arjan" w:date="2014-11-18T10:00:00Z"/>
                <w:rFonts w:ascii="Arial" w:eastAsia="Times New Roman" w:hAnsi="Arial" w:cs="Arial"/>
                <w:b/>
                <w:bCs/>
                <w:color w:val="000000"/>
                <w:sz w:val="20"/>
                <w:szCs w:val="20"/>
              </w:rPr>
            </w:pPr>
          </w:p>
        </w:tc>
        <w:tc>
          <w:tcPr>
            <w:tcW w:w="5580" w:type="dxa"/>
            <w:tcBorders>
              <w:top w:val="nil"/>
              <w:left w:val="nil"/>
              <w:right w:val="nil"/>
            </w:tcBorders>
          </w:tcPr>
          <w:p w:rsidR="00A044C0" w:rsidRPr="00CD63CD" w:rsidRDefault="00A044C0" w:rsidP="00A044C0">
            <w:pPr>
              <w:autoSpaceDE w:val="0"/>
              <w:autoSpaceDN w:val="0"/>
              <w:adjustRightInd w:val="0"/>
              <w:spacing w:after="0" w:line="240" w:lineRule="auto"/>
              <w:rPr>
                <w:ins w:id="2878" w:author="Arjan" w:date="2014-11-18T10:00:00Z"/>
                <w:rFonts w:ascii="Arial" w:eastAsia="Times New Roman" w:hAnsi="Arial" w:cs="Arial"/>
                <w:color w:val="000000"/>
                <w:sz w:val="20"/>
                <w:szCs w:val="20"/>
              </w:rPr>
            </w:pPr>
          </w:p>
        </w:tc>
      </w:tr>
      <w:tr w:rsidR="00A044C0" w:rsidRPr="005E066D" w:rsidTr="00A044C0">
        <w:trPr>
          <w:trHeight w:val="232"/>
          <w:ins w:id="2879" w:author="Arjan" w:date="2014-11-18T10:00:00Z"/>
        </w:trPr>
        <w:tc>
          <w:tcPr>
            <w:tcW w:w="3780" w:type="dxa"/>
            <w:tcBorders>
              <w:top w:val="nil"/>
              <w:left w:val="nil"/>
              <w:bottom w:val="single" w:sz="4" w:space="0" w:color="auto"/>
              <w:right w:val="nil"/>
            </w:tcBorders>
          </w:tcPr>
          <w:p w:rsidR="00A044C0" w:rsidRPr="00CD63CD" w:rsidRDefault="00A044C0" w:rsidP="00A044C0">
            <w:pPr>
              <w:autoSpaceDE w:val="0"/>
              <w:autoSpaceDN w:val="0"/>
              <w:adjustRightInd w:val="0"/>
              <w:spacing w:after="0" w:line="240" w:lineRule="auto"/>
              <w:rPr>
                <w:ins w:id="2880" w:author="Arjan" w:date="2014-11-18T10:00:00Z"/>
                <w:rFonts w:ascii="Arial" w:eastAsia="Times New Roman" w:hAnsi="Arial" w:cs="Arial"/>
                <w:b/>
                <w:bCs/>
                <w:color w:val="000000"/>
                <w:sz w:val="20"/>
                <w:szCs w:val="20"/>
              </w:rPr>
            </w:pPr>
            <w:ins w:id="2881" w:author="Arjan" w:date="2014-11-18T10:00:00Z">
              <w:r w:rsidRPr="00CD63CD">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A044C0" w:rsidRPr="00DD0F4F" w:rsidRDefault="00A044C0" w:rsidP="00A044C0">
            <w:pPr>
              <w:autoSpaceDE w:val="0"/>
              <w:autoSpaceDN w:val="0"/>
              <w:adjustRightInd w:val="0"/>
              <w:spacing w:after="0" w:line="240" w:lineRule="auto"/>
              <w:rPr>
                <w:ins w:id="2882" w:author="Arjan" w:date="2014-11-18T10:00:00Z"/>
                <w:rFonts w:ascii="Arial" w:eastAsia="Times New Roman" w:hAnsi="Arial" w:cs="Arial"/>
                <w:color w:val="000000"/>
                <w:sz w:val="20"/>
                <w:szCs w:val="20"/>
                <w:lang w:val="nl-NL"/>
              </w:rPr>
            </w:pPr>
            <w:ins w:id="2883" w:author="Arjan" w:date="2014-11-18T10:00:00Z">
              <w:r>
                <w:rPr>
                  <w:rFonts w:ascii="Calibri" w:hAnsi="Calibri" w:cs="Arial"/>
                  <w:color w:val="0F0F0F"/>
                  <w:szCs w:val="24"/>
                </w:rPr>
                <w:t>-</w:t>
              </w:r>
            </w:ins>
          </w:p>
        </w:tc>
      </w:tr>
    </w:tbl>
    <w:p w:rsidR="003D5F9A" w:rsidRPr="00DD0F4F" w:rsidRDefault="003D5F9A" w:rsidP="006757BE">
      <w:pPr>
        <w:rPr>
          <w:lang w:val="nl-NL"/>
        </w:rPr>
      </w:pPr>
    </w:p>
    <w:p w:rsidR="00D2012E" w:rsidRDefault="00D2012E" w:rsidP="00D2012E">
      <w:pPr>
        <w:pStyle w:val="Kop2"/>
        <w:rPr>
          <w:noProof/>
        </w:rPr>
      </w:pPr>
      <w:bookmarkStart w:id="2884" w:name="_Toc398014035"/>
      <w:bookmarkStart w:id="2885" w:name="_Toc404294042"/>
      <w:r>
        <w:rPr>
          <w:noProof/>
        </w:rPr>
        <w:t>ZAAK</w:t>
      </w:r>
      <w:r w:rsidR="005D1B2A">
        <w:rPr>
          <w:noProof/>
        </w:rPr>
        <w:t>-INFORMATIE</w:t>
      </w:r>
      <w:r>
        <w:rPr>
          <w:noProof/>
        </w:rPr>
        <w:t>OBJECT</w:t>
      </w:r>
      <w:bookmarkEnd w:id="2884"/>
      <w:bookmarkEnd w:id="2885"/>
    </w:p>
    <w:p w:rsidR="00D2012E" w:rsidRPr="00DD0F4F" w:rsidRDefault="00D2012E" w:rsidP="00F64D19">
      <w:pPr>
        <w:rPr>
          <w:noProof/>
          <w:lang w:val="nl-NL"/>
        </w:rPr>
      </w:pPr>
      <w:r w:rsidRPr="00DD0F4F">
        <w:rPr>
          <w:noProof/>
          <w:lang w:val="nl-NL"/>
        </w:rPr>
        <w:t xml:space="preserve">Teneinde in lijn te blijven met de Baseline Informatiehuishoiding en aan te sluiten bij </w:t>
      </w:r>
      <w:r w:rsidR="00EE16DA" w:rsidRPr="00DD0F4F">
        <w:rPr>
          <w:noProof/>
          <w:lang w:val="nl-NL"/>
        </w:rPr>
        <w:t xml:space="preserve">de </w:t>
      </w:r>
      <w:r w:rsidRPr="00DD0F4F">
        <w:rPr>
          <w:noProof/>
          <w:lang w:val="nl-NL"/>
        </w:rPr>
        <w:t>steeds gangbaardere terminogie in de documentaire informatiehuishouding en de ‘archiefwereld’, hebben we de term ‘document’ conseq</w:t>
      </w:r>
      <w:r w:rsidR="005D1B2A" w:rsidRPr="00DD0F4F">
        <w:rPr>
          <w:noProof/>
          <w:lang w:val="nl-NL"/>
        </w:rPr>
        <w:t>uent vervangen door ‘informatie</w:t>
      </w:r>
      <w:r w:rsidRPr="00DD0F4F">
        <w:rPr>
          <w:noProof/>
          <w:lang w:val="nl-NL"/>
        </w:rPr>
        <w:t xml:space="preserve">object’. </w:t>
      </w:r>
    </w:p>
    <w:tbl>
      <w:tblPr>
        <w:tblW w:w="9360" w:type="dxa"/>
        <w:tblInd w:w="60" w:type="dxa"/>
        <w:tblLayout w:type="fixed"/>
        <w:tblCellMar>
          <w:left w:w="60" w:type="dxa"/>
          <w:right w:w="60" w:type="dxa"/>
        </w:tblCellMar>
        <w:tblLook w:val="0000"/>
      </w:tblPr>
      <w:tblGrid>
        <w:gridCol w:w="3600"/>
        <w:gridCol w:w="1080"/>
        <w:gridCol w:w="3330"/>
        <w:gridCol w:w="1350"/>
      </w:tblGrid>
      <w:tr w:rsidR="00D2012E" w:rsidRPr="00D2012E" w:rsidTr="0034071F">
        <w:tc>
          <w:tcPr>
            <w:tcW w:w="3600" w:type="dxa"/>
            <w:tcBorders>
              <w:top w:val="single" w:sz="4" w:space="0" w:color="auto"/>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lastRenderedPageBreak/>
              <w:t>Naam objecttype</w:t>
            </w:r>
          </w:p>
        </w:tc>
        <w:tc>
          <w:tcPr>
            <w:tcW w:w="5760" w:type="dxa"/>
            <w:gridSpan w:val="3"/>
            <w:tcBorders>
              <w:top w:val="single" w:sz="4" w:space="0" w:color="auto"/>
              <w:left w:val="nil"/>
              <w:bottom w:val="nil"/>
              <w:right w:val="nil"/>
            </w:tcBorders>
          </w:tcPr>
          <w:p w:rsidR="00D2012E" w:rsidRPr="00D2012E" w:rsidRDefault="00B47636"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ZAAK</w:t>
            </w:r>
            <w:r w:rsidRPr="00D2012E">
              <w:rPr>
                <w:rFonts w:ascii="Arial" w:hAnsi="Arial" w:cs="Arial"/>
                <w:sz w:val="20"/>
                <w:szCs w:val="20"/>
                <w:lang w:val="en-AU"/>
              </w:rPr>
              <w:fldChar w:fldCharType="end"/>
            </w:r>
            <w:r w:rsidR="005D1B2A">
              <w:rPr>
                <w:rFonts w:ascii="Arial" w:hAnsi="Arial" w:cs="Arial"/>
                <w:sz w:val="20"/>
                <w:szCs w:val="20"/>
                <w:lang w:val="en-AU"/>
              </w:rPr>
              <w:t>-INFORMATIE</w:t>
            </w:r>
            <w:r w:rsidR="00D2012E">
              <w:rPr>
                <w:rFonts w:ascii="Arial" w:hAnsi="Arial" w:cs="Arial"/>
                <w:sz w:val="20"/>
                <w:szCs w:val="20"/>
                <w:lang w:val="en-AU"/>
              </w:rPr>
              <w:t>OBJECT</w:t>
            </w: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D2012E" w:rsidRPr="00D2012E" w:rsidRDefault="00B47636"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Element.Alias</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ZDC</w:t>
            </w:r>
            <w:r w:rsidRPr="00D2012E">
              <w:rPr>
                <w:rFonts w:ascii="Arial" w:hAnsi="Arial" w:cs="Arial"/>
                <w:sz w:val="20"/>
                <w:szCs w:val="20"/>
                <w:lang w:val="en-AU"/>
              </w:rPr>
              <w:fldChar w:fldCharType="end"/>
            </w: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5E066D" w:rsidTr="0034071F">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D2012E" w:rsidRPr="00DD0F4F" w:rsidRDefault="00650FA0" w:rsidP="00650FA0">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hAnsi="Arial" w:cs="Arial"/>
                <w:sz w:val="20"/>
                <w:szCs w:val="20"/>
                <w:lang w:val="nl-NL"/>
              </w:rPr>
              <w:t xml:space="preserve">De relatie tussen </w:t>
            </w:r>
            <w:r w:rsidR="00B47636" w:rsidRPr="00D2012E">
              <w:rPr>
                <w:rFonts w:ascii="Arial" w:hAnsi="Arial" w:cs="Arial"/>
                <w:sz w:val="20"/>
                <w:szCs w:val="20"/>
                <w:lang w:val="en-AU"/>
              </w:rPr>
              <w:fldChar w:fldCharType="begin" w:fldLock="1"/>
            </w:r>
            <w:r w:rsidRPr="00DD0F4F">
              <w:rPr>
                <w:rFonts w:ascii="Arial" w:hAnsi="Arial" w:cs="Arial"/>
                <w:sz w:val="20"/>
                <w:szCs w:val="20"/>
                <w:lang w:val="nl-NL"/>
              </w:rPr>
              <w:instrText xml:space="preserve">MERGEFIELD </w:instrText>
            </w:r>
            <w:r w:rsidRPr="00DD0F4F">
              <w:rPr>
                <w:rFonts w:ascii="Arial" w:eastAsia="Times New Roman" w:hAnsi="Arial" w:cs="Arial"/>
                <w:color w:val="000000"/>
                <w:sz w:val="20"/>
                <w:szCs w:val="20"/>
                <w:lang w:val="nl-NL"/>
              </w:rPr>
              <w:instrText>Element.Notes</w:instrText>
            </w:r>
            <w:r w:rsidR="00B47636" w:rsidRPr="00D2012E">
              <w:rPr>
                <w:rFonts w:ascii="Arial" w:hAnsi="Arial" w:cs="Arial"/>
                <w:sz w:val="20"/>
                <w:szCs w:val="20"/>
                <w:lang w:val="en-AU"/>
              </w:rPr>
              <w:fldChar w:fldCharType="end"/>
            </w:r>
            <w:r w:rsidRPr="00DD0F4F">
              <w:rPr>
                <w:rFonts w:ascii="Arial" w:eastAsia="Times New Roman" w:hAnsi="Arial" w:cs="Arial"/>
                <w:color w:val="610E6A"/>
                <w:sz w:val="20"/>
                <w:szCs w:val="20"/>
                <w:lang w:val="nl-NL"/>
              </w:rPr>
              <w:t xml:space="preserve">een ZAAK en een </w:t>
            </w:r>
            <w:r w:rsidR="005D1B2A" w:rsidRPr="00DD0F4F">
              <w:rPr>
                <w:rFonts w:ascii="Arial" w:eastAsia="Times New Roman" w:hAnsi="Arial" w:cs="Arial"/>
                <w:color w:val="610E6A"/>
                <w:sz w:val="20"/>
                <w:szCs w:val="20"/>
                <w:lang w:val="nl-NL"/>
              </w:rPr>
              <w:t>INFORMATIE</w:t>
            </w:r>
            <w:r w:rsidR="00D2012E" w:rsidRPr="00DD0F4F">
              <w:rPr>
                <w:rFonts w:ascii="Arial" w:eastAsia="Times New Roman" w:hAnsi="Arial" w:cs="Arial"/>
                <w:color w:val="610E6A"/>
                <w:sz w:val="20"/>
                <w:szCs w:val="20"/>
                <w:lang w:val="nl-NL"/>
              </w:rPr>
              <w:t>OBJECT dat relevant is voor de behandeling van d</w:t>
            </w:r>
            <w:r w:rsidRPr="00DD0F4F">
              <w:rPr>
                <w:rFonts w:ascii="Arial" w:eastAsia="Times New Roman" w:hAnsi="Arial" w:cs="Arial"/>
                <w:color w:val="610E6A"/>
                <w:sz w:val="20"/>
                <w:szCs w:val="20"/>
                <w:lang w:val="nl-NL"/>
              </w:rPr>
              <w:t>i</w:t>
            </w:r>
            <w:r w:rsidR="00D2012E" w:rsidRPr="00DD0F4F">
              <w:rPr>
                <w:rFonts w:ascii="Arial" w:eastAsia="Times New Roman" w:hAnsi="Arial" w:cs="Arial"/>
                <w:color w:val="610E6A"/>
                <w:sz w:val="20"/>
                <w:szCs w:val="20"/>
                <w:lang w:val="nl-NL"/>
              </w:rPr>
              <w:t>e ZAAK en/of gecreëerd is in het kader van de behandeling van d</w:t>
            </w:r>
            <w:r w:rsidRPr="00DD0F4F">
              <w:rPr>
                <w:rFonts w:ascii="Arial" w:eastAsia="Times New Roman" w:hAnsi="Arial" w:cs="Arial"/>
                <w:color w:val="610E6A"/>
                <w:sz w:val="20"/>
                <w:szCs w:val="20"/>
                <w:lang w:val="nl-NL"/>
              </w:rPr>
              <w:t>i</w:t>
            </w:r>
            <w:r w:rsidR="00D2012E" w:rsidRPr="00DD0F4F">
              <w:rPr>
                <w:rFonts w:ascii="Arial" w:eastAsia="Times New Roman" w:hAnsi="Arial" w:cs="Arial"/>
                <w:color w:val="610E6A"/>
                <w:sz w:val="20"/>
                <w:szCs w:val="20"/>
                <w:lang w:val="nl-NL"/>
              </w:rPr>
              <w:t>e ZAAK</w:t>
            </w:r>
          </w:p>
        </w:tc>
      </w:tr>
      <w:tr w:rsidR="00D2012E" w:rsidRPr="005E066D" w:rsidTr="0034071F">
        <w:tc>
          <w:tcPr>
            <w:tcW w:w="360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rPr>
          <w:trHeight w:val="26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5E066D"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Dit is de relatieklasse behorende bij de relatiesoort ‘ZAAK kent INFORMATIEOBJECT’. Met de relatiesoort geven we aan welke INFORMATIEOBJECTen voor een bepaalde ZAAK relevant zijn en omgekeerd voor welke ZAAKen een bepaald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 relevant is. De relatieklasse maakt het mogelijk om eigenschappen van deze relatiesoort te modelleren.</w:t>
            </w:r>
          </w:p>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Meerdere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 xml:space="preserve">objecten kunnen relevant zijn voor een zaak en/of gedurende de behandeling daarvan gecreëerd zijn. Omgekeerd kan een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 xml:space="preserve">object relevant zijn voor meerdere zaken. Zo ontstaan n:m-relaties tussen zaken en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 xml:space="preserve">objecten. Aangezien er eigenschappen zijn die niet bij alleen ZAAK of alleen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 xml:space="preserve">OBJECT behoren (zoals bijvoorbeeld de Registratiedatum) maar behoren bij de unieke combinatie van een zaak met een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 modelleren we deze relatie met ZAAK</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 xml:space="preserve">OBJECT: de verwijzing naar de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 xml:space="preserve">objecten die bij een zaak behoren en de verwijzing naar de zaken waarvoor een </w:t>
            </w:r>
            <w:r w:rsidR="005D1B2A" w:rsidRPr="00DD0F4F">
              <w:rPr>
                <w:rFonts w:ascii="Arial" w:eastAsia="Times New Roman" w:hAnsi="Arial" w:cs="Arial"/>
                <w:color w:val="000000"/>
                <w:sz w:val="20"/>
                <w:szCs w:val="20"/>
                <w:lang w:val="nl-NL"/>
              </w:rPr>
              <w:t>informatie</w:t>
            </w:r>
            <w:r w:rsidRPr="00DD0F4F">
              <w:rPr>
                <w:rFonts w:ascii="Arial" w:eastAsia="Times New Roman" w:hAnsi="Arial" w:cs="Arial"/>
                <w:color w:val="000000"/>
                <w:sz w:val="20"/>
                <w:szCs w:val="20"/>
                <w:lang w:val="nl-NL"/>
              </w:rPr>
              <w:t>object relevant is</w:t>
            </w:r>
          </w:p>
        </w:tc>
      </w:tr>
      <w:tr w:rsidR="00D2012E" w:rsidRPr="005E066D" w:rsidTr="0034071F">
        <w:tc>
          <w:tcPr>
            <w:tcW w:w="360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b/>
                <w:bCs/>
                <w:color w:val="000000"/>
                <w:sz w:val="20"/>
                <w:szCs w:val="20"/>
                <w:lang w:val="nl-NL"/>
              </w:rPr>
            </w:pPr>
          </w:p>
        </w:tc>
        <w:tc>
          <w:tcPr>
            <w:tcW w:w="5760" w:type="dxa"/>
            <w:gridSpan w:val="3"/>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r>
      <w:tr w:rsidR="00D2012E" w:rsidRPr="00D2012E">
        <w:trPr>
          <w:del w:id="2886" w:author="Arjan" w:date="2014-11-18T10:00:00Z"/>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del w:id="2887" w:author="Arjan" w:date="2014-11-18T10:00:00Z"/>
                <w:rFonts w:ascii="Arial" w:eastAsia="Times New Roman" w:hAnsi="Arial" w:cs="Arial"/>
                <w:b/>
                <w:bCs/>
                <w:color w:val="000000"/>
                <w:sz w:val="20"/>
                <w:szCs w:val="20"/>
              </w:rPr>
            </w:pPr>
            <w:del w:id="2888" w:author="Arjan" w:date="2014-11-18T10:00:00Z">
              <w:r w:rsidRPr="00D2012E">
                <w:rPr>
                  <w:rFonts w:ascii="Arial" w:eastAsia="Times New Roman" w:hAnsi="Arial" w:cs="Arial"/>
                  <w:b/>
                  <w:bCs/>
                  <w:color w:val="000000"/>
                  <w:sz w:val="20"/>
                  <w:szCs w:val="20"/>
                </w:rPr>
                <w:delText>Unieke aanduiding objecttype</w:delText>
              </w:r>
            </w:del>
          </w:p>
        </w:tc>
        <w:tc>
          <w:tcPr>
            <w:tcW w:w="5760" w:type="dxa"/>
            <w:gridSpan w:val="3"/>
            <w:tcBorders>
              <w:top w:val="nil"/>
              <w:left w:val="nil"/>
              <w:bottom w:val="nil"/>
              <w:right w:val="nil"/>
            </w:tcBorders>
          </w:tcPr>
          <w:p w:rsidR="00D2012E" w:rsidRPr="00D2012E" w:rsidRDefault="002766DF" w:rsidP="00D2012E">
            <w:pPr>
              <w:autoSpaceDE w:val="0"/>
              <w:autoSpaceDN w:val="0"/>
              <w:adjustRightInd w:val="0"/>
              <w:spacing w:after="0" w:line="240" w:lineRule="auto"/>
              <w:rPr>
                <w:del w:id="2889" w:author="Arjan" w:date="2014-11-18T10:00:00Z"/>
                <w:rFonts w:ascii="Arial" w:eastAsia="Times New Roman" w:hAnsi="Arial" w:cs="Arial"/>
                <w:color w:val="000000"/>
                <w:sz w:val="20"/>
                <w:szCs w:val="20"/>
              </w:rPr>
            </w:pPr>
            <w:del w:id="2890" w:author="Arjan" w:date="2014-11-18T10:00:00Z">
              <w:r>
                <w:rPr>
                  <w:rFonts w:ascii="Arial" w:eastAsia="Times New Roman" w:hAnsi="Arial" w:cs="Arial"/>
                  <w:color w:val="000000"/>
                  <w:sz w:val="20"/>
                  <w:szCs w:val="20"/>
                </w:rPr>
                <w:delText>Combinatie van (achtereenvolgens) de unieke aanduidingen van ZAAK en INFORMATIEOBJECT</w:delText>
              </w:r>
            </w:del>
          </w:p>
        </w:tc>
      </w:tr>
      <w:tr w:rsidR="00D2012E" w:rsidRPr="00D2012E">
        <w:trPr>
          <w:del w:id="2891" w:author="Arjan" w:date="2014-11-18T10:00:00Z"/>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del w:id="2892" w:author="Arjan" w:date="2014-11-18T10:0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del w:id="2893" w:author="Arjan" w:date="2014-11-18T10:00:00Z"/>
                <w:rFonts w:ascii="Arial" w:eastAsia="Times New Roman" w:hAnsi="Arial" w:cs="Arial"/>
                <w:color w:val="000000"/>
                <w:sz w:val="20"/>
                <w:szCs w:val="20"/>
              </w:rPr>
            </w:pPr>
          </w:p>
        </w:tc>
      </w:tr>
      <w:tr w:rsidR="00D2012E" w:rsidRPr="00D2012E">
        <w:trPr>
          <w:del w:id="2894" w:author="Arjan" w:date="2014-11-18T10:00:00Z"/>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del w:id="2895" w:author="Arjan" w:date="2014-11-18T10:00:00Z"/>
                <w:rFonts w:ascii="Arial" w:eastAsia="Times New Roman" w:hAnsi="Arial" w:cs="Arial"/>
                <w:b/>
                <w:bCs/>
                <w:color w:val="000000"/>
                <w:sz w:val="20"/>
                <w:szCs w:val="20"/>
              </w:rPr>
            </w:pPr>
            <w:del w:id="2896" w:author="Arjan" w:date="2014-11-18T10:00:00Z">
              <w:r w:rsidRPr="00D2012E">
                <w:rPr>
                  <w:rFonts w:ascii="Arial" w:eastAsia="Times New Roman" w:hAnsi="Arial" w:cs="Arial"/>
                  <w:b/>
                  <w:bCs/>
                  <w:color w:val="000000"/>
                  <w:sz w:val="20"/>
                  <w:szCs w:val="20"/>
                </w:rPr>
                <w:delText>Populatie objecttype</w:delText>
              </w:r>
            </w:del>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del w:id="2897" w:author="Arjan" w:date="2014-11-18T10:00:00Z"/>
                <w:rFonts w:ascii="Arial" w:eastAsia="Times New Roman" w:hAnsi="Arial" w:cs="Arial"/>
                <w:color w:val="000000"/>
                <w:sz w:val="20"/>
                <w:szCs w:val="20"/>
              </w:rPr>
            </w:pPr>
          </w:p>
        </w:tc>
      </w:tr>
      <w:tr w:rsidR="00D2012E" w:rsidRPr="00D2012E">
        <w:trPr>
          <w:del w:id="2898" w:author="Arjan" w:date="2014-11-18T10:00:00Z"/>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del w:id="2899" w:author="Arjan" w:date="2014-11-18T10:0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del w:id="2900" w:author="Arjan" w:date="2014-11-18T10:00:00Z"/>
                <w:rFonts w:ascii="Arial" w:eastAsia="Times New Roman" w:hAnsi="Arial" w:cs="Arial"/>
                <w:color w:val="000000"/>
                <w:sz w:val="20"/>
                <w:szCs w:val="20"/>
              </w:rPr>
            </w:pP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r>
      <w:tr w:rsidR="00D2012E" w:rsidRPr="00D2012E"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bookmarkStart w:id="2901" w:name="BKM_415A17E8_19FE_4d07_A35E_BAA137939F6E"/>
            <w:bookmarkEnd w:id="2901"/>
            <w:r w:rsidRPr="00D2012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Code</w:t>
            </w:r>
          </w:p>
        </w:tc>
        <w:tc>
          <w:tcPr>
            <w:tcW w:w="333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5E066D" w:rsidTr="0034071F">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2012E" w:rsidRPr="00D2012E" w:rsidRDefault="00B47636"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A02BEA">
              <w:rPr>
                <w:rFonts w:ascii="Arial" w:eastAsia="Times New Roman" w:hAnsi="Arial" w:cs="Arial"/>
                <w:color w:val="000000"/>
                <w:sz w:val="20"/>
                <w:szCs w:val="20"/>
              </w:rPr>
              <w:t>T</w:t>
            </w:r>
            <w:r w:rsidR="00D2012E" w:rsidRPr="00D2012E">
              <w:rPr>
                <w:rFonts w:ascii="Arial" w:eastAsia="Times New Roman" w:hAnsi="Arial" w:cs="Arial"/>
                <w:color w:val="000000"/>
                <w:sz w:val="20"/>
                <w:szCs w:val="20"/>
              </w:rPr>
              <w:t>itel</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D2012E" w:rsidRPr="005E066D" w:rsidTr="0034071F">
        <w:tc>
          <w:tcPr>
            <w:tcW w:w="360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bookmarkStart w:id="2902" w:name="BKM_F0798A2E_D492_4e27_B638_8484CA18D4D7"/>
            <w:bookmarkEnd w:id="2902"/>
          </w:p>
        </w:tc>
        <w:tc>
          <w:tcPr>
            <w:tcW w:w="108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D2012E" w:rsidRPr="00D2012E" w:rsidRDefault="00B47636"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A02BEA">
              <w:rPr>
                <w:rFonts w:ascii="Arial" w:eastAsia="Times New Roman" w:hAnsi="Arial" w:cs="Arial"/>
                <w:color w:val="000000"/>
                <w:sz w:val="20"/>
                <w:szCs w:val="20"/>
              </w:rPr>
              <w:t>B</w:t>
            </w:r>
            <w:r w:rsidR="00D2012E" w:rsidRPr="00D2012E">
              <w:rPr>
                <w:rFonts w:ascii="Arial" w:eastAsia="Times New Roman" w:hAnsi="Arial" w:cs="Arial"/>
                <w:color w:val="000000"/>
                <w:sz w:val="20"/>
                <w:szCs w:val="20"/>
              </w:rPr>
              <w:t>eschrijving</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D2012E" w:rsidRPr="00D2012E" w:rsidTr="0034071F">
        <w:tc>
          <w:tcPr>
            <w:tcW w:w="360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bookmarkStart w:id="2903" w:name="BKM_475B40D7_121E_4f33_B22A_86609FFC33E5"/>
            <w:bookmarkEnd w:id="2903"/>
          </w:p>
        </w:tc>
        <w:tc>
          <w:tcPr>
            <w:tcW w:w="1080" w:type="dxa"/>
            <w:tcBorders>
              <w:top w:val="nil"/>
              <w:left w:val="nil"/>
              <w:bottom w:val="nil"/>
              <w:right w:val="nil"/>
            </w:tcBorders>
          </w:tcPr>
          <w:p w:rsidR="00D2012E" w:rsidRPr="00DD0F4F" w:rsidRDefault="00D2012E" w:rsidP="00D2012E">
            <w:pPr>
              <w:autoSpaceDE w:val="0"/>
              <w:autoSpaceDN w:val="0"/>
              <w:adjustRightInd w:val="0"/>
              <w:spacing w:after="0" w:line="240" w:lineRule="auto"/>
              <w:rPr>
                <w:rFonts w:ascii="Arial" w:eastAsia="Times New Roman" w:hAnsi="Arial" w:cs="Arial"/>
                <w:color w:val="000000"/>
                <w:sz w:val="20"/>
                <w:szCs w:val="20"/>
                <w:lang w:val="nl-NL"/>
              </w:rPr>
            </w:pPr>
          </w:p>
        </w:tc>
        <w:tc>
          <w:tcPr>
            <w:tcW w:w="3330" w:type="dxa"/>
            <w:tcBorders>
              <w:top w:val="nil"/>
              <w:left w:val="nil"/>
              <w:bottom w:val="nil"/>
              <w:right w:val="nil"/>
            </w:tcBorders>
          </w:tcPr>
          <w:p w:rsidR="00D2012E" w:rsidRPr="00D2012E" w:rsidRDefault="00B47636" w:rsidP="00A02BEA">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A02BEA">
              <w:rPr>
                <w:rFonts w:ascii="Arial" w:eastAsia="Times New Roman" w:hAnsi="Arial" w:cs="Arial"/>
                <w:color w:val="000000"/>
                <w:sz w:val="20"/>
                <w:szCs w:val="20"/>
              </w:rPr>
              <w:t>R</w:t>
            </w:r>
            <w:r w:rsidR="00D2012E" w:rsidRPr="00D2012E">
              <w:rPr>
                <w:rFonts w:ascii="Arial" w:eastAsia="Times New Roman" w:hAnsi="Arial" w:cs="Arial"/>
                <w:color w:val="000000"/>
                <w:sz w:val="20"/>
                <w:szCs w:val="20"/>
              </w:rPr>
              <w:t>egistratiedatum</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r w:rsidR="00D2012E" w:rsidRPr="00D2012E" w:rsidTr="0034071F">
        <w:tc>
          <w:tcPr>
            <w:tcW w:w="3600" w:type="dxa"/>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D2012E" w:rsidTr="0034071F">
        <w:tc>
          <w:tcPr>
            <w:tcW w:w="3600" w:type="dxa"/>
            <w:tcBorders>
              <w:top w:val="nil"/>
              <w:left w:val="nil"/>
              <w:bottom w:val="single" w:sz="4" w:space="0" w:color="auto"/>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D2012E" w:rsidRPr="00D2012E" w:rsidRDefault="00B47636"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Connector.Name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is relevant voor</w:t>
            </w:r>
            <w:r w:rsidRPr="00D2012E">
              <w:rPr>
                <w:rFonts w:ascii="Arial" w:hAnsi="Arial" w:cs="Arial"/>
                <w:sz w:val="20"/>
                <w:szCs w:val="20"/>
                <w:lang w:val="en-AU"/>
              </w:rPr>
              <w:fldChar w:fldCharType="end"/>
            </w:r>
            <w:r w:rsidR="00D2012E" w:rsidRPr="00D2012E">
              <w:rPr>
                <w:rFonts w:ascii="Arial" w:eastAsia="Times New Roman" w:hAnsi="Arial" w:cs="Arial"/>
                <w:color w:val="000000"/>
                <w:sz w:val="20"/>
                <w:szCs w:val="20"/>
              </w:rPr>
              <w:t xml:space="preserve">   </w:t>
            </w:r>
            <w:r w:rsidRPr="00D2012E">
              <w:rPr>
                <w:rFonts w:ascii="Arial" w:eastAsia="Times New Roman" w:hAnsi="Arial" w:cs="Arial"/>
                <w:color w:val="000000"/>
                <w:sz w:val="20"/>
                <w:szCs w:val="20"/>
              </w:rPr>
              <w:fldChar w:fldCharType="begin" w:fldLock="1"/>
            </w:r>
            <w:r w:rsidR="00D2012E" w:rsidRPr="00D2012E">
              <w:rPr>
                <w:rFonts w:ascii="Arial" w:eastAsia="Times New Roman" w:hAnsi="Arial" w:cs="Arial"/>
                <w:color w:val="000000"/>
                <w:sz w:val="20"/>
                <w:szCs w:val="20"/>
              </w:rPr>
              <w:instrText>MERGEFIELD Element.Name</w:instrText>
            </w:r>
            <w:r w:rsidRPr="00D2012E">
              <w:rPr>
                <w:rFonts w:ascii="Arial" w:eastAsia="Times New Roman" w:hAnsi="Arial" w:cs="Arial"/>
                <w:color w:val="000000"/>
                <w:sz w:val="20"/>
                <w:szCs w:val="20"/>
              </w:rPr>
              <w:fldChar w:fldCharType="separate"/>
            </w:r>
            <w:r w:rsidR="00D2012E" w:rsidRPr="00D2012E">
              <w:rPr>
                <w:rFonts w:ascii="Arial" w:eastAsia="Times New Roman" w:hAnsi="Arial" w:cs="Arial"/>
                <w:color w:val="000000"/>
                <w:sz w:val="20"/>
                <w:szCs w:val="20"/>
              </w:rPr>
              <w:t>STATUS</w:t>
            </w:r>
            <w:r w:rsidRPr="00D2012E">
              <w:rPr>
                <w:rFonts w:ascii="Arial" w:eastAsia="Times New Roman" w:hAnsi="Arial" w:cs="Arial"/>
                <w:color w:val="000000"/>
                <w:sz w:val="20"/>
                <w:szCs w:val="20"/>
              </w:rPr>
              <w:fldChar w:fldCharType="end"/>
            </w:r>
            <w:r w:rsidR="00D2012E" w:rsidRPr="00D2012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bl>
    <w:p w:rsidR="00D2012E" w:rsidRDefault="00D2012E" w:rsidP="00F64D19">
      <w:pPr>
        <w:rPr>
          <w:noProof/>
        </w:rPr>
      </w:pPr>
    </w:p>
    <w:p w:rsidR="00A02BEA" w:rsidRDefault="00A02BEA" w:rsidP="00A02BEA">
      <w:pPr>
        <w:pStyle w:val="Kop3"/>
        <w:rPr>
          <w:noProof/>
        </w:rPr>
      </w:pPr>
      <w:bookmarkStart w:id="2904" w:name="_Toc398014036"/>
      <w:bookmarkStart w:id="2905" w:name="_Toc404294043"/>
      <w:r>
        <w:rPr>
          <w:noProof/>
        </w:rPr>
        <w:t>Titel</w:t>
      </w:r>
      <w:bookmarkEnd w:id="2904"/>
      <w:bookmarkEnd w:id="2905"/>
    </w:p>
    <w:tbl>
      <w:tblPr>
        <w:tblW w:w="9360" w:type="dxa"/>
        <w:tblInd w:w="60" w:type="dxa"/>
        <w:tblLayout w:type="fixed"/>
        <w:tblCellMar>
          <w:left w:w="60" w:type="dxa"/>
          <w:right w:w="60" w:type="dxa"/>
        </w:tblCellMar>
        <w:tblLook w:val="000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B47636" w:rsidP="003F455D">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r w:rsidR="003F455D">
              <w:rPr>
                <w:rFonts w:ascii="Arial" w:eastAsia="Times New Roman" w:hAnsi="Arial" w:cs="Arial"/>
                <w:color w:val="000000"/>
                <w:sz w:val="20"/>
                <w:szCs w:val="20"/>
              </w:rPr>
              <w:t>t</w:t>
            </w:r>
            <w:r w:rsidR="002517B3" w:rsidRPr="002517B3">
              <w:rPr>
                <w:rFonts w:ascii="Arial" w:eastAsia="Times New Roman" w:hAnsi="Arial" w:cs="Arial"/>
                <w:color w:val="000000"/>
                <w:sz w:val="20"/>
                <w:szCs w:val="20"/>
              </w:rPr>
              <w:t>itel</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5E066D" w:rsidTr="00AB019F">
        <w:tc>
          <w:tcPr>
            <w:tcW w:w="369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lastRenderedPageBreak/>
              <w:t>Code attribuutsoort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2517B3" w:rsidRPr="002517B3" w:rsidRDefault="00B47636"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titel</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DD0F4F" w:rsidRDefault="00B47636" w:rsidP="003F455D">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 xml:space="preserve">De naam waaronder het </w:t>
            </w:r>
            <w:r w:rsidR="005D1B2A" w:rsidRPr="00DD0F4F">
              <w:rPr>
                <w:rFonts w:ascii="Arial" w:eastAsia="Times New Roman" w:hAnsi="Arial" w:cs="Arial"/>
                <w:color w:val="610E6A"/>
                <w:sz w:val="20"/>
                <w:szCs w:val="20"/>
                <w:lang w:val="nl-NL"/>
              </w:rPr>
              <w:t>informatie</w:t>
            </w:r>
            <w:r w:rsidR="003F455D" w:rsidRPr="00DD0F4F">
              <w:rPr>
                <w:rFonts w:ascii="Arial" w:eastAsia="Times New Roman" w:hAnsi="Arial" w:cs="Arial"/>
                <w:color w:val="610E6A"/>
                <w:sz w:val="20"/>
                <w:szCs w:val="20"/>
                <w:lang w:val="nl-NL"/>
              </w:rPr>
              <w:t xml:space="preserve">object </w:t>
            </w:r>
            <w:r w:rsidR="002517B3" w:rsidRPr="00DD0F4F">
              <w:rPr>
                <w:rFonts w:ascii="Arial" w:eastAsia="Times New Roman" w:hAnsi="Arial" w:cs="Arial"/>
                <w:color w:val="610E6A"/>
                <w:sz w:val="20"/>
                <w:szCs w:val="20"/>
                <w:lang w:val="nl-NL"/>
              </w:rPr>
              <w:t>binnen de zaak bekend is.</w:t>
            </w:r>
          </w:p>
        </w:tc>
      </w:tr>
      <w:tr w:rsidR="002517B3" w:rsidRPr="005E066D" w:rsidTr="00AB019F">
        <w:trPr>
          <w:trHeight w:val="230"/>
        </w:trPr>
        <w:tc>
          <w:tcPr>
            <w:tcW w:w="369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5E066D"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5E066D" w:rsidTr="00AB019F">
        <w:tc>
          <w:tcPr>
            <w:tcW w:w="369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DD0F4F" w:rsidRDefault="003C0548" w:rsidP="00EF2016">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naam waaronder een informatieobject bekend is, wordt vastgelegd bij het informatieobject. Als een informatieobject voor meerdere zaken relevant is, kan het voor komen dat het niet in elke gerelateerde zaak dezelfde naam heeft. Dit attribuutsoort geeft de mogelijkheid om de naam van het informatieobject te variëren naar gelang de gerelateerde zaak. </w:t>
            </w:r>
            <w:r w:rsidR="002517B3" w:rsidRPr="00DD0F4F">
              <w:rPr>
                <w:rFonts w:ascii="Arial" w:eastAsia="Times New Roman" w:hAnsi="Arial" w:cs="Arial"/>
                <w:color w:val="000000"/>
                <w:sz w:val="20"/>
                <w:szCs w:val="20"/>
                <w:lang w:val="nl-NL"/>
              </w:rPr>
              <w:t xml:space="preserve">De naam zal veelal gelijk zijn aan of afgeleid zijn van de </w:t>
            </w:r>
            <w:del w:id="2906" w:author="Arjan" w:date="2014-11-18T10:00:00Z">
              <w:r w:rsidR="002517B3" w:rsidRPr="002517B3">
                <w:rPr>
                  <w:rFonts w:ascii="Arial" w:eastAsia="Times New Roman" w:hAnsi="Arial" w:cs="Arial"/>
                  <w:color w:val="000000"/>
                  <w:sz w:val="20"/>
                  <w:szCs w:val="20"/>
                </w:rPr>
                <w:delText xml:space="preserve">generieke </w:delText>
              </w:r>
            </w:del>
            <w:r w:rsidR="002517B3" w:rsidRPr="00DD0F4F">
              <w:rPr>
                <w:rFonts w:ascii="Arial" w:eastAsia="Times New Roman" w:hAnsi="Arial" w:cs="Arial"/>
                <w:color w:val="000000"/>
                <w:sz w:val="20"/>
                <w:szCs w:val="20"/>
                <w:lang w:val="nl-NL"/>
              </w:rPr>
              <w:t xml:space="preserve">naam </w:t>
            </w:r>
            <w:ins w:id="2907" w:author="Arjan" w:date="2014-11-18T10:00:00Z">
              <w:r w:rsidR="00EF2016">
                <w:rPr>
                  <w:rFonts w:ascii="Arial" w:eastAsia="Times New Roman" w:hAnsi="Arial" w:cs="Arial"/>
                  <w:color w:val="000000"/>
                  <w:sz w:val="20"/>
                  <w:szCs w:val="20"/>
                  <w:lang w:val="nl-NL"/>
                </w:rPr>
                <w:t xml:space="preserve">(titel) </w:t>
              </w:r>
            </w:ins>
            <w:r w:rsidR="002517B3" w:rsidRPr="00DD0F4F">
              <w:rPr>
                <w:rFonts w:ascii="Arial" w:eastAsia="Times New Roman" w:hAnsi="Arial" w:cs="Arial"/>
                <w:color w:val="000000"/>
                <w:sz w:val="20"/>
                <w:szCs w:val="20"/>
                <w:lang w:val="nl-NL"/>
              </w:rPr>
              <w:t xml:space="preserve">van het </w:t>
            </w:r>
            <w:ins w:id="2908" w:author="Arjan" w:date="2014-11-18T10:00:00Z">
              <w:r w:rsidR="00EF2016">
                <w:rPr>
                  <w:rFonts w:ascii="Arial" w:eastAsia="Times New Roman" w:hAnsi="Arial" w:cs="Arial"/>
                  <w:color w:val="000000"/>
                  <w:sz w:val="20"/>
                  <w:szCs w:val="20"/>
                  <w:lang w:val="nl-NL"/>
                </w:rPr>
                <w:t xml:space="preserve">desbetreffende </w:t>
              </w:r>
            </w:ins>
            <w:r w:rsidR="005D1B2A" w:rsidRPr="00DD0F4F">
              <w:rPr>
                <w:rFonts w:ascii="Arial" w:eastAsia="Times New Roman" w:hAnsi="Arial" w:cs="Arial"/>
                <w:color w:val="610E6A"/>
                <w:sz w:val="20"/>
                <w:szCs w:val="20"/>
                <w:lang w:val="nl-NL"/>
              </w:rPr>
              <w:t>informatie</w:t>
            </w:r>
            <w:r w:rsidR="003F455D" w:rsidRPr="00DD0F4F">
              <w:rPr>
                <w:rFonts w:ascii="Arial" w:eastAsia="Times New Roman" w:hAnsi="Arial" w:cs="Arial"/>
                <w:color w:val="610E6A"/>
                <w:sz w:val="20"/>
                <w:szCs w:val="20"/>
                <w:lang w:val="nl-NL"/>
              </w:rPr>
              <w:t>object</w:t>
            </w:r>
            <w:r w:rsidR="003F455D" w:rsidRPr="00DD0F4F">
              <w:rPr>
                <w:rFonts w:ascii="Arial" w:eastAsia="Times New Roman" w:hAnsi="Arial" w:cs="Arial"/>
                <w:color w:val="000000"/>
                <w:sz w:val="20"/>
                <w:szCs w:val="20"/>
                <w:lang w:val="nl-NL"/>
              </w:rPr>
              <w:t xml:space="preserve"> </w:t>
            </w:r>
            <w:r w:rsidR="002517B3" w:rsidRPr="00DD0F4F">
              <w:rPr>
                <w:rFonts w:ascii="Arial" w:eastAsia="Times New Roman" w:hAnsi="Arial" w:cs="Arial"/>
                <w:color w:val="000000"/>
                <w:sz w:val="20"/>
                <w:szCs w:val="20"/>
                <w:lang w:val="nl-NL"/>
              </w:rPr>
              <w:t>(bij</w:t>
            </w:r>
            <w:r w:rsidR="005D1B2A" w:rsidRPr="00DD0F4F">
              <w:rPr>
                <w:rFonts w:ascii="Arial" w:eastAsia="Times New Roman" w:hAnsi="Arial" w:cs="Arial"/>
                <w:color w:val="000000"/>
                <w:sz w:val="20"/>
                <w:szCs w:val="20"/>
                <w:lang w:val="nl-NL"/>
              </w:rPr>
              <w:t>INFORMATIE</w:t>
            </w:r>
            <w:r w:rsidR="003F455D" w:rsidRPr="00DD0F4F">
              <w:rPr>
                <w:rFonts w:ascii="Arial" w:eastAsia="Times New Roman" w:hAnsi="Arial" w:cs="Arial"/>
                <w:color w:val="000000"/>
                <w:sz w:val="20"/>
                <w:szCs w:val="20"/>
                <w:lang w:val="nl-NL"/>
              </w:rPr>
              <w:t>OBJECT</w:t>
            </w:r>
            <w:r w:rsidR="002517B3" w:rsidRPr="00DD0F4F">
              <w:rPr>
                <w:rFonts w:ascii="Arial" w:eastAsia="Times New Roman" w:hAnsi="Arial" w:cs="Arial"/>
                <w:color w:val="000000"/>
                <w:sz w:val="20"/>
                <w:szCs w:val="20"/>
                <w:lang w:val="nl-NL"/>
              </w:rPr>
              <w:t>).</w:t>
            </w:r>
          </w:p>
        </w:tc>
      </w:tr>
      <w:tr w:rsidR="002517B3" w:rsidRPr="005E066D" w:rsidTr="00AB019F">
        <w:tc>
          <w:tcPr>
            <w:tcW w:w="369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2517B3">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B47636"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AN200</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rsidTr="00AB019F">
        <w:trPr>
          <w:trHeight w:val="215"/>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B47636"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Pr="00A02BEA" w:rsidRDefault="00A02BEA" w:rsidP="00A02BEA">
      <w:pPr>
        <w:rPr>
          <w:noProof/>
        </w:rPr>
      </w:pPr>
    </w:p>
    <w:p w:rsidR="00A02BEA" w:rsidRPr="00A02BEA" w:rsidRDefault="00A02BEA" w:rsidP="00A02BEA">
      <w:pPr>
        <w:pStyle w:val="Kop3"/>
        <w:rPr>
          <w:noProof/>
        </w:rPr>
      </w:pPr>
      <w:bookmarkStart w:id="2909" w:name="_Toc398014037"/>
      <w:bookmarkStart w:id="2910" w:name="_Toc404294044"/>
      <w:r>
        <w:rPr>
          <w:noProof/>
        </w:rPr>
        <w:t>Beschrijving</w:t>
      </w:r>
      <w:bookmarkEnd w:id="2909"/>
      <w:bookmarkEnd w:id="2910"/>
    </w:p>
    <w:tbl>
      <w:tblPr>
        <w:tblW w:w="9360" w:type="dxa"/>
        <w:tblInd w:w="60" w:type="dxa"/>
        <w:tblLayout w:type="fixed"/>
        <w:tblCellMar>
          <w:left w:w="60" w:type="dxa"/>
          <w:right w:w="60" w:type="dxa"/>
        </w:tblCellMar>
        <w:tblLook w:val="000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B47636"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r w:rsidR="002517B3">
              <w:rPr>
                <w:rFonts w:ascii="Arial" w:eastAsia="Times New Roman" w:hAnsi="Arial" w:cs="Arial"/>
                <w:color w:val="000000"/>
                <w:sz w:val="20"/>
                <w:szCs w:val="20"/>
              </w:rPr>
              <w:t>B</w:t>
            </w:r>
            <w:r w:rsidR="002517B3" w:rsidRPr="002517B3">
              <w:rPr>
                <w:rFonts w:ascii="Arial" w:eastAsia="Times New Roman" w:hAnsi="Arial" w:cs="Arial"/>
                <w:color w:val="000000"/>
                <w:sz w:val="20"/>
                <w:szCs w:val="20"/>
              </w:rPr>
              <w:t>eschrijving</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5E066D" w:rsidTr="00AB019F">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2517B3" w:rsidRPr="002517B3" w:rsidRDefault="00B4763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beschrijving</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DD0F4F" w:rsidRDefault="00B47636" w:rsidP="002517B3">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Een op de zaak gerichte beschrijving van de inhoud van het</w:t>
            </w:r>
            <w:r w:rsidR="005D1B2A" w:rsidRPr="00DD0F4F">
              <w:rPr>
                <w:rFonts w:ascii="Arial" w:eastAsia="Times New Roman" w:hAnsi="Arial" w:cs="Arial"/>
                <w:color w:val="610E6A"/>
                <w:sz w:val="20"/>
                <w:szCs w:val="20"/>
                <w:lang w:val="nl-NL"/>
              </w:rPr>
              <w:t>informatie</w:t>
            </w:r>
            <w:r w:rsidR="002517B3" w:rsidRPr="00DD0F4F">
              <w:rPr>
                <w:rFonts w:ascii="Arial" w:eastAsia="Times New Roman" w:hAnsi="Arial" w:cs="Arial"/>
                <w:color w:val="610E6A"/>
                <w:sz w:val="20"/>
                <w:szCs w:val="20"/>
                <w:lang w:val="nl-NL"/>
              </w:rPr>
              <w:t>object.</w:t>
            </w:r>
          </w:p>
        </w:tc>
      </w:tr>
      <w:tr w:rsidR="002517B3" w:rsidRPr="005E066D" w:rsidTr="00AB019F">
        <w:trPr>
          <w:trHeight w:val="230"/>
        </w:trPr>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5E066D"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KING op basis van de Dublin Core</w:t>
            </w:r>
          </w:p>
        </w:tc>
      </w:tr>
      <w:tr w:rsidR="002517B3" w:rsidRPr="005E066D" w:rsidTr="00AB019F">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DD0F4F" w:rsidRDefault="00D44BF1" w:rsidP="005D1B2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De beschrijving van de inhoud van een informatieobject wordt vastgelegd bij het informatieobject. Als een informatieobject </w:t>
            </w:r>
            <w:r w:rsidRPr="00DD0F4F">
              <w:rPr>
                <w:rFonts w:ascii="Arial" w:eastAsia="Times New Roman" w:hAnsi="Arial" w:cs="Arial"/>
                <w:color w:val="000000"/>
                <w:sz w:val="20"/>
                <w:szCs w:val="20"/>
                <w:lang w:val="nl-NL"/>
              </w:rPr>
              <w:lastRenderedPageBreak/>
              <w:t xml:space="preserve">voor meerdere zaken relevant is, kan het voor komen dat de beschrijving specifiek gericht wordt op de gerelateerde zaak. Dit attribuutsoort geeft de mogelijkheid om de beschrijving van de inhoud van het informatieobject te variëren naar gelang de gerelateerde zaak. </w:t>
            </w:r>
            <w:r w:rsidR="002517B3" w:rsidRPr="00DD0F4F">
              <w:rPr>
                <w:rFonts w:ascii="Arial" w:eastAsia="Times New Roman" w:hAnsi="Arial" w:cs="Arial"/>
                <w:color w:val="000000"/>
                <w:sz w:val="20"/>
                <w:szCs w:val="20"/>
                <w:lang w:val="nl-NL"/>
              </w:rPr>
              <w:t xml:space="preserve">De beschrijving zal veelal gelijk zijn aan of afgeleid zijn van de generieke beschrijving van de inhoud van het </w:t>
            </w:r>
            <w:r w:rsidR="005D1B2A" w:rsidRPr="00DD0F4F">
              <w:rPr>
                <w:rFonts w:ascii="Arial" w:eastAsia="Times New Roman" w:hAnsi="Arial" w:cs="Arial"/>
                <w:color w:val="610E6A"/>
                <w:sz w:val="20"/>
                <w:szCs w:val="20"/>
                <w:lang w:val="nl-NL"/>
              </w:rPr>
              <w:t>informatie</w:t>
            </w:r>
            <w:r w:rsidR="002517B3" w:rsidRPr="00DD0F4F">
              <w:rPr>
                <w:rFonts w:ascii="Arial" w:eastAsia="Times New Roman" w:hAnsi="Arial" w:cs="Arial"/>
                <w:color w:val="610E6A"/>
                <w:sz w:val="20"/>
                <w:szCs w:val="20"/>
                <w:lang w:val="nl-NL"/>
              </w:rPr>
              <w:t>object</w:t>
            </w:r>
            <w:r w:rsidR="002517B3" w:rsidRPr="00DD0F4F">
              <w:rPr>
                <w:rFonts w:ascii="Arial" w:eastAsia="Times New Roman" w:hAnsi="Arial" w:cs="Arial"/>
                <w:color w:val="000000"/>
                <w:sz w:val="20"/>
                <w:szCs w:val="20"/>
                <w:lang w:val="nl-NL"/>
              </w:rPr>
              <w:t xml:space="preserve"> (bijINFORMATIEOBJECT).</w:t>
            </w:r>
          </w:p>
        </w:tc>
      </w:tr>
      <w:tr w:rsidR="002517B3" w:rsidRPr="005E066D" w:rsidTr="00AB019F">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B4763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AN1000</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B4763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0</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Default="00A02BEA" w:rsidP="00A02BEA">
      <w:pPr>
        <w:rPr>
          <w:noProof/>
        </w:rPr>
      </w:pPr>
    </w:p>
    <w:p w:rsidR="00A02BEA" w:rsidRDefault="00A02BEA" w:rsidP="00A02BEA">
      <w:pPr>
        <w:pStyle w:val="Kop3"/>
        <w:rPr>
          <w:noProof/>
        </w:rPr>
      </w:pPr>
      <w:bookmarkStart w:id="2911" w:name="_Toc398014038"/>
      <w:bookmarkStart w:id="2912" w:name="_Toc404294045"/>
      <w:r>
        <w:rPr>
          <w:noProof/>
        </w:rPr>
        <w:t>R</w:t>
      </w:r>
      <w:r w:rsidRPr="00A02BEA">
        <w:rPr>
          <w:noProof/>
        </w:rPr>
        <w:t>egistratied</w:t>
      </w:r>
      <w:r>
        <w:rPr>
          <w:noProof/>
        </w:rPr>
        <w:t>atum</w:t>
      </w:r>
      <w:bookmarkEnd w:id="2911"/>
      <w:bookmarkEnd w:id="2912"/>
    </w:p>
    <w:tbl>
      <w:tblPr>
        <w:tblW w:w="9360" w:type="dxa"/>
        <w:tblInd w:w="60" w:type="dxa"/>
        <w:tblLayout w:type="fixed"/>
        <w:tblCellMar>
          <w:left w:w="60" w:type="dxa"/>
          <w:right w:w="60" w:type="dxa"/>
        </w:tblCellMar>
        <w:tblLook w:val="000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B47636"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r w:rsidR="002517B3">
              <w:rPr>
                <w:rFonts w:ascii="Arial" w:eastAsia="Times New Roman" w:hAnsi="Arial" w:cs="Arial"/>
                <w:color w:val="000000"/>
                <w:sz w:val="20"/>
                <w:szCs w:val="20"/>
              </w:rPr>
              <w:t>R</w:t>
            </w:r>
            <w:r w:rsidR="002517B3" w:rsidRPr="002517B3">
              <w:rPr>
                <w:rFonts w:ascii="Arial" w:eastAsia="Times New Roman" w:hAnsi="Arial" w:cs="Arial"/>
                <w:color w:val="000000"/>
                <w:sz w:val="20"/>
                <w:szCs w:val="20"/>
              </w:rPr>
              <w:t>egistratiedatum</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2517B3" w:rsidRPr="002517B3" w:rsidRDefault="00B4763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registratiedatum</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DD0F4F" w:rsidRDefault="00B47636" w:rsidP="002517B3">
            <w:pPr>
              <w:autoSpaceDE w:val="0"/>
              <w:autoSpaceDN w:val="0"/>
              <w:adjustRightInd w:val="0"/>
              <w:spacing w:after="0" w:line="240" w:lineRule="auto"/>
              <w:rPr>
                <w:rFonts w:ascii="Arial" w:eastAsia="Times New Roman" w:hAnsi="Arial" w:cs="Arial"/>
                <w:color w:val="000000"/>
                <w:sz w:val="20"/>
                <w:szCs w:val="20"/>
                <w:lang w:val="nl-NL"/>
              </w:rPr>
            </w:pPr>
            <w:r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Att.Notes</w:instrText>
            </w:r>
            <w:r w:rsidRPr="002517B3">
              <w:rPr>
                <w:rFonts w:ascii="Arial" w:hAnsi="Arial" w:cs="Arial"/>
                <w:sz w:val="20"/>
                <w:szCs w:val="20"/>
                <w:lang w:val="en-AU"/>
              </w:rPr>
              <w:fldChar w:fldCharType="end"/>
            </w:r>
            <w:r w:rsidR="002517B3" w:rsidRPr="00DD0F4F">
              <w:rPr>
                <w:rFonts w:ascii="Arial" w:eastAsia="Times New Roman" w:hAnsi="Arial" w:cs="Arial"/>
                <w:color w:val="610E6A"/>
                <w:sz w:val="20"/>
                <w:szCs w:val="20"/>
                <w:lang w:val="nl-NL"/>
              </w:rPr>
              <w:t xml:space="preserve">De datum waarop de zaakbehandelende organisatie het </w:t>
            </w:r>
            <w:r w:rsidR="005D1B2A" w:rsidRPr="00DD0F4F">
              <w:rPr>
                <w:rFonts w:ascii="Arial" w:eastAsia="Times New Roman" w:hAnsi="Arial" w:cs="Arial"/>
                <w:color w:val="610E6A"/>
                <w:sz w:val="20"/>
                <w:szCs w:val="20"/>
                <w:lang w:val="nl-NL"/>
              </w:rPr>
              <w:t>INFORMATIE</w:t>
            </w:r>
            <w:r w:rsidR="002517B3" w:rsidRPr="00DD0F4F">
              <w:rPr>
                <w:rFonts w:ascii="Arial" w:eastAsia="Times New Roman" w:hAnsi="Arial" w:cs="Arial"/>
                <w:color w:val="610E6A"/>
                <w:sz w:val="20"/>
                <w:szCs w:val="20"/>
                <w:lang w:val="nl-NL"/>
              </w:rPr>
              <w:t>OBJECT heeft geregistreerd bij de ZAAK.</w:t>
            </w:r>
          </w:p>
        </w:tc>
      </w:tr>
      <w:tr w:rsidR="002517B3" w:rsidRPr="005E066D" w:rsidTr="00AB019F">
        <w:trPr>
          <w:trHeight w:val="230"/>
        </w:trPr>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B4763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datum (JJJJMMDD)</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Alle geldige datums gelegen op of voor de huidige datum en tijd</w:t>
            </w:r>
          </w:p>
        </w:tc>
      </w:tr>
      <w:tr w:rsidR="002517B3" w:rsidRPr="005E066D" w:rsidTr="00AB019F">
        <w:trPr>
          <w:trHeight w:val="215"/>
        </w:trPr>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lastRenderedPageBreak/>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B4763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Default="00A02BEA" w:rsidP="00A02BEA"/>
    <w:p w:rsidR="002517B3" w:rsidRPr="00DD0F4F" w:rsidRDefault="00EB4B31" w:rsidP="002517B3">
      <w:pPr>
        <w:pStyle w:val="Kop3"/>
        <w:rPr>
          <w:lang w:val="nl-NL"/>
        </w:rPr>
      </w:pPr>
      <w:bookmarkStart w:id="2913" w:name="_Toc398014039"/>
      <w:bookmarkStart w:id="2914" w:name="_Toc404294046"/>
      <w:r w:rsidRPr="00DD0F4F">
        <w:rPr>
          <w:lang w:val="nl-NL"/>
        </w:rPr>
        <w:t>ZAAK</w:t>
      </w:r>
      <w:r w:rsidR="00C34301" w:rsidRPr="00DD0F4F">
        <w:rPr>
          <w:lang w:val="nl-NL"/>
        </w:rPr>
        <w:t>-INFORMATIE</w:t>
      </w:r>
      <w:r w:rsidR="002517B3" w:rsidRPr="00DD0F4F">
        <w:rPr>
          <w:lang w:val="nl-NL"/>
        </w:rPr>
        <w:t>OBJECT is relevant voor STATUS</w:t>
      </w:r>
      <w:bookmarkEnd w:id="2913"/>
      <w:bookmarkEnd w:id="2914"/>
    </w:p>
    <w:tbl>
      <w:tblPr>
        <w:tblW w:w="9360" w:type="dxa"/>
        <w:tblInd w:w="60" w:type="dxa"/>
        <w:tblLayout w:type="fixed"/>
        <w:tblCellMar>
          <w:left w:w="60" w:type="dxa"/>
          <w:right w:w="60" w:type="dxa"/>
        </w:tblCellMar>
        <w:tblLook w:val="0000"/>
      </w:tblPr>
      <w:tblGrid>
        <w:gridCol w:w="3690"/>
        <w:gridCol w:w="5670"/>
      </w:tblGrid>
      <w:tr w:rsidR="002517B3" w:rsidRPr="005E066D" w:rsidTr="00AB019F">
        <w:trPr>
          <w:trHeight w:val="230"/>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rsidR="002517B3" w:rsidRPr="00DD0F4F" w:rsidRDefault="00BB768B" w:rsidP="00B7296C">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hAnsi="Arial" w:cs="Arial"/>
                <w:sz w:val="20"/>
                <w:szCs w:val="20"/>
                <w:lang w:val="nl-NL"/>
              </w:rPr>
              <w:t xml:space="preserve">ZAAK-INFORMATIEOBJECT </w:t>
            </w:r>
            <w:r w:rsidR="00B47636" w:rsidRPr="002517B3">
              <w:rPr>
                <w:rFonts w:ascii="Arial" w:hAnsi="Arial" w:cs="Arial"/>
                <w:sz w:val="20"/>
                <w:szCs w:val="20"/>
                <w:lang w:val="en-AU"/>
              </w:rPr>
              <w:fldChar w:fldCharType="begin" w:fldLock="1"/>
            </w:r>
            <w:r w:rsidR="002517B3" w:rsidRPr="00DD0F4F">
              <w:rPr>
                <w:rFonts w:ascii="Arial" w:hAnsi="Arial" w:cs="Arial"/>
                <w:sz w:val="20"/>
                <w:szCs w:val="20"/>
                <w:lang w:val="nl-NL"/>
              </w:rPr>
              <w:instrText xml:space="preserve">MERGEFIELD </w:instrText>
            </w:r>
            <w:r w:rsidR="002517B3" w:rsidRPr="00DD0F4F">
              <w:rPr>
                <w:rFonts w:ascii="Arial" w:eastAsia="Times New Roman" w:hAnsi="Arial" w:cs="Arial"/>
                <w:color w:val="000000"/>
                <w:sz w:val="20"/>
                <w:szCs w:val="20"/>
                <w:lang w:val="nl-NL"/>
              </w:rPr>
              <w:instrText>Connector.Name</w:instrText>
            </w:r>
            <w:r w:rsidR="00B47636" w:rsidRPr="002517B3">
              <w:rPr>
                <w:rFonts w:ascii="Arial" w:hAnsi="Arial" w:cs="Arial"/>
                <w:sz w:val="20"/>
                <w:szCs w:val="20"/>
                <w:lang w:val="en-AU"/>
              </w:rPr>
              <w:fldChar w:fldCharType="separate"/>
            </w:r>
            <w:r w:rsidR="002517B3" w:rsidRPr="00DD0F4F">
              <w:rPr>
                <w:rFonts w:ascii="Arial" w:eastAsia="Times New Roman" w:hAnsi="Arial" w:cs="Arial"/>
                <w:color w:val="000000"/>
                <w:sz w:val="20"/>
                <w:szCs w:val="20"/>
                <w:lang w:val="nl-NL"/>
              </w:rPr>
              <w:t>is relevant voor</w:t>
            </w:r>
            <w:r w:rsidR="00B47636" w:rsidRPr="002517B3">
              <w:rPr>
                <w:rFonts w:ascii="Arial" w:hAnsi="Arial" w:cs="Arial"/>
                <w:sz w:val="20"/>
                <w:szCs w:val="20"/>
                <w:lang w:val="en-AU"/>
              </w:rPr>
              <w:fldChar w:fldCharType="end"/>
            </w:r>
          </w:p>
        </w:tc>
      </w:tr>
      <w:tr w:rsidR="002517B3" w:rsidRPr="005E066D" w:rsidTr="002517B3">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Gerelateerd objecttype</w:t>
            </w:r>
          </w:p>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B4763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Element.Name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STATUS</w:t>
            </w:r>
            <w:r w:rsidRPr="002517B3">
              <w:rPr>
                <w:rFonts w:ascii="Arial" w:hAnsi="Arial" w:cs="Arial"/>
                <w:sz w:val="20"/>
                <w:szCs w:val="20"/>
                <w:lang w:val="en-AU"/>
              </w:rPr>
              <w:fldChar w:fldCharType="end"/>
            </w:r>
          </w:p>
          <w:p w:rsidR="002517B3" w:rsidRPr="002517B3" w:rsidRDefault="00B4763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ConnTarget.Cardinality</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0..1</w:t>
            </w:r>
            <w:r w:rsidRPr="002517B3">
              <w:rPr>
                <w:rFonts w:ascii="Arial" w:eastAsia="Times New Roman" w:hAnsi="Arial" w:cs="Arial"/>
                <w:color w:val="000000"/>
                <w:sz w:val="20"/>
                <w:szCs w:val="20"/>
              </w:rPr>
              <w:fldChar w:fldCharType="end"/>
            </w:r>
            <w:r w:rsidR="002517B3" w:rsidRPr="002517B3">
              <w:rPr>
                <w:rFonts w:ascii="Arial" w:eastAsia="Times New Roman" w:hAnsi="Arial" w:cs="Arial"/>
                <w:color w:val="000000"/>
                <w:sz w:val="20"/>
                <w:szCs w:val="20"/>
              </w:rPr>
              <w:t xml:space="preserve"> </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2517B3">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BB768B" w:rsidRPr="005E066D" w:rsidTr="002517B3">
        <w:tc>
          <w:tcPr>
            <w:tcW w:w="3690" w:type="dxa"/>
            <w:tcBorders>
              <w:top w:val="nil"/>
              <w:left w:val="nil"/>
              <w:bottom w:val="nil"/>
              <w:right w:val="nil"/>
            </w:tcBorders>
          </w:tcPr>
          <w:p w:rsidR="00BB768B" w:rsidRPr="002517B3" w:rsidRDefault="00BB768B" w:rsidP="00B7296C">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BB768B" w:rsidRPr="00DD0F4F" w:rsidRDefault="00BB768B" w:rsidP="00BB768B">
            <w:pPr>
              <w:autoSpaceDE w:val="0"/>
              <w:autoSpaceDN w:val="0"/>
              <w:adjustRightInd w:val="0"/>
              <w:spacing w:after="0" w:line="240" w:lineRule="auto"/>
              <w:rPr>
                <w:rFonts w:ascii="Arial" w:eastAsia="Times New Roman" w:hAnsi="Arial" w:cs="Arial"/>
                <w:bCs/>
                <w:color w:val="000000"/>
                <w:sz w:val="20"/>
                <w:szCs w:val="20"/>
                <w:lang w:val="nl-NL"/>
              </w:rPr>
            </w:pPr>
            <w:r w:rsidRPr="00DD0F4F">
              <w:rPr>
                <w:rFonts w:ascii="Arial" w:eastAsia="Times New Roman" w:hAnsi="Arial" w:cs="Arial"/>
                <w:bCs/>
                <w:color w:val="000000"/>
                <w:sz w:val="20"/>
                <w:szCs w:val="20"/>
                <w:lang w:val="nl-NL"/>
              </w:rPr>
              <w:t>De bij de desbetreffende ZAAK behorende STATUS waarvoor het ZAAKINFORMATIEOBJECT relevant is (geweest) met het oog op het bereiken van die STATUS en/of de communicatie daarover.</w:t>
            </w:r>
          </w:p>
        </w:tc>
      </w:tr>
      <w:tr w:rsidR="00BB768B" w:rsidRPr="005E066D" w:rsidTr="002517B3">
        <w:tc>
          <w:tcPr>
            <w:tcW w:w="3690" w:type="dxa"/>
            <w:tcBorders>
              <w:top w:val="nil"/>
              <w:left w:val="nil"/>
              <w:bottom w:val="nil"/>
              <w:right w:val="nil"/>
            </w:tcBorders>
          </w:tcPr>
          <w:p w:rsidR="00BB768B" w:rsidRPr="00DD0F4F" w:rsidRDefault="00BB768B"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BB768B" w:rsidRPr="00DD0F4F" w:rsidRDefault="00BB768B"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22-05-09</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2517B3" w:rsidRPr="00DD0F4F" w:rsidRDefault="002517B3" w:rsidP="005D1B2A">
            <w:pPr>
              <w:autoSpaceDE w:val="0"/>
              <w:autoSpaceDN w:val="0"/>
              <w:adjustRightInd w:val="0"/>
              <w:spacing w:after="0" w:line="240" w:lineRule="auto"/>
              <w:rPr>
                <w:rFonts w:ascii="Arial" w:eastAsia="Times New Roman" w:hAnsi="Arial" w:cs="Arial"/>
                <w:color w:val="000000"/>
                <w:sz w:val="20"/>
                <w:szCs w:val="20"/>
                <w:lang w:val="nl-NL"/>
              </w:rPr>
            </w:pPr>
            <w:r w:rsidRPr="00DD0F4F">
              <w:rPr>
                <w:rFonts w:ascii="Arial" w:eastAsia="Times New Roman" w:hAnsi="Arial" w:cs="Arial"/>
                <w:color w:val="000000"/>
                <w:sz w:val="20"/>
                <w:szCs w:val="20"/>
                <w:lang w:val="nl-NL"/>
              </w:rPr>
              <w:t xml:space="preserve">Op zich zou uit de </w:t>
            </w:r>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r w:rsidRPr="00DD0F4F">
              <w:rPr>
                <w:rFonts w:ascii="Arial" w:eastAsia="Times New Roman" w:hAnsi="Arial" w:cs="Arial"/>
                <w:color w:val="000000"/>
                <w:sz w:val="20"/>
                <w:szCs w:val="20"/>
                <w:lang w:val="nl-NL"/>
              </w:rPr>
              <w:t xml:space="preserve">datum (van de </w:t>
            </w:r>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r w:rsidRPr="00DD0F4F">
              <w:rPr>
                <w:rFonts w:ascii="Arial" w:eastAsia="Times New Roman" w:hAnsi="Arial" w:cs="Arial"/>
                <w:color w:val="000000"/>
                <w:sz w:val="20"/>
                <w:szCs w:val="20"/>
                <w:lang w:val="nl-NL"/>
              </w:rPr>
              <w:t>en bij de zaak) en de statusdatum afgeleid kunnen worden welke zaak</w:t>
            </w:r>
            <w:r w:rsidRPr="00DD0F4F">
              <w:rPr>
                <w:rFonts w:ascii="Arial" w:eastAsia="Times New Roman" w:hAnsi="Arial" w:cs="Arial"/>
                <w:color w:val="610E6A"/>
                <w:sz w:val="20"/>
                <w:szCs w:val="20"/>
                <w:lang w:val="nl-NL"/>
              </w:rPr>
              <w:t>informatieobject</w:t>
            </w:r>
            <w:r w:rsidRPr="00DD0F4F">
              <w:rPr>
                <w:rFonts w:ascii="Arial" w:eastAsia="Times New Roman" w:hAnsi="Arial" w:cs="Arial"/>
                <w:color w:val="000000"/>
                <w:sz w:val="20"/>
                <w:szCs w:val="20"/>
                <w:lang w:val="nl-NL"/>
              </w:rPr>
              <w:t xml:space="preserve">en een rol gespeeld hebben ten aanzien van een status. Evenwel, njet in alle gevallen gaat dit op. Zo kunnen er </w:t>
            </w:r>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r w:rsidRPr="00DD0F4F">
              <w:rPr>
                <w:rFonts w:ascii="Arial" w:eastAsia="Times New Roman" w:hAnsi="Arial" w:cs="Arial"/>
                <w:color w:val="000000"/>
                <w:sz w:val="20"/>
                <w:szCs w:val="20"/>
                <w:lang w:val="nl-NL"/>
              </w:rPr>
              <w:t xml:space="preserve">en zijn die weliswaar voor de statusdatum gecreeerd zijn maar geen rol hebben gespeeld bij het bereiken van die status. En over het bereikt hebben van de status kan gecommuniceerd zijn waarbij de desbetreffende </w:t>
            </w:r>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r w:rsidRPr="00DD0F4F">
              <w:rPr>
                <w:rFonts w:ascii="Arial" w:eastAsia="Times New Roman" w:hAnsi="Arial" w:cs="Arial"/>
                <w:color w:val="000000"/>
                <w:sz w:val="20"/>
                <w:szCs w:val="20"/>
                <w:lang w:val="nl-NL"/>
              </w:rPr>
              <w:t>en een creatiedatum hebben na de statusdatum. Deze relatiesoort biedt zaakbehandelende organisaties de mogelijkheid desgewenst dergelijke zaak</w:t>
            </w:r>
            <w:r w:rsidR="005D1B2A" w:rsidRPr="00DD0F4F">
              <w:rPr>
                <w:rFonts w:ascii="Arial" w:eastAsia="Times New Roman" w:hAnsi="Arial" w:cs="Arial"/>
                <w:color w:val="610E6A"/>
                <w:sz w:val="20"/>
                <w:szCs w:val="20"/>
                <w:lang w:val="nl-NL"/>
              </w:rPr>
              <w:t>informatie</w:t>
            </w:r>
            <w:r w:rsidRPr="00DD0F4F">
              <w:rPr>
                <w:rFonts w:ascii="Arial" w:eastAsia="Times New Roman" w:hAnsi="Arial" w:cs="Arial"/>
                <w:color w:val="610E6A"/>
                <w:sz w:val="20"/>
                <w:szCs w:val="20"/>
                <w:lang w:val="nl-NL"/>
              </w:rPr>
              <w:t>object</w:t>
            </w:r>
            <w:r w:rsidRPr="00DD0F4F">
              <w:rPr>
                <w:rFonts w:ascii="Arial" w:eastAsia="Times New Roman" w:hAnsi="Arial" w:cs="Arial"/>
                <w:color w:val="000000"/>
                <w:sz w:val="20"/>
                <w:szCs w:val="20"/>
                <w:lang w:val="nl-NL"/>
              </w:rPr>
              <w:t>en te relateren aan een bereikte status.</w:t>
            </w:r>
          </w:p>
        </w:tc>
      </w:tr>
      <w:tr w:rsidR="002517B3" w:rsidRPr="005E066D" w:rsidTr="002517B3">
        <w:tc>
          <w:tcPr>
            <w:tcW w:w="369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c>
          <w:tcPr>
            <w:tcW w:w="5670" w:type="dxa"/>
            <w:tcBorders>
              <w:top w:val="nil"/>
              <w:left w:val="nil"/>
              <w:bottom w:val="nil"/>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
                <w:bCs/>
                <w:color w:val="000000"/>
                <w:sz w:val="20"/>
                <w:szCs w:val="20"/>
                <w:lang w:val="nl-NL"/>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gebeurtenis</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5E066D" w:rsidTr="00AB019F">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relatiesoort</w:t>
            </w:r>
          </w:p>
        </w:tc>
        <w:tc>
          <w:tcPr>
            <w:tcW w:w="5670" w:type="dxa"/>
            <w:tcBorders>
              <w:top w:val="nil"/>
              <w:left w:val="nil"/>
              <w:bottom w:val="single" w:sz="4" w:space="0" w:color="auto"/>
              <w:right w:val="nil"/>
            </w:tcBorders>
          </w:tcPr>
          <w:p w:rsidR="002517B3" w:rsidRPr="00DD0F4F" w:rsidRDefault="002517B3" w:rsidP="00B7296C">
            <w:pPr>
              <w:autoSpaceDE w:val="0"/>
              <w:autoSpaceDN w:val="0"/>
              <w:adjustRightInd w:val="0"/>
              <w:spacing w:after="0" w:line="240" w:lineRule="auto"/>
              <w:rPr>
                <w:rFonts w:ascii="Arial" w:eastAsia="Times New Roman" w:hAnsi="Arial" w:cs="Arial"/>
                <w:bCs/>
                <w:color w:val="000000"/>
                <w:sz w:val="20"/>
                <w:szCs w:val="20"/>
                <w:lang w:val="nl-NL"/>
              </w:rPr>
            </w:pPr>
            <w:r w:rsidRPr="00DD0F4F">
              <w:rPr>
                <w:rFonts w:ascii="Arial" w:eastAsia="Times New Roman" w:hAnsi="Arial" w:cs="Arial"/>
                <w:bCs/>
                <w:color w:val="000000"/>
                <w:sz w:val="20"/>
                <w:szCs w:val="20"/>
                <w:lang w:val="nl-NL"/>
              </w:rPr>
              <w:t>Alleen die status kan gerelateerd zijn die gerelateerd is aan de desbetreffende zaak.</w:t>
            </w:r>
          </w:p>
        </w:tc>
      </w:tr>
    </w:tbl>
    <w:p w:rsidR="002517B3" w:rsidRPr="00DD0F4F" w:rsidRDefault="002517B3" w:rsidP="00A02BEA">
      <w:pPr>
        <w:rPr>
          <w:lang w:val="nl-NL"/>
        </w:rPr>
      </w:pPr>
    </w:p>
    <w:p w:rsidR="00E555FF" w:rsidRDefault="00F1179F" w:rsidP="006038B0">
      <w:pPr>
        <w:pStyle w:val="Kop1"/>
        <w:pageBreakBefore/>
        <w:ind w:left="431" w:hanging="431"/>
      </w:pPr>
      <w:bookmarkStart w:id="2915" w:name="_Toc398014040"/>
      <w:bookmarkStart w:id="2916" w:name="_Toc404294047"/>
      <w:r>
        <w:lastRenderedPageBreak/>
        <w:t xml:space="preserve">Niet gehonoreerde </w:t>
      </w:r>
      <w:r w:rsidR="00785ED1">
        <w:t>verzoek</w:t>
      </w:r>
      <w:r>
        <w:t>en</w:t>
      </w:r>
      <w:bookmarkEnd w:id="2915"/>
      <w:bookmarkEnd w:id="2916"/>
    </w:p>
    <w:p w:rsidR="00F1179F" w:rsidRPr="00DD0F4F" w:rsidRDefault="00F1179F" w:rsidP="00F1179F">
      <w:pPr>
        <w:rPr>
          <w:lang w:val="nl-NL"/>
        </w:rPr>
      </w:pPr>
      <w:r w:rsidRPr="00DD0F4F">
        <w:rPr>
          <w:lang w:val="nl-NL"/>
        </w:rPr>
        <w:t>In dit hoofdstuk vermelden we de v</w:t>
      </w:r>
      <w:r w:rsidR="00785ED1" w:rsidRPr="00DD0F4F">
        <w:rPr>
          <w:lang w:val="nl-NL"/>
        </w:rPr>
        <w:t>erzoek</w:t>
      </w:r>
      <w:r w:rsidRPr="00DD0F4F">
        <w:rPr>
          <w:lang w:val="nl-NL"/>
        </w:rPr>
        <w:t xml:space="preserve">en </w:t>
      </w:r>
      <w:r w:rsidR="00785ED1" w:rsidRPr="00DD0F4F">
        <w:rPr>
          <w:lang w:val="nl-NL"/>
        </w:rPr>
        <w:t>tot</w:t>
      </w:r>
      <w:r w:rsidRPr="00DD0F4F">
        <w:rPr>
          <w:lang w:val="nl-NL"/>
        </w:rPr>
        <w:t xml:space="preserve"> aanpassing van het RGBZ die bediscussieerd zijn maar niet hebben geleid tot wijziging van het RGBZ.</w:t>
      </w:r>
    </w:p>
    <w:p w:rsidR="00372AFB" w:rsidRPr="00DD0F4F" w:rsidRDefault="00372AFB"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Omzetting van</w:t>
      </w:r>
      <w:r w:rsidR="00C34301" w:rsidRPr="00DD0F4F">
        <w:rPr>
          <w:rFonts w:asciiTheme="majorHAnsi" w:hAnsiTheme="majorHAnsi"/>
          <w:b/>
          <w:color w:val="E36C0A" w:themeColor="accent6" w:themeShade="BF"/>
          <w:lang w:val="nl-NL"/>
        </w:rPr>
        <w:t xml:space="preserve"> gegevensobject naar informatie</w:t>
      </w:r>
      <w:r w:rsidRPr="00DD0F4F">
        <w:rPr>
          <w:rFonts w:asciiTheme="majorHAnsi" w:hAnsiTheme="majorHAnsi"/>
          <w:b/>
          <w:color w:val="E36C0A" w:themeColor="accent6" w:themeShade="BF"/>
          <w:lang w:val="nl-NL"/>
        </w:rPr>
        <w:t>object</w:t>
      </w:r>
    </w:p>
    <w:p w:rsidR="00372AFB" w:rsidRPr="00DD0F4F" w:rsidRDefault="00575941" w:rsidP="00F1179F">
      <w:pPr>
        <w:rPr>
          <w:lang w:val="nl-NL"/>
        </w:rPr>
      </w:pPr>
      <w:r w:rsidRPr="00DD0F4F">
        <w:rPr>
          <w:lang w:val="nl-NL"/>
        </w:rPr>
        <w:t xml:space="preserve">Een onderdeel van het archiveringsproces is het transformeren van gegevensobjecten naar </w:t>
      </w:r>
      <w:r w:rsidR="00D73EFE" w:rsidRPr="00DD0F4F">
        <w:rPr>
          <w:lang w:val="nl-NL"/>
        </w:rPr>
        <w:t>informatieobject</w:t>
      </w:r>
      <w:r w:rsidRPr="00DD0F4F">
        <w:rPr>
          <w:lang w:val="nl-NL"/>
        </w:rPr>
        <w:t>en teneinde die om te kunnen zetten naar duurzaam te bewaren informatie-elementen (zie de Baseline Informatiehuishouding voor een uitleg van deze terminologie). Bijvoorbeeld dat bij afsluiting van een zaak ter archivering van die zaak alle zaakgegevens, zoals betrokkenen, zaakobjecten en successievelijke statussen, opgemaakt (t.b.v. leesbaarheid) en vastgelegd worden in een pdf/A-document. Afgevraagd is of die transformatie aanpassing of uitbreiding van het RGBZ noodzakelijk maakt.</w:t>
      </w:r>
    </w:p>
    <w:p w:rsidR="00575941" w:rsidRPr="00DD0F4F" w:rsidRDefault="00575941" w:rsidP="00F1179F">
      <w:pPr>
        <w:rPr>
          <w:lang w:val="nl-NL"/>
        </w:rPr>
      </w:pPr>
      <w:r w:rsidRPr="00DD0F4F">
        <w:rPr>
          <w:lang w:val="nl-NL"/>
        </w:rPr>
        <w:t xml:space="preserve">Geoordeeld is dat bedoelde transformatie niet relevant is voor het RGBZ. Het gemaakte informatieobject wordt gerelateerd aan de betreffende zaak. In de </w:t>
      </w:r>
      <w:r w:rsidR="000A21C0" w:rsidRPr="00DD0F4F">
        <w:rPr>
          <w:lang w:val="nl-NL"/>
        </w:rPr>
        <w:t>Omschrijving</w:t>
      </w:r>
      <w:r w:rsidRPr="00DD0F4F">
        <w:rPr>
          <w:lang w:val="nl-NL"/>
        </w:rPr>
        <w:t xml:space="preserve"> en Titel van het </w:t>
      </w:r>
      <w:r w:rsidR="00D73EFE" w:rsidRPr="00DD0F4F">
        <w:rPr>
          <w:lang w:val="nl-NL"/>
        </w:rPr>
        <w:t>informatieobject</w:t>
      </w:r>
      <w:r w:rsidRPr="00DD0F4F">
        <w:rPr>
          <w:lang w:val="nl-NL"/>
        </w:rPr>
        <w:t xml:space="preserve"> kan voldoende aang</w:t>
      </w:r>
      <w:r w:rsidR="000A21C0" w:rsidRPr="00DD0F4F">
        <w:rPr>
          <w:lang w:val="nl-NL"/>
        </w:rPr>
        <w:t>e</w:t>
      </w:r>
      <w:r w:rsidRPr="00DD0F4F">
        <w:rPr>
          <w:lang w:val="nl-NL"/>
        </w:rPr>
        <w:t>duid worden dat het om een getransformeerd gegevensobject gaat</w:t>
      </w:r>
      <w:r w:rsidR="000A21C0" w:rsidRPr="00DD0F4F">
        <w:rPr>
          <w:lang w:val="nl-NL"/>
        </w:rPr>
        <w:t xml:space="preserve"> (bijvoorbeeld 'Verslag zaakkenmerken (d.m.v. transformatie)' of 'Getransformeerd gegevensobject' respectievelijk 'Kenmerken behandeling zaak 123456789 betreffende het ....’).</w:t>
      </w:r>
    </w:p>
    <w:p w:rsidR="00F1179F" w:rsidRPr="00DD0F4F" w:rsidRDefault="00F1179F"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Meer typen OBJECT (via de ZAAKOBJECT-relatie)</w:t>
      </w:r>
    </w:p>
    <w:p w:rsidR="00A651AF" w:rsidRPr="00DD0F4F" w:rsidRDefault="00A651AF" w:rsidP="00A651AF">
      <w:pPr>
        <w:rPr>
          <w:lang w:val="nl-NL"/>
        </w:rPr>
      </w:pPr>
      <w:r w:rsidRPr="00DD0F4F">
        <w:rPr>
          <w:lang w:val="nl-NL"/>
        </w:rPr>
        <w:t xml:space="preserve">Als subtypen van OBJECT (de objecten waarop de zaak betrekking heeft) zijn nu gespecificeerd alle objecttypen uit het RSGB en RGBZ. Dus bijvoorbeeld NATUURLIJK PERSOON (bij de zaak betreffende bijvoorbeeld het aangaan van een huwelijk), PAND (bij de zaak betreffende bijvoorbeeld het behandelen van een aanvraag voor een omgevingsvergunning) en BESLUIT (bij een zaak betreffende bijvoorbeeld het behandelen van een bezwaar tegen een eerder genomen besluit).  Vanuit de praktijk kwam de vraag of er meer subtypen expliciet onderscheiden kunnen worden. Bijvoorbeeld het HANDHAVINGSOBJECT (milieu-inrichting e.d.). De vraag in het algemeen is hoe het RGBZ dienstbaar is aan verticale sectormodellen, zodanig dat zaken ook aan andere dan basisregistratieobjecten gerelateerd kunnen worden. </w:t>
      </w:r>
    </w:p>
    <w:p w:rsidR="00A651AF" w:rsidRPr="00DD0F4F" w:rsidRDefault="00A651AF" w:rsidP="00A651AF">
      <w:pPr>
        <w:rPr>
          <w:lang w:val="nl-NL"/>
        </w:rPr>
      </w:pPr>
      <w:r w:rsidRPr="00DD0F4F">
        <w:rPr>
          <w:lang w:val="nl-NL"/>
        </w:rPr>
        <w:t xml:space="preserve">Andere dan de nu onderkende soorten zaakobjecten zijn nu gemodelleerd met het groepattribuut 'Ander zaakobject' bij ZAAK.  De zaak heeft dan betrekking op een ruimtelijk object dat in enige registratie beheerd wordt maar geen basisregistratieobject is (het Handhavingsobject waar een inspectie wordt uitgevoerd als Toezichtzaak; een bezwaar tegen een bestemmingsplan). Het alternatief zou zijn dit object te modelleren als subtype van OBJECT dat via de ZAAKOBJECT-relatie gerelateerd is aan ZAAK. Er zijn een aantal  redenen dat er voor gekozen is om dit met Ander_zaakobject te (blijven) modelleren. </w:t>
      </w:r>
      <w:r w:rsidRPr="00DD0F4F">
        <w:rPr>
          <w:lang w:val="nl-NL"/>
        </w:rPr>
        <w:br/>
        <w:t xml:space="preserve">De eerste reden is dat het alternatief veronderstelt dat er een goed beheerde registratie is van dat andere zaakobject. Stabiliteit van dat object is vereist. Daaraan worden immers diverse zaken gekoppeld. Dan moet wel gegarandeerd zijn dat het object bestaat en dat het telkens om hetzelfde object gaat. </w:t>
      </w:r>
      <w:r w:rsidRPr="00DD0F4F">
        <w:rPr>
          <w:lang w:val="nl-NL"/>
        </w:rPr>
        <w:br/>
        <w:t xml:space="preserve">De tweede reden is dat het alternatief veronderstelt dat het andere zaakobject binnen de zaakinformatievoorziening bestaat en gekoppeld kan worden. Vergelijk dit met een basisregistratieobject. Dat is of binnen de zaakinformatievoorziening aanwezig dan wel kan dit m.b.v. </w:t>
      </w:r>
      <w:r w:rsidRPr="00DD0F4F">
        <w:rPr>
          <w:lang w:val="nl-NL"/>
        </w:rPr>
        <w:lastRenderedPageBreak/>
        <w:t xml:space="preserve">een service gekoppeld worden. Zo’n service moet er dan zijn d.w.z. er moet een sectormodel zijn waarin die service voorkomt (i.c. StUF-BG). </w:t>
      </w:r>
      <w:r w:rsidRPr="00DD0F4F">
        <w:rPr>
          <w:lang w:val="nl-NL"/>
        </w:rPr>
        <w:br/>
        <w:t>De derde reden is dat het alternatief vereist dat het andere zaakobject onderhouden moet kunnen worden. Gegevens kunnen wijzigen, zoals de geometrie, en het object kan vervallen. Dat betekent dat er mutatieservices moeten zijn in één of ander sectormodel.</w:t>
      </w:r>
    </w:p>
    <w:p w:rsidR="00A41767" w:rsidRPr="00DD0F4F" w:rsidRDefault="00A41767"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Resultaattypen per zaaktype</w:t>
      </w:r>
    </w:p>
    <w:p w:rsidR="00AC53DD" w:rsidRPr="00DD0F4F" w:rsidRDefault="00AC53DD" w:rsidP="00AC53DD">
      <w:pPr>
        <w:rPr>
          <w:lang w:val="nl-NL"/>
        </w:rPr>
      </w:pPr>
      <w:r w:rsidRPr="00DD0F4F">
        <w:rPr>
          <w:lang w:val="nl-NL"/>
        </w:rPr>
        <w:t>Een onderdeel van de ZTC 2.0 zijn de zogenaamde 'resultaattypen': de mogelijke uitkomsten van een zaak van een bepaald type (bijvoorbeeld Verleend, Toegekend, Afgewezen, Verwerkt, Ten uitvoer gelegd, Gegrond, Ongegrond, Geweigerd, Ingetrokken) met per resultaat (van een zaak van dat zaaktype) gegevens voor het bepalen van de datum waarop het zaakdossier vernietigd kan worden (bewaartermijn, startdatum bewaartermijn e.d.). In het RGBZ is bij ZAAK wel opgenomen het attribuut 'Datum vernietiging dossier' maar niet de resultaattype-gegevens (bij ZAAKTYPE) die telkens voor een individuele zaak leiden tot die vernietigingsdatum.</w:t>
      </w:r>
      <w:r w:rsidRPr="00DD0F4F">
        <w:rPr>
          <w:lang w:val="nl-NL"/>
        </w:rPr>
        <w:br/>
        <w:t>De argumentatie om resultaattypen niet op te nemen was destijds: "In de diverse zakensystemen worden bij de ‘type-objecttypen’ (zaaktype, resultaattype, etc.) diverse attributen opgenomen. We hebben besloten bij deze objecttypen alleen die  attributen te modelleren die van belang zijn om betrokkenen bij een zaak juist en volledig te kunnen informeren. Attributen die benodigd zijn voor het sturen van de behandeling van een zaak modelleren we niet omdat we alleen geïnteresseerd zijn in de uitkomsten van die sturing. Dit heeft er toe geleid dat de objecttypen RESULTAATTYPE ... vervallen zijn."</w:t>
      </w:r>
    </w:p>
    <w:p w:rsidR="00AC53DD" w:rsidRPr="00DD0F4F" w:rsidRDefault="00AC53DD" w:rsidP="00AC53DD">
      <w:pPr>
        <w:rPr>
          <w:lang w:val="nl-NL"/>
        </w:rPr>
      </w:pPr>
      <w:r w:rsidRPr="00DD0F4F">
        <w:rPr>
          <w:lang w:val="nl-NL"/>
        </w:rPr>
        <w:t xml:space="preserve"> De keuze om alleen datgene te modelleren dat van belang is om betrokkenen bij een zaak juist te kunnen informeren (en dus alleen gegevens die we willen uitwisselen) staat wat mij betreft niet ter discussie. Wel wordt  de vraag gesteld of het inderdaad zo is dat resultaattypegevens niet uitgewisseld worden en (dus) alleen maar gebruikt worden door de applicatie ter sturing van de behandelaar.</w:t>
      </w:r>
    </w:p>
    <w:p w:rsidR="00AC53DD" w:rsidRPr="00DD0F4F" w:rsidRDefault="00AC53DD" w:rsidP="00AC53DD">
      <w:pPr>
        <w:rPr>
          <w:lang w:val="nl-NL"/>
        </w:rPr>
      </w:pPr>
      <w:r w:rsidRPr="00DD0F4F">
        <w:rPr>
          <w:lang w:val="nl-NL"/>
        </w:rPr>
        <w:t>In de hierover gevoerde discussie zijn geen nieuwe inzichten ontstaan dat er een behoefte zou zijn om ook resultaattype-gegevens operationeel uit te wisselen. Aanpassing van het RGBZ op dit punt is niet aan de orde. Resultaattype-gegevens blijven onderdeel van de ZTC (2.0). Uitwisseling van die gegevens om configuratie-instellingen te synchroniseren tussen bijvoorbeeld een zaaksysteem en een DMS is mogelijk m.b.v. ´StUF-ZTC´.</w:t>
      </w:r>
    </w:p>
    <w:p w:rsidR="005056D5" w:rsidRPr="00DD0F4F" w:rsidRDefault="005056D5"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Meer waardenlijsten voor type-aanduidingen</w:t>
      </w:r>
    </w:p>
    <w:p w:rsidR="005056D5" w:rsidRPr="00DD0F4F" w:rsidRDefault="005056D5" w:rsidP="005056D5">
      <w:pPr>
        <w:spacing w:after="0"/>
        <w:rPr>
          <w:lang w:val="nl-NL"/>
        </w:rPr>
      </w:pPr>
      <w:r w:rsidRPr="00DD0F4F">
        <w:rPr>
          <w:lang w:val="nl-NL"/>
        </w:rPr>
        <w:t>De behoefte is geuit om, vergelijkbaar met de generieke omschrijvingen van zaaktypen en documenttypen, ook voor statustypen, besluittypen en resultaattypen domeinwaarden te definiëren voor de generieke omschrijvingen. Als richtlijnen voor het omgaan met generieke omschrijvingen zijn genoemd:</w:t>
      </w:r>
    </w:p>
    <w:p w:rsidR="00594431" w:rsidRDefault="005056D5" w:rsidP="00594431">
      <w:pPr>
        <w:pStyle w:val="Lijstalinea"/>
        <w:numPr>
          <w:ilvl w:val="0"/>
          <w:numId w:val="4"/>
        </w:numPr>
        <w:spacing w:after="0"/>
        <w:ind w:left="425" w:hanging="357"/>
        <w:rPr>
          <w:lang w:val="nl-NL"/>
        </w:rPr>
      </w:pPr>
      <w:r w:rsidRPr="00DD0F4F">
        <w:rPr>
          <w:lang w:val="nl-NL"/>
        </w:rPr>
        <w:t>Het doel van een generieke omschrijving is om in de uitwisseling van informatie tussen verschillende applicaties of leveranciers een zelfde taal te kunnen spreken.</w:t>
      </w:r>
    </w:p>
    <w:p w:rsidR="00594431" w:rsidRDefault="005056D5" w:rsidP="00594431">
      <w:pPr>
        <w:pStyle w:val="Lijstalinea"/>
        <w:numPr>
          <w:ilvl w:val="0"/>
          <w:numId w:val="4"/>
        </w:numPr>
        <w:spacing w:after="0"/>
        <w:ind w:left="425" w:hanging="357"/>
        <w:rPr>
          <w:lang w:val="nl-NL"/>
        </w:rPr>
      </w:pPr>
      <w:r w:rsidRPr="00DD0F4F">
        <w:rPr>
          <w:lang w:val="nl-NL"/>
        </w:rPr>
        <w:t>Een gemeente kan voor iedere generieke omschrijving een gemeente specifieke omschrijving hanteren. Dit wordt ondersteund met het element 'omschrijving' (voorbeeld: statustype omschrijving).</w:t>
      </w:r>
    </w:p>
    <w:p w:rsidR="005056D5" w:rsidRPr="00DD0F4F" w:rsidRDefault="005056D5" w:rsidP="00A651AF">
      <w:pPr>
        <w:rPr>
          <w:lang w:val="nl-NL"/>
        </w:rPr>
      </w:pPr>
      <w:r w:rsidRPr="00DD0F4F">
        <w:rPr>
          <w:lang w:val="nl-NL"/>
        </w:rPr>
        <w:lastRenderedPageBreak/>
        <w:t>In de hierover gevoerde discussie blijkt de behoefte aan waardenlijsten onvoldoende aangetoond te kunnen worden en blijkt het niet doenlijk om (nu) waardenlijsten vast te stellen. Hiervan  zien we dan ook af. Wel is er een behoefte aan overzichten van ‘voorbeeld-waarden’ Dit valt evenwel buiten de scope van het RGBZ. Wellicht dat de zaaktypen die op basis van de ZTC 2.0 gespecificeerd gaan worden, hierin gaan voorzien.</w:t>
      </w:r>
    </w:p>
    <w:p w:rsidR="00042D72" w:rsidRPr="00DD0F4F" w:rsidRDefault="00042D72"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Bewaartermijn zaakdossier en document</w:t>
      </w:r>
    </w:p>
    <w:p w:rsidR="00042D72" w:rsidRPr="00DD0F4F" w:rsidRDefault="00042D72" w:rsidP="00042D72">
      <w:pPr>
        <w:rPr>
          <w:lang w:val="nl-NL"/>
        </w:rPr>
      </w:pPr>
      <w:r w:rsidRPr="00DD0F4F">
        <w:rPr>
          <w:lang w:val="nl-NL"/>
        </w:rPr>
        <w:t xml:space="preserve">Eén van de gegevens die bij een Zaak zijn onderkend, is de bewaartermijn van het bijbehorende dossier (de verzameling documenten). Deze bewaartermijn lijkt een afgeleide te zijn van de bewaartermijn van het langst te bewaren document bij die zaak. Het zou dan in eerste instantie een kenmerk zijn van het Document en niet van de Zaak. </w:t>
      </w:r>
    </w:p>
    <w:p w:rsidR="00042D72" w:rsidRPr="00DD0F4F" w:rsidRDefault="00042D72" w:rsidP="00232D48">
      <w:pPr>
        <w:rPr>
          <w:lang w:val="nl-NL"/>
        </w:rPr>
      </w:pPr>
      <w:r w:rsidRPr="00DD0F4F">
        <w:rPr>
          <w:lang w:val="nl-NL"/>
        </w:rPr>
        <w:t xml:space="preserve">Geoordeeld is dat het toch een zaakkenmerk blijft. In regelgeving is inderdaad bepaald welk  type document hoe lang bewaard moet blijven. Dat is evenwel niet alleen afhankelijk van het documentype zelf maar ook van de context waarin het document behandeld is. Zo hoeft een aanvraagformulier bij een afgewezen vergunningaanvraag minder lang bewaard te worden dan hetzelfde aanvraagformulier bij een verleende vergunning. Dat leidt dus tot een uitgebreide afleiding van de bewaartermijn. Daarbij speelt het resultaat van de behandeling een belangrijke rol. </w:t>
      </w:r>
      <w:r w:rsidRPr="00DD0F4F">
        <w:rPr>
          <w:lang w:val="nl-NL"/>
        </w:rPr>
        <w:br/>
      </w:r>
      <w:r w:rsidR="00650FA0" w:rsidRPr="00DD0F4F">
        <w:rPr>
          <w:lang w:val="nl-NL"/>
        </w:rPr>
        <w:t>Overigens hebben we wel in de mogelijkheid voorzien dat een individueel document in een zaakdossier een bewaartermijn kan hebben die afwijkt van de bewaartermijn van het zaakdossier als geheel</w:t>
      </w:r>
      <w:r w:rsidR="00232D48" w:rsidRPr="00DD0F4F">
        <w:rPr>
          <w:lang w:val="nl-NL"/>
        </w:rPr>
        <w:t xml:space="preserve"> (zie par. 2.</w:t>
      </w:r>
      <w:r w:rsidR="002D46B6" w:rsidRPr="00DD0F4F">
        <w:rPr>
          <w:lang w:val="nl-NL"/>
        </w:rPr>
        <w:t>5.</w:t>
      </w:r>
      <w:r w:rsidR="00232D48" w:rsidRPr="00DD0F4F">
        <w:rPr>
          <w:lang w:val="nl-NL"/>
        </w:rPr>
        <w:t>4).</w:t>
      </w:r>
      <w:r w:rsidRPr="00DD0F4F">
        <w:rPr>
          <w:lang w:val="nl-NL"/>
        </w:rPr>
        <w:t xml:space="preserve"> </w:t>
      </w:r>
    </w:p>
    <w:p w:rsidR="00A651AF" w:rsidRPr="00DD0F4F" w:rsidRDefault="0020184D" w:rsidP="00A651A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Opnemen zaaktype-specifieke kenmerken</w:t>
      </w:r>
    </w:p>
    <w:p w:rsidR="0020184D" w:rsidRPr="00DD0F4F" w:rsidRDefault="0020184D" w:rsidP="0020184D">
      <w:pPr>
        <w:rPr>
          <w:lang w:val="nl-NL"/>
        </w:rPr>
      </w:pPr>
      <w:r w:rsidRPr="00DD0F4F">
        <w:rPr>
          <w:lang w:val="nl-NL"/>
        </w:rPr>
        <w:t>Vanuit diverse kanten komt de roep om het mogelijk te maken om per zaaktype d.w.z. voor alle zaken van een zaaktype, inhoudelijk specifieke eigenschappen te kunnen uitwisselen en dus op te nemen in het RGBZ. Voorbeelden daarvan zijn het soort boom ('Eik') en de dikte van de boom ('30 cm') bij zaken van het type 'Behandelen aanvraag kapvergunning' en het soort evenement ('straatfeest') en datum van het evenement ('30 mei 2012') bij zaken van het type 'Behandelen aanvraag evenementenvergunning').</w:t>
      </w:r>
    </w:p>
    <w:p w:rsidR="0020184D" w:rsidRPr="00DD0F4F" w:rsidRDefault="0020184D" w:rsidP="0020184D">
      <w:pPr>
        <w:rPr>
          <w:lang w:val="nl-NL"/>
        </w:rPr>
      </w:pPr>
      <w:r w:rsidRPr="00DD0F4F">
        <w:rPr>
          <w:lang w:val="nl-NL"/>
        </w:rPr>
        <w:t xml:space="preserve"> Een dergelijke eigenschap kan omschreven worden als 'een relevant  inhoudelijk gegeven dat bij zaken van een zaaktype geregistreerd moet kunnen worden en geen standaard kenmerk is van een zaak'. Eigenschappen zijn dus specifiek voor zaken van een bepaald type. De ZTC 2.0 gaat mogelijkheden bieden om per zaaktype deze behoefte te kunnen specificeren.</w:t>
      </w:r>
    </w:p>
    <w:p w:rsidR="0020184D" w:rsidRPr="00DD0F4F" w:rsidRDefault="0020184D" w:rsidP="0020184D">
      <w:pPr>
        <w:rPr>
          <w:lang w:val="nl-NL"/>
        </w:rPr>
      </w:pPr>
      <w:r w:rsidRPr="00DD0F4F">
        <w:rPr>
          <w:lang w:val="nl-NL"/>
        </w:rPr>
        <w:t>Geoordeeld is dat dergelijke zaaktype-specifieke gegevens niet in het RGBZ opgenomen moeten worden. Het RGBZ is generiek, d.w.z. zaak- en zaaktype-onafhankelijk, en moet dat blijven aangezien dat de ‘scope’ van het RGBZ is. Bovendien, elk zaaktype-specifiek gegeven moet gespecificeerd worden. Het generiek modelleren van dergelijke gegevens in het RGBZ biedt hiervoor onvoldoende mogelijkheden. Voor het specifiek modelleren van dergelijke gegevens is het RGBZ niet bedoeld. Dat dient plaats te vinden in een desbetreffend sector-informatiemodel.</w:t>
      </w:r>
    </w:p>
    <w:p w:rsidR="0020184D" w:rsidRPr="00DD0F4F" w:rsidRDefault="0020184D" w:rsidP="0020184D">
      <w:pPr>
        <w:rPr>
          <w:lang w:val="nl-NL"/>
        </w:rPr>
      </w:pPr>
      <w:r w:rsidRPr="00DD0F4F">
        <w:rPr>
          <w:lang w:val="nl-NL"/>
        </w:rPr>
        <w:t xml:space="preserve">Wel onderkend wordt de behoefte aan uitwisseling van dergelijke gegevens in combinatie met generieke zaakgegevens. </w:t>
      </w:r>
      <w:r w:rsidR="00232D48" w:rsidRPr="00DD0F4F">
        <w:rPr>
          <w:lang w:val="nl-NL"/>
        </w:rPr>
        <w:t>D</w:t>
      </w:r>
      <w:r w:rsidRPr="00DD0F4F">
        <w:rPr>
          <w:lang w:val="nl-NL"/>
        </w:rPr>
        <w:t xml:space="preserve">e oplossing daarvoor </w:t>
      </w:r>
      <w:r w:rsidR="00232D48" w:rsidRPr="00DD0F4F">
        <w:rPr>
          <w:lang w:val="nl-NL"/>
        </w:rPr>
        <w:t>wordt geboden</w:t>
      </w:r>
      <w:r w:rsidRPr="00DD0F4F">
        <w:rPr>
          <w:lang w:val="nl-NL"/>
        </w:rPr>
        <w:t xml:space="preserve"> in StUF</w:t>
      </w:r>
      <w:r w:rsidR="00232D48" w:rsidRPr="00DD0F4F">
        <w:rPr>
          <w:lang w:val="nl-NL"/>
        </w:rPr>
        <w:t>-ZKN</w:t>
      </w:r>
      <w:r w:rsidRPr="00DD0F4F">
        <w:rPr>
          <w:lang w:val="nl-NL"/>
        </w:rPr>
        <w:t xml:space="preserve">, gebruik makend van </w:t>
      </w:r>
      <w:r w:rsidR="00232D48" w:rsidRPr="00DD0F4F">
        <w:rPr>
          <w:lang w:val="nl-NL"/>
        </w:rPr>
        <w:t>nieuwe functionaliteiten van de</w:t>
      </w:r>
      <w:r w:rsidRPr="00DD0F4F">
        <w:rPr>
          <w:lang w:val="nl-NL"/>
        </w:rPr>
        <w:t xml:space="preserve"> StUF-</w:t>
      </w:r>
      <w:r w:rsidR="00232D48" w:rsidRPr="00DD0F4F">
        <w:rPr>
          <w:lang w:val="nl-NL"/>
        </w:rPr>
        <w:t>onderlaag</w:t>
      </w:r>
      <w:r w:rsidRPr="00DD0F4F">
        <w:rPr>
          <w:lang w:val="nl-NL"/>
        </w:rPr>
        <w:t>.</w:t>
      </w:r>
      <w:r w:rsidR="00232D48" w:rsidRPr="00DD0F4F">
        <w:rPr>
          <w:lang w:val="nl-NL"/>
        </w:rPr>
        <w:t xml:space="preserve"> Om StUF-ZKN ook op dit punt aan te laten sluiten op </w:t>
      </w:r>
      <w:r w:rsidR="00232D48" w:rsidRPr="00DD0F4F">
        <w:rPr>
          <w:lang w:val="nl-NL"/>
        </w:rPr>
        <w:lastRenderedPageBreak/>
        <w:t>het RGBZ hebben we de zaaktypespecifieke eigenschappen als ‘container’ gemodelleerd in het RGBZ (zie par. 2.</w:t>
      </w:r>
      <w:r w:rsidR="002D46B6" w:rsidRPr="00DD0F4F">
        <w:rPr>
          <w:lang w:val="nl-NL"/>
        </w:rPr>
        <w:t>1</w:t>
      </w:r>
      <w:r w:rsidR="00003779" w:rsidRPr="00DD0F4F">
        <w:rPr>
          <w:lang w:val="nl-NL"/>
        </w:rPr>
        <w:t>4</w:t>
      </w:r>
      <w:r w:rsidR="00232D48" w:rsidRPr="00DD0F4F">
        <w:rPr>
          <w:lang w:val="nl-NL"/>
        </w:rPr>
        <w:t>.6).</w:t>
      </w:r>
      <w:r w:rsidRPr="00DD0F4F">
        <w:rPr>
          <w:lang w:val="nl-NL"/>
        </w:rPr>
        <w:t xml:space="preserve"> </w:t>
      </w:r>
    </w:p>
    <w:p w:rsidR="00054557" w:rsidRPr="00DD0F4F" w:rsidRDefault="00054557" w:rsidP="0020184D">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Checklisten en activiteiten</w:t>
      </w:r>
      <w:r w:rsidR="00F73CAD" w:rsidRPr="00DD0F4F">
        <w:rPr>
          <w:rFonts w:asciiTheme="majorHAnsi" w:hAnsiTheme="majorHAnsi"/>
          <w:b/>
          <w:color w:val="E36C0A" w:themeColor="accent6" w:themeShade="BF"/>
          <w:lang w:val="nl-NL"/>
        </w:rPr>
        <w:t xml:space="preserve"> opnemen</w:t>
      </w:r>
    </w:p>
    <w:p w:rsidR="00054557" w:rsidRPr="00DD0F4F" w:rsidRDefault="00401C6B" w:rsidP="0020184D">
      <w:pPr>
        <w:rPr>
          <w:lang w:val="nl-NL"/>
        </w:rPr>
      </w:pPr>
      <w:r w:rsidRPr="00DD0F4F">
        <w:rPr>
          <w:lang w:val="nl-NL"/>
        </w:rPr>
        <w:t>Veel zaaksystemen hebben de mogelijkheid stappen, activiteiten en/of taken uit te zetten onder een bepaald zaaktype, anderen werken met checklisten. Overwogen is om activiteiten en checklisten bij een zaak op te nemen in het RGBZ. Besloten is om hiervan af te zien. Het RGBZ richt zich op het uitwisselen van informatie waarmee vanuit het perspectief van de klant en van de organisatie als geheel de voortgang van de zaak gestuurd en gevolgd kan worden. Statussen zijn daarbij de mijlpalen om partijen te informeren. Het RGBZ is niet bedoeld  om  ‘het back-office’ te ondersteun</w:t>
      </w:r>
      <w:r w:rsidR="003C6417" w:rsidRPr="00DD0F4F">
        <w:rPr>
          <w:lang w:val="nl-NL"/>
        </w:rPr>
        <w:t>en</w:t>
      </w:r>
      <w:r w:rsidRPr="00DD0F4F">
        <w:rPr>
          <w:lang w:val="nl-NL"/>
        </w:rPr>
        <w:t xml:space="preserve"> om van een status naar een volgende status te komen (“het is geen workflow-systematiek”). Dergelijke ondersteuning kan in zaaksystemen geboden worden, informatie daarover wordt niet uitgewisseld want is vanuit de scope van het RGBZ niet relevant.   </w:t>
      </w:r>
    </w:p>
    <w:p w:rsidR="00F1179F" w:rsidRPr="00DD0F4F" w:rsidRDefault="00107D49" w:rsidP="00F1179F">
      <w:pPr>
        <w:rPr>
          <w:lang w:val="nl-NL"/>
        </w:rPr>
      </w:pPr>
      <w:r w:rsidRPr="00DD0F4F">
        <w:rPr>
          <w:lang w:val="nl-NL"/>
        </w:rPr>
        <w:t>Overigens gaat de ZTC wel ondersteuning bieden voor checklisten. Dit vindt plaats vanuit de optiek van besturing van zaakuitoefening. Juist op dit punt zit het verschil in scope tussen RGBZ en ZTC.</w:t>
      </w:r>
    </w:p>
    <w:p w:rsidR="00F73CAD" w:rsidRPr="00DD0F4F" w:rsidRDefault="00F73CAD" w:rsidP="00F1179F">
      <w:pPr>
        <w:rPr>
          <w:rFonts w:asciiTheme="majorHAnsi" w:hAnsiTheme="majorHAnsi"/>
          <w:b/>
          <w:color w:val="E36C0A" w:themeColor="accent6" w:themeShade="BF"/>
          <w:lang w:val="nl-NL"/>
        </w:rPr>
      </w:pPr>
      <w:r w:rsidRPr="00DD0F4F">
        <w:rPr>
          <w:rFonts w:asciiTheme="majorHAnsi" w:hAnsiTheme="majorHAnsi"/>
          <w:b/>
          <w:color w:val="E36C0A" w:themeColor="accent6" w:themeShade="BF"/>
          <w:lang w:val="nl-NL"/>
        </w:rPr>
        <w:t>Startdatum zaak optioneel</w:t>
      </w:r>
    </w:p>
    <w:p w:rsidR="00F73CAD" w:rsidRPr="00DD0F4F" w:rsidRDefault="009946C9" w:rsidP="00F73CAD">
      <w:pPr>
        <w:rPr>
          <w:lang w:val="nl-NL"/>
        </w:rPr>
      </w:pPr>
      <w:r w:rsidRPr="00DD0F4F">
        <w:rPr>
          <w:lang w:val="nl-NL"/>
        </w:rPr>
        <w:t xml:space="preserve">Het zaak-gegeven Startdatum moet voorzien zijn van een waarde. De </w:t>
      </w:r>
      <w:r w:rsidR="00F73CAD" w:rsidRPr="00DD0F4F">
        <w:rPr>
          <w:lang w:val="nl-NL"/>
        </w:rPr>
        <w:t xml:space="preserve">definitie </w:t>
      </w:r>
      <w:r w:rsidRPr="00DD0F4F">
        <w:rPr>
          <w:lang w:val="nl-NL"/>
        </w:rPr>
        <w:t>van de attribuutsoort is</w:t>
      </w:r>
      <w:r w:rsidR="00F73CAD" w:rsidRPr="00DD0F4F">
        <w:rPr>
          <w:lang w:val="nl-NL"/>
        </w:rPr>
        <w:t xml:space="preserve"> 'De datum waarop met de uitvoering van de zaak is gestart'.</w:t>
      </w:r>
      <w:r w:rsidRPr="00DD0F4F">
        <w:rPr>
          <w:lang w:val="nl-NL"/>
        </w:rPr>
        <w:t xml:space="preserve"> Als interpretatie van deze definitie wordt geponeerd dat “een </w:t>
      </w:r>
      <w:r w:rsidR="00F73CAD" w:rsidRPr="00DD0F4F">
        <w:rPr>
          <w:lang w:val="nl-NL"/>
        </w:rPr>
        <w:t>zaak ook kan bestaan zonder startdatum. De zaak kan al aanwezig zijn in het zakenmagazijn, zonder dat de uitvoering van de zaak al gestart is.</w:t>
      </w:r>
      <w:r w:rsidRPr="00DD0F4F">
        <w:rPr>
          <w:lang w:val="nl-NL"/>
        </w:rPr>
        <w:t xml:space="preserve">” Voorgesteld is </w:t>
      </w:r>
      <w:r w:rsidR="00F73CAD" w:rsidRPr="00DD0F4F">
        <w:rPr>
          <w:lang w:val="nl-NL"/>
        </w:rPr>
        <w:t xml:space="preserve">om </w:t>
      </w:r>
      <w:r w:rsidRPr="00DD0F4F">
        <w:rPr>
          <w:lang w:val="nl-NL"/>
        </w:rPr>
        <w:t>dit attribuutsoort</w:t>
      </w:r>
      <w:r w:rsidR="00F73CAD" w:rsidRPr="00DD0F4F">
        <w:rPr>
          <w:lang w:val="nl-NL"/>
        </w:rPr>
        <w:t xml:space="preserve"> als optioneel te definiëren. </w:t>
      </w:r>
      <w:r w:rsidRPr="00DD0F4F">
        <w:rPr>
          <w:lang w:val="nl-NL"/>
        </w:rPr>
        <w:t>Het zaak-gegeven R</w:t>
      </w:r>
      <w:r w:rsidR="00F73CAD" w:rsidRPr="00DD0F4F">
        <w:rPr>
          <w:lang w:val="nl-NL"/>
        </w:rPr>
        <w:t>egistratiedatum van de zaak blijft daarentegen wel verplicht.</w:t>
      </w:r>
    </w:p>
    <w:p w:rsidR="009946C9" w:rsidRPr="00DD0F4F" w:rsidRDefault="009946C9" w:rsidP="00F73CAD">
      <w:pPr>
        <w:rPr>
          <w:lang w:val="nl-NL"/>
        </w:rPr>
      </w:pPr>
      <w:r w:rsidRPr="00DD0F4F">
        <w:rPr>
          <w:lang w:val="nl-NL"/>
        </w:rPr>
        <w:t xml:space="preserve">Van dit voorstel is afgezien. Het RGBZ is gericht op het uitwisselen van gegevens van onderhanden zaken. Onder meer om te kunnen sturen op de voortgang van de behandeling van zaken en die voortgang te bewaken. Een onderhanden zaak moet gestart zijn en kent dus een startdatum. </w:t>
      </w:r>
      <w:r w:rsidR="00394E66" w:rsidRPr="00DD0F4F">
        <w:rPr>
          <w:lang w:val="nl-NL"/>
        </w:rPr>
        <w:t xml:space="preserve">Van </w:t>
      </w:r>
      <w:r w:rsidRPr="00DD0F4F">
        <w:rPr>
          <w:lang w:val="nl-NL"/>
        </w:rPr>
        <w:t xml:space="preserve"> zaken zonder startdatum valt de voortgang niet te bewaken. </w:t>
      </w:r>
    </w:p>
    <w:p w:rsidR="00394E66" w:rsidRPr="00DD0F4F" w:rsidRDefault="00394E66" w:rsidP="00F73CAD">
      <w:pPr>
        <w:rPr>
          <w:lang w:val="nl-NL"/>
        </w:rPr>
      </w:pPr>
      <w:r w:rsidRPr="00DD0F4F">
        <w:rPr>
          <w:lang w:val="nl-NL"/>
        </w:rPr>
        <w:t xml:space="preserve">Het staat partijen vrij om in hun zaaksysteem of andere registraties zaken zonder startdatum te registreren mits informatie hierover niet op basis van het RGBZ cq. met StUF-Zkn uitgewisseld wordt. </w:t>
      </w:r>
    </w:p>
    <w:p w:rsidR="00F1179F" w:rsidRPr="00DD0F4F" w:rsidRDefault="00F1179F" w:rsidP="00F1179F">
      <w:pPr>
        <w:rPr>
          <w:lang w:val="nl-NL"/>
        </w:rPr>
      </w:pPr>
    </w:p>
    <w:p w:rsidR="00964A60" w:rsidRPr="00DD0F4F" w:rsidRDefault="00964A60">
      <w:pPr>
        <w:rPr>
          <w:lang w:val="nl-NL"/>
        </w:rPr>
      </w:pPr>
      <w:r w:rsidRPr="00DD0F4F">
        <w:rPr>
          <w:lang w:val="nl-NL"/>
        </w:rPr>
        <w:br w:type="page"/>
      </w:r>
    </w:p>
    <w:p w:rsidR="00964A60" w:rsidRDefault="00964A60" w:rsidP="00964A60">
      <w:pPr>
        <w:pStyle w:val="Kop1"/>
        <w:numPr>
          <w:ilvl w:val="0"/>
          <w:numId w:val="0"/>
        </w:numPr>
      </w:pPr>
      <w:bookmarkStart w:id="2917" w:name="_Toc398014041"/>
      <w:bookmarkStart w:id="2918" w:name="_Toc404294048"/>
      <w:r>
        <w:lastRenderedPageBreak/>
        <w:t>Bijlage 1: Leden werkgroep doorontwikkeling RGBZ</w:t>
      </w:r>
      <w:bookmarkEnd w:id="2917"/>
      <w:bookmarkEnd w:id="2918"/>
    </w:p>
    <w:p w:rsidR="00A27770" w:rsidRDefault="00E57BE8" w:rsidP="00E57BE8">
      <w:pPr>
        <w:spacing w:before="120" w:after="0"/>
      </w:pPr>
      <w:ins w:id="2919" w:author="Arjan" w:date="2014-11-21T12:54:00Z">
        <w:r>
          <w:t>Het wijzigingsvoorstel is voor het merendeel opgesteld onder begeleiding van de Werkgroep doorontwikkeling RGBZ met de volgende leden:</w:t>
        </w:r>
      </w:ins>
    </w:p>
    <w:p w:rsidR="00594431" w:rsidRDefault="00A27770" w:rsidP="00594431">
      <w:pPr>
        <w:pStyle w:val="Lijstalinea"/>
        <w:numPr>
          <w:ilvl w:val="0"/>
          <w:numId w:val="10"/>
        </w:numPr>
      </w:pPr>
      <w:r>
        <w:t>Rindert Dijkstra</w:t>
      </w:r>
      <w:r>
        <w:tab/>
        <w:t>(Gemeente Apeldoorn)</w:t>
      </w:r>
    </w:p>
    <w:p w:rsidR="00594431" w:rsidRDefault="00A27770" w:rsidP="00594431">
      <w:pPr>
        <w:pStyle w:val="Lijstalinea"/>
        <w:numPr>
          <w:ilvl w:val="0"/>
          <w:numId w:val="10"/>
        </w:numPr>
        <w:rPr>
          <w:lang w:val="nl-NL"/>
        </w:rPr>
      </w:pPr>
      <w:r w:rsidRPr="00DD0F4F">
        <w:rPr>
          <w:lang w:val="nl-NL"/>
        </w:rPr>
        <w:t>Brenda de Graaf (Gemeente Den Haag)</w:t>
      </w:r>
    </w:p>
    <w:p w:rsidR="00594431" w:rsidRDefault="00A27770" w:rsidP="00594431">
      <w:pPr>
        <w:pStyle w:val="Lijstalinea"/>
        <w:numPr>
          <w:ilvl w:val="0"/>
          <w:numId w:val="10"/>
        </w:numPr>
        <w:rPr>
          <w:lang w:val="nl-NL"/>
        </w:rPr>
      </w:pPr>
      <w:r w:rsidRPr="00DD0F4F">
        <w:rPr>
          <w:lang w:val="nl-NL"/>
        </w:rPr>
        <w:t>Alexander van Holstein (Gemeente Tilburg)</w:t>
      </w:r>
    </w:p>
    <w:p w:rsidR="00594431" w:rsidRDefault="00A27770" w:rsidP="00594431">
      <w:pPr>
        <w:pStyle w:val="Lijstalinea"/>
        <w:numPr>
          <w:ilvl w:val="0"/>
          <w:numId w:val="10"/>
        </w:numPr>
      </w:pPr>
      <w:r>
        <w:t>Adri Paap (Gemeente Woerden)</w:t>
      </w:r>
    </w:p>
    <w:p w:rsidR="00594431" w:rsidRDefault="00A27770" w:rsidP="00594431">
      <w:pPr>
        <w:pStyle w:val="Lijstalinea"/>
        <w:numPr>
          <w:ilvl w:val="0"/>
          <w:numId w:val="10"/>
        </w:numPr>
      </w:pPr>
      <w:r>
        <w:t>Annemiek Droogh (Waarderingskamer)</w:t>
      </w:r>
    </w:p>
    <w:p w:rsidR="00594431" w:rsidRDefault="00A27770" w:rsidP="00594431">
      <w:pPr>
        <w:pStyle w:val="Lijstalinea"/>
        <w:numPr>
          <w:ilvl w:val="0"/>
          <w:numId w:val="10"/>
        </w:numPr>
      </w:pPr>
      <w:r>
        <w:t>Roel de Bruin (Centric)</w:t>
      </w:r>
    </w:p>
    <w:p w:rsidR="00594431" w:rsidRDefault="00A27770" w:rsidP="00594431">
      <w:pPr>
        <w:pStyle w:val="Lijstalinea"/>
        <w:numPr>
          <w:ilvl w:val="0"/>
          <w:numId w:val="10"/>
        </w:numPr>
      </w:pPr>
      <w:r>
        <w:t>Theo Raets (Circle)</w:t>
      </w:r>
    </w:p>
    <w:p w:rsidR="00594431" w:rsidRDefault="00A27770" w:rsidP="00594431">
      <w:pPr>
        <w:pStyle w:val="Lijstalinea"/>
        <w:numPr>
          <w:ilvl w:val="0"/>
          <w:numId w:val="10"/>
        </w:numPr>
      </w:pPr>
      <w:r>
        <w:t>Jurgen Aarden (Gouw IT)</w:t>
      </w:r>
    </w:p>
    <w:p w:rsidR="00594431" w:rsidRDefault="00A27770" w:rsidP="00594431">
      <w:pPr>
        <w:pStyle w:val="Lijstalinea"/>
        <w:numPr>
          <w:ilvl w:val="0"/>
          <w:numId w:val="10"/>
        </w:numPr>
      </w:pPr>
      <w:r>
        <w:t>Robert Parhonyi (InterAccess)</w:t>
      </w:r>
    </w:p>
    <w:p w:rsidR="00594431" w:rsidRDefault="00A27770" w:rsidP="00594431">
      <w:pPr>
        <w:pStyle w:val="Lijstalinea"/>
        <w:numPr>
          <w:ilvl w:val="0"/>
          <w:numId w:val="10"/>
        </w:numPr>
      </w:pPr>
      <w:r>
        <w:t>Dennis de Wit (PinkRoccade)</w:t>
      </w:r>
    </w:p>
    <w:p w:rsidR="00594431" w:rsidRDefault="00A27770" w:rsidP="00594431">
      <w:pPr>
        <w:pStyle w:val="Lijstalinea"/>
        <w:numPr>
          <w:ilvl w:val="0"/>
          <w:numId w:val="10"/>
        </w:numPr>
      </w:pPr>
      <w:r>
        <w:t>Bastiaan Ligt (RoXit)</w:t>
      </w:r>
    </w:p>
    <w:p w:rsidR="00594431" w:rsidRDefault="00A27770" w:rsidP="00594431">
      <w:pPr>
        <w:pStyle w:val="Lijstalinea"/>
        <w:numPr>
          <w:ilvl w:val="0"/>
          <w:numId w:val="10"/>
        </w:numPr>
      </w:pPr>
      <w:r>
        <w:t>Ellen Debats (KING)</w:t>
      </w:r>
    </w:p>
    <w:p w:rsidR="00594431" w:rsidRDefault="00A27770" w:rsidP="00594431">
      <w:pPr>
        <w:pStyle w:val="Lijstalinea"/>
        <w:numPr>
          <w:ilvl w:val="0"/>
          <w:numId w:val="10"/>
        </w:numPr>
      </w:pPr>
      <w:r>
        <w:t xml:space="preserve">Arjan Kloosterboer (KING; redacteur) </w:t>
      </w:r>
    </w:p>
    <w:p w:rsidR="00E57BE8" w:rsidRDefault="00E57BE8" w:rsidP="00E57BE8">
      <w:pPr>
        <w:spacing w:before="120" w:after="0"/>
        <w:rPr>
          <w:ins w:id="2920" w:author="Arjan" w:date="2014-11-21T12:55:00Z"/>
          <w:lang w:val="nl-NL"/>
        </w:rPr>
      </w:pPr>
      <w:ins w:id="2921" w:author="Arjan" w:date="2014-11-21T12:55:00Z">
        <w:r>
          <w:rPr>
            <w:lang w:val="nl-NL"/>
          </w:rPr>
          <w:t>Vervolgens is het wijzigingsvoorstel afgerond onder begeleiding van de Expertgroep Informatiemodellen met de volgende leden:</w:t>
        </w:r>
      </w:ins>
    </w:p>
    <w:p w:rsidR="00E57BE8" w:rsidRPr="00F0124F" w:rsidRDefault="00E57BE8" w:rsidP="00E57BE8">
      <w:pPr>
        <w:pStyle w:val="Lijstalinea"/>
        <w:numPr>
          <w:ilvl w:val="0"/>
          <w:numId w:val="10"/>
        </w:numPr>
        <w:rPr>
          <w:ins w:id="2922" w:author="Arjan" w:date="2014-11-21T12:55:00Z"/>
        </w:rPr>
      </w:pPr>
      <w:ins w:id="2923" w:author="Arjan" w:date="2014-11-21T12:55:00Z">
        <w:r w:rsidRPr="00F0124F">
          <w:t>Barend Sneller (Esri Nederland)</w:t>
        </w:r>
      </w:ins>
    </w:p>
    <w:p w:rsidR="00E57BE8" w:rsidRPr="00F0124F" w:rsidRDefault="00E57BE8" w:rsidP="00E57BE8">
      <w:pPr>
        <w:pStyle w:val="Lijstalinea"/>
        <w:numPr>
          <w:ilvl w:val="0"/>
          <w:numId w:val="10"/>
        </w:numPr>
        <w:rPr>
          <w:ins w:id="2924" w:author="Arjan" w:date="2014-11-21T12:55:00Z"/>
        </w:rPr>
      </w:pPr>
      <w:ins w:id="2925" w:author="Arjan" w:date="2014-11-21T12:55:00Z">
        <w:r w:rsidRPr="00F0124F">
          <w:t>Annemiek Droogh (Waarderingskamer)</w:t>
        </w:r>
      </w:ins>
    </w:p>
    <w:p w:rsidR="00E57BE8" w:rsidRPr="00F0124F" w:rsidRDefault="00E57BE8" w:rsidP="00E57BE8">
      <w:pPr>
        <w:pStyle w:val="Lijstalinea"/>
        <w:numPr>
          <w:ilvl w:val="0"/>
          <w:numId w:val="10"/>
        </w:numPr>
        <w:rPr>
          <w:ins w:id="2926" w:author="Arjan" w:date="2014-11-21T12:55:00Z"/>
        </w:rPr>
      </w:pPr>
      <w:ins w:id="2927" w:author="Arjan" w:date="2014-11-21T12:55:00Z">
        <w:r w:rsidRPr="00F0124F">
          <w:t>Dennis de Wit (Pink Roccade Local Government)</w:t>
        </w:r>
      </w:ins>
    </w:p>
    <w:p w:rsidR="00E57BE8" w:rsidRPr="00F0124F" w:rsidRDefault="00E57BE8" w:rsidP="00E57BE8">
      <w:pPr>
        <w:pStyle w:val="Lijstalinea"/>
        <w:numPr>
          <w:ilvl w:val="0"/>
          <w:numId w:val="10"/>
        </w:numPr>
        <w:rPr>
          <w:ins w:id="2928" w:author="Arjan" w:date="2014-11-21T12:55:00Z"/>
        </w:rPr>
      </w:pPr>
      <w:ins w:id="2929" w:author="Arjan" w:date="2014-11-21T12:55:00Z">
        <w:r w:rsidRPr="00F0124F">
          <w:t>Jurgen Aarden (GouwIT)</w:t>
        </w:r>
      </w:ins>
    </w:p>
    <w:p w:rsidR="00E57BE8" w:rsidRPr="00F0124F" w:rsidRDefault="00E57BE8" w:rsidP="00E57BE8">
      <w:pPr>
        <w:pStyle w:val="Lijstalinea"/>
        <w:numPr>
          <w:ilvl w:val="0"/>
          <w:numId w:val="10"/>
        </w:numPr>
        <w:rPr>
          <w:ins w:id="2930" w:author="Arjan" w:date="2014-11-21T12:55:00Z"/>
        </w:rPr>
      </w:pPr>
      <w:ins w:id="2931" w:author="Arjan" w:date="2014-11-21T12:55:00Z">
        <w:r w:rsidRPr="00F0124F">
          <w:t>Sid Brouwer (Centric)</w:t>
        </w:r>
      </w:ins>
    </w:p>
    <w:p w:rsidR="00E57BE8" w:rsidRPr="00F0124F" w:rsidRDefault="00E57BE8" w:rsidP="00E57BE8">
      <w:pPr>
        <w:pStyle w:val="Lijstalinea"/>
        <w:numPr>
          <w:ilvl w:val="0"/>
          <w:numId w:val="10"/>
        </w:numPr>
        <w:rPr>
          <w:ins w:id="2932" w:author="Arjan" w:date="2014-11-21T12:55:00Z"/>
        </w:rPr>
      </w:pPr>
      <w:ins w:id="2933" w:author="Arjan" w:date="2014-11-21T12:55:00Z">
        <w:r w:rsidRPr="00F0124F">
          <w:t>Rik Duursma (</w:t>
        </w:r>
        <w:r>
          <w:t xml:space="preserve">Gemeente </w:t>
        </w:r>
        <w:r w:rsidRPr="00F0124F">
          <w:t>Haarlemmermeer)</w:t>
        </w:r>
      </w:ins>
    </w:p>
    <w:p w:rsidR="00E57BE8" w:rsidRPr="00F0124F" w:rsidRDefault="00E57BE8" w:rsidP="00E57BE8">
      <w:pPr>
        <w:pStyle w:val="Lijstalinea"/>
        <w:numPr>
          <w:ilvl w:val="0"/>
          <w:numId w:val="10"/>
        </w:numPr>
        <w:rPr>
          <w:ins w:id="2934" w:author="Arjan" w:date="2014-11-21T12:55:00Z"/>
        </w:rPr>
      </w:pPr>
      <w:ins w:id="2935" w:author="Arjan" w:date="2014-11-21T12:55:00Z">
        <w:r w:rsidRPr="00F0124F">
          <w:t>Roel de Bruin (Centric)</w:t>
        </w:r>
      </w:ins>
    </w:p>
    <w:p w:rsidR="00E57BE8" w:rsidRPr="00F0124F" w:rsidRDefault="00E57BE8" w:rsidP="00E57BE8">
      <w:pPr>
        <w:pStyle w:val="Lijstalinea"/>
        <w:numPr>
          <w:ilvl w:val="0"/>
          <w:numId w:val="10"/>
        </w:numPr>
        <w:rPr>
          <w:ins w:id="2936" w:author="Arjan" w:date="2014-11-21T12:55:00Z"/>
        </w:rPr>
      </w:pPr>
      <w:ins w:id="2937" w:author="Arjan" w:date="2014-11-21T12:55:00Z">
        <w:r w:rsidRPr="00F0124F">
          <w:t>Rindert Dijkstra (</w:t>
        </w:r>
        <w:r>
          <w:t xml:space="preserve">Gemeente </w:t>
        </w:r>
        <w:r w:rsidRPr="00F0124F">
          <w:t>Apeldoorn)</w:t>
        </w:r>
      </w:ins>
    </w:p>
    <w:p w:rsidR="00E57BE8" w:rsidRPr="00F0124F" w:rsidRDefault="00E57BE8" w:rsidP="00E57BE8">
      <w:pPr>
        <w:pStyle w:val="Lijstalinea"/>
        <w:numPr>
          <w:ilvl w:val="0"/>
          <w:numId w:val="10"/>
        </w:numPr>
        <w:rPr>
          <w:ins w:id="2938" w:author="Arjan" w:date="2014-11-21T12:55:00Z"/>
        </w:rPr>
      </w:pPr>
      <w:ins w:id="2939" w:author="Arjan" w:date="2014-11-21T12:55:00Z">
        <w:r w:rsidRPr="00F0124F">
          <w:t>Bert Drenth (</w:t>
        </w:r>
        <w:r>
          <w:t xml:space="preserve">Gemeente </w:t>
        </w:r>
        <w:r w:rsidRPr="00F0124F">
          <w:t>Leiden)</w:t>
        </w:r>
      </w:ins>
    </w:p>
    <w:p w:rsidR="00E57BE8" w:rsidRPr="00F0124F" w:rsidRDefault="00E57BE8" w:rsidP="00E57BE8">
      <w:pPr>
        <w:pStyle w:val="Lijstalinea"/>
        <w:numPr>
          <w:ilvl w:val="0"/>
          <w:numId w:val="10"/>
        </w:numPr>
        <w:rPr>
          <w:ins w:id="2940" w:author="Arjan" w:date="2014-11-21T12:55:00Z"/>
        </w:rPr>
      </w:pPr>
      <w:ins w:id="2941" w:author="Arjan" w:date="2014-11-21T12:55:00Z">
        <w:r w:rsidRPr="00F0124F">
          <w:t>Alexander van Holstein (</w:t>
        </w:r>
        <w:r>
          <w:t xml:space="preserve">Gemeente </w:t>
        </w:r>
        <w:r w:rsidRPr="00F0124F">
          <w:t>Tilburg)</w:t>
        </w:r>
      </w:ins>
    </w:p>
    <w:p w:rsidR="00E57BE8" w:rsidRPr="00F0124F" w:rsidRDefault="00E57BE8" w:rsidP="00E57BE8">
      <w:pPr>
        <w:pStyle w:val="Lijstalinea"/>
        <w:numPr>
          <w:ilvl w:val="0"/>
          <w:numId w:val="10"/>
        </w:numPr>
        <w:rPr>
          <w:ins w:id="2942" w:author="Arjan" w:date="2014-11-21T12:55:00Z"/>
        </w:rPr>
      </w:pPr>
      <w:ins w:id="2943" w:author="Arjan" w:date="2014-11-21T12:55:00Z">
        <w:r w:rsidRPr="00F0124F">
          <w:t>Henk Luth (</w:t>
        </w:r>
        <w:r>
          <w:t xml:space="preserve">Gemeente </w:t>
        </w:r>
        <w:r w:rsidRPr="00F0124F">
          <w:t>Almere)</w:t>
        </w:r>
      </w:ins>
    </w:p>
    <w:p w:rsidR="00E57BE8" w:rsidRPr="00F0124F" w:rsidRDefault="00E57BE8" w:rsidP="00E57BE8">
      <w:pPr>
        <w:pStyle w:val="Lijstalinea"/>
        <w:numPr>
          <w:ilvl w:val="0"/>
          <w:numId w:val="10"/>
        </w:numPr>
        <w:rPr>
          <w:ins w:id="2944" w:author="Arjan" w:date="2014-11-21T12:55:00Z"/>
        </w:rPr>
      </w:pPr>
      <w:ins w:id="2945" w:author="Arjan" w:date="2014-11-21T12:55:00Z">
        <w:r w:rsidRPr="00F0124F">
          <w:t>Arno den Ridder (</w:t>
        </w:r>
        <w:r>
          <w:t xml:space="preserve">Gemeente </w:t>
        </w:r>
        <w:r w:rsidRPr="00F0124F">
          <w:t>Breda)</w:t>
        </w:r>
      </w:ins>
    </w:p>
    <w:p w:rsidR="00E57BE8" w:rsidRPr="00F0124F" w:rsidRDefault="00E57BE8" w:rsidP="00E57BE8">
      <w:pPr>
        <w:pStyle w:val="Lijstalinea"/>
        <w:numPr>
          <w:ilvl w:val="0"/>
          <w:numId w:val="10"/>
        </w:numPr>
        <w:rPr>
          <w:ins w:id="2946" w:author="Arjan" w:date="2014-11-21T12:55:00Z"/>
        </w:rPr>
      </w:pPr>
      <w:ins w:id="2947" w:author="Arjan" w:date="2014-11-21T12:55:00Z">
        <w:r w:rsidRPr="00F0124F">
          <w:t>Michael Bakker (</w:t>
        </w:r>
        <w:r>
          <w:t xml:space="preserve">Gemeente </w:t>
        </w:r>
        <w:r w:rsidRPr="00F0124F">
          <w:t>Hoorn)</w:t>
        </w:r>
      </w:ins>
    </w:p>
    <w:p w:rsidR="00E57BE8" w:rsidRPr="00F0124F" w:rsidRDefault="00E57BE8" w:rsidP="00E57BE8">
      <w:pPr>
        <w:pStyle w:val="Lijstalinea"/>
        <w:numPr>
          <w:ilvl w:val="0"/>
          <w:numId w:val="10"/>
        </w:numPr>
        <w:rPr>
          <w:ins w:id="2948" w:author="Arjan" w:date="2014-11-21T12:55:00Z"/>
        </w:rPr>
      </w:pPr>
      <w:ins w:id="2949" w:author="Arjan" w:date="2014-11-21T12:55:00Z">
        <w:r w:rsidRPr="00F0124F">
          <w:t>Peter de Wit (</w:t>
        </w:r>
        <w:r>
          <w:t xml:space="preserve">Gemeente </w:t>
        </w:r>
        <w:r w:rsidRPr="00F0124F">
          <w:t>Eindhoven)</w:t>
        </w:r>
      </w:ins>
    </w:p>
    <w:p w:rsidR="00E57BE8" w:rsidRPr="00F0124F" w:rsidRDefault="00E57BE8" w:rsidP="00E57BE8">
      <w:pPr>
        <w:pStyle w:val="Lijstalinea"/>
        <w:numPr>
          <w:ilvl w:val="0"/>
          <w:numId w:val="10"/>
        </w:numPr>
        <w:rPr>
          <w:ins w:id="2950" w:author="Arjan" w:date="2014-11-21T12:55:00Z"/>
        </w:rPr>
      </w:pPr>
      <w:ins w:id="2951" w:author="Arjan" w:date="2014-11-21T12:55:00Z">
        <w:r w:rsidRPr="00F0124F">
          <w:t>Rinko Huisman (KING)</w:t>
        </w:r>
      </w:ins>
    </w:p>
    <w:p w:rsidR="00E57BE8" w:rsidRPr="00F0124F" w:rsidRDefault="00E57BE8" w:rsidP="00E57BE8">
      <w:pPr>
        <w:pStyle w:val="Lijstalinea"/>
        <w:numPr>
          <w:ilvl w:val="0"/>
          <w:numId w:val="10"/>
        </w:numPr>
        <w:rPr>
          <w:ins w:id="2952" w:author="Arjan" w:date="2014-11-21T12:55:00Z"/>
        </w:rPr>
      </w:pPr>
      <w:ins w:id="2953" w:author="Arjan" w:date="2014-11-21T12:55:00Z">
        <w:r w:rsidRPr="00F0124F">
          <w:t>Ellen Debats (KING)</w:t>
        </w:r>
      </w:ins>
    </w:p>
    <w:p w:rsidR="00E57BE8" w:rsidRPr="00F0124F" w:rsidRDefault="00E57BE8" w:rsidP="00E57BE8">
      <w:pPr>
        <w:pStyle w:val="Lijstalinea"/>
        <w:numPr>
          <w:ilvl w:val="0"/>
          <w:numId w:val="10"/>
        </w:numPr>
        <w:rPr>
          <w:ins w:id="2954" w:author="Arjan" w:date="2014-11-21T12:55:00Z"/>
        </w:rPr>
      </w:pPr>
      <w:ins w:id="2955" w:author="Arjan" w:date="2014-11-21T12:55:00Z">
        <w:r w:rsidRPr="00F0124F">
          <w:t>Remko de Haas (KING)</w:t>
        </w:r>
      </w:ins>
    </w:p>
    <w:p w:rsidR="00E57BE8" w:rsidRPr="00F0124F" w:rsidRDefault="00E57BE8" w:rsidP="00E57BE8">
      <w:pPr>
        <w:pStyle w:val="Lijstalinea"/>
        <w:numPr>
          <w:ilvl w:val="0"/>
          <w:numId w:val="10"/>
        </w:numPr>
        <w:rPr>
          <w:ins w:id="2956" w:author="Arjan" w:date="2014-11-21T12:55:00Z"/>
        </w:rPr>
      </w:pPr>
      <w:ins w:id="2957" w:author="Arjan" w:date="2014-11-21T12:55:00Z">
        <w:r w:rsidRPr="00F0124F">
          <w:t>Jan Campschroer (KING)</w:t>
        </w:r>
      </w:ins>
    </w:p>
    <w:p w:rsidR="00E57BE8" w:rsidRPr="00F0124F" w:rsidRDefault="00E57BE8" w:rsidP="00E57BE8">
      <w:pPr>
        <w:pStyle w:val="Lijstalinea"/>
        <w:numPr>
          <w:ilvl w:val="0"/>
          <w:numId w:val="10"/>
        </w:numPr>
        <w:rPr>
          <w:ins w:id="2958" w:author="Arjan" w:date="2014-11-21T12:55:00Z"/>
        </w:rPr>
      </w:pPr>
      <w:ins w:id="2959" w:author="Arjan" w:date="2014-11-21T12:55:00Z">
        <w:r w:rsidRPr="00F0124F">
          <w:t>Arjan Kloosterboer (KING</w:t>
        </w:r>
        <w:r>
          <w:t>; redacteur</w:t>
        </w:r>
        <w:r w:rsidRPr="00F0124F">
          <w:t>)</w:t>
        </w:r>
        <w:r>
          <w:t>.</w:t>
        </w:r>
      </w:ins>
    </w:p>
    <w:p w:rsidR="004D2034" w:rsidRPr="00DD0F4F" w:rsidRDefault="004D2034" w:rsidP="004D2034">
      <w:pPr>
        <w:rPr>
          <w:ins w:id="2960" w:author="Arjan" w:date="2014-11-18T18:22:00Z"/>
          <w:lang w:val="nl-NL"/>
        </w:rPr>
      </w:pPr>
    </w:p>
    <w:p w:rsidR="004D2034" w:rsidRDefault="004D2034" w:rsidP="004D2034">
      <w:pPr>
        <w:ind w:left="360"/>
        <w:rPr>
          <w:ins w:id="2961" w:author="Arjan" w:date="2014-11-18T18:22:00Z"/>
        </w:rPr>
      </w:pPr>
    </w:p>
    <w:p w:rsidR="004D2034" w:rsidRDefault="004D2034" w:rsidP="004D2034">
      <w:pPr>
        <w:pStyle w:val="Kop1"/>
        <w:pageBreakBefore/>
        <w:numPr>
          <w:ilvl w:val="0"/>
          <w:numId w:val="0"/>
        </w:numPr>
        <w:rPr>
          <w:ins w:id="2962" w:author="Arjan" w:date="2014-11-18T18:22:00Z"/>
        </w:rPr>
      </w:pPr>
      <w:bookmarkStart w:id="2963" w:name="_Toc404294049"/>
      <w:ins w:id="2964" w:author="Arjan" w:date="2014-11-18T18:22:00Z">
        <w:r>
          <w:lastRenderedPageBreak/>
          <w:t xml:space="preserve">Bijlage 2: </w:t>
        </w:r>
      </w:ins>
      <w:del w:id="2965" w:author="Arjan" w:date="2014-11-18T10:00:00Z">
        <w:r w:rsidR="00FF23AE">
          <w:delText>Informatieobjectomschrijvingen generiek</w:delText>
        </w:r>
      </w:del>
      <w:ins w:id="2966" w:author="Arjan" w:date="2014-11-18T18:22:00Z">
        <w:r>
          <w:t>Opsomming voorgestelde wijzigingen</w:t>
        </w:r>
        <w:bookmarkEnd w:id="2963"/>
      </w:ins>
    </w:p>
    <w:p w:rsidR="004D2034" w:rsidRPr="007D7AF8" w:rsidRDefault="004D2034" w:rsidP="004D2034">
      <w:pPr>
        <w:rPr>
          <w:ins w:id="2967" w:author="Arjan" w:date="2014-11-18T18:22:00Z"/>
        </w:rPr>
      </w:pPr>
      <w:ins w:id="2968" w:author="Arjan" w:date="2014-11-18T18:22:00Z">
        <w:r w:rsidRPr="007D7AF8">
          <w:t>In deze bijlage sommen we de structurele wijzigingen op die voorgesteld zijn om door te voeren in RGBZ 2.0 ten opzichte van RGBZ 1.0. We doen dit per objecttype, in alfabetische volgorde. Zie voor de wijzigingen in detail de gemarkeerde wijz</w:t>
        </w:r>
        <w:r>
          <w:t>i</w:t>
        </w:r>
        <w:r w:rsidRPr="007D7AF8">
          <w:t>gingen in de voorafgaande hoofdstukken.</w:t>
        </w:r>
      </w:ins>
    </w:p>
    <w:p w:rsidR="00D312ED" w:rsidRPr="0029127D" w:rsidRDefault="00D312ED" w:rsidP="00D312ED">
      <w:pPr>
        <w:spacing w:after="0"/>
        <w:rPr>
          <w:ins w:id="2969" w:author="Arjan" w:date="2014-11-21T00:10:00Z"/>
          <w:b/>
        </w:rPr>
      </w:pPr>
      <w:ins w:id="2970" w:author="Arjan" w:date="2014-11-21T00:10:00Z">
        <w:r w:rsidRPr="0029127D">
          <w:rPr>
            <w:b/>
          </w:rPr>
          <w:t>Algemeen</w:t>
        </w:r>
      </w:ins>
    </w:p>
    <w:tbl>
      <w:tblPr>
        <w:tblStyle w:val="Tabelraster"/>
        <w:tblW w:w="0" w:type="auto"/>
        <w:tblLook w:val="04A0"/>
      </w:tblPr>
      <w:tblGrid>
        <w:gridCol w:w="3652"/>
        <w:gridCol w:w="5560"/>
      </w:tblGrid>
      <w:tr w:rsidR="00D312ED" w:rsidTr="00C07477">
        <w:trPr>
          <w:ins w:id="2971" w:author="Arjan" w:date="2014-11-21T00:10:00Z"/>
        </w:trPr>
        <w:tc>
          <w:tcPr>
            <w:tcW w:w="3652" w:type="dxa"/>
          </w:tcPr>
          <w:p w:rsidR="00D312ED" w:rsidRPr="006B7EBC" w:rsidRDefault="00D312ED" w:rsidP="00C07477">
            <w:pPr>
              <w:rPr>
                <w:ins w:id="2972" w:author="Arjan" w:date="2014-11-21T00:10:00Z"/>
                <w:b/>
              </w:rPr>
            </w:pPr>
            <w:ins w:id="2973" w:author="Arjan" w:date="2014-11-21T00:10:00Z">
              <w:r>
                <w:rPr>
                  <w:b/>
                </w:rPr>
                <w:t>Betreft</w:t>
              </w:r>
            </w:ins>
          </w:p>
        </w:tc>
        <w:tc>
          <w:tcPr>
            <w:tcW w:w="5560" w:type="dxa"/>
          </w:tcPr>
          <w:p w:rsidR="00D312ED" w:rsidRPr="006B7EBC" w:rsidRDefault="00D312ED" w:rsidP="00C07477">
            <w:pPr>
              <w:rPr>
                <w:ins w:id="2974" w:author="Arjan" w:date="2014-11-21T00:10:00Z"/>
                <w:b/>
              </w:rPr>
            </w:pPr>
            <w:ins w:id="2975" w:author="Arjan" w:date="2014-11-21T00:10:00Z">
              <w:r w:rsidRPr="006B7EBC">
                <w:rPr>
                  <w:b/>
                </w:rPr>
                <w:t>Wijziging</w:t>
              </w:r>
            </w:ins>
          </w:p>
        </w:tc>
      </w:tr>
      <w:tr w:rsidR="00D312ED" w:rsidTr="00C07477">
        <w:trPr>
          <w:ins w:id="2976" w:author="Arjan" w:date="2014-11-21T00:10:00Z"/>
        </w:trPr>
        <w:tc>
          <w:tcPr>
            <w:tcW w:w="3652" w:type="dxa"/>
          </w:tcPr>
          <w:p w:rsidR="00D312ED" w:rsidRDefault="00D312ED" w:rsidP="00C07477">
            <w:pPr>
              <w:rPr>
                <w:ins w:id="2977" w:author="Arjan" w:date="2014-11-21T00:10:00Z"/>
              </w:rPr>
            </w:pPr>
            <w:ins w:id="2978" w:author="Arjan" w:date="2014-11-21T00:10:00Z">
              <w:r>
                <w:t>ZTC2</w:t>
              </w:r>
            </w:ins>
          </w:p>
        </w:tc>
        <w:tc>
          <w:tcPr>
            <w:tcW w:w="5560" w:type="dxa"/>
          </w:tcPr>
          <w:p w:rsidR="00D312ED" w:rsidRDefault="00D312ED" w:rsidP="00D312ED">
            <w:pPr>
              <w:pStyle w:val="Lijstalinea"/>
              <w:numPr>
                <w:ilvl w:val="0"/>
                <w:numId w:val="31"/>
              </w:numPr>
              <w:spacing w:before="60"/>
              <w:ind w:left="317" w:hanging="240"/>
              <w:rPr>
                <w:ins w:id="2979" w:author="Arjan" w:date="2014-11-21T00:10:00Z"/>
              </w:rPr>
            </w:pPr>
            <w:ins w:id="2980" w:author="Arjan" w:date="2014-11-21T00:10:00Z">
              <w:r>
                <w:t>RGBZ aangepast op het ImZTC versie 2.1 waarbij het RGBZ elementen ontleend aan het ImZTC (waar van toepassing) en niet omgekeerd (zoals in RGBZ 1.0 het geval was).</w:t>
              </w:r>
            </w:ins>
          </w:p>
        </w:tc>
      </w:tr>
      <w:tr w:rsidR="00D312ED" w:rsidTr="00C07477">
        <w:trPr>
          <w:ins w:id="2981" w:author="Arjan" w:date="2014-11-21T00:10:00Z"/>
        </w:trPr>
        <w:tc>
          <w:tcPr>
            <w:tcW w:w="3652" w:type="dxa"/>
          </w:tcPr>
          <w:p w:rsidR="00D312ED" w:rsidRDefault="00D312ED" w:rsidP="00C07477">
            <w:pPr>
              <w:rPr>
                <w:ins w:id="2982" w:author="Arjan" w:date="2014-11-21T00:10:00Z"/>
              </w:rPr>
            </w:pPr>
            <w:ins w:id="2983" w:author="Arjan" w:date="2014-11-21T00:10:00Z">
              <w:r>
                <w:t>Informatieobject</w:t>
              </w:r>
            </w:ins>
          </w:p>
        </w:tc>
        <w:tc>
          <w:tcPr>
            <w:tcW w:w="5560" w:type="dxa"/>
          </w:tcPr>
          <w:p w:rsidR="00D312ED" w:rsidRDefault="00D312ED" w:rsidP="00D312ED">
            <w:pPr>
              <w:pStyle w:val="Lijstalinea"/>
              <w:numPr>
                <w:ilvl w:val="0"/>
                <w:numId w:val="31"/>
              </w:numPr>
              <w:spacing w:before="60"/>
              <w:ind w:left="317" w:hanging="240"/>
              <w:rPr>
                <w:ins w:id="2984" w:author="Arjan" w:date="2014-11-21T00:10:00Z"/>
              </w:rPr>
            </w:pPr>
            <w:ins w:id="2985" w:author="Arjan" w:date="2014-11-21T00:10:00Z">
              <w:r>
                <w:t>D</w:t>
              </w:r>
              <w:r w:rsidRPr="006B7EBC">
                <w:t>e term ‘document’ consequent vervangen door ‘informatieobject’</w:t>
              </w:r>
              <w:r>
                <w:t>.</w:t>
              </w:r>
            </w:ins>
          </w:p>
        </w:tc>
      </w:tr>
      <w:tr w:rsidR="00D312ED" w:rsidTr="00C07477">
        <w:trPr>
          <w:ins w:id="2986" w:author="Arjan" w:date="2014-11-21T00:10:00Z"/>
        </w:trPr>
        <w:tc>
          <w:tcPr>
            <w:tcW w:w="3652" w:type="dxa"/>
          </w:tcPr>
          <w:p w:rsidR="00D312ED" w:rsidRPr="006B7EBC" w:rsidRDefault="00D312ED" w:rsidP="00C07477">
            <w:pPr>
              <w:rPr>
                <w:ins w:id="2987" w:author="Arjan" w:date="2014-11-21T00:10:00Z"/>
              </w:rPr>
            </w:pPr>
            <w:ins w:id="2988" w:author="Arjan" w:date="2014-11-21T00:10:00Z">
              <w:r>
                <w:t>Indicatie authentiek</w:t>
              </w:r>
            </w:ins>
          </w:p>
        </w:tc>
        <w:tc>
          <w:tcPr>
            <w:tcW w:w="5560" w:type="dxa"/>
          </w:tcPr>
          <w:p w:rsidR="00D312ED" w:rsidRDefault="00D312ED" w:rsidP="00D312ED">
            <w:pPr>
              <w:pStyle w:val="Lijstalinea"/>
              <w:numPr>
                <w:ilvl w:val="0"/>
                <w:numId w:val="31"/>
              </w:numPr>
              <w:spacing w:before="60"/>
              <w:ind w:left="317" w:hanging="240"/>
              <w:rPr>
                <w:ins w:id="2989" w:author="Arjan" w:date="2014-11-21T00:10:00Z"/>
              </w:rPr>
            </w:pPr>
            <w:ins w:id="2990" w:author="Arjan" w:date="2014-11-21T00:10:00Z">
              <w:r>
                <w:t xml:space="preserve">Eenduidigheid aangebracht. Er zijn nu vier mogelijkheden: Basisgegeven, Landelijk kerngegeven, Gemeentelijk kerngegeven en Overig. </w:t>
              </w:r>
            </w:ins>
          </w:p>
        </w:tc>
      </w:tr>
    </w:tbl>
    <w:p w:rsidR="00D312ED" w:rsidRPr="0029127D" w:rsidRDefault="00D312ED" w:rsidP="00D312ED">
      <w:pPr>
        <w:rPr>
          <w:ins w:id="2991" w:author="Arjan" w:date="2014-11-21T00:10:00Z"/>
        </w:rPr>
      </w:pPr>
    </w:p>
    <w:p w:rsidR="00D312ED" w:rsidRPr="006B7EBC" w:rsidRDefault="00D312ED" w:rsidP="00D312ED">
      <w:pPr>
        <w:spacing w:after="0"/>
        <w:rPr>
          <w:ins w:id="2992" w:author="Arjan" w:date="2014-11-21T00:10:00Z"/>
          <w:b/>
        </w:rPr>
      </w:pPr>
      <w:ins w:id="2993" w:author="Arjan" w:date="2014-11-21T00:10:00Z">
        <w:r>
          <w:rPr>
            <w:b/>
          </w:rPr>
          <w:t>ADRESSEERBAAR OBJECT AANDUIDING</w:t>
        </w:r>
      </w:ins>
    </w:p>
    <w:tbl>
      <w:tblPr>
        <w:tblStyle w:val="Tabelraster"/>
        <w:tblW w:w="0" w:type="auto"/>
        <w:tblLook w:val="04A0"/>
      </w:tblPr>
      <w:tblGrid>
        <w:gridCol w:w="3652"/>
        <w:gridCol w:w="5560"/>
      </w:tblGrid>
      <w:tr w:rsidR="00D312ED" w:rsidTr="00C07477">
        <w:trPr>
          <w:ins w:id="2994" w:author="Arjan" w:date="2014-11-21T00:10:00Z"/>
        </w:trPr>
        <w:tc>
          <w:tcPr>
            <w:tcW w:w="3652" w:type="dxa"/>
          </w:tcPr>
          <w:p w:rsidR="00D312ED" w:rsidRPr="006B7EBC" w:rsidRDefault="00D312ED" w:rsidP="00C07477">
            <w:pPr>
              <w:rPr>
                <w:ins w:id="2995" w:author="Arjan" w:date="2014-11-21T00:10:00Z"/>
                <w:b/>
              </w:rPr>
            </w:pPr>
            <w:ins w:id="2996" w:author="Arjan" w:date="2014-11-21T00:10:00Z">
              <w:r w:rsidRPr="006B7EBC">
                <w:rPr>
                  <w:b/>
                </w:rPr>
                <w:t>Attribuut- of relatiesoort</w:t>
              </w:r>
            </w:ins>
          </w:p>
        </w:tc>
        <w:tc>
          <w:tcPr>
            <w:tcW w:w="5560" w:type="dxa"/>
          </w:tcPr>
          <w:p w:rsidR="00D312ED" w:rsidRPr="006B7EBC" w:rsidRDefault="00D312ED" w:rsidP="00C07477">
            <w:pPr>
              <w:rPr>
                <w:ins w:id="2997" w:author="Arjan" w:date="2014-11-21T00:10:00Z"/>
                <w:b/>
              </w:rPr>
            </w:pPr>
            <w:ins w:id="2998" w:author="Arjan" w:date="2014-11-21T00:10:00Z">
              <w:r w:rsidRPr="006B7EBC">
                <w:rPr>
                  <w:b/>
                </w:rPr>
                <w:t>Wijziging</w:t>
              </w:r>
            </w:ins>
          </w:p>
        </w:tc>
      </w:tr>
      <w:tr w:rsidR="00D312ED" w:rsidTr="00C07477">
        <w:trPr>
          <w:ins w:id="2999" w:author="Arjan" w:date="2014-11-21T00:10:00Z"/>
        </w:trPr>
        <w:tc>
          <w:tcPr>
            <w:tcW w:w="3652" w:type="dxa"/>
          </w:tcPr>
          <w:p w:rsidR="00D312ED" w:rsidRPr="006B7EBC" w:rsidRDefault="00D312ED" w:rsidP="00C07477">
            <w:pPr>
              <w:rPr>
                <w:ins w:id="3000" w:author="Arjan" w:date="2014-11-21T00:10:00Z"/>
              </w:rPr>
            </w:pPr>
            <w:ins w:id="3001" w:author="Arjan" w:date="2014-11-21T00:10:00Z">
              <w:r>
                <w:t>-</w:t>
              </w:r>
            </w:ins>
          </w:p>
        </w:tc>
        <w:tc>
          <w:tcPr>
            <w:tcW w:w="5560" w:type="dxa"/>
          </w:tcPr>
          <w:p w:rsidR="00D312ED" w:rsidRDefault="00D312ED" w:rsidP="00D312ED">
            <w:pPr>
              <w:pStyle w:val="Lijstalinea"/>
              <w:numPr>
                <w:ilvl w:val="0"/>
                <w:numId w:val="31"/>
              </w:numPr>
              <w:spacing w:before="60"/>
              <w:ind w:left="317" w:hanging="240"/>
              <w:rPr>
                <w:ins w:id="3002" w:author="Arjan" w:date="2014-11-21T00:10:00Z"/>
              </w:rPr>
            </w:pPr>
            <w:ins w:id="3003" w:author="Arjan" w:date="2014-11-21T00:10:00Z">
              <w:r>
                <w:t>Objecttype vervallen (zie bij ROL).</w:t>
              </w:r>
            </w:ins>
          </w:p>
        </w:tc>
      </w:tr>
    </w:tbl>
    <w:p w:rsidR="00D312ED" w:rsidRDefault="00D312ED" w:rsidP="00D312ED">
      <w:pPr>
        <w:rPr>
          <w:ins w:id="3004" w:author="Arjan" w:date="2014-11-21T00:10:00Z"/>
        </w:rPr>
      </w:pPr>
    </w:p>
    <w:p w:rsidR="00D312ED" w:rsidRPr="006B7EBC" w:rsidRDefault="00D312ED" w:rsidP="00D312ED">
      <w:pPr>
        <w:spacing w:after="0"/>
        <w:rPr>
          <w:ins w:id="3005" w:author="Arjan" w:date="2014-11-21T00:10:00Z"/>
          <w:b/>
        </w:rPr>
      </w:pPr>
      <w:ins w:id="3006" w:author="Arjan" w:date="2014-11-21T00:10:00Z">
        <w:r w:rsidRPr="006B7EBC">
          <w:rPr>
            <w:b/>
          </w:rPr>
          <w:t>BESLUIT</w:t>
        </w:r>
      </w:ins>
    </w:p>
    <w:tbl>
      <w:tblPr>
        <w:tblStyle w:val="Tabelraster"/>
        <w:tblW w:w="0" w:type="auto"/>
        <w:tblLook w:val="04A0"/>
      </w:tblPr>
      <w:tblGrid>
        <w:gridCol w:w="3652"/>
        <w:gridCol w:w="5560"/>
      </w:tblGrid>
      <w:tr w:rsidR="00D312ED" w:rsidTr="00C07477">
        <w:trPr>
          <w:ins w:id="3007" w:author="Arjan" w:date="2014-11-21T00:10:00Z"/>
        </w:trPr>
        <w:tc>
          <w:tcPr>
            <w:tcW w:w="3652" w:type="dxa"/>
          </w:tcPr>
          <w:p w:rsidR="00D312ED" w:rsidRPr="006B7EBC" w:rsidRDefault="00D312ED" w:rsidP="00C07477">
            <w:pPr>
              <w:rPr>
                <w:ins w:id="3008" w:author="Arjan" w:date="2014-11-21T00:10:00Z"/>
                <w:b/>
              </w:rPr>
            </w:pPr>
            <w:ins w:id="3009" w:author="Arjan" w:date="2014-11-21T00:10:00Z">
              <w:r w:rsidRPr="006B7EBC">
                <w:rPr>
                  <w:b/>
                </w:rPr>
                <w:t>Attribuut- of relatiesoort</w:t>
              </w:r>
            </w:ins>
          </w:p>
        </w:tc>
        <w:tc>
          <w:tcPr>
            <w:tcW w:w="5560" w:type="dxa"/>
          </w:tcPr>
          <w:p w:rsidR="00D312ED" w:rsidRPr="006B7EBC" w:rsidRDefault="00D312ED" w:rsidP="00C07477">
            <w:pPr>
              <w:rPr>
                <w:ins w:id="3010" w:author="Arjan" w:date="2014-11-21T00:10:00Z"/>
                <w:b/>
              </w:rPr>
            </w:pPr>
            <w:ins w:id="3011" w:author="Arjan" w:date="2014-11-21T00:10:00Z">
              <w:r w:rsidRPr="006B7EBC">
                <w:rPr>
                  <w:b/>
                </w:rPr>
                <w:t>Wijziging</w:t>
              </w:r>
            </w:ins>
          </w:p>
        </w:tc>
      </w:tr>
      <w:tr w:rsidR="00D312ED" w:rsidTr="00C07477">
        <w:trPr>
          <w:ins w:id="3012" w:author="Arjan" w:date="2014-11-21T00:10:00Z"/>
        </w:trPr>
        <w:tc>
          <w:tcPr>
            <w:tcW w:w="3652" w:type="dxa"/>
          </w:tcPr>
          <w:p w:rsidR="00D312ED" w:rsidRPr="006B7EBC" w:rsidRDefault="00D312ED" w:rsidP="00C07477">
            <w:pPr>
              <w:rPr>
                <w:ins w:id="3013" w:author="Arjan" w:date="2014-11-21T00:10:00Z"/>
              </w:rPr>
            </w:pPr>
            <w:ins w:id="3014" w:author="Arjan" w:date="2014-11-21T00:10:00Z">
              <w:r>
                <w:t>Bestuursorgaan</w:t>
              </w:r>
            </w:ins>
          </w:p>
        </w:tc>
        <w:tc>
          <w:tcPr>
            <w:tcW w:w="5560" w:type="dxa"/>
          </w:tcPr>
          <w:p w:rsidR="00D312ED" w:rsidRDefault="00D312ED" w:rsidP="00D312ED">
            <w:pPr>
              <w:pStyle w:val="Lijstalinea"/>
              <w:numPr>
                <w:ilvl w:val="0"/>
                <w:numId w:val="31"/>
              </w:numPr>
              <w:spacing w:before="60"/>
              <w:ind w:left="317" w:hanging="240"/>
              <w:rPr>
                <w:ins w:id="3015" w:author="Arjan" w:date="2014-11-21T00:10:00Z"/>
              </w:rPr>
            </w:pPr>
            <w:ins w:id="3016" w:author="Arjan" w:date="2014-11-21T00:10:00Z">
              <w:r>
                <w:t>Attribuutsoort toegevoegd.</w:t>
              </w:r>
            </w:ins>
          </w:p>
        </w:tc>
      </w:tr>
    </w:tbl>
    <w:p w:rsidR="00D312ED" w:rsidRDefault="00D312ED" w:rsidP="00D312ED">
      <w:pPr>
        <w:rPr>
          <w:ins w:id="3017" w:author="Arjan" w:date="2014-11-21T00:10:00Z"/>
        </w:rPr>
      </w:pPr>
    </w:p>
    <w:p w:rsidR="00D312ED" w:rsidRPr="006B7EBC" w:rsidRDefault="00D312ED" w:rsidP="00D312ED">
      <w:pPr>
        <w:keepNext/>
        <w:spacing w:after="0"/>
        <w:rPr>
          <w:ins w:id="3018" w:author="Arjan" w:date="2014-11-21T00:10:00Z"/>
          <w:b/>
        </w:rPr>
      </w:pPr>
      <w:ins w:id="3019" w:author="Arjan" w:date="2014-11-21T00:10:00Z">
        <w:r w:rsidRPr="006B7EBC">
          <w:rPr>
            <w:b/>
          </w:rPr>
          <w:t>BESLUIT</w:t>
        </w:r>
        <w:r>
          <w:rPr>
            <w:b/>
          </w:rPr>
          <w:t>TYPE</w:t>
        </w:r>
      </w:ins>
    </w:p>
    <w:tbl>
      <w:tblPr>
        <w:tblStyle w:val="Tabelraster"/>
        <w:tblW w:w="0" w:type="auto"/>
        <w:tblLook w:val="04A0"/>
      </w:tblPr>
      <w:tblGrid>
        <w:gridCol w:w="3652"/>
        <w:gridCol w:w="5560"/>
      </w:tblGrid>
      <w:tr w:rsidR="00D312ED" w:rsidTr="00C07477">
        <w:trPr>
          <w:ins w:id="3020" w:author="Arjan" w:date="2014-11-21T00:10:00Z"/>
        </w:trPr>
        <w:tc>
          <w:tcPr>
            <w:tcW w:w="3652" w:type="dxa"/>
          </w:tcPr>
          <w:p w:rsidR="00D312ED" w:rsidRPr="006B7EBC" w:rsidRDefault="00D312ED" w:rsidP="00C07477">
            <w:pPr>
              <w:rPr>
                <w:ins w:id="3021" w:author="Arjan" w:date="2014-11-21T00:10:00Z"/>
                <w:b/>
              </w:rPr>
            </w:pPr>
            <w:ins w:id="3022" w:author="Arjan" w:date="2014-11-21T00:10:00Z">
              <w:r w:rsidRPr="006B7EBC">
                <w:rPr>
                  <w:b/>
                </w:rPr>
                <w:t>Attribuut- of relatiesoort</w:t>
              </w:r>
            </w:ins>
          </w:p>
        </w:tc>
        <w:tc>
          <w:tcPr>
            <w:tcW w:w="5560" w:type="dxa"/>
          </w:tcPr>
          <w:p w:rsidR="00D312ED" w:rsidRPr="006B7EBC" w:rsidRDefault="00D312ED" w:rsidP="00C07477">
            <w:pPr>
              <w:rPr>
                <w:ins w:id="3023" w:author="Arjan" w:date="2014-11-21T00:10:00Z"/>
                <w:b/>
              </w:rPr>
            </w:pPr>
            <w:ins w:id="3024" w:author="Arjan" w:date="2014-11-21T00:10:00Z">
              <w:r w:rsidRPr="006B7EBC">
                <w:rPr>
                  <w:b/>
                </w:rPr>
                <w:t>Wijziging</w:t>
              </w:r>
            </w:ins>
          </w:p>
        </w:tc>
      </w:tr>
      <w:tr w:rsidR="00D312ED" w:rsidTr="00C07477">
        <w:trPr>
          <w:ins w:id="3025" w:author="Arjan" w:date="2014-11-21T00:10:00Z"/>
        </w:trPr>
        <w:tc>
          <w:tcPr>
            <w:tcW w:w="3652" w:type="dxa"/>
          </w:tcPr>
          <w:p w:rsidR="00D312ED" w:rsidRPr="006B7EBC" w:rsidRDefault="00D312ED" w:rsidP="00C07477">
            <w:pPr>
              <w:rPr>
                <w:ins w:id="3026" w:author="Arjan" w:date="2014-11-21T00:10:00Z"/>
              </w:rPr>
            </w:pPr>
            <w:ins w:id="3027" w:author="Arjan" w:date="2014-11-21T00:10:00Z">
              <w:r>
                <w:t>-</w:t>
              </w:r>
            </w:ins>
          </w:p>
        </w:tc>
        <w:tc>
          <w:tcPr>
            <w:tcW w:w="5560" w:type="dxa"/>
          </w:tcPr>
          <w:p w:rsidR="00D312ED" w:rsidRDefault="00D312ED" w:rsidP="00D312ED">
            <w:pPr>
              <w:pStyle w:val="Lijstalinea"/>
              <w:numPr>
                <w:ilvl w:val="0"/>
                <w:numId w:val="31"/>
              </w:numPr>
              <w:spacing w:before="60"/>
              <w:ind w:left="317" w:hanging="240"/>
              <w:rPr>
                <w:ins w:id="3028" w:author="Arjan" w:date="2014-11-21T00:10:00Z"/>
              </w:rPr>
            </w:pPr>
            <w:ins w:id="3029" w:author="Arjan" w:date="2014-11-21T00:10:00Z">
              <w:r>
                <w:t>O</w:t>
              </w:r>
              <w:r w:rsidRPr="002B6DF3">
                <w:t xml:space="preserve">bjecttype </w:t>
              </w:r>
              <w:r>
                <w:t>ontleend aan</w:t>
              </w:r>
              <w:r w:rsidRPr="002B6DF3">
                <w:t xml:space="preserve"> </w:t>
              </w:r>
              <w:r>
                <w:t>Im</w:t>
              </w:r>
              <w:r w:rsidRPr="002B6DF3">
                <w:t>ZTC</w:t>
              </w:r>
              <w:r>
                <w:t xml:space="preserve"> 2.1. </w:t>
              </w:r>
            </w:ins>
          </w:p>
          <w:p w:rsidR="00D312ED" w:rsidRDefault="00D312ED" w:rsidP="00D312ED">
            <w:pPr>
              <w:pStyle w:val="Lijstalinea"/>
              <w:numPr>
                <w:ilvl w:val="0"/>
                <w:numId w:val="31"/>
              </w:numPr>
              <w:spacing w:before="60"/>
              <w:ind w:left="317" w:hanging="240"/>
              <w:rPr>
                <w:ins w:id="3030" w:author="Arjan" w:date="2014-11-21T00:10:00Z"/>
              </w:rPr>
            </w:pPr>
            <w:ins w:id="3031" w:author="Arjan" w:date="2014-11-21T00:10:00Z">
              <w:r>
                <w:t>Unieke aanduiding objecttype gewijzigd.</w:t>
              </w:r>
            </w:ins>
          </w:p>
        </w:tc>
      </w:tr>
      <w:tr w:rsidR="00D312ED" w:rsidTr="00C07477">
        <w:trPr>
          <w:ins w:id="3032" w:author="Arjan" w:date="2014-11-21T00:10:00Z"/>
        </w:trPr>
        <w:tc>
          <w:tcPr>
            <w:tcW w:w="3652" w:type="dxa"/>
          </w:tcPr>
          <w:p w:rsidR="00D312ED" w:rsidRDefault="00D312ED" w:rsidP="00C07477">
            <w:pPr>
              <w:rPr>
                <w:ins w:id="3033" w:author="Arjan" w:date="2014-11-21T00:10:00Z"/>
              </w:rPr>
            </w:pPr>
            <w:ins w:id="3034" w:author="Arjan" w:date="2014-11-21T00:10:00Z">
              <w:r w:rsidRPr="008B5C67">
                <w:t>Besluittype-omschrijving</w:t>
              </w:r>
            </w:ins>
          </w:p>
        </w:tc>
        <w:tc>
          <w:tcPr>
            <w:tcW w:w="5560" w:type="dxa"/>
          </w:tcPr>
          <w:p w:rsidR="00D312ED" w:rsidRDefault="00D312ED" w:rsidP="00D312ED">
            <w:pPr>
              <w:pStyle w:val="Lijstalinea"/>
              <w:numPr>
                <w:ilvl w:val="0"/>
                <w:numId w:val="31"/>
              </w:numPr>
              <w:spacing w:before="60"/>
              <w:ind w:left="317" w:hanging="240"/>
              <w:rPr>
                <w:ins w:id="3035" w:author="Arjan" w:date="2014-11-21T00:10:00Z"/>
              </w:rPr>
            </w:pPr>
            <w:ins w:id="3036" w:author="Arjan" w:date="2014-11-21T00:10:00Z">
              <w:r>
                <w:t>Kardinaliteit gewijzigd.</w:t>
              </w:r>
            </w:ins>
          </w:p>
        </w:tc>
      </w:tr>
      <w:tr w:rsidR="00D312ED" w:rsidTr="00C07477">
        <w:trPr>
          <w:ins w:id="3037" w:author="Arjan" w:date="2014-11-21T00:10:00Z"/>
        </w:trPr>
        <w:tc>
          <w:tcPr>
            <w:tcW w:w="3652" w:type="dxa"/>
          </w:tcPr>
          <w:p w:rsidR="00D312ED" w:rsidRPr="008B5C67" w:rsidRDefault="00D312ED" w:rsidP="00C07477">
            <w:pPr>
              <w:rPr>
                <w:ins w:id="3038" w:author="Arjan" w:date="2014-11-21T00:10:00Z"/>
              </w:rPr>
            </w:pPr>
            <w:ins w:id="3039" w:author="Arjan" w:date="2014-11-21T00:10:00Z">
              <w:r>
                <w:t>Domein</w:t>
              </w:r>
            </w:ins>
          </w:p>
        </w:tc>
        <w:tc>
          <w:tcPr>
            <w:tcW w:w="5560" w:type="dxa"/>
          </w:tcPr>
          <w:p w:rsidR="00D312ED" w:rsidRDefault="00D312ED" w:rsidP="00D312ED">
            <w:pPr>
              <w:pStyle w:val="Lijstalinea"/>
              <w:numPr>
                <w:ilvl w:val="0"/>
                <w:numId w:val="31"/>
              </w:numPr>
              <w:spacing w:before="60"/>
              <w:ind w:left="317" w:hanging="240"/>
              <w:rPr>
                <w:ins w:id="3040" w:author="Arjan" w:date="2014-11-21T00:10:00Z"/>
              </w:rPr>
            </w:pPr>
            <w:ins w:id="3041" w:author="Arjan" w:date="2014-11-21T00:10:00Z">
              <w:r>
                <w:t>Attribuutsoort toegevoegd (onderdeel unieke aanduiding).</w:t>
              </w:r>
            </w:ins>
          </w:p>
        </w:tc>
      </w:tr>
      <w:tr w:rsidR="00D312ED" w:rsidTr="00C07477">
        <w:trPr>
          <w:ins w:id="3042" w:author="Arjan" w:date="2014-11-21T00:10:00Z"/>
        </w:trPr>
        <w:tc>
          <w:tcPr>
            <w:tcW w:w="3652" w:type="dxa"/>
          </w:tcPr>
          <w:p w:rsidR="00D312ED" w:rsidRDefault="00D312ED" w:rsidP="00C07477">
            <w:pPr>
              <w:rPr>
                <w:ins w:id="3043" w:author="Arjan" w:date="2014-11-21T00:10:00Z"/>
              </w:rPr>
            </w:pPr>
            <w:ins w:id="3044" w:author="Arjan" w:date="2014-11-21T00:10:00Z">
              <w:r>
                <w:t>RSIN</w:t>
              </w:r>
            </w:ins>
          </w:p>
        </w:tc>
        <w:tc>
          <w:tcPr>
            <w:tcW w:w="5560" w:type="dxa"/>
          </w:tcPr>
          <w:p w:rsidR="00D312ED" w:rsidRDefault="00D312ED" w:rsidP="00D312ED">
            <w:pPr>
              <w:pStyle w:val="Lijstalinea"/>
              <w:numPr>
                <w:ilvl w:val="0"/>
                <w:numId w:val="31"/>
              </w:numPr>
              <w:spacing w:before="60"/>
              <w:ind w:left="317" w:hanging="240"/>
              <w:rPr>
                <w:ins w:id="3045" w:author="Arjan" w:date="2014-11-21T00:10:00Z"/>
              </w:rPr>
            </w:pPr>
            <w:ins w:id="3046" w:author="Arjan" w:date="2014-11-21T00:10:00Z">
              <w:r>
                <w:t>Attribuutsoort toegevoegd (onderdeel unieke aanduiding).</w:t>
              </w:r>
            </w:ins>
          </w:p>
        </w:tc>
      </w:tr>
    </w:tbl>
    <w:p w:rsidR="00D312ED" w:rsidRDefault="00D312ED" w:rsidP="00D312ED">
      <w:pPr>
        <w:spacing w:after="0"/>
        <w:rPr>
          <w:ins w:id="3047" w:author="Arjan" w:date="2014-11-21T00:10:00Z"/>
          <w:b/>
        </w:rPr>
      </w:pPr>
    </w:p>
    <w:p w:rsidR="00D312ED" w:rsidRPr="006B7EBC" w:rsidRDefault="00D312ED" w:rsidP="00D312ED">
      <w:pPr>
        <w:spacing w:after="0"/>
        <w:rPr>
          <w:ins w:id="3048" w:author="Arjan" w:date="2014-11-21T00:10:00Z"/>
          <w:b/>
        </w:rPr>
      </w:pPr>
      <w:ins w:id="3049" w:author="Arjan" w:date="2014-11-21T00:10:00Z">
        <w:r w:rsidRPr="006B7EBC">
          <w:rPr>
            <w:b/>
          </w:rPr>
          <w:t>BET</w:t>
        </w:r>
        <w:r>
          <w:rPr>
            <w:b/>
          </w:rPr>
          <w:t>ROKKENE</w:t>
        </w:r>
      </w:ins>
    </w:p>
    <w:tbl>
      <w:tblPr>
        <w:tblStyle w:val="Tabelraster"/>
        <w:tblW w:w="0" w:type="auto"/>
        <w:tblLook w:val="04A0"/>
      </w:tblPr>
      <w:tblGrid>
        <w:gridCol w:w="3652"/>
        <w:gridCol w:w="5560"/>
      </w:tblGrid>
      <w:tr w:rsidR="00D312ED" w:rsidTr="00C07477">
        <w:trPr>
          <w:ins w:id="3050" w:author="Arjan" w:date="2014-11-21T00:10:00Z"/>
        </w:trPr>
        <w:tc>
          <w:tcPr>
            <w:tcW w:w="3652" w:type="dxa"/>
          </w:tcPr>
          <w:p w:rsidR="00D312ED" w:rsidRPr="006B7EBC" w:rsidRDefault="00D312ED" w:rsidP="00C07477">
            <w:pPr>
              <w:rPr>
                <w:ins w:id="3051" w:author="Arjan" w:date="2014-11-21T00:10:00Z"/>
                <w:b/>
              </w:rPr>
            </w:pPr>
            <w:ins w:id="3052" w:author="Arjan" w:date="2014-11-21T00:10:00Z">
              <w:r w:rsidRPr="006B7EBC">
                <w:rPr>
                  <w:b/>
                </w:rPr>
                <w:t>Attribuut- of relatiesoort</w:t>
              </w:r>
            </w:ins>
          </w:p>
        </w:tc>
        <w:tc>
          <w:tcPr>
            <w:tcW w:w="5560" w:type="dxa"/>
          </w:tcPr>
          <w:p w:rsidR="00D312ED" w:rsidRPr="006B7EBC" w:rsidRDefault="00D312ED" w:rsidP="00C07477">
            <w:pPr>
              <w:rPr>
                <w:ins w:id="3053" w:author="Arjan" w:date="2014-11-21T00:10:00Z"/>
                <w:b/>
              </w:rPr>
            </w:pPr>
            <w:ins w:id="3054" w:author="Arjan" w:date="2014-11-21T00:10:00Z">
              <w:r w:rsidRPr="006B7EBC">
                <w:rPr>
                  <w:b/>
                </w:rPr>
                <w:t>Wijziging</w:t>
              </w:r>
            </w:ins>
          </w:p>
        </w:tc>
      </w:tr>
      <w:tr w:rsidR="00D312ED" w:rsidTr="00C07477">
        <w:trPr>
          <w:ins w:id="3055" w:author="Arjan" w:date="2014-11-21T00:10:00Z"/>
        </w:trPr>
        <w:tc>
          <w:tcPr>
            <w:tcW w:w="3652" w:type="dxa"/>
          </w:tcPr>
          <w:p w:rsidR="00D312ED" w:rsidRPr="00150819" w:rsidRDefault="00D312ED" w:rsidP="00C07477">
            <w:pPr>
              <w:rPr>
                <w:ins w:id="3056" w:author="Arjan" w:date="2014-11-21T00:10:00Z"/>
              </w:rPr>
            </w:pPr>
            <w:ins w:id="3057" w:author="Arjan" w:date="2014-11-21T00:10:00Z">
              <w:r>
                <w:t>heeft rol in ZAAK</w:t>
              </w:r>
            </w:ins>
          </w:p>
        </w:tc>
        <w:tc>
          <w:tcPr>
            <w:tcW w:w="5560" w:type="dxa"/>
          </w:tcPr>
          <w:p w:rsidR="00D312ED" w:rsidRDefault="00D312ED" w:rsidP="00D312ED">
            <w:pPr>
              <w:pStyle w:val="Lijstalinea"/>
              <w:numPr>
                <w:ilvl w:val="0"/>
                <w:numId w:val="31"/>
              </w:numPr>
              <w:spacing w:before="60"/>
              <w:ind w:left="308" w:hanging="180"/>
              <w:rPr>
                <w:ins w:id="3058" w:author="Arjan" w:date="2014-11-21T00:10:00Z"/>
              </w:rPr>
            </w:pPr>
            <w:ins w:id="3059" w:author="Arjan" w:date="2014-11-21T00:10:00Z">
              <w:r>
                <w:t>Relatiesoort toegevoegd, ter vervanging van de relatiesoorten ‘ROL betreft ZAAK’ en ‘ROL wordt uitgeoefend door BETROKKENE’ vanwege de omzetting van ROL van objecttype naar relatieklasse.</w:t>
              </w:r>
            </w:ins>
          </w:p>
        </w:tc>
      </w:tr>
    </w:tbl>
    <w:p w:rsidR="00D312ED" w:rsidRDefault="00D312ED" w:rsidP="00D312ED">
      <w:pPr>
        <w:rPr>
          <w:ins w:id="3060" w:author="Arjan" w:date="2014-11-21T00:10:00Z"/>
        </w:rPr>
      </w:pPr>
    </w:p>
    <w:p w:rsidR="00D312ED" w:rsidRPr="007B0D15" w:rsidRDefault="00D312ED" w:rsidP="00D312ED">
      <w:pPr>
        <w:keepNext/>
        <w:spacing w:after="0"/>
        <w:rPr>
          <w:ins w:id="3061" w:author="Arjan" w:date="2014-11-21T00:10:00Z"/>
          <w:b/>
        </w:rPr>
      </w:pPr>
      <w:ins w:id="3062" w:author="Arjan" w:date="2014-11-21T00:10:00Z">
        <w:r>
          <w:rPr>
            <w:b/>
          </w:rPr>
          <w:lastRenderedPageBreak/>
          <w:t>BETROKKENE &gt; NATUURLIJK PERSOON</w:t>
        </w:r>
      </w:ins>
    </w:p>
    <w:tbl>
      <w:tblPr>
        <w:tblStyle w:val="Tabelraster"/>
        <w:tblW w:w="0" w:type="auto"/>
        <w:tblLook w:val="04A0"/>
      </w:tblPr>
      <w:tblGrid>
        <w:gridCol w:w="3652"/>
        <w:gridCol w:w="5560"/>
      </w:tblGrid>
      <w:tr w:rsidR="00D312ED" w:rsidTr="00C07477">
        <w:trPr>
          <w:ins w:id="3063" w:author="Arjan" w:date="2014-11-21T00:10:00Z"/>
        </w:trPr>
        <w:tc>
          <w:tcPr>
            <w:tcW w:w="3652" w:type="dxa"/>
          </w:tcPr>
          <w:p w:rsidR="00D312ED" w:rsidRPr="006B7EBC" w:rsidRDefault="00D312ED" w:rsidP="00C07477">
            <w:pPr>
              <w:rPr>
                <w:ins w:id="3064" w:author="Arjan" w:date="2014-11-21T00:10:00Z"/>
                <w:b/>
              </w:rPr>
            </w:pPr>
            <w:ins w:id="3065" w:author="Arjan" w:date="2014-11-21T00:10:00Z">
              <w:r w:rsidRPr="006B7EBC">
                <w:rPr>
                  <w:b/>
                </w:rPr>
                <w:t>Attribuut- of relatiesoort</w:t>
              </w:r>
            </w:ins>
          </w:p>
        </w:tc>
        <w:tc>
          <w:tcPr>
            <w:tcW w:w="5560" w:type="dxa"/>
          </w:tcPr>
          <w:p w:rsidR="00D312ED" w:rsidRPr="006B7EBC" w:rsidRDefault="00D312ED" w:rsidP="00C07477">
            <w:pPr>
              <w:rPr>
                <w:ins w:id="3066" w:author="Arjan" w:date="2014-11-21T00:10:00Z"/>
                <w:b/>
              </w:rPr>
            </w:pPr>
            <w:ins w:id="3067" w:author="Arjan" w:date="2014-11-21T00:10:00Z">
              <w:r w:rsidRPr="006B7EBC">
                <w:rPr>
                  <w:b/>
                </w:rPr>
                <w:t>Wijziging</w:t>
              </w:r>
            </w:ins>
          </w:p>
        </w:tc>
      </w:tr>
      <w:tr w:rsidR="00D312ED" w:rsidTr="00C07477">
        <w:trPr>
          <w:ins w:id="3068" w:author="Arjan" w:date="2014-11-21T00:10:00Z"/>
        </w:trPr>
        <w:tc>
          <w:tcPr>
            <w:tcW w:w="3652" w:type="dxa"/>
          </w:tcPr>
          <w:p w:rsidR="00D312ED" w:rsidRDefault="00D312ED" w:rsidP="00C07477">
            <w:pPr>
              <w:rPr>
                <w:ins w:id="3069" w:author="Arjan" w:date="2014-11-21T00:10:00Z"/>
              </w:rPr>
            </w:pPr>
            <w:ins w:id="3070" w:author="Arjan" w:date="2014-11-21T00:10:00Z">
              <w:r>
                <w:t>Rekeningnummer</w:t>
              </w:r>
            </w:ins>
          </w:p>
        </w:tc>
        <w:tc>
          <w:tcPr>
            <w:tcW w:w="5560" w:type="dxa"/>
          </w:tcPr>
          <w:p w:rsidR="00D312ED" w:rsidRDefault="00D312ED" w:rsidP="00D312ED">
            <w:pPr>
              <w:pStyle w:val="Lijstalinea"/>
              <w:numPr>
                <w:ilvl w:val="0"/>
                <w:numId w:val="31"/>
              </w:numPr>
              <w:spacing w:before="60"/>
              <w:ind w:left="308" w:hanging="180"/>
              <w:rPr>
                <w:ins w:id="3071" w:author="Arjan" w:date="2014-11-21T00:10:00Z"/>
              </w:rPr>
            </w:pPr>
            <w:ins w:id="3072" w:author="Arjan" w:date="2014-11-21T00:10:00Z">
              <w:r>
                <w:t>Groepattrbuutsoort toegevoegd ter vervanging van attribuutsoort ‘Bank/girorekeningnummer’, met de aubattribuutsoorten ‘IBAN’ en ‘BIC’.</w:t>
              </w:r>
            </w:ins>
          </w:p>
        </w:tc>
      </w:tr>
      <w:tr w:rsidR="00D312ED" w:rsidTr="00C07477">
        <w:trPr>
          <w:ins w:id="3073" w:author="Arjan" w:date="2014-11-21T00:10:00Z"/>
        </w:trPr>
        <w:tc>
          <w:tcPr>
            <w:tcW w:w="3652" w:type="dxa"/>
          </w:tcPr>
          <w:p w:rsidR="00D312ED" w:rsidRDefault="00D312ED" w:rsidP="00C07477">
            <w:pPr>
              <w:rPr>
                <w:ins w:id="3074" w:author="Arjan" w:date="2014-11-21T00:10:00Z"/>
              </w:rPr>
            </w:pPr>
            <w:ins w:id="3075" w:author="Arjan" w:date="2014-11-21T00:10:00Z">
              <w:r>
                <w:t>Subjecttypering</w:t>
              </w:r>
            </w:ins>
          </w:p>
        </w:tc>
        <w:tc>
          <w:tcPr>
            <w:tcW w:w="5560" w:type="dxa"/>
          </w:tcPr>
          <w:p w:rsidR="00D312ED" w:rsidRDefault="00D312ED" w:rsidP="00D312ED">
            <w:pPr>
              <w:pStyle w:val="Lijstalinea"/>
              <w:numPr>
                <w:ilvl w:val="0"/>
                <w:numId w:val="31"/>
              </w:numPr>
              <w:spacing w:before="60"/>
              <w:ind w:left="308" w:hanging="180"/>
              <w:rPr>
                <w:ins w:id="3076" w:author="Arjan" w:date="2014-11-21T00:10:00Z"/>
              </w:rPr>
            </w:pPr>
            <w:ins w:id="3077" w:author="Arjan" w:date="2014-11-21T00:10:00Z">
              <w:r>
                <w:t>Attribuutsoort vervallen.</w:t>
              </w:r>
            </w:ins>
          </w:p>
        </w:tc>
      </w:tr>
    </w:tbl>
    <w:p w:rsidR="00D312ED" w:rsidRDefault="00D312ED" w:rsidP="00D312ED">
      <w:pPr>
        <w:rPr>
          <w:ins w:id="3078" w:author="Arjan" w:date="2014-11-21T00:10:00Z"/>
        </w:rPr>
      </w:pPr>
      <w:ins w:id="3079" w:author="Arjan" w:date="2014-11-21T00:10:00Z">
        <w:r>
          <w:t xml:space="preserve"> </w:t>
        </w:r>
      </w:ins>
    </w:p>
    <w:p w:rsidR="00D312ED" w:rsidRPr="007B0D15" w:rsidRDefault="00D312ED" w:rsidP="00D312ED">
      <w:pPr>
        <w:keepNext/>
        <w:spacing w:after="0"/>
        <w:rPr>
          <w:ins w:id="3080" w:author="Arjan" w:date="2014-11-21T00:10:00Z"/>
          <w:b/>
        </w:rPr>
      </w:pPr>
      <w:ins w:id="3081" w:author="Arjan" w:date="2014-11-21T00:10:00Z">
        <w:r>
          <w:rPr>
            <w:b/>
          </w:rPr>
          <w:t>BETROKKENE &gt; NIET-NATUURLIJK PERSOON</w:t>
        </w:r>
      </w:ins>
    </w:p>
    <w:tbl>
      <w:tblPr>
        <w:tblStyle w:val="Tabelraster"/>
        <w:tblW w:w="0" w:type="auto"/>
        <w:tblLook w:val="04A0"/>
      </w:tblPr>
      <w:tblGrid>
        <w:gridCol w:w="3652"/>
        <w:gridCol w:w="5560"/>
      </w:tblGrid>
      <w:tr w:rsidR="00D312ED" w:rsidTr="00C07477">
        <w:trPr>
          <w:ins w:id="3082" w:author="Arjan" w:date="2014-11-21T00:10:00Z"/>
        </w:trPr>
        <w:tc>
          <w:tcPr>
            <w:tcW w:w="3652" w:type="dxa"/>
          </w:tcPr>
          <w:p w:rsidR="00D312ED" w:rsidRPr="006B7EBC" w:rsidRDefault="00D312ED" w:rsidP="00C07477">
            <w:pPr>
              <w:rPr>
                <w:ins w:id="3083" w:author="Arjan" w:date="2014-11-21T00:10:00Z"/>
                <w:b/>
              </w:rPr>
            </w:pPr>
            <w:ins w:id="3084" w:author="Arjan" w:date="2014-11-21T00:10:00Z">
              <w:r w:rsidRPr="006B7EBC">
                <w:rPr>
                  <w:b/>
                </w:rPr>
                <w:t>Attribuut- of relatiesoort</w:t>
              </w:r>
            </w:ins>
          </w:p>
        </w:tc>
        <w:tc>
          <w:tcPr>
            <w:tcW w:w="5560" w:type="dxa"/>
          </w:tcPr>
          <w:p w:rsidR="00D312ED" w:rsidRPr="006B7EBC" w:rsidRDefault="00D312ED" w:rsidP="00C07477">
            <w:pPr>
              <w:rPr>
                <w:ins w:id="3085" w:author="Arjan" w:date="2014-11-21T00:10:00Z"/>
                <w:b/>
              </w:rPr>
            </w:pPr>
            <w:ins w:id="3086" w:author="Arjan" w:date="2014-11-21T00:10:00Z">
              <w:r w:rsidRPr="006B7EBC">
                <w:rPr>
                  <w:b/>
                </w:rPr>
                <w:t>Wijziging</w:t>
              </w:r>
            </w:ins>
          </w:p>
        </w:tc>
      </w:tr>
      <w:tr w:rsidR="00D312ED" w:rsidTr="00C07477">
        <w:trPr>
          <w:ins w:id="3087" w:author="Arjan" w:date="2014-11-21T00:10:00Z"/>
        </w:trPr>
        <w:tc>
          <w:tcPr>
            <w:tcW w:w="3652" w:type="dxa"/>
          </w:tcPr>
          <w:p w:rsidR="00D312ED" w:rsidRDefault="00D312ED" w:rsidP="00C07477">
            <w:pPr>
              <w:rPr>
                <w:ins w:id="3088" w:author="Arjan" w:date="2014-11-21T00:10:00Z"/>
              </w:rPr>
            </w:pPr>
            <w:ins w:id="3089" w:author="Arjan" w:date="2014-11-21T00:10:00Z">
              <w:r>
                <w:t>Rekeningnummer</w:t>
              </w:r>
            </w:ins>
          </w:p>
        </w:tc>
        <w:tc>
          <w:tcPr>
            <w:tcW w:w="5560" w:type="dxa"/>
          </w:tcPr>
          <w:p w:rsidR="00D312ED" w:rsidRDefault="00D312ED" w:rsidP="00D312ED">
            <w:pPr>
              <w:pStyle w:val="Lijstalinea"/>
              <w:numPr>
                <w:ilvl w:val="0"/>
                <w:numId w:val="31"/>
              </w:numPr>
              <w:spacing w:before="60"/>
              <w:ind w:left="308" w:hanging="180"/>
              <w:rPr>
                <w:ins w:id="3090" w:author="Arjan" w:date="2014-11-21T00:10:00Z"/>
              </w:rPr>
            </w:pPr>
            <w:ins w:id="3091" w:author="Arjan" w:date="2014-11-21T00:10:00Z">
              <w:r>
                <w:t>Groepattrbuutsoort toegevoegd ter vervanging van attribuutsoort ‘Bank/girorekeningnummer’, met de aubattribuutsoorten ‘IBAN’ en ‘BIC’.</w:t>
              </w:r>
            </w:ins>
          </w:p>
        </w:tc>
      </w:tr>
      <w:tr w:rsidR="00D312ED" w:rsidTr="00C07477">
        <w:trPr>
          <w:ins w:id="3092" w:author="Arjan" w:date="2014-11-21T00:10:00Z"/>
        </w:trPr>
        <w:tc>
          <w:tcPr>
            <w:tcW w:w="3652" w:type="dxa"/>
          </w:tcPr>
          <w:p w:rsidR="00D312ED" w:rsidRDefault="00D312ED" w:rsidP="00C07477">
            <w:pPr>
              <w:rPr>
                <w:ins w:id="3093" w:author="Arjan" w:date="2014-11-21T00:10:00Z"/>
              </w:rPr>
            </w:pPr>
            <w:ins w:id="3094" w:author="Arjan" w:date="2014-11-21T00:10:00Z">
              <w:r>
                <w:t>Subjecttypering</w:t>
              </w:r>
            </w:ins>
          </w:p>
        </w:tc>
        <w:tc>
          <w:tcPr>
            <w:tcW w:w="5560" w:type="dxa"/>
          </w:tcPr>
          <w:p w:rsidR="00D312ED" w:rsidRDefault="00D312ED" w:rsidP="00D312ED">
            <w:pPr>
              <w:pStyle w:val="Lijstalinea"/>
              <w:numPr>
                <w:ilvl w:val="0"/>
                <w:numId w:val="31"/>
              </w:numPr>
              <w:spacing w:before="60"/>
              <w:ind w:left="308" w:hanging="180"/>
              <w:rPr>
                <w:ins w:id="3095" w:author="Arjan" w:date="2014-11-21T00:10:00Z"/>
              </w:rPr>
            </w:pPr>
            <w:ins w:id="3096" w:author="Arjan" w:date="2014-11-21T00:10:00Z">
              <w:r>
                <w:t>Attribuutsoort vervallen.</w:t>
              </w:r>
            </w:ins>
          </w:p>
        </w:tc>
      </w:tr>
    </w:tbl>
    <w:p w:rsidR="00D312ED" w:rsidRDefault="00D312ED" w:rsidP="00D312ED">
      <w:pPr>
        <w:rPr>
          <w:ins w:id="3097" w:author="Arjan" w:date="2014-11-21T00:10:00Z"/>
        </w:rPr>
      </w:pPr>
      <w:ins w:id="3098" w:author="Arjan" w:date="2014-11-21T00:10:00Z">
        <w:r>
          <w:t xml:space="preserve"> </w:t>
        </w:r>
      </w:ins>
    </w:p>
    <w:p w:rsidR="00D312ED" w:rsidRPr="007B0D15" w:rsidRDefault="00D312ED" w:rsidP="00D312ED">
      <w:pPr>
        <w:keepNext/>
        <w:spacing w:after="0"/>
        <w:rPr>
          <w:ins w:id="3099" w:author="Arjan" w:date="2014-11-21T00:10:00Z"/>
          <w:b/>
        </w:rPr>
      </w:pPr>
      <w:ins w:id="3100" w:author="Arjan" w:date="2014-11-21T00:10:00Z">
        <w:r>
          <w:rPr>
            <w:b/>
          </w:rPr>
          <w:t>BETROKKENE &gt; VESTIGING</w:t>
        </w:r>
      </w:ins>
    </w:p>
    <w:tbl>
      <w:tblPr>
        <w:tblStyle w:val="Tabelraster"/>
        <w:tblW w:w="0" w:type="auto"/>
        <w:tblLook w:val="04A0"/>
      </w:tblPr>
      <w:tblGrid>
        <w:gridCol w:w="3652"/>
        <w:gridCol w:w="5560"/>
      </w:tblGrid>
      <w:tr w:rsidR="00D312ED" w:rsidTr="00C07477">
        <w:trPr>
          <w:ins w:id="3101" w:author="Arjan" w:date="2014-11-21T00:10:00Z"/>
        </w:trPr>
        <w:tc>
          <w:tcPr>
            <w:tcW w:w="3652" w:type="dxa"/>
          </w:tcPr>
          <w:p w:rsidR="00D312ED" w:rsidRPr="006B7EBC" w:rsidRDefault="00D312ED" w:rsidP="00C07477">
            <w:pPr>
              <w:rPr>
                <w:ins w:id="3102" w:author="Arjan" w:date="2014-11-21T00:10:00Z"/>
                <w:b/>
              </w:rPr>
            </w:pPr>
            <w:ins w:id="3103" w:author="Arjan" w:date="2014-11-21T00:10:00Z">
              <w:r w:rsidRPr="006B7EBC">
                <w:rPr>
                  <w:b/>
                </w:rPr>
                <w:t>Attribuut- of relatiesoort</w:t>
              </w:r>
            </w:ins>
          </w:p>
        </w:tc>
        <w:tc>
          <w:tcPr>
            <w:tcW w:w="5560" w:type="dxa"/>
          </w:tcPr>
          <w:p w:rsidR="00D312ED" w:rsidRPr="006B7EBC" w:rsidRDefault="00D312ED" w:rsidP="00C07477">
            <w:pPr>
              <w:rPr>
                <w:ins w:id="3104" w:author="Arjan" w:date="2014-11-21T00:10:00Z"/>
                <w:b/>
              </w:rPr>
            </w:pPr>
            <w:ins w:id="3105" w:author="Arjan" w:date="2014-11-21T00:10:00Z">
              <w:r w:rsidRPr="006B7EBC">
                <w:rPr>
                  <w:b/>
                </w:rPr>
                <w:t>Wijziging</w:t>
              </w:r>
            </w:ins>
          </w:p>
        </w:tc>
      </w:tr>
      <w:tr w:rsidR="00D312ED" w:rsidTr="00C07477">
        <w:trPr>
          <w:ins w:id="3106" w:author="Arjan" w:date="2014-11-21T00:10:00Z"/>
        </w:trPr>
        <w:tc>
          <w:tcPr>
            <w:tcW w:w="3652" w:type="dxa"/>
          </w:tcPr>
          <w:p w:rsidR="00D312ED" w:rsidRDefault="00D312ED" w:rsidP="00C07477">
            <w:pPr>
              <w:rPr>
                <w:ins w:id="3107" w:author="Arjan" w:date="2014-11-21T00:10:00Z"/>
              </w:rPr>
            </w:pPr>
            <w:ins w:id="3108" w:author="Arjan" w:date="2014-11-21T00:10:00Z">
              <w:r>
                <w:t>(Handels)naam</w:t>
              </w:r>
            </w:ins>
          </w:p>
        </w:tc>
        <w:tc>
          <w:tcPr>
            <w:tcW w:w="5560" w:type="dxa"/>
          </w:tcPr>
          <w:p w:rsidR="00D312ED" w:rsidRDefault="00D312ED" w:rsidP="00D312ED">
            <w:pPr>
              <w:pStyle w:val="Lijstalinea"/>
              <w:numPr>
                <w:ilvl w:val="0"/>
                <w:numId w:val="31"/>
              </w:numPr>
              <w:spacing w:before="60"/>
              <w:ind w:left="308" w:hanging="180"/>
              <w:rPr>
                <w:ins w:id="3109" w:author="Arjan" w:date="2014-11-21T00:10:00Z"/>
              </w:rPr>
            </w:pPr>
            <w:ins w:id="3110" w:author="Arjan" w:date="2014-11-21T00:10:00Z">
              <w:r>
                <w:t>Naam attribuutsoort gewijzigd (was: Handelsnaam).</w:t>
              </w:r>
            </w:ins>
          </w:p>
        </w:tc>
      </w:tr>
      <w:tr w:rsidR="00D312ED" w:rsidTr="00C07477">
        <w:trPr>
          <w:ins w:id="3111" w:author="Arjan" w:date="2014-11-21T00:10:00Z"/>
        </w:trPr>
        <w:tc>
          <w:tcPr>
            <w:tcW w:w="3652" w:type="dxa"/>
          </w:tcPr>
          <w:p w:rsidR="00D312ED" w:rsidRPr="004B2391" w:rsidRDefault="00D312ED" w:rsidP="00C07477">
            <w:pPr>
              <w:rPr>
                <w:ins w:id="3112" w:author="Arjan" w:date="2014-11-21T00:10:00Z"/>
              </w:rPr>
            </w:pPr>
            <w:ins w:id="3113" w:author="Arjan" w:date="2014-11-21T00:10:00Z">
              <w:r>
                <w:t>KvK-nummer</w:t>
              </w:r>
            </w:ins>
          </w:p>
        </w:tc>
        <w:tc>
          <w:tcPr>
            <w:tcW w:w="5560" w:type="dxa"/>
          </w:tcPr>
          <w:p w:rsidR="00D312ED" w:rsidRPr="00A336EE" w:rsidRDefault="00D312ED" w:rsidP="00D312ED">
            <w:pPr>
              <w:pStyle w:val="Lijstalinea"/>
              <w:numPr>
                <w:ilvl w:val="0"/>
                <w:numId w:val="31"/>
              </w:numPr>
              <w:spacing w:before="60"/>
              <w:ind w:left="308" w:hanging="180"/>
              <w:rPr>
                <w:ins w:id="3114" w:author="Arjan" w:date="2014-11-21T00:10:00Z"/>
              </w:rPr>
            </w:pPr>
            <w:ins w:id="3115" w:author="Arjan" w:date="2014-11-21T00:10:00Z">
              <w:r>
                <w:t>Attribuutsoort toegevoegd.</w:t>
              </w:r>
            </w:ins>
          </w:p>
        </w:tc>
      </w:tr>
      <w:tr w:rsidR="00D312ED" w:rsidTr="00C07477">
        <w:trPr>
          <w:ins w:id="3116" w:author="Arjan" w:date="2014-11-21T00:10:00Z"/>
        </w:trPr>
        <w:tc>
          <w:tcPr>
            <w:tcW w:w="3652" w:type="dxa"/>
          </w:tcPr>
          <w:p w:rsidR="00D312ED" w:rsidRDefault="00D312ED" w:rsidP="00C07477">
            <w:pPr>
              <w:rPr>
                <w:ins w:id="3117" w:author="Arjan" w:date="2014-11-21T00:10:00Z"/>
              </w:rPr>
            </w:pPr>
            <w:ins w:id="3118" w:author="Arjan" w:date="2014-11-21T00:10:00Z">
              <w:r>
                <w:t>Rekeningnummer</w:t>
              </w:r>
            </w:ins>
          </w:p>
        </w:tc>
        <w:tc>
          <w:tcPr>
            <w:tcW w:w="5560" w:type="dxa"/>
          </w:tcPr>
          <w:p w:rsidR="00D312ED" w:rsidRDefault="00D312ED" w:rsidP="00D312ED">
            <w:pPr>
              <w:pStyle w:val="Lijstalinea"/>
              <w:numPr>
                <w:ilvl w:val="0"/>
                <w:numId w:val="31"/>
              </w:numPr>
              <w:spacing w:before="60"/>
              <w:ind w:left="308" w:hanging="180"/>
              <w:rPr>
                <w:ins w:id="3119" w:author="Arjan" w:date="2014-11-21T00:10:00Z"/>
              </w:rPr>
            </w:pPr>
            <w:ins w:id="3120" w:author="Arjan" w:date="2014-11-21T00:10:00Z">
              <w:r>
                <w:t>Groepattrbuutsoort toegevoegd ter vervanging van attribuutsoort ‘Bank/girorekeningnummer’, met de aubattribuutsoorten ‘IBAN’ en ‘BIC’.</w:t>
              </w:r>
            </w:ins>
          </w:p>
        </w:tc>
      </w:tr>
      <w:tr w:rsidR="00D312ED" w:rsidTr="00C07477">
        <w:trPr>
          <w:ins w:id="3121" w:author="Arjan" w:date="2014-11-21T00:10:00Z"/>
        </w:trPr>
        <w:tc>
          <w:tcPr>
            <w:tcW w:w="3652" w:type="dxa"/>
          </w:tcPr>
          <w:p w:rsidR="00D312ED" w:rsidRDefault="00D312ED" w:rsidP="00C07477">
            <w:pPr>
              <w:rPr>
                <w:ins w:id="3122" w:author="Arjan" w:date="2014-11-21T00:10:00Z"/>
              </w:rPr>
            </w:pPr>
            <w:ins w:id="3123" w:author="Arjan" w:date="2014-11-21T00:10:00Z">
              <w:r>
                <w:t>Subjecttypering</w:t>
              </w:r>
            </w:ins>
          </w:p>
        </w:tc>
        <w:tc>
          <w:tcPr>
            <w:tcW w:w="5560" w:type="dxa"/>
          </w:tcPr>
          <w:p w:rsidR="00D312ED" w:rsidRDefault="00D312ED" w:rsidP="00D312ED">
            <w:pPr>
              <w:pStyle w:val="Lijstalinea"/>
              <w:numPr>
                <w:ilvl w:val="0"/>
                <w:numId w:val="31"/>
              </w:numPr>
              <w:spacing w:before="60"/>
              <w:ind w:left="308" w:hanging="180"/>
              <w:rPr>
                <w:ins w:id="3124" w:author="Arjan" w:date="2014-11-21T00:10:00Z"/>
              </w:rPr>
            </w:pPr>
            <w:ins w:id="3125" w:author="Arjan" w:date="2014-11-21T00:10:00Z">
              <w:r>
                <w:t>Attribuutsoort vervallen.</w:t>
              </w:r>
            </w:ins>
          </w:p>
        </w:tc>
      </w:tr>
    </w:tbl>
    <w:p w:rsidR="00D312ED" w:rsidRDefault="00D312ED" w:rsidP="00D312ED">
      <w:pPr>
        <w:rPr>
          <w:ins w:id="3126" w:author="Arjan" w:date="2014-11-21T00:10:00Z"/>
        </w:rPr>
      </w:pPr>
      <w:ins w:id="3127" w:author="Arjan" w:date="2014-11-21T00:10:00Z">
        <w:r>
          <w:t xml:space="preserve"> </w:t>
        </w:r>
      </w:ins>
    </w:p>
    <w:p w:rsidR="00D312ED" w:rsidRPr="00692A11" w:rsidRDefault="00D312ED" w:rsidP="00D312ED">
      <w:pPr>
        <w:keepNext/>
        <w:spacing w:after="0"/>
        <w:rPr>
          <w:ins w:id="3128" w:author="Arjan" w:date="2014-11-21T00:10:00Z"/>
        </w:rPr>
      </w:pPr>
      <w:ins w:id="3129" w:author="Arjan" w:date="2014-11-21T00:10:00Z">
        <w:r>
          <w:rPr>
            <w:b/>
          </w:rPr>
          <w:t xml:space="preserve">ENKELVOUDIG INFORMATIEOBJECT </w:t>
        </w:r>
      </w:ins>
    </w:p>
    <w:tbl>
      <w:tblPr>
        <w:tblStyle w:val="Tabelraster"/>
        <w:tblW w:w="0" w:type="auto"/>
        <w:tblLook w:val="04A0"/>
      </w:tblPr>
      <w:tblGrid>
        <w:gridCol w:w="3652"/>
        <w:gridCol w:w="5560"/>
      </w:tblGrid>
      <w:tr w:rsidR="00D312ED" w:rsidTr="00C07477">
        <w:trPr>
          <w:ins w:id="3130" w:author="Arjan" w:date="2014-11-21T00:10:00Z"/>
        </w:trPr>
        <w:tc>
          <w:tcPr>
            <w:tcW w:w="3652" w:type="dxa"/>
          </w:tcPr>
          <w:p w:rsidR="00D312ED" w:rsidRPr="006B7EBC" w:rsidRDefault="00D312ED" w:rsidP="00C07477">
            <w:pPr>
              <w:rPr>
                <w:ins w:id="3131" w:author="Arjan" w:date="2014-11-21T00:10:00Z"/>
                <w:b/>
              </w:rPr>
            </w:pPr>
            <w:ins w:id="3132" w:author="Arjan" w:date="2014-11-21T00:10:00Z">
              <w:r w:rsidRPr="006B7EBC">
                <w:rPr>
                  <w:b/>
                </w:rPr>
                <w:t>Attribuut- of relatiesoort</w:t>
              </w:r>
            </w:ins>
          </w:p>
        </w:tc>
        <w:tc>
          <w:tcPr>
            <w:tcW w:w="5560" w:type="dxa"/>
          </w:tcPr>
          <w:p w:rsidR="00D312ED" w:rsidRPr="006B7EBC" w:rsidRDefault="00D312ED" w:rsidP="00C07477">
            <w:pPr>
              <w:rPr>
                <w:ins w:id="3133" w:author="Arjan" w:date="2014-11-21T00:10:00Z"/>
                <w:b/>
              </w:rPr>
            </w:pPr>
            <w:ins w:id="3134" w:author="Arjan" w:date="2014-11-21T00:10:00Z">
              <w:r w:rsidRPr="006B7EBC">
                <w:rPr>
                  <w:b/>
                </w:rPr>
                <w:t>Wijziging</w:t>
              </w:r>
            </w:ins>
          </w:p>
        </w:tc>
      </w:tr>
      <w:tr w:rsidR="00D312ED" w:rsidTr="00C07477">
        <w:trPr>
          <w:ins w:id="3135" w:author="Arjan" w:date="2014-11-21T00:10:00Z"/>
        </w:trPr>
        <w:tc>
          <w:tcPr>
            <w:tcW w:w="3652" w:type="dxa"/>
          </w:tcPr>
          <w:p w:rsidR="00D312ED" w:rsidRPr="004B2391" w:rsidRDefault="00D312ED" w:rsidP="00C07477">
            <w:pPr>
              <w:rPr>
                <w:ins w:id="3136" w:author="Arjan" w:date="2014-11-21T00:10:00Z"/>
              </w:rPr>
            </w:pPr>
            <w:ins w:id="3137" w:author="Arjan" w:date="2014-11-21T00:10:00Z">
              <w:r>
                <w:t>-</w:t>
              </w:r>
            </w:ins>
          </w:p>
        </w:tc>
        <w:tc>
          <w:tcPr>
            <w:tcW w:w="5560" w:type="dxa"/>
          </w:tcPr>
          <w:p w:rsidR="00D312ED" w:rsidRDefault="00D312ED" w:rsidP="00D312ED">
            <w:pPr>
              <w:pStyle w:val="Lijstalinea"/>
              <w:numPr>
                <w:ilvl w:val="0"/>
                <w:numId w:val="31"/>
              </w:numPr>
              <w:spacing w:before="60"/>
              <w:ind w:left="317" w:hanging="240"/>
              <w:rPr>
                <w:ins w:id="3138" w:author="Arjan" w:date="2014-11-21T00:10:00Z"/>
              </w:rPr>
            </w:pPr>
            <w:ins w:id="3139" w:author="Arjan" w:date="2014-11-21T00:10:00Z">
              <w:r>
                <w:t>Naam objecttype gewijzigd (was: ENKELVOUDIG DOCUMENT).</w:t>
              </w:r>
            </w:ins>
          </w:p>
          <w:p w:rsidR="00D312ED" w:rsidRPr="00A336EE" w:rsidRDefault="00D312ED" w:rsidP="00D312ED">
            <w:pPr>
              <w:pStyle w:val="Lijstalinea"/>
              <w:numPr>
                <w:ilvl w:val="0"/>
                <w:numId w:val="31"/>
              </w:numPr>
              <w:spacing w:before="60"/>
              <w:ind w:left="317" w:hanging="240"/>
              <w:rPr>
                <w:ins w:id="3140" w:author="Arjan" w:date="2014-11-21T00:10:00Z"/>
              </w:rPr>
            </w:pPr>
            <w:ins w:id="3141" w:author="Arjan" w:date="2014-11-21T00:10:00Z">
              <w:r>
                <w:t>Unieke aanduiding objecttype gewijzigd</w:t>
              </w:r>
            </w:ins>
          </w:p>
        </w:tc>
      </w:tr>
      <w:tr w:rsidR="00D312ED" w:rsidTr="00C07477">
        <w:trPr>
          <w:ins w:id="3142" w:author="Arjan" w:date="2014-11-21T00:10:00Z"/>
        </w:trPr>
        <w:tc>
          <w:tcPr>
            <w:tcW w:w="3652" w:type="dxa"/>
          </w:tcPr>
          <w:p w:rsidR="00D312ED" w:rsidRPr="00E87E42" w:rsidRDefault="00D312ED" w:rsidP="00C07477">
            <w:pPr>
              <w:rPr>
                <w:ins w:id="3143" w:author="Arjan" w:date="2014-11-21T00:10:00Z"/>
              </w:rPr>
            </w:pPr>
            <w:ins w:id="3144" w:author="Arjan" w:date="2014-11-21T00:10:00Z">
              <w:r>
                <w:t>Formaat</w:t>
              </w:r>
            </w:ins>
          </w:p>
        </w:tc>
        <w:tc>
          <w:tcPr>
            <w:tcW w:w="5560" w:type="dxa"/>
          </w:tcPr>
          <w:p w:rsidR="00D312ED" w:rsidRDefault="00D312ED" w:rsidP="00D312ED">
            <w:pPr>
              <w:pStyle w:val="Lijstalinea"/>
              <w:numPr>
                <w:ilvl w:val="0"/>
                <w:numId w:val="31"/>
              </w:numPr>
              <w:spacing w:before="60"/>
              <w:ind w:left="317" w:hanging="240"/>
              <w:rPr>
                <w:ins w:id="3145" w:author="Arjan" w:date="2014-11-21T00:10:00Z"/>
              </w:rPr>
            </w:pPr>
            <w:ins w:id="3146" w:author="Arjan" w:date="2014-11-21T00:10:00Z">
              <w:r>
                <w:t>Naam attribuutsoort gewijzigd (was: Documentformaat).</w:t>
              </w:r>
            </w:ins>
          </w:p>
          <w:p w:rsidR="00D312ED" w:rsidRDefault="00D312ED" w:rsidP="00D312ED">
            <w:pPr>
              <w:pStyle w:val="Lijstalinea"/>
              <w:numPr>
                <w:ilvl w:val="0"/>
                <w:numId w:val="31"/>
              </w:numPr>
              <w:spacing w:before="60"/>
              <w:ind w:left="317" w:hanging="240"/>
              <w:rPr>
                <w:ins w:id="3147" w:author="Arjan" w:date="2014-11-21T00:10:00Z"/>
              </w:rPr>
            </w:pPr>
            <w:ins w:id="3148" w:author="Arjan" w:date="2014-11-21T00:10:00Z">
              <w:r w:rsidRPr="00921BF7">
                <w:t>Definitie gewijzigd</w:t>
              </w:r>
              <w:r>
                <w:t>.</w:t>
              </w:r>
            </w:ins>
          </w:p>
          <w:p w:rsidR="00D312ED" w:rsidRDefault="00D312ED" w:rsidP="00D312ED">
            <w:pPr>
              <w:pStyle w:val="Lijstalinea"/>
              <w:numPr>
                <w:ilvl w:val="0"/>
                <w:numId w:val="31"/>
              </w:numPr>
              <w:spacing w:before="60"/>
              <w:ind w:left="317" w:hanging="240"/>
              <w:rPr>
                <w:ins w:id="3149" w:author="Arjan" w:date="2014-11-21T00:10:00Z"/>
              </w:rPr>
            </w:pPr>
            <w:ins w:id="3150" w:author="Arjan" w:date="2014-11-21T00:10:00Z">
              <w:r>
                <w:t>Formaat gewijzigd.</w:t>
              </w:r>
            </w:ins>
          </w:p>
          <w:p w:rsidR="00D312ED" w:rsidRPr="005E7310" w:rsidRDefault="00D312ED" w:rsidP="00D312ED">
            <w:pPr>
              <w:pStyle w:val="Lijstalinea"/>
              <w:numPr>
                <w:ilvl w:val="0"/>
                <w:numId w:val="31"/>
              </w:numPr>
              <w:spacing w:before="60"/>
              <w:ind w:left="317" w:hanging="240"/>
              <w:rPr>
                <w:ins w:id="3151" w:author="Arjan" w:date="2014-11-21T00:10:00Z"/>
              </w:rPr>
            </w:pPr>
            <w:ins w:id="3152" w:author="Arjan" w:date="2014-11-21T00:10:00Z">
              <w:r>
                <w:t>Waardenverzameling gewijzigd.</w:t>
              </w:r>
            </w:ins>
          </w:p>
          <w:p w:rsidR="00D312ED" w:rsidRDefault="00D312ED" w:rsidP="00D312ED">
            <w:pPr>
              <w:pStyle w:val="Lijstalinea"/>
              <w:numPr>
                <w:ilvl w:val="0"/>
                <w:numId w:val="31"/>
              </w:numPr>
              <w:spacing w:before="60"/>
              <w:ind w:left="317" w:hanging="240"/>
              <w:rPr>
                <w:ins w:id="3153" w:author="Arjan" w:date="2014-11-21T00:10:00Z"/>
              </w:rPr>
            </w:pPr>
            <w:ins w:id="3154" w:author="Arjan" w:date="2014-11-21T00:10:00Z">
              <w:r w:rsidRPr="00E87E42">
                <w:t xml:space="preserve">Indicatie materiële historie </w:t>
              </w:r>
              <w:r>
                <w:t>gewijzigd.</w:t>
              </w:r>
            </w:ins>
          </w:p>
          <w:p w:rsidR="00D312ED" w:rsidRDefault="00D312ED" w:rsidP="00D312ED">
            <w:pPr>
              <w:pStyle w:val="Lijstalinea"/>
              <w:numPr>
                <w:ilvl w:val="0"/>
                <w:numId w:val="31"/>
              </w:numPr>
              <w:spacing w:before="60"/>
              <w:ind w:left="317" w:hanging="240"/>
              <w:rPr>
                <w:ins w:id="3155" w:author="Arjan" w:date="2014-11-21T00:10:00Z"/>
              </w:rPr>
            </w:pPr>
            <w:ins w:id="3156" w:author="Arjan" w:date="2014-11-21T00:10:00Z">
              <w:r w:rsidRPr="00921BF7">
                <w:t>Regels gewijzigd</w:t>
              </w:r>
              <w:r>
                <w:t>.</w:t>
              </w:r>
            </w:ins>
          </w:p>
        </w:tc>
      </w:tr>
      <w:tr w:rsidR="00D312ED" w:rsidTr="00C07477">
        <w:trPr>
          <w:ins w:id="3157" w:author="Arjan" w:date="2014-11-21T00:10:00Z"/>
        </w:trPr>
        <w:tc>
          <w:tcPr>
            <w:tcW w:w="3652" w:type="dxa"/>
          </w:tcPr>
          <w:p w:rsidR="00D312ED" w:rsidRPr="004B2391" w:rsidRDefault="00D312ED" w:rsidP="00C07477">
            <w:pPr>
              <w:rPr>
                <w:ins w:id="3158" w:author="Arjan" w:date="2014-11-21T00:10:00Z"/>
              </w:rPr>
            </w:pPr>
            <w:ins w:id="3159" w:author="Arjan" w:date="2014-11-21T00:10:00Z">
              <w:r>
                <w:t>Taal</w:t>
              </w:r>
            </w:ins>
          </w:p>
        </w:tc>
        <w:tc>
          <w:tcPr>
            <w:tcW w:w="5560" w:type="dxa"/>
          </w:tcPr>
          <w:p w:rsidR="00D312ED" w:rsidRDefault="00D312ED" w:rsidP="00D312ED">
            <w:pPr>
              <w:pStyle w:val="Lijstalinea"/>
              <w:numPr>
                <w:ilvl w:val="0"/>
                <w:numId w:val="31"/>
              </w:numPr>
              <w:spacing w:before="60"/>
              <w:ind w:left="317" w:hanging="240"/>
              <w:rPr>
                <w:ins w:id="3160" w:author="Arjan" w:date="2014-11-21T00:10:00Z"/>
              </w:rPr>
            </w:pPr>
            <w:ins w:id="3161" w:author="Arjan" w:date="2014-11-21T00:10:00Z">
              <w:r>
                <w:t>Naam attribuutsoort gewijzigd (was: Documenttaal).</w:t>
              </w:r>
            </w:ins>
          </w:p>
          <w:p w:rsidR="00D312ED" w:rsidRPr="00A336EE" w:rsidRDefault="00D312ED" w:rsidP="00D312ED">
            <w:pPr>
              <w:pStyle w:val="Lijstalinea"/>
              <w:numPr>
                <w:ilvl w:val="0"/>
                <w:numId w:val="31"/>
              </w:numPr>
              <w:spacing w:before="60"/>
              <w:ind w:left="317" w:hanging="240"/>
              <w:rPr>
                <w:ins w:id="3162" w:author="Arjan" w:date="2014-11-21T00:10:00Z"/>
              </w:rPr>
            </w:pPr>
            <w:ins w:id="3163" w:author="Arjan" w:date="2014-11-21T00:10:00Z">
              <w:r>
                <w:t>Waardenverzameling gewijzigd.</w:t>
              </w:r>
            </w:ins>
          </w:p>
        </w:tc>
      </w:tr>
      <w:tr w:rsidR="00D312ED" w:rsidTr="00C07477">
        <w:trPr>
          <w:ins w:id="3164" w:author="Arjan" w:date="2014-11-21T00:10:00Z"/>
        </w:trPr>
        <w:tc>
          <w:tcPr>
            <w:tcW w:w="3652" w:type="dxa"/>
          </w:tcPr>
          <w:p w:rsidR="00D312ED" w:rsidRPr="00692A11" w:rsidRDefault="00D312ED" w:rsidP="00C07477">
            <w:pPr>
              <w:rPr>
                <w:ins w:id="3165" w:author="Arjan" w:date="2014-11-21T00:10:00Z"/>
              </w:rPr>
            </w:pPr>
            <w:ins w:id="3166" w:author="Arjan" w:date="2014-11-21T00:10:00Z">
              <w:r>
                <w:t>Documentversie</w:t>
              </w:r>
              <w:r w:rsidRPr="004B2391">
                <w:t xml:space="preserve"> </w:t>
              </w:r>
            </w:ins>
          </w:p>
        </w:tc>
        <w:tc>
          <w:tcPr>
            <w:tcW w:w="5560" w:type="dxa"/>
          </w:tcPr>
          <w:p w:rsidR="00D312ED" w:rsidRDefault="00D312ED" w:rsidP="00D312ED">
            <w:pPr>
              <w:pStyle w:val="Lijstalinea"/>
              <w:numPr>
                <w:ilvl w:val="0"/>
                <w:numId w:val="31"/>
              </w:numPr>
              <w:spacing w:before="60"/>
              <w:ind w:left="317" w:hanging="240"/>
              <w:rPr>
                <w:ins w:id="3167" w:author="Arjan" w:date="2014-11-21T00:10:00Z"/>
              </w:rPr>
            </w:pPr>
            <w:ins w:id="3168" w:author="Arjan" w:date="2014-11-21T00:10:00Z">
              <w:r>
                <w:t>Attribuutsoort</w:t>
              </w:r>
              <w:r w:rsidRPr="00A336EE">
                <w:t xml:space="preserve"> </w:t>
              </w:r>
              <w:r>
                <w:t>v</w:t>
              </w:r>
              <w:r w:rsidRPr="00A336EE">
                <w:t>erplaats</w:t>
              </w:r>
              <w:r>
                <w:t xml:space="preserve">t </w:t>
              </w:r>
              <w:r w:rsidRPr="00A336EE">
                <w:t>naar INFORMATIEOBJECT</w:t>
              </w:r>
              <w:r>
                <w:t xml:space="preserve"> en hernoemd naar ‘Versie’.</w:t>
              </w:r>
            </w:ins>
          </w:p>
        </w:tc>
      </w:tr>
      <w:tr w:rsidR="00D312ED" w:rsidTr="00C07477">
        <w:trPr>
          <w:ins w:id="3169" w:author="Arjan" w:date="2014-11-21T00:10:00Z"/>
        </w:trPr>
        <w:tc>
          <w:tcPr>
            <w:tcW w:w="3652" w:type="dxa"/>
          </w:tcPr>
          <w:p w:rsidR="00D312ED" w:rsidRPr="00E87E42" w:rsidRDefault="00D312ED" w:rsidP="00C07477">
            <w:pPr>
              <w:rPr>
                <w:ins w:id="3170" w:author="Arjan" w:date="2014-11-21T00:10:00Z"/>
              </w:rPr>
            </w:pPr>
            <w:ins w:id="3171" w:author="Arjan" w:date="2014-11-21T00:10:00Z">
              <w:r>
                <w:t>Documents</w:t>
              </w:r>
              <w:r w:rsidRPr="004B2391">
                <w:t>tatus</w:t>
              </w:r>
            </w:ins>
          </w:p>
        </w:tc>
        <w:tc>
          <w:tcPr>
            <w:tcW w:w="5560" w:type="dxa"/>
          </w:tcPr>
          <w:p w:rsidR="00D312ED" w:rsidRDefault="00D312ED" w:rsidP="00D312ED">
            <w:pPr>
              <w:pStyle w:val="Lijstalinea"/>
              <w:numPr>
                <w:ilvl w:val="0"/>
                <w:numId w:val="31"/>
              </w:numPr>
              <w:spacing w:before="60"/>
              <w:ind w:left="317" w:hanging="240"/>
              <w:rPr>
                <w:ins w:id="3172" w:author="Arjan" w:date="2014-11-21T00:10:00Z"/>
              </w:rPr>
            </w:pPr>
            <w:ins w:id="3173" w:author="Arjan" w:date="2014-11-21T00:10:00Z">
              <w:r>
                <w:t>Attribuutsoort</w:t>
              </w:r>
              <w:r w:rsidRPr="00A336EE">
                <w:t xml:space="preserve"> </w:t>
              </w:r>
              <w:r>
                <w:t>v</w:t>
              </w:r>
              <w:r w:rsidRPr="00A336EE">
                <w:t>erplaats</w:t>
              </w:r>
              <w:r>
                <w:t xml:space="preserve">t </w:t>
              </w:r>
              <w:r w:rsidRPr="00A336EE">
                <w:t>naar INFORMATIEOBJECT</w:t>
              </w:r>
              <w:r>
                <w:t xml:space="preserve"> en hernoemd naar ‘Status’.</w:t>
              </w:r>
            </w:ins>
          </w:p>
        </w:tc>
      </w:tr>
      <w:tr w:rsidR="00D312ED" w:rsidTr="00C07477">
        <w:trPr>
          <w:ins w:id="3174" w:author="Arjan" w:date="2014-11-21T00:10:00Z"/>
        </w:trPr>
        <w:tc>
          <w:tcPr>
            <w:tcW w:w="3652" w:type="dxa"/>
          </w:tcPr>
          <w:p w:rsidR="00D312ED" w:rsidRDefault="00D312ED" w:rsidP="00C07477">
            <w:pPr>
              <w:rPr>
                <w:ins w:id="3175" w:author="Arjan" w:date="2014-11-21T00:10:00Z"/>
              </w:rPr>
            </w:pPr>
            <w:ins w:id="3176" w:author="Arjan" w:date="2014-11-21T00:10:00Z">
              <w:r>
                <w:t>Inhoud</w:t>
              </w:r>
            </w:ins>
          </w:p>
        </w:tc>
        <w:tc>
          <w:tcPr>
            <w:tcW w:w="5560" w:type="dxa"/>
          </w:tcPr>
          <w:p w:rsidR="00D312ED" w:rsidRDefault="00D312ED" w:rsidP="00D312ED">
            <w:pPr>
              <w:pStyle w:val="Lijstalinea"/>
              <w:numPr>
                <w:ilvl w:val="0"/>
                <w:numId w:val="31"/>
              </w:numPr>
              <w:spacing w:before="60"/>
              <w:ind w:left="317" w:hanging="240"/>
              <w:rPr>
                <w:ins w:id="3177" w:author="Arjan" w:date="2014-11-21T00:10:00Z"/>
              </w:rPr>
            </w:pPr>
            <w:ins w:id="3178" w:author="Arjan" w:date="2014-11-21T00:10:00Z">
              <w:r>
                <w:t>Naam attribuutsoort gewijzigd (was: Documentinhoud).</w:t>
              </w:r>
            </w:ins>
          </w:p>
        </w:tc>
      </w:tr>
      <w:tr w:rsidR="00D312ED" w:rsidTr="00C07477">
        <w:trPr>
          <w:ins w:id="3179" w:author="Arjan" w:date="2014-11-21T00:10:00Z"/>
        </w:trPr>
        <w:tc>
          <w:tcPr>
            <w:tcW w:w="3652" w:type="dxa"/>
          </w:tcPr>
          <w:p w:rsidR="00D312ED" w:rsidRDefault="00D312ED" w:rsidP="00C07477">
            <w:pPr>
              <w:rPr>
                <w:ins w:id="3180" w:author="Arjan" w:date="2014-11-21T00:10:00Z"/>
              </w:rPr>
            </w:pPr>
            <w:ins w:id="3181" w:author="Arjan" w:date="2014-11-21T00:10:00Z">
              <w:r>
                <w:t>Link</w:t>
              </w:r>
            </w:ins>
          </w:p>
        </w:tc>
        <w:tc>
          <w:tcPr>
            <w:tcW w:w="5560" w:type="dxa"/>
          </w:tcPr>
          <w:p w:rsidR="00D312ED" w:rsidRDefault="00D312ED" w:rsidP="00D312ED">
            <w:pPr>
              <w:pStyle w:val="Lijstalinea"/>
              <w:numPr>
                <w:ilvl w:val="0"/>
                <w:numId w:val="31"/>
              </w:numPr>
              <w:spacing w:before="60"/>
              <w:ind w:left="317" w:hanging="240"/>
              <w:rPr>
                <w:ins w:id="3182" w:author="Arjan" w:date="2014-11-21T00:10:00Z"/>
              </w:rPr>
            </w:pPr>
            <w:ins w:id="3183" w:author="Arjan" w:date="2014-11-21T00:10:00Z">
              <w:r>
                <w:t>Naam attribuutsoort gewijzigd (was: Documentlink).</w:t>
              </w:r>
            </w:ins>
          </w:p>
          <w:p w:rsidR="00D312ED" w:rsidRDefault="00D312ED" w:rsidP="00D312ED">
            <w:pPr>
              <w:pStyle w:val="Lijstalinea"/>
              <w:numPr>
                <w:ilvl w:val="0"/>
                <w:numId w:val="31"/>
              </w:numPr>
              <w:spacing w:before="60"/>
              <w:ind w:left="317" w:hanging="240"/>
              <w:rPr>
                <w:ins w:id="3184" w:author="Arjan" w:date="2014-11-21T00:10:00Z"/>
              </w:rPr>
            </w:pPr>
            <w:ins w:id="3185" w:author="Arjan" w:date="2014-11-21T00:10:00Z">
              <w:r>
                <w:t>Formaat gewijzigd.</w:t>
              </w:r>
            </w:ins>
          </w:p>
          <w:p w:rsidR="00D312ED" w:rsidRDefault="00D312ED" w:rsidP="00D312ED">
            <w:pPr>
              <w:pStyle w:val="Lijstalinea"/>
              <w:numPr>
                <w:ilvl w:val="0"/>
                <w:numId w:val="31"/>
              </w:numPr>
              <w:spacing w:before="60"/>
              <w:ind w:left="317" w:hanging="240"/>
              <w:rPr>
                <w:ins w:id="3186" w:author="Arjan" w:date="2014-11-21T00:10:00Z"/>
              </w:rPr>
            </w:pPr>
            <w:ins w:id="3187" w:author="Arjan" w:date="2014-11-21T00:10:00Z">
              <w:r>
                <w:lastRenderedPageBreak/>
                <w:t>Waardenverzameling gewijzigd.</w:t>
              </w:r>
            </w:ins>
          </w:p>
        </w:tc>
      </w:tr>
      <w:tr w:rsidR="00D312ED" w:rsidTr="00C07477">
        <w:trPr>
          <w:ins w:id="3188" w:author="Arjan" w:date="2014-11-21T00:10:00Z"/>
        </w:trPr>
        <w:tc>
          <w:tcPr>
            <w:tcW w:w="3652" w:type="dxa"/>
          </w:tcPr>
          <w:p w:rsidR="00D312ED" w:rsidRPr="000D64BB" w:rsidRDefault="00D312ED" w:rsidP="00C07477">
            <w:pPr>
              <w:rPr>
                <w:ins w:id="3189" w:author="Arjan" w:date="2014-11-21T00:10:00Z"/>
              </w:rPr>
            </w:pPr>
            <w:ins w:id="3190" w:author="Arjan" w:date="2014-11-21T00:10:00Z">
              <w:r>
                <w:lastRenderedPageBreak/>
                <w:t>Bestandsnaam</w:t>
              </w:r>
            </w:ins>
          </w:p>
        </w:tc>
        <w:tc>
          <w:tcPr>
            <w:tcW w:w="5560" w:type="dxa"/>
          </w:tcPr>
          <w:p w:rsidR="00D312ED" w:rsidRDefault="00D312ED" w:rsidP="00D312ED">
            <w:pPr>
              <w:pStyle w:val="Lijstalinea"/>
              <w:numPr>
                <w:ilvl w:val="0"/>
                <w:numId w:val="31"/>
              </w:numPr>
              <w:spacing w:before="60"/>
              <w:ind w:left="317" w:hanging="240"/>
              <w:rPr>
                <w:ins w:id="3191" w:author="Arjan" w:date="2014-11-21T00:10:00Z"/>
              </w:rPr>
            </w:pPr>
            <w:ins w:id="3192" w:author="Arjan" w:date="2014-11-21T00:10:00Z">
              <w:r>
                <w:t>Aangepast naar groepattribuutsoort.</w:t>
              </w:r>
            </w:ins>
          </w:p>
          <w:p w:rsidR="00D312ED" w:rsidRDefault="00D312ED" w:rsidP="00D312ED">
            <w:pPr>
              <w:pStyle w:val="Lijstalinea"/>
              <w:numPr>
                <w:ilvl w:val="0"/>
                <w:numId w:val="31"/>
              </w:numPr>
              <w:spacing w:before="60"/>
              <w:ind w:left="317" w:hanging="240"/>
              <w:rPr>
                <w:ins w:id="3193" w:author="Arjan" w:date="2014-11-21T00:10:00Z"/>
              </w:rPr>
            </w:pPr>
            <w:ins w:id="3194" w:author="Arjan" w:date="2014-11-21T00:10:00Z">
              <w:r>
                <w:t>Indicatie materiële historie gewijzigd.</w:t>
              </w:r>
            </w:ins>
          </w:p>
          <w:p w:rsidR="00D312ED" w:rsidRDefault="00D312ED" w:rsidP="00D312ED">
            <w:pPr>
              <w:pStyle w:val="Lijstalinea"/>
              <w:numPr>
                <w:ilvl w:val="0"/>
                <w:numId w:val="31"/>
              </w:numPr>
              <w:spacing w:before="60"/>
              <w:ind w:left="317" w:hanging="240"/>
              <w:rPr>
                <w:ins w:id="3195" w:author="Arjan" w:date="2014-11-21T00:10:00Z"/>
              </w:rPr>
            </w:pPr>
            <w:ins w:id="3196" w:author="Arjan" w:date="2014-11-21T00:10:00Z">
              <w:r>
                <w:t>‘Subattribuutsoorten’ Naam en Extensie toegevoegd.</w:t>
              </w:r>
            </w:ins>
          </w:p>
        </w:tc>
      </w:tr>
      <w:tr w:rsidR="00D312ED" w:rsidTr="00C07477">
        <w:trPr>
          <w:ins w:id="3197" w:author="Arjan" w:date="2014-11-21T00:10:00Z"/>
        </w:trPr>
        <w:tc>
          <w:tcPr>
            <w:tcW w:w="3652" w:type="dxa"/>
          </w:tcPr>
          <w:p w:rsidR="00D312ED" w:rsidRPr="006B7EBC" w:rsidRDefault="00D312ED" w:rsidP="00C07477">
            <w:pPr>
              <w:rPr>
                <w:ins w:id="3198" w:author="Arjan" w:date="2014-11-21T00:10:00Z"/>
              </w:rPr>
            </w:pPr>
            <w:ins w:id="3199" w:author="Arjan" w:date="2014-11-21T00:10:00Z">
              <w:r>
                <w:t>Bestandsomvang</w:t>
              </w:r>
            </w:ins>
          </w:p>
        </w:tc>
        <w:tc>
          <w:tcPr>
            <w:tcW w:w="5560" w:type="dxa"/>
          </w:tcPr>
          <w:p w:rsidR="00D312ED" w:rsidRDefault="00D312ED" w:rsidP="00D312ED">
            <w:pPr>
              <w:pStyle w:val="Lijstalinea"/>
              <w:numPr>
                <w:ilvl w:val="0"/>
                <w:numId w:val="31"/>
              </w:numPr>
              <w:spacing w:before="60"/>
              <w:ind w:left="317" w:hanging="240"/>
              <w:rPr>
                <w:ins w:id="3200" w:author="Arjan" w:date="2014-11-21T00:10:00Z"/>
              </w:rPr>
            </w:pPr>
            <w:ins w:id="3201" w:author="Arjan" w:date="2014-11-21T00:10:00Z">
              <w:r>
                <w:t>Attribuutsoort toegevoegd.</w:t>
              </w:r>
            </w:ins>
          </w:p>
        </w:tc>
      </w:tr>
      <w:tr w:rsidR="00D312ED" w:rsidTr="00C07477">
        <w:trPr>
          <w:ins w:id="3202" w:author="Arjan" w:date="2014-11-21T00:10:00Z"/>
        </w:trPr>
        <w:tc>
          <w:tcPr>
            <w:tcW w:w="3652" w:type="dxa"/>
          </w:tcPr>
          <w:p w:rsidR="00D312ED" w:rsidRDefault="00D312ED" w:rsidP="00C07477">
            <w:pPr>
              <w:rPr>
                <w:ins w:id="3203" w:author="Arjan" w:date="2014-11-21T00:10:00Z"/>
              </w:rPr>
            </w:pPr>
            <w:ins w:id="3204" w:author="Arjan" w:date="2014-11-21T00:10:00Z">
              <w:r>
                <w:t>Integriteit</w:t>
              </w:r>
            </w:ins>
          </w:p>
        </w:tc>
        <w:tc>
          <w:tcPr>
            <w:tcW w:w="5560" w:type="dxa"/>
          </w:tcPr>
          <w:p w:rsidR="00D312ED" w:rsidRDefault="00D312ED" w:rsidP="00D312ED">
            <w:pPr>
              <w:pStyle w:val="Lijstalinea"/>
              <w:numPr>
                <w:ilvl w:val="0"/>
                <w:numId w:val="31"/>
              </w:numPr>
              <w:spacing w:before="60"/>
              <w:ind w:left="317" w:hanging="240"/>
              <w:rPr>
                <w:ins w:id="3205" w:author="Arjan" w:date="2014-11-21T00:10:00Z"/>
              </w:rPr>
            </w:pPr>
            <w:ins w:id="3206" w:author="Arjan" w:date="2014-11-21T00:10:00Z">
              <w:r>
                <w:t>Attribuutsoort toegevoegd.</w:t>
              </w:r>
            </w:ins>
          </w:p>
          <w:p w:rsidR="00D312ED" w:rsidRDefault="00D312ED" w:rsidP="00D312ED">
            <w:pPr>
              <w:pStyle w:val="Lijstalinea"/>
              <w:numPr>
                <w:ilvl w:val="0"/>
                <w:numId w:val="31"/>
              </w:numPr>
              <w:spacing w:before="60"/>
              <w:ind w:left="317" w:hanging="240"/>
              <w:rPr>
                <w:ins w:id="3207" w:author="Arjan" w:date="2014-11-21T00:10:00Z"/>
              </w:rPr>
            </w:pPr>
            <w:ins w:id="3208" w:author="Arjan" w:date="2014-11-21T00:10:00Z">
              <w:r>
                <w:t>‘Subattribuutsoorten’ Algoritme, Waarde en Datum toegevoegd.</w:t>
              </w:r>
            </w:ins>
          </w:p>
        </w:tc>
      </w:tr>
    </w:tbl>
    <w:p w:rsidR="00D312ED" w:rsidRDefault="00D312ED" w:rsidP="00D312ED">
      <w:pPr>
        <w:rPr>
          <w:ins w:id="3209" w:author="Arjan" w:date="2014-11-21T00:10:00Z"/>
          <w:b/>
        </w:rPr>
      </w:pPr>
    </w:p>
    <w:p w:rsidR="00D312ED" w:rsidRPr="00692A11" w:rsidRDefault="00D312ED" w:rsidP="00D312ED">
      <w:pPr>
        <w:keepNext/>
        <w:spacing w:after="0"/>
        <w:rPr>
          <w:ins w:id="3210" w:author="Arjan" w:date="2014-11-21T00:10:00Z"/>
        </w:rPr>
      </w:pPr>
      <w:ins w:id="3211" w:author="Arjan" w:date="2014-11-21T00:10:00Z">
        <w:r>
          <w:rPr>
            <w:b/>
          </w:rPr>
          <w:t>INFORMATIEOBJECT</w:t>
        </w:r>
      </w:ins>
    </w:p>
    <w:tbl>
      <w:tblPr>
        <w:tblStyle w:val="Tabelraster"/>
        <w:tblW w:w="0" w:type="auto"/>
        <w:tblLook w:val="04A0"/>
      </w:tblPr>
      <w:tblGrid>
        <w:gridCol w:w="3652"/>
        <w:gridCol w:w="5560"/>
      </w:tblGrid>
      <w:tr w:rsidR="00D312ED" w:rsidTr="00C07477">
        <w:trPr>
          <w:ins w:id="3212" w:author="Arjan" w:date="2014-11-21T00:10:00Z"/>
        </w:trPr>
        <w:tc>
          <w:tcPr>
            <w:tcW w:w="3652" w:type="dxa"/>
          </w:tcPr>
          <w:p w:rsidR="00D312ED" w:rsidRPr="006B7EBC" w:rsidRDefault="00D312ED" w:rsidP="00C07477">
            <w:pPr>
              <w:rPr>
                <w:ins w:id="3213" w:author="Arjan" w:date="2014-11-21T00:10:00Z"/>
                <w:b/>
              </w:rPr>
            </w:pPr>
            <w:ins w:id="3214" w:author="Arjan" w:date="2014-11-21T00:10:00Z">
              <w:r w:rsidRPr="006B7EBC">
                <w:rPr>
                  <w:b/>
                </w:rPr>
                <w:t>Attribuut- of relatiesoort</w:t>
              </w:r>
            </w:ins>
          </w:p>
        </w:tc>
        <w:tc>
          <w:tcPr>
            <w:tcW w:w="5560" w:type="dxa"/>
          </w:tcPr>
          <w:p w:rsidR="00D312ED" w:rsidRPr="006B7EBC" w:rsidRDefault="00D312ED" w:rsidP="00C07477">
            <w:pPr>
              <w:rPr>
                <w:ins w:id="3215" w:author="Arjan" w:date="2014-11-21T00:10:00Z"/>
                <w:b/>
              </w:rPr>
            </w:pPr>
            <w:ins w:id="3216" w:author="Arjan" w:date="2014-11-21T00:10:00Z">
              <w:r w:rsidRPr="006B7EBC">
                <w:rPr>
                  <w:b/>
                </w:rPr>
                <w:t>Wijziging</w:t>
              </w:r>
            </w:ins>
          </w:p>
        </w:tc>
      </w:tr>
      <w:tr w:rsidR="00D312ED" w:rsidTr="00C07477">
        <w:trPr>
          <w:ins w:id="3217" w:author="Arjan" w:date="2014-11-21T00:10:00Z"/>
        </w:trPr>
        <w:tc>
          <w:tcPr>
            <w:tcW w:w="3652" w:type="dxa"/>
          </w:tcPr>
          <w:p w:rsidR="00D312ED" w:rsidRPr="004B2391" w:rsidRDefault="00D312ED" w:rsidP="00C07477">
            <w:pPr>
              <w:rPr>
                <w:ins w:id="3218" w:author="Arjan" w:date="2014-11-21T00:10:00Z"/>
              </w:rPr>
            </w:pPr>
            <w:ins w:id="3219" w:author="Arjan" w:date="2014-11-21T00:10:00Z">
              <w:r>
                <w:t>-</w:t>
              </w:r>
            </w:ins>
          </w:p>
        </w:tc>
        <w:tc>
          <w:tcPr>
            <w:tcW w:w="5560" w:type="dxa"/>
          </w:tcPr>
          <w:p w:rsidR="00D312ED" w:rsidRDefault="00D312ED" w:rsidP="00D312ED">
            <w:pPr>
              <w:pStyle w:val="Lijstalinea"/>
              <w:numPr>
                <w:ilvl w:val="0"/>
                <w:numId w:val="31"/>
              </w:numPr>
              <w:spacing w:before="60"/>
              <w:ind w:left="317" w:hanging="240"/>
              <w:rPr>
                <w:ins w:id="3220" w:author="Arjan" w:date="2014-11-21T00:10:00Z"/>
              </w:rPr>
            </w:pPr>
            <w:ins w:id="3221" w:author="Arjan" w:date="2014-11-21T00:10:00Z">
              <w:r>
                <w:t>Naam objecttype gewijzigd (was: DOCUMENT).</w:t>
              </w:r>
            </w:ins>
          </w:p>
          <w:p w:rsidR="00D312ED" w:rsidRPr="00A336EE" w:rsidRDefault="00D312ED" w:rsidP="00D312ED">
            <w:pPr>
              <w:pStyle w:val="Lijstalinea"/>
              <w:numPr>
                <w:ilvl w:val="0"/>
                <w:numId w:val="31"/>
              </w:numPr>
              <w:spacing w:before="60"/>
              <w:ind w:left="317" w:hanging="240"/>
              <w:rPr>
                <w:ins w:id="3222" w:author="Arjan" w:date="2014-11-21T00:10:00Z"/>
              </w:rPr>
            </w:pPr>
            <w:ins w:id="3223" w:author="Arjan" w:date="2014-11-21T00:10:00Z">
              <w:r>
                <w:t>Unieke aanduiding gewijzigd.</w:t>
              </w:r>
            </w:ins>
          </w:p>
        </w:tc>
      </w:tr>
      <w:tr w:rsidR="00D312ED" w:rsidTr="00C07477">
        <w:trPr>
          <w:ins w:id="3224" w:author="Arjan" w:date="2014-11-21T00:10:00Z"/>
        </w:trPr>
        <w:tc>
          <w:tcPr>
            <w:tcW w:w="3652" w:type="dxa"/>
          </w:tcPr>
          <w:p w:rsidR="00D312ED" w:rsidRDefault="00D312ED" w:rsidP="00C07477">
            <w:pPr>
              <w:rPr>
                <w:ins w:id="3225" w:author="Arjan" w:date="2014-11-21T00:10:00Z"/>
                <w:rFonts w:ascii="Helvetica" w:hAnsi="Helvetica" w:cs="Helvetica"/>
                <w:sz w:val="18"/>
                <w:szCs w:val="18"/>
              </w:rPr>
            </w:pPr>
            <w:ins w:id="3226" w:author="Arjan" w:date="2014-11-21T00:10:00Z">
              <w:r w:rsidRPr="004B2391">
                <w:t xml:space="preserve">Informatieobjectidentificatie </w:t>
              </w:r>
            </w:ins>
          </w:p>
        </w:tc>
        <w:tc>
          <w:tcPr>
            <w:tcW w:w="5560" w:type="dxa"/>
          </w:tcPr>
          <w:p w:rsidR="00D312ED" w:rsidRDefault="00D312ED" w:rsidP="00D312ED">
            <w:pPr>
              <w:pStyle w:val="Lijstalinea"/>
              <w:numPr>
                <w:ilvl w:val="0"/>
                <w:numId w:val="31"/>
              </w:numPr>
              <w:spacing w:before="60"/>
              <w:ind w:left="317" w:hanging="240"/>
              <w:rPr>
                <w:ins w:id="3227" w:author="Arjan" w:date="2014-11-21T00:10:00Z"/>
              </w:rPr>
            </w:pPr>
            <w:ins w:id="3228" w:author="Arjan" w:date="2014-11-21T00:10:00Z">
              <w:r w:rsidRPr="004B2391">
                <w:t>Waardenverzameling</w:t>
              </w:r>
              <w:r>
                <w:t xml:space="preserve"> gewijzigd.</w:t>
              </w:r>
            </w:ins>
          </w:p>
          <w:p w:rsidR="00D312ED" w:rsidRPr="004B2391" w:rsidRDefault="00D312ED" w:rsidP="00D312ED">
            <w:pPr>
              <w:pStyle w:val="Lijstalinea"/>
              <w:numPr>
                <w:ilvl w:val="0"/>
                <w:numId w:val="31"/>
              </w:numPr>
              <w:spacing w:before="60"/>
              <w:ind w:left="317" w:hanging="240"/>
              <w:rPr>
                <w:ins w:id="3229" w:author="Arjan" w:date="2014-11-21T00:10:00Z"/>
              </w:rPr>
            </w:pPr>
            <w:ins w:id="3230" w:author="Arjan" w:date="2014-11-21T00:10:00Z">
              <w:r w:rsidRPr="004B2391">
                <w:t xml:space="preserve">Regels </w:t>
              </w:r>
              <w:r>
                <w:t>gewijzigd.</w:t>
              </w:r>
            </w:ins>
          </w:p>
        </w:tc>
      </w:tr>
      <w:tr w:rsidR="00D312ED" w:rsidTr="00C07477">
        <w:trPr>
          <w:ins w:id="3231" w:author="Arjan" w:date="2014-11-21T00:10:00Z"/>
        </w:trPr>
        <w:tc>
          <w:tcPr>
            <w:tcW w:w="3652" w:type="dxa"/>
          </w:tcPr>
          <w:p w:rsidR="00D312ED" w:rsidRDefault="00D312ED" w:rsidP="00C07477">
            <w:pPr>
              <w:rPr>
                <w:ins w:id="3232" w:author="Arjan" w:date="2014-11-21T00:10:00Z"/>
              </w:rPr>
            </w:pPr>
            <w:ins w:id="3233" w:author="Arjan" w:date="2014-11-21T00:10:00Z">
              <w:r>
                <w:t>Bronorganisatie</w:t>
              </w:r>
            </w:ins>
          </w:p>
        </w:tc>
        <w:tc>
          <w:tcPr>
            <w:tcW w:w="5560" w:type="dxa"/>
          </w:tcPr>
          <w:p w:rsidR="00D312ED" w:rsidRPr="002A33F9" w:rsidRDefault="00D312ED" w:rsidP="00D312ED">
            <w:pPr>
              <w:pStyle w:val="Lijstalinea"/>
              <w:numPr>
                <w:ilvl w:val="0"/>
                <w:numId w:val="31"/>
              </w:numPr>
              <w:spacing w:before="60"/>
              <w:ind w:left="317" w:hanging="240"/>
              <w:rPr>
                <w:ins w:id="3234" w:author="Arjan" w:date="2014-11-21T00:10:00Z"/>
              </w:rPr>
            </w:pPr>
            <w:ins w:id="3235" w:author="Arjan" w:date="2014-11-21T00:10:00Z">
              <w:r>
                <w:t>Attribuutsoort toegevoegd (onderdeel unieke aanduiding).</w:t>
              </w:r>
            </w:ins>
          </w:p>
        </w:tc>
      </w:tr>
      <w:tr w:rsidR="00D312ED" w:rsidTr="00C07477">
        <w:trPr>
          <w:ins w:id="3236" w:author="Arjan" w:date="2014-11-21T00:10:00Z"/>
        </w:trPr>
        <w:tc>
          <w:tcPr>
            <w:tcW w:w="3652" w:type="dxa"/>
          </w:tcPr>
          <w:p w:rsidR="00D312ED" w:rsidRDefault="00D312ED" w:rsidP="00C07477">
            <w:pPr>
              <w:rPr>
                <w:ins w:id="3237" w:author="Arjan" w:date="2014-11-21T00:10:00Z"/>
              </w:rPr>
            </w:pPr>
            <w:ins w:id="3238" w:author="Arjan" w:date="2014-11-21T00:10:00Z">
              <w:r>
                <w:t>Creatiedatum</w:t>
              </w:r>
            </w:ins>
          </w:p>
        </w:tc>
        <w:tc>
          <w:tcPr>
            <w:tcW w:w="5560" w:type="dxa"/>
          </w:tcPr>
          <w:p w:rsidR="00D312ED" w:rsidRPr="0089353A" w:rsidRDefault="00D312ED" w:rsidP="00D312ED">
            <w:pPr>
              <w:pStyle w:val="Lijstalinea"/>
              <w:numPr>
                <w:ilvl w:val="0"/>
                <w:numId w:val="31"/>
              </w:numPr>
              <w:spacing w:before="60"/>
              <w:ind w:left="317" w:hanging="240"/>
              <w:rPr>
                <w:ins w:id="3239" w:author="Arjan" w:date="2014-11-21T00:10:00Z"/>
              </w:rPr>
            </w:pPr>
            <w:ins w:id="3240" w:author="Arjan" w:date="2014-11-21T00:10:00Z">
              <w:r>
                <w:t>Naam attribuutsoort gewijzigd (was: Documentcreatiedatum).</w:t>
              </w:r>
            </w:ins>
          </w:p>
        </w:tc>
      </w:tr>
      <w:tr w:rsidR="00D312ED" w:rsidTr="00C07477">
        <w:trPr>
          <w:ins w:id="3241" w:author="Arjan" w:date="2014-11-21T00:10:00Z"/>
        </w:trPr>
        <w:tc>
          <w:tcPr>
            <w:tcW w:w="3652" w:type="dxa"/>
          </w:tcPr>
          <w:p w:rsidR="00D312ED" w:rsidRDefault="00D312ED" w:rsidP="00C07477">
            <w:pPr>
              <w:rPr>
                <w:ins w:id="3242" w:author="Arjan" w:date="2014-11-21T00:10:00Z"/>
              </w:rPr>
            </w:pPr>
            <w:ins w:id="3243" w:author="Arjan" w:date="2014-11-21T00:10:00Z">
              <w:r>
                <w:t>Ontvangstdatum</w:t>
              </w:r>
            </w:ins>
          </w:p>
        </w:tc>
        <w:tc>
          <w:tcPr>
            <w:tcW w:w="5560" w:type="dxa"/>
          </w:tcPr>
          <w:p w:rsidR="00D312ED" w:rsidRPr="0089353A" w:rsidRDefault="00D312ED" w:rsidP="00D312ED">
            <w:pPr>
              <w:pStyle w:val="Lijstalinea"/>
              <w:numPr>
                <w:ilvl w:val="0"/>
                <w:numId w:val="31"/>
              </w:numPr>
              <w:spacing w:before="60"/>
              <w:ind w:left="317" w:hanging="240"/>
              <w:rPr>
                <w:ins w:id="3244" w:author="Arjan" w:date="2014-11-21T00:10:00Z"/>
              </w:rPr>
            </w:pPr>
            <w:ins w:id="3245" w:author="Arjan" w:date="2014-11-21T00:10:00Z">
              <w:r>
                <w:t>Naam attribuutsoort gewijzigd (was: Documentontvangstdatum).</w:t>
              </w:r>
            </w:ins>
          </w:p>
        </w:tc>
      </w:tr>
      <w:tr w:rsidR="00D312ED" w:rsidTr="00C07477">
        <w:trPr>
          <w:ins w:id="3246" w:author="Arjan" w:date="2014-11-21T00:10:00Z"/>
        </w:trPr>
        <w:tc>
          <w:tcPr>
            <w:tcW w:w="3652" w:type="dxa"/>
          </w:tcPr>
          <w:p w:rsidR="00D312ED" w:rsidRDefault="00D312ED" w:rsidP="00C07477">
            <w:pPr>
              <w:rPr>
                <w:ins w:id="3247" w:author="Arjan" w:date="2014-11-21T00:10:00Z"/>
              </w:rPr>
            </w:pPr>
            <w:ins w:id="3248" w:author="Arjan" w:date="2014-11-21T00:10:00Z">
              <w:r>
                <w:t>Afzender</w:t>
              </w:r>
            </w:ins>
          </w:p>
        </w:tc>
        <w:tc>
          <w:tcPr>
            <w:tcW w:w="5560" w:type="dxa"/>
          </w:tcPr>
          <w:p w:rsidR="00D312ED" w:rsidRPr="0089353A" w:rsidRDefault="00D312ED" w:rsidP="00D312ED">
            <w:pPr>
              <w:pStyle w:val="Lijstalinea"/>
              <w:numPr>
                <w:ilvl w:val="0"/>
                <w:numId w:val="31"/>
              </w:numPr>
              <w:spacing w:before="60"/>
              <w:ind w:left="317" w:hanging="240"/>
              <w:rPr>
                <w:ins w:id="3249" w:author="Arjan" w:date="2014-11-21T00:10:00Z"/>
              </w:rPr>
            </w:pPr>
            <w:ins w:id="3250" w:author="Arjan" w:date="2014-11-21T00:10:00Z">
              <w:r>
                <w:t>Attribuutsoort toegevoegd.</w:t>
              </w:r>
            </w:ins>
          </w:p>
        </w:tc>
      </w:tr>
      <w:tr w:rsidR="00D312ED" w:rsidTr="00C07477">
        <w:trPr>
          <w:ins w:id="3251" w:author="Arjan" w:date="2014-11-21T00:10:00Z"/>
        </w:trPr>
        <w:tc>
          <w:tcPr>
            <w:tcW w:w="3652" w:type="dxa"/>
          </w:tcPr>
          <w:p w:rsidR="00D312ED" w:rsidRDefault="00D312ED" w:rsidP="00C07477">
            <w:pPr>
              <w:rPr>
                <w:ins w:id="3252" w:author="Arjan" w:date="2014-11-21T00:10:00Z"/>
              </w:rPr>
            </w:pPr>
            <w:ins w:id="3253" w:author="Arjan" w:date="2014-11-21T00:10:00Z">
              <w:r>
                <w:t>Titel</w:t>
              </w:r>
            </w:ins>
          </w:p>
        </w:tc>
        <w:tc>
          <w:tcPr>
            <w:tcW w:w="5560" w:type="dxa"/>
          </w:tcPr>
          <w:p w:rsidR="00D312ED" w:rsidRPr="0089353A" w:rsidRDefault="00D312ED" w:rsidP="00D312ED">
            <w:pPr>
              <w:pStyle w:val="Lijstalinea"/>
              <w:numPr>
                <w:ilvl w:val="0"/>
                <w:numId w:val="31"/>
              </w:numPr>
              <w:spacing w:before="60"/>
              <w:ind w:left="317" w:hanging="240"/>
              <w:rPr>
                <w:ins w:id="3254" w:author="Arjan" w:date="2014-11-21T00:10:00Z"/>
              </w:rPr>
            </w:pPr>
            <w:ins w:id="3255" w:author="Arjan" w:date="2014-11-21T00:10:00Z">
              <w:r>
                <w:t>Naam attribuutsoort gewijzigd (was: Documenttitel).</w:t>
              </w:r>
            </w:ins>
          </w:p>
        </w:tc>
      </w:tr>
      <w:tr w:rsidR="00D312ED" w:rsidTr="00C07477">
        <w:trPr>
          <w:ins w:id="3256" w:author="Arjan" w:date="2014-11-21T00:10:00Z"/>
        </w:trPr>
        <w:tc>
          <w:tcPr>
            <w:tcW w:w="3652" w:type="dxa"/>
          </w:tcPr>
          <w:p w:rsidR="00D312ED" w:rsidRPr="00EB3FD2" w:rsidRDefault="00D312ED" w:rsidP="00C07477">
            <w:pPr>
              <w:rPr>
                <w:ins w:id="3257" w:author="Arjan" w:date="2014-11-21T00:10:00Z"/>
              </w:rPr>
            </w:pPr>
            <w:ins w:id="3258" w:author="Arjan" w:date="2014-11-21T00:10:00Z">
              <w:r>
                <w:t>Beschrijving</w:t>
              </w:r>
            </w:ins>
          </w:p>
        </w:tc>
        <w:tc>
          <w:tcPr>
            <w:tcW w:w="5560" w:type="dxa"/>
          </w:tcPr>
          <w:p w:rsidR="00D312ED" w:rsidRDefault="00D312ED" w:rsidP="00D312ED">
            <w:pPr>
              <w:pStyle w:val="Lijstalinea"/>
              <w:numPr>
                <w:ilvl w:val="0"/>
                <w:numId w:val="31"/>
              </w:numPr>
              <w:spacing w:before="60"/>
              <w:ind w:left="317" w:hanging="240"/>
              <w:rPr>
                <w:ins w:id="3259" w:author="Arjan" w:date="2014-11-21T00:10:00Z"/>
              </w:rPr>
            </w:pPr>
            <w:ins w:id="3260" w:author="Arjan" w:date="2014-11-21T00:10:00Z">
              <w:r>
                <w:t>Naam attribuutsoort gewijzigd (was: Documentbeschrijving).</w:t>
              </w:r>
            </w:ins>
          </w:p>
        </w:tc>
      </w:tr>
      <w:tr w:rsidR="00D312ED" w:rsidTr="00C07477">
        <w:trPr>
          <w:ins w:id="3261" w:author="Arjan" w:date="2014-11-21T00:10:00Z"/>
        </w:trPr>
        <w:tc>
          <w:tcPr>
            <w:tcW w:w="3652" w:type="dxa"/>
          </w:tcPr>
          <w:p w:rsidR="00D312ED" w:rsidRPr="00692A11" w:rsidRDefault="00D312ED" w:rsidP="00C07477">
            <w:pPr>
              <w:rPr>
                <w:ins w:id="3262" w:author="Arjan" w:date="2014-11-21T00:10:00Z"/>
              </w:rPr>
            </w:pPr>
            <w:ins w:id="3263" w:author="Arjan" w:date="2014-11-21T00:10:00Z">
              <w:r w:rsidRPr="004B2391">
                <w:t>Versie</w:t>
              </w:r>
              <w:r>
                <w:t xml:space="preserve"> </w:t>
              </w:r>
            </w:ins>
          </w:p>
        </w:tc>
        <w:tc>
          <w:tcPr>
            <w:tcW w:w="5560" w:type="dxa"/>
          </w:tcPr>
          <w:p w:rsidR="00D312ED" w:rsidRDefault="00D312ED" w:rsidP="00D312ED">
            <w:pPr>
              <w:pStyle w:val="Lijstalinea"/>
              <w:numPr>
                <w:ilvl w:val="0"/>
                <w:numId w:val="31"/>
              </w:numPr>
              <w:spacing w:before="60"/>
              <w:ind w:left="317" w:hanging="240"/>
              <w:rPr>
                <w:ins w:id="3264" w:author="Arjan" w:date="2014-11-21T00:10:00Z"/>
              </w:rPr>
            </w:pPr>
            <w:ins w:id="3265" w:author="Arjan" w:date="2014-11-21T00:10:00Z">
              <w:r>
                <w:t>Attribuutsoort toegevoegd</w:t>
              </w:r>
              <w:r w:rsidRPr="00A336EE">
                <w:t xml:space="preserve"> </w:t>
              </w:r>
              <w:r>
                <w:t>d.m.v. v</w:t>
              </w:r>
              <w:r w:rsidRPr="00A336EE">
                <w:t>erplaats</w:t>
              </w:r>
              <w:r>
                <w:t>ing vanuit ENKELVOUDIG INFORMATIEOBJECT (aldaar: Documentversie).</w:t>
              </w:r>
            </w:ins>
          </w:p>
        </w:tc>
      </w:tr>
      <w:tr w:rsidR="00D312ED" w:rsidTr="00C07477">
        <w:trPr>
          <w:ins w:id="3266" w:author="Arjan" w:date="2014-11-21T00:10:00Z"/>
        </w:trPr>
        <w:tc>
          <w:tcPr>
            <w:tcW w:w="3652" w:type="dxa"/>
          </w:tcPr>
          <w:p w:rsidR="00D312ED" w:rsidRPr="004B2391" w:rsidRDefault="00D312ED" w:rsidP="00C07477">
            <w:pPr>
              <w:rPr>
                <w:ins w:id="3267" w:author="Arjan" w:date="2014-11-21T00:10:00Z"/>
              </w:rPr>
            </w:pPr>
            <w:ins w:id="3268" w:author="Arjan" w:date="2014-11-21T00:10:00Z">
              <w:r w:rsidRPr="004B2391">
                <w:t>Status</w:t>
              </w:r>
            </w:ins>
          </w:p>
        </w:tc>
        <w:tc>
          <w:tcPr>
            <w:tcW w:w="5560" w:type="dxa"/>
          </w:tcPr>
          <w:p w:rsidR="00D312ED" w:rsidRDefault="00D312ED" w:rsidP="00D312ED">
            <w:pPr>
              <w:pStyle w:val="Lijstalinea"/>
              <w:numPr>
                <w:ilvl w:val="0"/>
                <w:numId w:val="31"/>
              </w:numPr>
              <w:spacing w:before="60"/>
              <w:ind w:left="317" w:hanging="240"/>
              <w:rPr>
                <w:ins w:id="3269" w:author="Arjan" w:date="2014-11-21T00:10:00Z"/>
              </w:rPr>
            </w:pPr>
            <w:ins w:id="3270" w:author="Arjan" w:date="2014-11-21T00:10:00Z">
              <w:r>
                <w:t>Attribuutsoort toegevoegd</w:t>
              </w:r>
              <w:r w:rsidRPr="00A336EE">
                <w:t xml:space="preserve"> </w:t>
              </w:r>
              <w:r>
                <w:t>d.m.v. v</w:t>
              </w:r>
              <w:r w:rsidRPr="00A336EE">
                <w:t>erplaats</w:t>
              </w:r>
              <w:r>
                <w:t>ing vanuit ENKELVOUDIG INFORMATIEOBJECT (Documentstatus).</w:t>
              </w:r>
            </w:ins>
          </w:p>
          <w:p w:rsidR="00D312ED" w:rsidRDefault="00D312ED" w:rsidP="00D312ED">
            <w:pPr>
              <w:pStyle w:val="Lijstalinea"/>
              <w:numPr>
                <w:ilvl w:val="0"/>
                <w:numId w:val="31"/>
              </w:numPr>
              <w:spacing w:before="60"/>
              <w:ind w:left="317" w:hanging="240"/>
              <w:rPr>
                <w:ins w:id="3271" w:author="Arjan" w:date="2014-11-21T00:10:00Z"/>
              </w:rPr>
            </w:pPr>
            <w:ins w:id="3272" w:author="Arjan" w:date="2014-11-21T00:10:00Z">
              <w:r>
                <w:t>Waardenverzameling gewijzigd.</w:t>
              </w:r>
            </w:ins>
          </w:p>
          <w:p w:rsidR="00D312ED" w:rsidRPr="00A336EE" w:rsidRDefault="00D312ED" w:rsidP="00D312ED">
            <w:pPr>
              <w:pStyle w:val="Lijstalinea"/>
              <w:numPr>
                <w:ilvl w:val="0"/>
                <w:numId w:val="31"/>
              </w:numPr>
              <w:spacing w:before="60"/>
              <w:ind w:left="317" w:hanging="240"/>
              <w:rPr>
                <w:ins w:id="3273" w:author="Arjan" w:date="2014-11-21T00:10:00Z"/>
              </w:rPr>
            </w:pPr>
            <w:ins w:id="3274" w:author="Arjan" w:date="2014-11-21T00:10:00Z">
              <w:r>
                <w:t>Regels gewijzigd.</w:t>
              </w:r>
            </w:ins>
          </w:p>
        </w:tc>
      </w:tr>
      <w:tr w:rsidR="00D312ED" w:rsidTr="00C07477">
        <w:trPr>
          <w:ins w:id="3275" w:author="Arjan" w:date="2014-11-21T00:10:00Z"/>
        </w:trPr>
        <w:tc>
          <w:tcPr>
            <w:tcW w:w="3652" w:type="dxa"/>
          </w:tcPr>
          <w:p w:rsidR="00D312ED" w:rsidRDefault="00D312ED" w:rsidP="00C07477">
            <w:pPr>
              <w:rPr>
                <w:ins w:id="3276" w:author="Arjan" w:date="2014-11-21T00:10:00Z"/>
              </w:rPr>
            </w:pPr>
            <w:ins w:id="3277" w:author="Arjan" w:date="2014-11-21T00:10:00Z">
              <w:r>
                <w:t>Verzenddatum</w:t>
              </w:r>
            </w:ins>
          </w:p>
        </w:tc>
        <w:tc>
          <w:tcPr>
            <w:tcW w:w="5560" w:type="dxa"/>
          </w:tcPr>
          <w:p w:rsidR="00D312ED" w:rsidRPr="0089353A" w:rsidRDefault="00D312ED" w:rsidP="00D312ED">
            <w:pPr>
              <w:pStyle w:val="Lijstalinea"/>
              <w:numPr>
                <w:ilvl w:val="0"/>
                <w:numId w:val="31"/>
              </w:numPr>
              <w:spacing w:before="60"/>
              <w:ind w:left="317" w:hanging="240"/>
              <w:rPr>
                <w:ins w:id="3278" w:author="Arjan" w:date="2014-11-21T00:10:00Z"/>
              </w:rPr>
            </w:pPr>
            <w:ins w:id="3279" w:author="Arjan" w:date="2014-11-21T00:10:00Z">
              <w:r>
                <w:t>Naam attribuutsoort gewijzigd (was: Documentverzenddatum)</w:t>
              </w:r>
            </w:ins>
          </w:p>
        </w:tc>
      </w:tr>
      <w:tr w:rsidR="00D312ED" w:rsidTr="00C07477">
        <w:trPr>
          <w:ins w:id="3280" w:author="Arjan" w:date="2014-11-21T00:10:00Z"/>
        </w:trPr>
        <w:tc>
          <w:tcPr>
            <w:tcW w:w="3652" w:type="dxa"/>
          </w:tcPr>
          <w:p w:rsidR="00D312ED" w:rsidRDefault="00D312ED" w:rsidP="00C07477">
            <w:pPr>
              <w:rPr>
                <w:ins w:id="3281" w:author="Arjan" w:date="2014-11-21T00:10:00Z"/>
              </w:rPr>
            </w:pPr>
            <w:ins w:id="3282" w:author="Arjan" w:date="2014-11-21T00:10:00Z">
              <w:r>
                <w:t>Geadresseerde</w:t>
              </w:r>
            </w:ins>
          </w:p>
        </w:tc>
        <w:tc>
          <w:tcPr>
            <w:tcW w:w="5560" w:type="dxa"/>
          </w:tcPr>
          <w:p w:rsidR="00D312ED" w:rsidRPr="0089353A" w:rsidRDefault="00D312ED" w:rsidP="00D312ED">
            <w:pPr>
              <w:pStyle w:val="Lijstalinea"/>
              <w:numPr>
                <w:ilvl w:val="0"/>
                <w:numId w:val="31"/>
              </w:numPr>
              <w:spacing w:before="60"/>
              <w:ind w:left="317" w:hanging="240"/>
              <w:rPr>
                <w:ins w:id="3283" w:author="Arjan" w:date="2014-11-21T00:10:00Z"/>
              </w:rPr>
            </w:pPr>
            <w:ins w:id="3284" w:author="Arjan" w:date="2014-11-21T00:10:00Z">
              <w:r>
                <w:t>Attribuutsoort toegevoegd.</w:t>
              </w:r>
            </w:ins>
          </w:p>
        </w:tc>
      </w:tr>
      <w:tr w:rsidR="00D312ED" w:rsidTr="00C07477">
        <w:trPr>
          <w:ins w:id="3285" w:author="Arjan" w:date="2014-11-21T00:10:00Z"/>
        </w:trPr>
        <w:tc>
          <w:tcPr>
            <w:tcW w:w="3652" w:type="dxa"/>
          </w:tcPr>
          <w:p w:rsidR="00D312ED" w:rsidRPr="00770EBC" w:rsidRDefault="00D312ED" w:rsidP="00C07477">
            <w:pPr>
              <w:rPr>
                <w:ins w:id="3286" w:author="Arjan" w:date="2014-11-21T00:10:00Z"/>
              </w:rPr>
            </w:pPr>
            <w:ins w:id="3287" w:author="Arjan" w:date="2014-11-21T00:10:00Z">
              <w:r w:rsidRPr="00770EBC">
                <w:t>Gebruiksrechten</w:t>
              </w:r>
            </w:ins>
          </w:p>
        </w:tc>
        <w:tc>
          <w:tcPr>
            <w:tcW w:w="5560" w:type="dxa"/>
          </w:tcPr>
          <w:p w:rsidR="00D312ED" w:rsidRDefault="00D312ED" w:rsidP="00D312ED">
            <w:pPr>
              <w:pStyle w:val="Lijstalinea"/>
              <w:numPr>
                <w:ilvl w:val="0"/>
                <w:numId w:val="31"/>
              </w:numPr>
              <w:spacing w:before="60"/>
              <w:ind w:left="317" w:hanging="240"/>
              <w:rPr>
                <w:ins w:id="3288" w:author="Arjan" w:date="2014-11-21T00:10:00Z"/>
              </w:rPr>
            </w:pPr>
            <w:ins w:id="3289" w:author="Arjan" w:date="2014-11-21T00:10:00Z">
              <w:r>
                <w:t>Groepattribuutsoort toegevoegd.</w:t>
              </w:r>
            </w:ins>
          </w:p>
          <w:p w:rsidR="00D312ED" w:rsidRDefault="00D312ED" w:rsidP="00D312ED">
            <w:pPr>
              <w:pStyle w:val="Lijstalinea"/>
              <w:numPr>
                <w:ilvl w:val="0"/>
                <w:numId w:val="31"/>
              </w:numPr>
              <w:spacing w:before="60"/>
              <w:ind w:left="317" w:hanging="240"/>
              <w:rPr>
                <w:ins w:id="3290" w:author="Arjan" w:date="2014-11-21T00:10:00Z"/>
              </w:rPr>
            </w:pPr>
            <w:ins w:id="3291" w:author="Arjan" w:date="2014-11-21T00:10:00Z">
              <w:r>
                <w:t>‘Subattribuutsoorten’ ‘Omschrijving voorwaarden’, ‘Startdatum gebruiksrechten’ en ‘Einddatum gebruiksrechten’ toegevoegd.</w:t>
              </w:r>
            </w:ins>
          </w:p>
        </w:tc>
      </w:tr>
      <w:tr w:rsidR="00D312ED" w:rsidTr="00C07477">
        <w:trPr>
          <w:ins w:id="3292" w:author="Arjan" w:date="2014-11-21T00:10:00Z"/>
        </w:trPr>
        <w:tc>
          <w:tcPr>
            <w:tcW w:w="3652" w:type="dxa"/>
          </w:tcPr>
          <w:p w:rsidR="00D312ED" w:rsidRPr="004B2391" w:rsidRDefault="00D312ED" w:rsidP="00C07477">
            <w:pPr>
              <w:rPr>
                <w:ins w:id="3293" w:author="Arjan" w:date="2014-11-21T00:10:00Z"/>
              </w:rPr>
            </w:pPr>
            <w:ins w:id="3294" w:author="Arjan" w:date="2014-11-21T00:10:00Z">
              <w:r w:rsidRPr="00300103">
                <w:t>Archiefnominatie</w:t>
              </w:r>
            </w:ins>
          </w:p>
        </w:tc>
        <w:tc>
          <w:tcPr>
            <w:tcW w:w="5560" w:type="dxa"/>
          </w:tcPr>
          <w:p w:rsidR="00D312ED" w:rsidRPr="00A336EE" w:rsidRDefault="00D312ED" w:rsidP="00D312ED">
            <w:pPr>
              <w:pStyle w:val="Lijstalinea"/>
              <w:numPr>
                <w:ilvl w:val="0"/>
                <w:numId w:val="31"/>
              </w:numPr>
              <w:spacing w:before="60"/>
              <w:ind w:left="317" w:hanging="240"/>
              <w:rPr>
                <w:ins w:id="3295" w:author="Arjan" w:date="2014-11-21T00:10:00Z"/>
              </w:rPr>
            </w:pPr>
            <w:ins w:id="3296" w:author="Arjan" w:date="2014-11-21T00:10:00Z">
              <w:r>
                <w:t>Attribuutsoort toegevoegd.</w:t>
              </w:r>
            </w:ins>
          </w:p>
        </w:tc>
      </w:tr>
      <w:tr w:rsidR="00D312ED" w:rsidTr="00C07477">
        <w:trPr>
          <w:ins w:id="3297" w:author="Arjan" w:date="2014-11-21T00:10:00Z"/>
        </w:trPr>
        <w:tc>
          <w:tcPr>
            <w:tcW w:w="3652" w:type="dxa"/>
          </w:tcPr>
          <w:p w:rsidR="00D312ED" w:rsidRPr="004B2391" w:rsidRDefault="00D312ED" w:rsidP="00C07477">
            <w:pPr>
              <w:rPr>
                <w:ins w:id="3298" w:author="Arjan" w:date="2014-11-21T00:10:00Z"/>
              </w:rPr>
            </w:pPr>
            <w:ins w:id="3299" w:author="Arjan" w:date="2014-11-21T00:10:00Z">
              <w:r w:rsidRPr="00C116A3">
                <w:t>Archiefactiedatum</w:t>
              </w:r>
            </w:ins>
          </w:p>
        </w:tc>
        <w:tc>
          <w:tcPr>
            <w:tcW w:w="5560" w:type="dxa"/>
          </w:tcPr>
          <w:p w:rsidR="00D312ED" w:rsidRPr="00A336EE" w:rsidRDefault="00D312ED" w:rsidP="00D312ED">
            <w:pPr>
              <w:pStyle w:val="Lijstalinea"/>
              <w:numPr>
                <w:ilvl w:val="0"/>
                <w:numId w:val="31"/>
              </w:numPr>
              <w:spacing w:before="60"/>
              <w:ind w:left="317" w:hanging="240"/>
              <w:rPr>
                <w:ins w:id="3300" w:author="Arjan" w:date="2014-11-21T00:10:00Z"/>
              </w:rPr>
            </w:pPr>
            <w:ins w:id="3301" w:author="Arjan" w:date="2014-11-21T00:10:00Z">
              <w:r>
                <w:t>Attribuutsoort toegevoegd.</w:t>
              </w:r>
            </w:ins>
          </w:p>
        </w:tc>
      </w:tr>
      <w:tr w:rsidR="00D312ED" w:rsidTr="00C07477">
        <w:trPr>
          <w:ins w:id="3302" w:author="Arjan" w:date="2014-11-21T00:10:00Z"/>
        </w:trPr>
        <w:tc>
          <w:tcPr>
            <w:tcW w:w="3652" w:type="dxa"/>
          </w:tcPr>
          <w:p w:rsidR="00D312ED" w:rsidRPr="004B2391" w:rsidRDefault="00D312ED" w:rsidP="00C07477">
            <w:pPr>
              <w:rPr>
                <w:ins w:id="3303" w:author="Arjan" w:date="2014-11-21T00:10:00Z"/>
              </w:rPr>
            </w:pPr>
            <w:ins w:id="3304" w:author="Arjan" w:date="2014-11-21T00:10:00Z">
              <w:r>
                <w:t>A</w:t>
              </w:r>
              <w:r w:rsidRPr="004B2391">
                <w:t>uteur</w:t>
              </w:r>
            </w:ins>
          </w:p>
        </w:tc>
        <w:tc>
          <w:tcPr>
            <w:tcW w:w="5560" w:type="dxa"/>
          </w:tcPr>
          <w:p w:rsidR="00D312ED" w:rsidRDefault="00D312ED" w:rsidP="00D312ED">
            <w:pPr>
              <w:pStyle w:val="Lijstalinea"/>
              <w:numPr>
                <w:ilvl w:val="0"/>
                <w:numId w:val="31"/>
              </w:numPr>
              <w:spacing w:before="60"/>
              <w:ind w:left="317" w:hanging="240"/>
              <w:rPr>
                <w:ins w:id="3305" w:author="Arjan" w:date="2014-11-21T00:10:00Z"/>
              </w:rPr>
            </w:pPr>
            <w:ins w:id="3306" w:author="Arjan" w:date="2014-11-21T00:10:00Z">
              <w:r>
                <w:t>Naam attribuutsoort gewijzigd (was: Documentauteur).</w:t>
              </w:r>
            </w:ins>
          </w:p>
          <w:p w:rsidR="00D312ED" w:rsidRPr="00A336EE" w:rsidRDefault="00D312ED" w:rsidP="00D312ED">
            <w:pPr>
              <w:pStyle w:val="Lijstalinea"/>
              <w:numPr>
                <w:ilvl w:val="0"/>
                <w:numId w:val="31"/>
              </w:numPr>
              <w:spacing w:before="60"/>
              <w:ind w:left="317" w:hanging="240"/>
              <w:rPr>
                <w:ins w:id="3307" w:author="Arjan" w:date="2014-11-21T00:10:00Z"/>
              </w:rPr>
            </w:pPr>
            <w:ins w:id="3308" w:author="Arjan" w:date="2014-11-21T00:10:00Z">
              <w:r>
                <w:t>Waardenverzameling gewijzigd.</w:t>
              </w:r>
            </w:ins>
          </w:p>
        </w:tc>
      </w:tr>
      <w:tr w:rsidR="00D312ED" w:rsidTr="00C07477">
        <w:trPr>
          <w:ins w:id="3309" w:author="Arjan" w:date="2014-11-21T00:10:00Z"/>
        </w:trPr>
        <w:tc>
          <w:tcPr>
            <w:tcW w:w="3652" w:type="dxa"/>
          </w:tcPr>
          <w:p w:rsidR="00D312ED" w:rsidRPr="00B7296C" w:rsidRDefault="00D312ED" w:rsidP="00C07477">
            <w:pPr>
              <w:autoSpaceDE w:val="0"/>
              <w:autoSpaceDN w:val="0"/>
              <w:adjustRightInd w:val="0"/>
              <w:rPr>
                <w:ins w:id="3310" w:author="Arjan" w:date="2014-11-21T00:10:00Z"/>
                <w:rFonts w:ascii="Arial" w:hAnsi="Arial" w:cs="Arial"/>
                <w:sz w:val="20"/>
                <w:szCs w:val="20"/>
                <w:lang w:val="en-AU"/>
              </w:rPr>
            </w:pPr>
            <w:ins w:id="3311" w:author="Arjan" w:date="2014-11-21T00:10:00Z">
              <w:r>
                <w:rPr>
                  <w:rFonts w:ascii="Arial" w:hAnsi="Arial" w:cs="Arial"/>
                  <w:sz w:val="20"/>
                  <w:szCs w:val="20"/>
                  <w:lang w:val="en-AU"/>
                </w:rPr>
                <w:t>Ondertekeningsoort</w:t>
              </w:r>
            </w:ins>
          </w:p>
        </w:tc>
        <w:tc>
          <w:tcPr>
            <w:tcW w:w="5560" w:type="dxa"/>
          </w:tcPr>
          <w:p w:rsidR="00D312ED" w:rsidRPr="0089353A" w:rsidRDefault="00D312ED" w:rsidP="00D312ED">
            <w:pPr>
              <w:pStyle w:val="Lijstalinea"/>
              <w:numPr>
                <w:ilvl w:val="0"/>
                <w:numId w:val="31"/>
              </w:numPr>
              <w:spacing w:before="60"/>
              <w:ind w:left="317" w:hanging="240"/>
              <w:rPr>
                <w:ins w:id="3312" w:author="Arjan" w:date="2014-11-21T00:10:00Z"/>
              </w:rPr>
            </w:pPr>
            <w:ins w:id="3313" w:author="Arjan" w:date="2014-11-21T00:10:00Z">
              <w:r>
                <w:t>Attribuutsoort toegevoegd.</w:t>
              </w:r>
            </w:ins>
          </w:p>
        </w:tc>
      </w:tr>
      <w:tr w:rsidR="00D312ED" w:rsidRPr="009D6349" w:rsidTr="00C07477">
        <w:trPr>
          <w:ins w:id="3314" w:author="Arjan" w:date="2014-11-21T00:10:00Z"/>
        </w:trPr>
        <w:tc>
          <w:tcPr>
            <w:tcW w:w="3652" w:type="dxa"/>
          </w:tcPr>
          <w:p w:rsidR="00D312ED" w:rsidRPr="00B7296C" w:rsidRDefault="00D312ED" w:rsidP="00C07477">
            <w:pPr>
              <w:autoSpaceDE w:val="0"/>
              <w:autoSpaceDN w:val="0"/>
              <w:adjustRightInd w:val="0"/>
              <w:rPr>
                <w:ins w:id="3315" w:author="Arjan" w:date="2014-11-21T00:10:00Z"/>
                <w:rFonts w:ascii="Arial" w:hAnsi="Arial" w:cs="Arial"/>
                <w:sz w:val="20"/>
                <w:szCs w:val="20"/>
                <w:lang w:val="en-AU"/>
              </w:rPr>
            </w:pPr>
            <w:ins w:id="3316" w:author="Arjan" w:date="2014-11-21T00:10:00Z">
              <w:r>
                <w:rPr>
                  <w:rFonts w:ascii="Arial" w:hAnsi="Arial" w:cs="Arial"/>
                  <w:sz w:val="20"/>
                  <w:szCs w:val="20"/>
                  <w:lang w:val="en-AU"/>
                </w:rPr>
                <w:t>Ondertekeningdatum</w:t>
              </w:r>
            </w:ins>
          </w:p>
        </w:tc>
        <w:tc>
          <w:tcPr>
            <w:tcW w:w="5560" w:type="dxa"/>
          </w:tcPr>
          <w:p w:rsidR="00D312ED" w:rsidRPr="004B2391" w:rsidRDefault="00D312ED" w:rsidP="00D312ED">
            <w:pPr>
              <w:pStyle w:val="Lijstalinea"/>
              <w:numPr>
                <w:ilvl w:val="0"/>
                <w:numId w:val="31"/>
              </w:numPr>
              <w:spacing w:before="60"/>
              <w:ind w:left="317" w:hanging="240"/>
              <w:rPr>
                <w:ins w:id="3317" w:author="Arjan" w:date="2014-11-21T00:10:00Z"/>
              </w:rPr>
            </w:pPr>
            <w:ins w:id="3318" w:author="Arjan" w:date="2014-11-21T00:10:00Z">
              <w:r>
                <w:t>Attribuutsoort toegevoegd.</w:t>
              </w:r>
            </w:ins>
          </w:p>
        </w:tc>
      </w:tr>
      <w:tr w:rsidR="00D312ED" w:rsidTr="00C07477">
        <w:trPr>
          <w:ins w:id="3319" w:author="Arjan" w:date="2014-11-21T00:10:00Z"/>
        </w:trPr>
        <w:tc>
          <w:tcPr>
            <w:tcW w:w="3652" w:type="dxa"/>
          </w:tcPr>
          <w:p w:rsidR="00D312ED" w:rsidRDefault="00D312ED" w:rsidP="00C07477">
            <w:pPr>
              <w:autoSpaceDE w:val="0"/>
              <w:autoSpaceDN w:val="0"/>
              <w:adjustRightInd w:val="0"/>
              <w:rPr>
                <w:ins w:id="3320" w:author="Arjan" w:date="2014-11-21T00:10:00Z"/>
                <w:rFonts w:ascii="Arial" w:hAnsi="Arial" w:cs="Arial"/>
                <w:sz w:val="20"/>
                <w:szCs w:val="20"/>
                <w:lang w:val="en-AU"/>
              </w:rPr>
            </w:pPr>
            <w:ins w:id="3321" w:author="Arjan" w:date="2014-11-21T00:10:00Z">
              <w:r>
                <w:rPr>
                  <w:rFonts w:ascii="Arial" w:hAnsi="Arial" w:cs="Arial"/>
                  <w:sz w:val="20"/>
                  <w:szCs w:val="20"/>
                  <w:lang w:val="en-AU"/>
                </w:rPr>
                <w:lastRenderedPageBreak/>
                <w:t>Verschijningsvorm</w:t>
              </w:r>
            </w:ins>
          </w:p>
        </w:tc>
        <w:tc>
          <w:tcPr>
            <w:tcW w:w="5560" w:type="dxa"/>
          </w:tcPr>
          <w:p w:rsidR="00D312ED" w:rsidRDefault="00D312ED" w:rsidP="00D312ED">
            <w:pPr>
              <w:pStyle w:val="Lijstalinea"/>
              <w:numPr>
                <w:ilvl w:val="0"/>
                <w:numId w:val="31"/>
              </w:numPr>
              <w:spacing w:before="60"/>
              <w:ind w:left="317" w:hanging="240"/>
              <w:rPr>
                <w:ins w:id="3322" w:author="Arjan" w:date="2014-11-21T00:10:00Z"/>
              </w:rPr>
            </w:pPr>
            <w:ins w:id="3323" w:author="Arjan" w:date="2014-11-21T00:10:00Z">
              <w:r>
                <w:t>Attribuutsoort toegevoegd.</w:t>
              </w:r>
            </w:ins>
          </w:p>
        </w:tc>
      </w:tr>
      <w:tr w:rsidR="00D312ED" w:rsidTr="00C07477">
        <w:trPr>
          <w:ins w:id="3324" w:author="Arjan" w:date="2014-11-21T00:10:00Z"/>
        </w:trPr>
        <w:tc>
          <w:tcPr>
            <w:tcW w:w="3652" w:type="dxa"/>
          </w:tcPr>
          <w:p w:rsidR="00D312ED" w:rsidRDefault="00D312ED" w:rsidP="00C07477">
            <w:pPr>
              <w:autoSpaceDE w:val="0"/>
              <w:autoSpaceDN w:val="0"/>
              <w:adjustRightInd w:val="0"/>
              <w:rPr>
                <w:ins w:id="3325" w:author="Arjan" w:date="2014-11-21T00:10:00Z"/>
                <w:rFonts w:ascii="Arial" w:hAnsi="Arial" w:cs="Arial"/>
                <w:sz w:val="20"/>
                <w:szCs w:val="20"/>
                <w:lang w:val="en-AU"/>
              </w:rPr>
            </w:pPr>
            <w:ins w:id="3326" w:author="Arjan" w:date="2014-11-21T00:10:00Z">
              <w:r w:rsidRPr="005A4067">
                <w:rPr>
                  <w:rFonts w:ascii="Arial" w:hAnsi="Arial" w:cs="Arial"/>
                  <w:sz w:val="20"/>
                  <w:szCs w:val="20"/>
                  <w:lang w:val="en-AU"/>
                </w:rPr>
                <w:t>is ontvangen van of verzonden aan</w:t>
              </w:r>
              <w:r>
                <w:rPr>
                  <w:rFonts w:ascii="Arial" w:hAnsi="Arial" w:cs="Arial"/>
                  <w:sz w:val="20"/>
                  <w:szCs w:val="20"/>
                  <w:lang w:val="en-AU"/>
                </w:rPr>
                <w:t xml:space="preserve"> BETROKKENE</w:t>
              </w:r>
            </w:ins>
          </w:p>
        </w:tc>
        <w:tc>
          <w:tcPr>
            <w:tcW w:w="5560" w:type="dxa"/>
          </w:tcPr>
          <w:p w:rsidR="00D312ED" w:rsidRDefault="00D312ED" w:rsidP="00D312ED">
            <w:pPr>
              <w:pStyle w:val="Lijstalinea"/>
              <w:numPr>
                <w:ilvl w:val="0"/>
                <w:numId w:val="31"/>
              </w:numPr>
              <w:spacing w:before="60"/>
              <w:ind w:left="317" w:hanging="240"/>
              <w:rPr>
                <w:ins w:id="3327" w:author="Arjan" w:date="2014-11-21T00:10:00Z"/>
              </w:rPr>
            </w:pPr>
            <w:ins w:id="3328" w:author="Arjan" w:date="2014-11-21T00:10:00Z">
              <w:r>
                <w:t>Relatiesoort toegevoegd, met relatieklasse VERZENDING.</w:t>
              </w:r>
            </w:ins>
          </w:p>
        </w:tc>
      </w:tr>
    </w:tbl>
    <w:p w:rsidR="00D312ED" w:rsidRDefault="00D312ED" w:rsidP="00D312ED">
      <w:pPr>
        <w:rPr>
          <w:ins w:id="3329" w:author="Arjan" w:date="2014-11-21T00:10:00Z"/>
        </w:rPr>
      </w:pPr>
    </w:p>
    <w:p w:rsidR="00D312ED" w:rsidRPr="00692A11" w:rsidRDefault="00D312ED" w:rsidP="00D312ED">
      <w:pPr>
        <w:keepNext/>
        <w:spacing w:after="0"/>
        <w:rPr>
          <w:ins w:id="3330" w:author="Arjan" w:date="2014-11-21T00:10:00Z"/>
        </w:rPr>
      </w:pPr>
      <w:ins w:id="3331" w:author="Arjan" w:date="2014-11-21T00:10:00Z">
        <w:r>
          <w:rPr>
            <w:b/>
          </w:rPr>
          <w:t>INFORMATIEOBJECTTYPE</w:t>
        </w:r>
      </w:ins>
    </w:p>
    <w:tbl>
      <w:tblPr>
        <w:tblStyle w:val="Tabelraster"/>
        <w:tblW w:w="0" w:type="auto"/>
        <w:tblLook w:val="04A0"/>
      </w:tblPr>
      <w:tblGrid>
        <w:gridCol w:w="3652"/>
        <w:gridCol w:w="5560"/>
      </w:tblGrid>
      <w:tr w:rsidR="00D312ED" w:rsidTr="00C07477">
        <w:trPr>
          <w:ins w:id="3332" w:author="Arjan" w:date="2014-11-21T00:10:00Z"/>
        </w:trPr>
        <w:tc>
          <w:tcPr>
            <w:tcW w:w="3652" w:type="dxa"/>
          </w:tcPr>
          <w:p w:rsidR="00D312ED" w:rsidRPr="006B7EBC" w:rsidRDefault="00D312ED" w:rsidP="00C07477">
            <w:pPr>
              <w:rPr>
                <w:ins w:id="3333" w:author="Arjan" w:date="2014-11-21T00:10:00Z"/>
                <w:b/>
              </w:rPr>
            </w:pPr>
            <w:ins w:id="3334" w:author="Arjan" w:date="2014-11-21T00:10:00Z">
              <w:r w:rsidRPr="006B7EBC">
                <w:rPr>
                  <w:b/>
                </w:rPr>
                <w:t>Attribuut- of relatiesoort</w:t>
              </w:r>
            </w:ins>
          </w:p>
        </w:tc>
        <w:tc>
          <w:tcPr>
            <w:tcW w:w="5560" w:type="dxa"/>
          </w:tcPr>
          <w:p w:rsidR="00D312ED" w:rsidRPr="006B7EBC" w:rsidRDefault="00D312ED" w:rsidP="00C07477">
            <w:pPr>
              <w:rPr>
                <w:ins w:id="3335" w:author="Arjan" w:date="2014-11-21T00:10:00Z"/>
                <w:b/>
              </w:rPr>
            </w:pPr>
            <w:ins w:id="3336" w:author="Arjan" w:date="2014-11-21T00:10:00Z">
              <w:r w:rsidRPr="006B7EBC">
                <w:rPr>
                  <w:b/>
                </w:rPr>
                <w:t>Wijziging</w:t>
              </w:r>
            </w:ins>
          </w:p>
        </w:tc>
      </w:tr>
      <w:tr w:rsidR="00D312ED" w:rsidTr="00C07477">
        <w:trPr>
          <w:ins w:id="3337" w:author="Arjan" w:date="2014-11-21T00:10:00Z"/>
        </w:trPr>
        <w:tc>
          <w:tcPr>
            <w:tcW w:w="3652" w:type="dxa"/>
          </w:tcPr>
          <w:p w:rsidR="00D312ED" w:rsidRPr="004B2391" w:rsidRDefault="00D312ED" w:rsidP="00C07477">
            <w:pPr>
              <w:rPr>
                <w:ins w:id="3338" w:author="Arjan" w:date="2014-11-21T00:10:00Z"/>
              </w:rPr>
            </w:pPr>
            <w:ins w:id="3339" w:author="Arjan" w:date="2014-11-21T00:10:00Z">
              <w:r>
                <w:t>-</w:t>
              </w:r>
            </w:ins>
          </w:p>
        </w:tc>
        <w:tc>
          <w:tcPr>
            <w:tcW w:w="5560" w:type="dxa"/>
          </w:tcPr>
          <w:p w:rsidR="00D312ED" w:rsidRDefault="00D312ED" w:rsidP="00D312ED">
            <w:pPr>
              <w:pStyle w:val="Lijstalinea"/>
              <w:numPr>
                <w:ilvl w:val="0"/>
                <w:numId w:val="31"/>
              </w:numPr>
              <w:spacing w:before="60"/>
              <w:ind w:left="308" w:hanging="180"/>
              <w:rPr>
                <w:ins w:id="3340" w:author="Arjan" w:date="2014-11-21T00:10:00Z"/>
              </w:rPr>
            </w:pPr>
            <w:ins w:id="3341" w:author="Arjan" w:date="2014-11-21T00:10:00Z">
              <w:r>
                <w:t>Naam objecttype gewijzigd (was: DOCUMENTTYPE).</w:t>
              </w:r>
            </w:ins>
          </w:p>
          <w:p w:rsidR="00D312ED" w:rsidRDefault="00D312ED" w:rsidP="00D312ED">
            <w:pPr>
              <w:pStyle w:val="Lijstalinea"/>
              <w:numPr>
                <w:ilvl w:val="0"/>
                <w:numId w:val="31"/>
              </w:numPr>
              <w:spacing w:before="60"/>
              <w:ind w:left="308" w:hanging="180"/>
              <w:rPr>
                <w:ins w:id="3342" w:author="Arjan" w:date="2014-11-21T00:10:00Z"/>
              </w:rPr>
            </w:pPr>
            <w:ins w:id="3343" w:author="Arjan" w:date="2014-11-21T00:10:00Z">
              <w:r>
                <w:t>O</w:t>
              </w:r>
              <w:r w:rsidRPr="002B6DF3">
                <w:t xml:space="preserve">bjecttype </w:t>
              </w:r>
              <w:r>
                <w:t>ontleend aan</w:t>
              </w:r>
              <w:r w:rsidRPr="002B6DF3">
                <w:t xml:space="preserve"> </w:t>
              </w:r>
              <w:r>
                <w:t>Im</w:t>
              </w:r>
              <w:r w:rsidRPr="002B6DF3">
                <w:t>ZTC</w:t>
              </w:r>
              <w:r>
                <w:t xml:space="preserve"> 2.1.</w:t>
              </w:r>
            </w:ins>
          </w:p>
          <w:p w:rsidR="00D312ED" w:rsidRPr="00A336EE" w:rsidRDefault="00D312ED" w:rsidP="00D312ED">
            <w:pPr>
              <w:pStyle w:val="Lijstalinea"/>
              <w:numPr>
                <w:ilvl w:val="0"/>
                <w:numId w:val="31"/>
              </w:numPr>
              <w:spacing w:before="60"/>
              <w:ind w:left="308" w:hanging="180"/>
              <w:rPr>
                <w:ins w:id="3344" w:author="Arjan" w:date="2014-11-21T00:10:00Z"/>
              </w:rPr>
            </w:pPr>
            <w:ins w:id="3345" w:author="Arjan" w:date="2014-11-21T00:10:00Z">
              <w:r>
                <w:t>Unieke aanduiding gewijzigd.</w:t>
              </w:r>
            </w:ins>
          </w:p>
        </w:tc>
      </w:tr>
      <w:tr w:rsidR="00D312ED" w:rsidTr="00C07477">
        <w:trPr>
          <w:ins w:id="3346" w:author="Arjan" w:date="2014-11-21T00:10:00Z"/>
        </w:trPr>
        <w:tc>
          <w:tcPr>
            <w:tcW w:w="3652" w:type="dxa"/>
          </w:tcPr>
          <w:p w:rsidR="00D312ED" w:rsidRPr="008B5C67" w:rsidRDefault="00D312ED" w:rsidP="00C07477">
            <w:pPr>
              <w:rPr>
                <w:ins w:id="3347" w:author="Arjan" w:date="2014-11-21T00:10:00Z"/>
              </w:rPr>
            </w:pPr>
            <w:ins w:id="3348" w:author="Arjan" w:date="2014-11-21T00:10:00Z">
              <w:r>
                <w:t>Domein</w:t>
              </w:r>
            </w:ins>
          </w:p>
        </w:tc>
        <w:tc>
          <w:tcPr>
            <w:tcW w:w="5560" w:type="dxa"/>
          </w:tcPr>
          <w:p w:rsidR="00D312ED" w:rsidRDefault="00D312ED" w:rsidP="00D312ED">
            <w:pPr>
              <w:pStyle w:val="Lijstalinea"/>
              <w:numPr>
                <w:ilvl w:val="0"/>
                <w:numId w:val="31"/>
              </w:numPr>
              <w:spacing w:before="60"/>
              <w:ind w:left="317" w:hanging="240"/>
              <w:rPr>
                <w:ins w:id="3349" w:author="Arjan" w:date="2014-11-21T00:10:00Z"/>
              </w:rPr>
            </w:pPr>
            <w:ins w:id="3350" w:author="Arjan" w:date="2014-11-21T00:10:00Z">
              <w:r>
                <w:t>Attribuutsoort toegevoegd (onderdeel unieke aanduiding).</w:t>
              </w:r>
            </w:ins>
          </w:p>
        </w:tc>
      </w:tr>
      <w:tr w:rsidR="00D312ED" w:rsidTr="00C07477">
        <w:trPr>
          <w:ins w:id="3351" w:author="Arjan" w:date="2014-11-21T00:10:00Z"/>
        </w:trPr>
        <w:tc>
          <w:tcPr>
            <w:tcW w:w="3652" w:type="dxa"/>
          </w:tcPr>
          <w:p w:rsidR="00D312ED" w:rsidRDefault="00D312ED" w:rsidP="00C07477">
            <w:pPr>
              <w:rPr>
                <w:ins w:id="3352" w:author="Arjan" w:date="2014-11-21T00:10:00Z"/>
              </w:rPr>
            </w:pPr>
            <w:ins w:id="3353" w:author="Arjan" w:date="2014-11-21T00:10:00Z">
              <w:r>
                <w:t>RSIN</w:t>
              </w:r>
            </w:ins>
          </w:p>
        </w:tc>
        <w:tc>
          <w:tcPr>
            <w:tcW w:w="5560" w:type="dxa"/>
          </w:tcPr>
          <w:p w:rsidR="00D312ED" w:rsidRDefault="00D312ED" w:rsidP="00D312ED">
            <w:pPr>
              <w:pStyle w:val="Lijstalinea"/>
              <w:numPr>
                <w:ilvl w:val="0"/>
                <w:numId w:val="31"/>
              </w:numPr>
              <w:spacing w:before="60"/>
              <w:ind w:left="317" w:hanging="240"/>
              <w:rPr>
                <w:ins w:id="3354" w:author="Arjan" w:date="2014-11-21T00:10:00Z"/>
              </w:rPr>
            </w:pPr>
            <w:ins w:id="3355" w:author="Arjan" w:date="2014-11-21T00:10:00Z">
              <w:r>
                <w:t>Attribuutsoort toegevoegd (onderdeel unieke aanduiding).</w:t>
              </w:r>
            </w:ins>
          </w:p>
        </w:tc>
      </w:tr>
      <w:tr w:rsidR="00D312ED" w:rsidTr="00C07477">
        <w:trPr>
          <w:ins w:id="3356" w:author="Arjan" w:date="2014-11-21T00:10:00Z"/>
        </w:trPr>
        <w:tc>
          <w:tcPr>
            <w:tcW w:w="3652" w:type="dxa"/>
          </w:tcPr>
          <w:p w:rsidR="00D312ED" w:rsidRDefault="00D312ED" w:rsidP="00C07477">
            <w:pPr>
              <w:rPr>
                <w:ins w:id="3357" w:author="Arjan" w:date="2014-11-21T00:10:00Z"/>
              </w:rPr>
            </w:pPr>
            <w:ins w:id="3358" w:author="Arjan" w:date="2014-11-21T00:10:00Z">
              <w:r w:rsidRPr="00150819">
                <w:t>Informatieobjecttype-omschrijving generiek</w:t>
              </w:r>
            </w:ins>
          </w:p>
        </w:tc>
        <w:tc>
          <w:tcPr>
            <w:tcW w:w="5560" w:type="dxa"/>
          </w:tcPr>
          <w:p w:rsidR="00D312ED" w:rsidRDefault="00D312ED" w:rsidP="00D312ED">
            <w:pPr>
              <w:pStyle w:val="Lijstalinea"/>
              <w:numPr>
                <w:ilvl w:val="0"/>
                <w:numId w:val="31"/>
              </w:numPr>
              <w:spacing w:before="60"/>
              <w:ind w:left="308" w:hanging="180"/>
              <w:rPr>
                <w:ins w:id="3359" w:author="Arjan" w:date="2014-11-21T00:10:00Z"/>
              </w:rPr>
            </w:pPr>
            <w:ins w:id="3360" w:author="Arjan" w:date="2014-11-21T00:10:00Z">
              <w:r>
                <w:t>Waardenverzameling gewijzigd.</w:t>
              </w:r>
            </w:ins>
          </w:p>
        </w:tc>
      </w:tr>
    </w:tbl>
    <w:p w:rsidR="00D312ED" w:rsidRDefault="00D312ED" w:rsidP="00D312ED">
      <w:pPr>
        <w:rPr>
          <w:ins w:id="3361" w:author="Arjan" w:date="2014-11-21T00:10:00Z"/>
        </w:rPr>
      </w:pPr>
    </w:p>
    <w:p w:rsidR="00D312ED" w:rsidRPr="007B0D15" w:rsidRDefault="00D312ED" w:rsidP="00D312ED">
      <w:pPr>
        <w:keepNext/>
        <w:spacing w:after="0"/>
        <w:rPr>
          <w:ins w:id="3362" w:author="Arjan" w:date="2014-11-21T00:10:00Z"/>
          <w:b/>
        </w:rPr>
      </w:pPr>
      <w:ins w:id="3363" w:author="Arjan" w:date="2014-11-21T00:10:00Z">
        <w:r w:rsidRPr="00756BCC">
          <w:rPr>
            <w:b/>
          </w:rPr>
          <w:t>KLANTCONTACT</w:t>
        </w:r>
      </w:ins>
    </w:p>
    <w:tbl>
      <w:tblPr>
        <w:tblStyle w:val="Tabelraster"/>
        <w:tblW w:w="0" w:type="auto"/>
        <w:tblLook w:val="04A0"/>
      </w:tblPr>
      <w:tblGrid>
        <w:gridCol w:w="3652"/>
        <w:gridCol w:w="5560"/>
      </w:tblGrid>
      <w:tr w:rsidR="00D312ED" w:rsidTr="00C07477">
        <w:trPr>
          <w:ins w:id="3364" w:author="Arjan" w:date="2014-11-21T00:10:00Z"/>
        </w:trPr>
        <w:tc>
          <w:tcPr>
            <w:tcW w:w="3652" w:type="dxa"/>
          </w:tcPr>
          <w:p w:rsidR="00D312ED" w:rsidRPr="006B7EBC" w:rsidRDefault="00D312ED" w:rsidP="00C07477">
            <w:pPr>
              <w:rPr>
                <w:ins w:id="3365" w:author="Arjan" w:date="2014-11-21T00:10:00Z"/>
                <w:b/>
              </w:rPr>
            </w:pPr>
            <w:ins w:id="3366" w:author="Arjan" w:date="2014-11-21T00:10:00Z">
              <w:r w:rsidRPr="006B7EBC">
                <w:rPr>
                  <w:b/>
                </w:rPr>
                <w:t>Attribuut- of relatiesoort</w:t>
              </w:r>
            </w:ins>
          </w:p>
        </w:tc>
        <w:tc>
          <w:tcPr>
            <w:tcW w:w="5560" w:type="dxa"/>
          </w:tcPr>
          <w:p w:rsidR="00D312ED" w:rsidRPr="006B7EBC" w:rsidRDefault="00D312ED" w:rsidP="00C07477">
            <w:pPr>
              <w:rPr>
                <w:ins w:id="3367" w:author="Arjan" w:date="2014-11-21T00:10:00Z"/>
                <w:b/>
              </w:rPr>
            </w:pPr>
            <w:ins w:id="3368" w:author="Arjan" w:date="2014-11-21T00:10:00Z">
              <w:r w:rsidRPr="006B7EBC">
                <w:rPr>
                  <w:b/>
                </w:rPr>
                <w:t>Wijziging</w:t>
              </w:r>
            </w:ins>
          </w:p>
        </w:tc>
      </w:tr>
      <w:tr w:rsidR="00D312ED" w:rsidTr="00C07477">
        <w:trPr>
          <w:ins w:id="3369" w:author="Arjan" w:date="2014-11-21T00:10:00Z"/>
        </w:trPr>
        <w:tc>
          <w:tcPr>
            <w:tcW w:w="3652" w:type="dxa"/>
          </w:tcPr>
          <w:p w:rsidR="00D312ED" w:rsidRPr="004B2391" w:rsidRDefault="00D312ED" w:rsidP="00C07477">
            <w:pPr>
              <w:rPr>
                <w:ins w:id="3370" w:author="Arjan" w:date="2014-11-21T00:10:00Z"/>
              </w:rPr>
            </w:pPr>
            <w:ins w:id="3371" w:author="Arjan" w:date="2014-11-21T00:10:00Z">
              <w:r>
                <w:t>-</w:t>
              </w:r>
            </w:ins>
          </w:p>
        </w:tc>
        <w:tc>
          <w:tcPr>
            <w:tcW w:w="5560" w:type="dxa"/>
          </w:tcPr>
          <w:p w:rsidR="00D312ED" w:rsidRPr="00A336EE" w:rsidRDefault="00D312ED" w:rsidP="00D312ED">
            <w:pPr>
              <w:pStyle w:val="Lijstalinea"/>
              <w:numPr>
                <w:ilvl w:val="0"/>
                <w:numId w:val="31"/>
              </w:numPr>
              <w:spacing w:before="60"/>
              <w:ind w:left="308" w:hanging="180"/>
              <w:rPr>
                <w:ins w:id="3372" w:author="Arjan" w:date="2014-11-21T00:10:00Z"/>
              </w:rPr>
            </w:pPr>
            <w:ins w:id="3373" w:author="Arjan" w:date="2014-11-21T00:10:00Z">
              <w:r>
                <w:t>Objecttype toegevoegd, met attribuut- en relatiesoorten.</w:t>
              </w:r>
            </w:ins>
          </w:p>
        </w:tc>
      </w:tr>
    </w:tbl>
    <w:p w:rsidR="00D312ED" w:rsidRDefault="00D312ED" w:rsidP="00D312ED">
      <w:pPr>
        <w:rPr>
          <w:ins w:id="3374" w:author="Arjan" w:date="2014-11-21T00:10:00Z"/>
          <w:b/>
        </w:rPr>
      </w:pPr>
    </w:p>
    <w:p w:rsidR="00D312ED" w:rsidRPr="007B0D15" w:rsidRDefault="00D312ED" w:rsidP="00D312ED">
      <w:pPr>
        <w:keepNext/>
        <w:spacing w:after="0"/>
        <w:rPr>
          <w:ins w:id="3375" w:author="Arjan" w:date="2014-11-21T00:10:00Z"/>
          <w:b/>
        </w:rPr>
      </w:pPr>
      <w:ins w:id="3376" w:author="Arjan" w:date="2014-11-21T00:10:00Z">
        <w:r w:rsidRPr="00756BCC">
          <w:rPr>
            <w:b/>
          </w:rPr>
          <w:t>KLANT</w:t>
        </w:r>
        <w:r>
          <w:rPr>
            <w:b/>
          </w:rPr>
          <w:t>-</w:t>
        </w:r>
        <w:r w:rsidRPr="00756BCC">
          <w:rPr>
            <w:b/>
          </w:rPr>
          <w:t>CONTACT</w:t>
        </w:r>
        <w:r>
          <w:rPr>
            <w:b/>
          </w:rPr>
          <w:t>PERSOON</w:t>
        </w:r>
      </w:ins>
    </w:p>
    <w:tbl>
      <w:tblPr>
        <w:tblStyle w:val="Tabelraster"/>
        <w:tblW w:w="0" w:type="auto"/>
        <w:tblLook w:val="04A0"/>
      </w:tblPr>
      <w:tblGrid>
        <w:gridCol w:w="3652"/>
        <w:gridCol w:w="5560"/>
      </w:tblGrid>
      <w:tr w:rsidR="00D312ED" w:rsidTr="00C07477">
        <w:trPr>
          <w:ins w:id="3377" w:author="Arjan" w:date="2014-11-21T00:10:00Z"/>
        </w:trPr>
        <w:tc>
          <w:tcPr>
            <w:tcW w:w="3652" w:type="dxa"/>
          </w:tcPr>
          <w:p w:rsidR="00D312ED" w:rsidRPr="006B7EBC" w:rsidRDefault="00D312ED" w:rsidP="00C07477">
            <w:pPr>
              <w:rPr>
                <w:ins w:id="3378" w:author="Arjan" w:date="2014-11-21T00:10:00Z"/>
                <w:b/>
              </w:rPr>
            </w:pPr>
            <w:ins w:id="3379" w:author="Arjan" w:date="2014-11-21T00:10:00Z">
              <w:r w:rsidRPr="006B7EBC">
                <w:rPr>
                  <w:b/>
                </w:rPr>
                <w:t>Attribuut- of relatiesoort</w:t>
              </w:r>
            </w:ins>
          </w:p>
        </w:tc>
        <w:tc>
          <w:tcPr>
            <w:tcW w:w="5560" w:type="dxa"/>
          </w:tcPr>
          <w:p w:rsidR="00D312ED" w:rsidRPr="006B7EBC" w:rsidRDefault="00D312ED" w:rsidP="00C07477">
            <w:pPr>
              <w:rPr>
                <w:ins w:id="3380" w:author="Arjan" w:date="2014-11-21T00:10:00Z"/>
                <w:b/>
              </w:rPr>
            </w:pPr>
            <w:ins w:id="3381" w:author="Arjan" w:date="2014-11-21T00:10:00Z">
              <w:r w:rsidRPr="006B7EBC">
                <w:rPr>
                  <w:b/>
                </w:rPr>
                <w:t>Wijziging</w:t>
              </w:r>
            </w:ins>
          </w:p>
        </w:tc>
      </w:tr>
      <w:tr w:rsidR="00D312ED" w:rsidTr="00C07477">
        <w:trPr>
          <w:ins w:id="3382" w:author="Arjan" w:date="2014-11-21T00:10:00Z"/>
        </w:trPr>
        <w:tc>
          <w:tcPr>
            <w:tcW w:w="3652" w:type="dxa"/>
          </w:tcPr>
          <w:p w:rsidR="00D312ED" w:rsidRPr="004B2391" w:rsidRDefault="00D312ED" w:rsidP="00C07477">
            <w:pPr>
              <w:rPr>
                <w:ins w:id="3383" w:author="Arjan" w:date="2014-11-21T00:10:00Z"/>
              </w:rPr>
            </w:pPr>
            <w:ins w:id="3384" w:author="Arjan" w:date="2014-11-21T00:10:00Z">
              <w:r>
                <w:t>-</w:t>
              </w:r>
            </w:ins>
          </w:p>
        </w:tc>
        <w:tc>
          <w:tcPr>
            <w:tcW w:w="5560" w:type="dxa"/>
          </w:tcPr>
          <w:p w:rsidR="00D312ED" w:rsidRPr="00A336EE" w:rsidRDefault="00D312ED" w:rsidP="00D312ED">
            <w:pPr>
              <w:pStyle w:val="Lijstalinea"/>
              <w:numPr>
                <w:ilvl w:val="0"/>
                <w:numId w:val="31"/>
              </w:numPr>
              <w:spacing w:before="60"/>
              <w:ind w:left="308" w:hanging="180"/>
              <w:rPr>
                <w:ins w:id="3385" w:author="Arjan" w:date="2014-11-21T00:10:00Z"/>
              </w:rPr>
            </w:pPr>
            <w:ins w:id="3386" w:author="Arjan" w:date="2014-11-21T00:10:00Z">
              <w:r>
                <w:t>Relatieklasse toegevoegd (op relatiesoort ‘KLANTCONTACT heeft plaatsgevonden met VESTIGING’), met attribuutsoorten.</w:t>
              </w:r>
            </w:ins>
          </w:p>
        </w:tc>
      </w:tr>
    </w:tbl>
    <w:p w:rsidR="00D312ED" w:rsidRDefault="00D312ED" w:rsidP="00D312ED">
      <w:pPr>
        <w:rPr>
          <w:ins w:id="3387" w:author="Arjan" w:date="2014-11-21T00:10:00Z"/>
        </w:rPr>
      </w:pPr>
    </w:p>
    <w:p w:rsidR="00D312ED" w:rsidRPr="006B7EBC" w:rsidRDefault="00D312ED" w:rsidP="00D312ED">
      <w:pPr>
        <w:spacing w:after="0"/>
        <w:rPr>
          <w:ins w:id="3388" w:author="Arjan" w:date="2014-11-21T00:10:00Z"/>
          <w:b/>
        </w:rPr>
      </w:pPr>
      <w:ins w:id="3389" w:author="Arjan" w:date="2014-11-21T00:10:00Z">
        <w:r>
          <w:rPr>
            <w:b/>
          </w:rPr>
          <w:t>LAND</w:t>
        </w:r>
      </w:ins>
    </w:p>
    <w:tbl>
      <w:tblPr>
        <w:tblStyle w:val="Tabelraster"/>
        <w:tblW w:w="0" w:type="auto"/>
        <w:tblLook w:val="04A0"/>
      </w:tblPr>
      <w:tblGrid>
        <w:gridCol w:w="3652"/>
        <w:gridCol w:w="5560"/>
      </w:tblGrid>
      <w:tr w:rsidR="00D312ED" w:rsidTr="00C07477">
        <w:trPr>
          <w:ins w:id="3390" w:author="Arjan" w:date="2014-11-21T00:10:00Z"/>
        </w:trPr>
        <w:tc>
          <w:tcPr>
            <w:tcW w:w="3652" w:type="dxa"/>
          </w:tcPr>
          <w:p w:rsidR="00D312ED" w:rsidRPr="006B7EBC" w:rsidRDefault="00D312ED" w:rsidP="00C07477">
            <w:pPr>
              <w:rPr>
                <w:ins w:id="3391" w:author="Arjan" w:date="2014-11-21T00:10:00Z"/>
                <w:b/>
              </w:rPr>
            </w:pPr>
            <w:ins w:id="3392" w:author="Arjan" w:date="2014-11-21T00:10:00Z">
              <w:r w:rsidRPr="006B7EBC">
                <w:rPr>
                  <w:b/>
                </w:rPr>
                <w:t>Attribuut- of relatiesoort</w:t>
              </w:r>
            </w:ins>
          </w:p>
        </w:tc>
        <w:tc>
          <w:tcPr>
            <w:tcW w:w="5560" w:type="dxa"/>
          </w:tcPr>
          <w:p w:rsidR="00D312ED" w:rsidRPr="006B7EBC" w:rsidRDefault="00D312ED" w:rsidP="00C07477">
            <w:pPr>
              <w:rPr>
                <w:ins w:id="3393" w:author="Arjan" w:date="2014-11-21T00:10:00Z"/>
                <w:b/>
              </w:rPr>
            </w:pPr>
            <w:ins w:id="3394" w:author="Arjan" w:date="2014-11-21T00:10:00Z">
              <w:r w:rsidRPr="006B7EBC">
                <w:rPr>
                  <w:b/>
                </w:rPr>
                <w:t>Wijziging</w:t>
              </w:r>
            </w:ins>
          </w:p>
        </w:tc>
      </w:tr>
      <w:tr w:rsidR="00D312ED" w:rsidTr="00C07477">
        <w:trPr>
          <w:ins w:id="3395" w:author="Arjan" w:date="2014-11-21T00:10:00Z"/>
        </w:trPr>
        <w:tc>
          <w:tcPr>
            <w:tcW w:w="3652" w:type="dxa"/>
          </w:tcPr>
          <w:p w:rsidR="00D312ED" w:rsidRPr="006B7EBC" w:rsidRDefault="00D312ED" w:rsidP="00C07477">
            <w:pPr>
              <w:rPr>
                <w:ins w:id="3396" w:author="Arjan" w:date="2014-11-21T00:10:00Z"/>
              </w:rPr>
            </w:pPr>
            <w:ins w:id="3397" w:author="Arjan" w:date="2014-11-21T00:10:00Z">
              <w:r>
                <w:t>-</w:t>
              </w:r>
            </w:ins>
          </w:p>
        </w:tc>
        <w:tc>
          <w:tcPr>
            <w:tcW w:w="5560" w:type="dxa"/>
          </w:tcPr>
          <w:p w:rsidR="00D312ED" w:rsidRDefault="00D312ED" w:rsidP="00D312ED">
            <w:pPr>
              <w:pStyle w:val="Lijstalinea"/>
              <w:numPr>
                <w:ilvl w:val="0"/>
                <w:numId w:val="31"/>
              </w:numPr>
              <w:spacing w:before="60"/>
              <w:ind w:left="317" w:hanging="240"/>
              <w:rPr>
                <w:ins w:id="3398" w:author="Arjan" w:date="2014-11-21T00:10:00Z"/>
              </w:rPr>
            </w:pPr>
            <w:ins w:id="3399" w:author="Arjan" w:date="2014-11-21T00:10:00Z">
              <w:r>
                <w:t>Objecttype vervallen (zie bij ROL).</w:t>
              </w:r>
            </w:ins>
          </w:p>
        </w:tc>
      </w:tr>
    </w:tbl>
    <w:p w:rsidR="00D312ED" w:rsidRDefault="00D312ED" w:rsidP="00D312ED">
      <w:pPr>
        <w:rPr>
          <w:ins w:id="3400" w:author="Arjan" w:date="2014-11-21T00:10:00Z"/>
        </w:rPr>
      </w:pPr>
    </w:p>
    <w:p w:rsidR="00D312ED" w:rsidRPr="007B0D15" w:rsidRDefault="00D312ED" w:rsidP="00D312ED">
      <w:pPr>
        <w:keepNext/>
        <w:spacing w:after="0"/>
        <w:rPr>
          <w:ins w:id="3401" w:author="Arjan" w:date="2014-11-21T00:10:00Z"/>
          <w:b/>
        </w:rPr>
      </w:pPr>
      <w:ins w:id="3402" w:author="Arjan" w:date="2014-11-21T00:10:00Z">
        <w:r>
          <w:rPr>
            <w:b/>
          </w:rPr>
          <w:t>MEDEWERKER</w:t>
        </w:r>
      </w:ins>
    </w:p>
    <w:tbl>
      <w:tblPr>
        <w:tblStyle w:val="Tabelraster"/>
        <w:tblW w:w="0" w:type="auto"/>
        <w:tblLook w:val="04A0"/>
      </w:tblPr>
      <w:tblGrid>
        <w:gridCol w:w="3652"/>
        <w:gridCol w:w="5560"/>
      </w:tblGrid>
      <w:tr w:rsidR="00D312ED" w:rsidTr="00C07477">
        <w:trPr>
          <w:ins w:id="3403" w:author="Arjan" w:date="2014-11-21T00:10:00Z"/>
        </w:trPr>
        <w:tc>
          <w:tcPr>
            <w:tcW w:w="3652" w:type="dxa"/>
          </w:tcPr>
          <w:p w:rsidR="00D312ED" w:rsidRPr="006B7EBC" w:rsidRDefault="00D312ED" w:rsidP="00C07477">
            <w:pPr>
              <w:rPr>
                <w:ins w:id="3404" w:author="Arjan" w:date="2014-11-21T00:10:00Z"/>
                <w:b/>
              </w:rPr>
            </w:pPr>
            <w:ins w:id="3405" w:author="Arjan" w:date="2014-11-21T00:10:00Z">
              <w:r w:rsidRPr="006B7EBC">
                <w:rPr>
                  <w:b/>
                </w:rPr>
                <w:t>Attribuut- of relatiesoort</w:t>
              </w:r>
            </w:ins>
          </w:p>
        </w:tc>
        <w:tc>
          <w:tcPr>
            <w:tcW w:w="5560" w:type="dxa"/>
          </w:tcPr>
          <w:p w:rsidR="00D312ED" w:rsidRPr="006B7EBC" w:rsidRDefault="00D312ED" w:rsidP="00C07477">
            <w:pPr>
              <w:rPr>
                <w:ins w:id="3406" w:author="Arjan" w:date="2014-11-21T00:10:00Z"/>
                <w:b/>
              </w:rPr>
            </w:pPr>
            <w:ins w:id="3407" w:author="Arjan" w:date="2014-11-21T00:10:00Z">
              <w:r w:rsidRPr="006B7EBC">
                <w:rPr>
                  <w:b/>
                </w:rPr>
                <w:t>Wijziging</w:t>
              </w:r>
            </w:ins>
          </w:p>
        </w:tc>
      </w:tr>
      <w:tr w:rsidR="00D312ED" w:rsidTr="00C07477">
        <w:trPr>
          <w:ins w:id="3408" w:author="Arjan" w:date="2014-11-21T00:10:00Z"/>
        </w:trPr>
        <w:tc>
          <w:tcPr>
            <w:tcW w:w="3652" w:type="dxa"/>
          </w:tcPr>
          <w:p w:rsidR="00D312ED" w:rsidRPr="004B2391" w:rsidRDefault="00D312ED" w:rsidP="00C07477">
            <w:pPr>
              <w:rPr>
                <w:ins w:id="3409" w:author="Arjan" w:date="2014-11-21T00:10:00Z"/>
              </w:rPr>
            </w:pPr>
            <w:ins w:id="3410" w:author="Arjan" w:date="2014-11-21T00:10:00Z">
              <w:r>
                <w:t>-</w:t>
              </w:r>
            </w:ins>
          </w:p>
        </w:tc>
        <w:tc>
          <w:tcPr>
            <w:tcW w:w="5560" w:type="dxa"/>
          </w:tcPr>
          <w:p w:rsidR="00D312ED" w:rsidRPr="00A336EE" w:rsidRDefault="00D312ED" w:rsidP="00D312ED">
            <w:pPr>
              <w:pStyle w:val="Lijstalinea"/>
              <w:numPr>
                <w:ilvl w:val="0"/>
                <w:numId w:val="31"/>
              </w:numPr>
              <w:spacing w:before="60"/>
              <w:ind w:left="308" w:hanging="180"/>
              <w:rPr>
                <w:ins w:id="3411" w:author="Arjan" w:date="2014-11-21T00:10:00Z"/>
              </w:rPr>
            </w:pPr>
            <w:ins w:id="3412" w:author="Arjan" w:date="2014-11-21T00:10:00Z">
              <w:r>
                <w:t>Unieke aanduiding objecttype gewijzigd.</w:t>
              </w:r>
            </w:ins>
          </w:p>
        </w:tc>
      </w:tr>
      <w:tr w:rsidR="00D312ED" w:rsidTr="00C07477">
        <w:trPr>
          <w:ins w:id="3413" w:author="Arjan" w:date="2014-11-21T00:10:00Z"/>
        </w:trPr>
        <w:tc>
          <w:tcPr>
            <w:tcW w:w="3652" w:type="dxa"/>
          </w:tcPr>
          <w:p w:rsidR="00D312ED" w:rsidRDefault="00D312ED" w:rsidP="00C07477">
            <w:pPr>
              <w:rPr>
                <w:ins w:id="3414" w:author="Arjan" w:date="2014-11-21T00:10:00Z"/>
              </w:rPr>
            </w:pPr>
            <w:ins w:id="3415" w:author="Arjan" w:date="2014-11-21T00:10:00Z">
              <w:r>
                <w:t>Medewerkeridentificatie</w:t>
              </w:r>
            </w:ins>
          </w:p>
        </w:tc>
        <w:tc>
          <w:tcPr>
            <w:tcW w:w="5560" w:type="dxa"/>
          </w:tcPr>
          <w:p w:rsidR="00D312ED" w:rsidRDefault="00D312ED" w:rsidP="00D312ED">
            <w:pPr>
              <w:pStyle w:val="Lijstalinea"/>
              <w:numPr>
                <w:ilvl w:val="0"/>
                <w:numId w:val="31"/>
              </w:numPr>
              <w:spacing w:before="60"/>
              <w:ind w:left="308" w:hanging="180"/>
              <w:rPr>
                <w:ins w:id="3416" w:author="Arjan" w:date="2014-11-21T00:10:00Z"/>
              </w:rPr>
            </w:pPr>
            <w:ins w:id="3417" w:author="Arjan" w:date="2014-11-21T00:10:00Z">
              <w:r>
                <w:t>Waardenverzameling gewijzigd.</w:t>
              </w:r>
            </w:ins>
          </w:p>
        </w:tc>
      </w:tr>
    </w:tbl>
    <w:p w:rsidR="00D312ED" w:rsidRDefault="00D312ED" w:rsidP="00D312ED">
      <w:pPr>
        <w:rPr>
          <w:ins w:id="3418" w:author="Arjan" w:date="2014-11-21T00:10:00Z"/>
          <w:b/>
        </w:rPr>
      </w:pPr>
    </w:p>
    <w:p w:rsidR="00D312ED" w:rsidRPr="007B0D15" w:rsidRDefault="00D312ED" w:rsidP="00D312ED">
      <w:pPr>
        <w:rPr>
          <w:ins w:id="3419" w:author="Arjan" w:date="2014-11-21T00:10:00Z"/>
          <w:b/>
        </w:rPr>
      </w:pPr>
      <w:ins w:id="3420" w:author="Arjan" w:date="2014-11-21T00:10:00Z">
        <w:r>
          <w:rPr>
            <w:b/>
          </w:rPr>
          <w:t>ORGANISATORISCHE EENHEID</w:t>
        </w:r>
      </w:ins>
    </w:p>
    <w:tbl>
      <w:tblPr>
        <w:tblStyle w:val="Tabelraster"/>
        <w:tblW w:w="0" w:type="auto"/>
        <w:tblLook w:val="04A0"/>
      </w:tblPr>
      <w:tblGrid>
        <w:gridCol w:w="3652"/>
        <w:gridCol w:w="5560"/>
      </w:tblGrid>
      <w:tr w:rsidR="00D312ED" w:rsidTr="00C07477">
        <w:trPr>
          <w:ins w:id="3421" w:author="Arjan" w:date="2014-11-21T00:10:00Z"/>
        </w:trPr>
        <w:tc>
          <w:tcPr>
            <w:tcW w:w="3652" w:type="dxa"/>
          </w:tcPr>
          <w:p w:rsidR="00D312ED" w:rsidRPr="006B7EBC" w:rsidRDefault="00D312ED" w:rsidP="00C07477">
            <w:pPr>
              <w:rPr>
                <w:ins w:id="3422" w:author="Arjan" w:date="2014-11-21T00:10:00Z"/>
                <w:b/>
              </w:rPr>
            </w:pPr>
            <w:ins w:id="3423" w:author="Arjan" w:date="2014-11-21T00:10:00Z">
              <w:r w:rsidRPr="006B7EBC">
                <w:rPr>
                  <w:b/>
                </w:rPr>
                <w:t>Attribuut- of relatiesoort</w:t>
              </w:r>
            </w:ins>
          </w:p>
        </w:tc>
        <w:tc>
          <w:tcPr>
            <w:tcW w:w="5560" w:type="dxa"/>
          </w:tcPr>
          <w:p w:rsidR="00D312ED" w:rsidRPr="006B7EBC" w:rsidRDefault="00D312ED" w:rsidP="00C07477">
            <w:pPr>
              <w:rPr>
                <w:ins w:id="3424" w:author="Arjan" w:date="2014-11-21T00:10:00Z"/>
                <w:b/>
              </w:rPr>
            </w:pPr>
            <w:ins w:id="3425" w:author="Arjan" w:date="2014-11-21T00:10:00Z">
              <w:r w:rsidRPr="006B7EBC">
                <w:rPr>
                  <w:b/>
                </w:rPr>
                <w:t>Wijziging</w:t>
              </w:r>
            </w:ins>
          </w:p>
        </w:tc>
      </w:tr>
      <w:tr w:rsidR="00D312ED" w:rsidTr="00C07477">
        <w:trPr>
          <w:ins w:id="3426" w:author="Arjan" w:date="2014-11-21T00:10:00Z"/>
        </w:trPr>
        <w:tc>
          <w:tcPr>
            <w:tcW w:w="3652" w:type="dxa"/>
          </w:tcPr>
          <w:p w:rsidR="00D312ED" w:rsidRPr="004B2391" w:rsidRDefault="00D312ED" w:rsidP="00C07477">
            <w:pPr>
              <w:rPr>
                <w:ins w:id="3427" w:author="Arjan" w:date="2014-11-21T00:10:00Z"/>
              </w:rPr>
            </w:pPr>
            <w:ins w:id="3428" w:author="Arjan" w:date="2014-11-21T00:10:00Z">
              <w:r>
                <w:t>-</w:t>
              </w:r>
            </w:ins>
          </w:p>
        </w:tc>
        <w:tc>
          <w:tcPr>
            <w:tcW w:w="5560" w:type="dxa"/>
          </w:tcPr>
          <w:p w:rsidR="00D312ED" w:rsidRPr="00A336EE" w:rsidRDefault="00D312ED" w:rsidP="00D312ED">
            <w:pPr>
              <w:pStyle w:val="Lijstalinea"/>
              <w:numPr>
                <w:ilvl w:val="0"/>
                <w:numId w:val="31"/>
              </w:numPr>
              <w:spacing w:before="60"/>
              <w:ind w:left="308" w:hanging="180"/>
              <w:rPr>
                <w:ins w:id="3429" w:author="Arjan" w:date="2014-11-21T00:10:00Z"/>
              </w:rPr>
            </w:pPr>
            <w:ins w:id="3430" w:author="Arjan" w:date="2014-11-21T00:10:00Z">
              <w:r>
                <w:t>Unieke aanduiding objecttype gewijzigd.</w:t>
              </w:r>
            </w:ins>
          </w:p>
        </w:tc>
      </w:tr>
      <w:tr w:rsidR="00D312ED" w:rsidTr="00C07477">
        <w:trPr>
          <w:ins w:id="3431" w:author="Arjan" w:date="2014-11-21T00:10:00Z"/>
        </w:trPr>
        <w:tc>
          <w:tcPr>
            <w:tcW w:w="3652" w:type="dxa"/>
          </w:tcPr>
          <w:p w:rsidR="00D312ED" w:rsidRDefault="00D312ED" w:rsidP="00C07477">
            <w:pPr>
              <w:rPr>
                <w:ins w:id="3432" w:author="Arjan" w:date="2014-11-21T00:10:00Z"/>
              </w:rPr>
            </w:pPr>
            <w:ins w:id="3433" w:author="Arjan" w:date="2014-11-21T00:10:00Z">
              <w:r w:rsidRPr="0019709D">
                <w:t>Organisatie</w:t>
              </w:r>
              <w:r>
                <w:t>-eenheid-</w:t>
              </w:r>
              <w:r w:rsidRPr="0019709D">
                <w:t xml:space="preserve">identificatie  </w:t>
              </w:r>
            </w:ins>
          </w:p>
        </w:tc>
        <w:tc>
          <w:tcPr>
            <w:tcW w:w="5560" w:type="dxa"/>
          </w:tcPr>
          <w:p w:rsidR="00D312ED" w:rsidRDefault="00D312ED" w:rsidP="00D312ED">
            <w:pPr>
              <w:pStyle w:val="Lijstalinea"/>
              <w:numPr>
                <w:ilvl w:val="0"/>
                <w:numId w:val="31"/>
              </w:numPr>
              <w:spacing w:before="60"/>
              <w:ind w:left="308" w:hanging="180"/>
              <w:rPr>
                <w:ins w:id="3434" w:author="Arjan" w:date="2014-11-21T00:10:00Z"/>
              </w:rPr>
            </w:pPr>
            <w:ins w:id="3435" w:author="Arjan" w:date="2014-11-21T00:10:00Z">
              <w:r>
                <w:t>Naam attibuutsoort gewijzigd; was: ‘Organisatie- identificatie’.</w:t>
              </w:r>
            </w:ins>
          </w:p>
          <w:p w:rsidR="00D312ED" w:rsidRDefault="00D312ED" w:rsidP="00D312ED">
            <w:pPr>
              <w:pStyle w:val="Lijstalinea"/>
              <w:numPr>
                <w:ilvl w:val="0"/>
                <w:numId w:val="31"/>
              </w:numPr>
              <w:spacing w:before="60"/>
              <w:ind w:left="308" w:hanging="180"/>
              <w:rPr>
                <w:ins w:id="3436" w:author="Arjan" w:date="2014-11-21T00:10:00Z"/>
              </w:rPr>
            </w:pPr>
            <w:ins w:id="3437" w:author="Arjan" w:date="2014-11-21T00:10:00Z">
              <w:r>
                <w:lastRenderedPageBreak/>
                <w:t>Waardenverzameling aangepast.</w:t>
              </w:r>
            </w:ins>
          </w:p>
        </w:tc>
      </w:tr>
      <w:tr w:rsidR="00D312ED" w:rsidTr="00C07477">
        <w:trPr>
          <w:ins w:id="3438" w:author="Arjan" w:date="2014-11-21T00:10:00Z"/>
        </w:trPr>
        <w:tc>
          <w:tcPr>
            <w:tcW w:w="3652" w:type="dxa"/>
          </w:tcPr>
          <w:p w:rsidR="00D312ED" w:rsidRPr="0019709D" w:rsidRDefault="00D312ED" w:rsidP="00C07477">
            <w:pPr>
              <w:rPr>
                <w:ins w:id="3439" w:author="Arjan" w:date="2014-11-21T00:10:00Z"/>
              </w:rPr>
            </w:pPr>
            <w:ins w:id="3440" w:author="Arjan" w:date="2014-11-21T00:10:00Z">
              <w:r w:rsidRPr="0019709D">
                <w:lastRenderedPageBreak/>
                <w:t>Organisatie</w:t>
              </w:r>
              <w:r>
                <w:t>-</w:t>
              </w:r>
              <w:r w:rsidRPr="0019709D">
                <w:t>identificatie</w:t>
              </w:r>
            </w:ins>
          </w:p>
        </w:tc>
        <w:tc>
          <w:tcPr>
            <w:tcW w:w="5560" w:type="dxa"/>
          </w:tcPr>
          <w:p w:rsidR="00D312ED" w:rsidRDefault="00D312ED" w:rsidP="00D312ED">
            <w:pPr>
              <w:pStyle w:val="Lijstalinea"/>
              <w:numPr>
                <w:ilvl w:val="0"/>
                <w:numId w:val="31"/>
              </w:numPr>
              <w:spacing w:before="60"/>
              <w:ind w:left="308" w:hanging="180"/>
              <w:rPr>
                <w:ins w:id="3441" w:author="Arjan" w:date="2014-11-21T00:10:00Z"/>
              </w:rPr>
            </w:pPr>
            <w:ins w:id="3442" w:author="Arjan" w:date="2014-11-21T00:10:00Z">
              <w:r>
                <w:t>Attribuutsoort toegevoegd (onderdeel unieke aanduiding).</w:t>
              </w:r>
            </w:ins>
          </w:p>
        </w:tc>
      </w:tr>
    </w:tbl>
    <w:p w:rsidR="00D312ED" w:rsidRDefault="00D312ED" w:rsidP="00D312ED">
      <w:pPr>
        <w:rPr>
          <w:ins w:id="3443" w:author="Arjan" w:date="2014-11-21T00:10:00Z"/>
        </w:rPr>
      </w:pPr>
    </w:p>
    <w:p w:rsidR="00D312ED" w:rsidRPr="007B0D15" w:rsidRDefault="00D312ED" w:rsidP="00D312ED">
      <w:pPr>
        <w:keepNext/>
        <w:spacing w:after="0"/>
        <w:rPr>
          <w:ins w:id="3444" w:author="Arjan" w:date="2014-11-21T00:10:00Z"/>
          <w:b/>
        </w:rPr>
      </w:pPr>
      <w:ins w:id="3445" w:author="Arjan" w:date="2014-11-21T00:10:00Z">
        <w:r>
          <w:rPr>
            <w:b/>
          </w:rPr>
          <w:t>ROL</w:t>
        </w:r>
      </w:ins>
    </w:p>
    <w:tbl>
      <w:tblPr>
        <w:tblStyle w:val="Tabelraster"/>
        <w:tblW w:w="0" w:type="auto"/>
        <w:tblLook w:val="04A0"/>
      </w:tblPr>
      <w:tblGrid>
        <w:gridCol w:w="3652"/>
        <w:gridCol w:w="5560"/>
      </w:tblGrid>
      <w:tr w:rsidR="00D312ED" w:rsidTr="00C07477">
        <w:trPr>
          <w:ins w:id="3446" w:author="Arjan" w:date="2014-11-21T00:10:00Z"/>
        </w:trPr>
        <w:tc>
          <w:tcPr>
            <w:tcW w:w="3652" w:type="dxa"/>
          </w:tcPr>
          <w:p w:rsidR="00D312ED" w:rsidRPr="006B7EBC" w:rsidRDefault="00D312ED" w:rsidP="00C07477">
            <w:pPr>
              <w:rPr>
                <w:ins w:id="3447" w:author="Arjan" w:date="2014-11-21T00:10:00Z"/>
                <w:b/>
              </w:rPr>
            </w:pPr>
            <w:ins w:id="3448" w:author="Arjan" w:date="2014-11-21T00:10:00Z">
              <w:r w:rsidRPr="006B7EBC">
                <w:rPr>
                  <w:b/>
                </w:rPr>
                <w:t>Attribuut- of relatiesoort</w:t>
              </w:r>
            </w:ins>
          </w:p>
        </w:tc>
        <w:tc>
          <w:tcPr>
            <w:tcW w:w="5560" w:type="dxa"/>
          </w:tcPr>
          <w:p w:rsidR="00D312ED" w:rsidRPr="006B7EBC" w:rsidRDefault="00D312ED" w:rsidP="00C07477">
            <w:pPr>
              <w:rPr>
                <w:ins w:id="3449" w:author="Arjan" w:date="2014-11-21T00:10:00Z"/>
                <w:b/>
              </w:rPr>
            </w:pPr>
            <w:ins w:id="3450" w:author="Arjan" w:date="2014-11-21T00:10:00Z">
              <w:r w:rsidRPr="006B7EBC">
                <w:rPr>
                  <w:b/>
                </w:rPr>
                <w:t>Wijziging</w:t>
              </w:r>
            </w:ins>
          </w:p>
        </w:tc>
      </w:tr>
      <w:tr w:rsidR="00D312ED" w:rsidTr="00C07477">
        <w:trPr>
          <w:ins w:id="3451" w:author="Arjan" w:date="2014-11-21T00:10:00Z"/>
        </w:trPr>
        <w:tc>
          <w:tcPr>
            <w:tcW w:w="3652" w:type="dxa"/>
          </w:tcPr>
          <w:p w:rsidR="00D312ED" w:rsidRPr="004B2391" w:rsidRDefault="00D312ED" w:rsidP="00C07477">
            <w:pPr>
              <w:rPr>
                <w:ins w:id="3452" w:author="Arjan" w:date="2014-11-21T00:10:00Z"/>
              </w:rPr>
            </w:pPr>
            <w:ins w:id="3453" w:author="Arjan" w:date="2014-11-21T00:10:00Z">
              <w:r>
                <w:t>-</w:t>
              </w:r>
            </w:ins>
          </w:p>
        </w:tc>
        <w:tc>
          <w:tcPr>
            <w:tcW w:w="5560" w:type="dxa"/>
          </w:tcPr>
          <w:p w:rsidR="00D312ED" w:rsidRPr="00A336EE" w:rsidRDefault="00D312ED" w:rsidP="00D312ED">
            <w:pPr>
              <w:pStyle w:val="Lijstalinea"/>
              <w:numPr>
                <w:ilvl w:val="0"/>
                <w:numId w:val="31"/>
              </w:numPr>
              <w:spacing w:before="60"/>
              <w:ind w:left="308" w:hanging="180"/>
              <w:rPr>
                <w:ins w:id="3454" w:author="Arjan" w:date="2014-11-21T00:10:00Z"/>
              </w:rPr>
            </w:pPr>
            <w:ins w:id="3455" w:author="Arjan" w:date="2014-11-21T00:10:00Z">
              <w:r w:rsidRPr="00294D0F">
                <w:t xml:space="preserve">ROL was een objecttype maar is nu een relatieklasse </w:t>
              </w:r>
              <w:r>
                <w:t>van de relatiesoort ‘ZAAK heeft BETROKKENE’.</w:t>
              </w:r>
            </w:ins>
          </w:p>
        </w:tc>
      </w:tr>
      <w:tr w:rsidR="00D312ED" w:rsidTr="00C07477">
        <w:trPr>
          <w:ins w:id="3456" w:author="Arjan" w:date="2014-11-21T00:10:00Z"/>
        </w:trPr>
        <w:tc>
          <w:tcPr>
            <w:tcW w:w="3652" w:type="dxa"/>
          </w:tcPr>
          <w:p w:rsidR="00D312ED" w:rsidRDefault="00D312ED" w:rsidP="00C07477">
            <w:pPr>
              <w:rPr>
                <w:ins w:id="3457" w:author="Arjan" w:date="2014-11-21T00:10:00Z"/>
              </w:rPr>
            </w:pPr>
            <w:ins w:id="3458" w:author="Arjan" w:date="2014-11-21T00:10:00Z">
              <w:r>
                <w:rPr>
                  <w:szCs w:val="24"/>
                </w:rPr>
                <w:t>Rolomschrijving generiek</w:t>
              </w:r>
            </w:ins>
          </w:p>
        </w:tc>
        <w:tc>
          <w:tcPr>
            <w:tcW w:w="5560" w:type="dxa"/>
          </w:tcPr>
          <w:p w:rsidR="00D312ED" w:rsidRPr="009235D5" w:rsidRDefault="00D312ED" w:rsidP="00D312ED">
            <w:pPr>
              <w:pStyle w:val="Lijstalinea"/>
              <w:numPr>
                <w:ilvl w:val="0"/>
                <w:numId w:val="31"/>
              </w:numPr>
              <w:spacing w:before="60"/>
              <w:ind w:left="308" w:hanging="180"/>
              <w:rPr>
                <w:ins w:id="3459" w:author="Arjan" w:date="2014-11-21T00:10:00Z"/>
              </w:rPr>
            </w:pPr>
            <w:ins w:id="3460" w:author="Arjan" w:date="2014-11-21T00:10:00Z">
              <w:r>
                <w:rPr>
                  <w:szCs w:val="24"/>
                </w:rPr>
                <w:t>W</w:t>
              </w:r>
              <w:r w:rsidRPr="00202CD0">
                <w:rPr>
                  <w:szCs w:val="24"/>
                </w:rPr>
                <w:t xml:space="preserve">aardenverzameling </w:t>
              </w:r>
              <w:r>
                <w:rPr>
                  <w:szCs w:val="24"/>
                </w:rPr>
                <w:t>gewijzigd.</w:t>
              </w:r>
            </w:ins>
          </w:p>
          <w:p w:rsidR="00D312ED" w:rsidRPr="00294D0F" w:rsidRDefault="00D312ED" w:rsidP="00D312ED">
            <w:pPr>
              <w:pStyle w:val="Lijstalinea"/>
              <w:numPr>
                <w:ilvl w:val="0"/>
                <w:numId w:val="31"/>
              </w:numPr>
              <w:spacing w:before="60"/>
              <w:ind w:left="308" w:hanging="180"/>
              <w:rPr>
                <w:ins w:id="3461" w:author="Arjan" w:date="2014-11-21T00:10:00Z"/>
              </w:rPr>
            </w:pPr>
            <w:ins w:id="3462" w:author="Arjan" w:date="2014-11-21T00:10:00Z">
              <w:r>
                <w:rPr>
                  <w:szCs w:val="24"/>
                </w:rPr>
                <w:t>R</w:t>
              </w:r>
              <w:r w:rsidRPr="00202CD0">
                <w:rPr>
                  <w:szCs w:val="24"/>
                </w:rPr>
                <w:t xml:space="preserve">egels </w:t>
              </w:r>
              <w:r>
                <w:rPr>
                  <w:szCs w:val="24"/>
                </w:rPr>
                <w:t>gewijzigd.</w:t>
              </w:r>
            </w:ins>
          </w:p>
        </w:tc>
      </w:tr>
      <w:tr w:rsidR="00D312ED" w:rsidTr="00C07477">
        <w:trPr>
          <w:ins w:id="3463" w:author="Arjan" w:date="2014-11-21T00:10:00Z"/>
        </w:trPr>
        <w:tc>
          <w:tcPr>
            <w:tcW w:w="3652" w:type="dxa"/>
          </w:tcPr>
          <w:p w:rsidR="00D312ED" w:rsidRDefault="00D312ED" w:rsidP="00C07477">
            <w:pPr>
              <w:rPr>
                <w:ins w:id="3464" w:author="Arjan" w:date="2014-11-21T00:10:00Z"/>
              </w:rPr>
            </w:pPr>
            <w:ins w:id="3465" w:author="Arjan" w:date="2014-11-21T00:10:00Z">
              <w:r>
                <w:rPr>
                  <w:szCs w:val="24"/>
                </w:rPr>
                <w:t>Indicatie machtiging</w:t>
              </w:r>
            </w:ins>
          </w:p>
        </w:tc>
        <w:tc>
          <w:tcPr>
            <w:tcW w:w="5560" w:type="dxa"/>
          </w:tcPr>
          <w:p w:rsidR="00D312ED" w:rsidRDefault="00D312ED" w:rsidP="00D312ED">
            <w:pPr>
              <w:pStyle w:val="Lijstalinea"/>
              <w:numPr>
                <w:ilvl w:val="0"/>
                <w:numId w:val="31"/>
              </w:numPr>
              <w:spacing w:before="60"/>
              <w:ind w:left="308" w:hanging="180"/>
              <w:rPr>
                <w:ins w:id="3466" w:author="Arjan" w:date="2014-11-21T00:10:00Z"/>
              </w:rPr>
            </w:pPr>
            <w:ins w:id="3467" w:author="Arjan" w:date="2014-11-21T00:10:00Z">
              <w:r>
                <w:t>Attribuutsoort toegevoegd.</w:t>
              </w:r>
            </w:ins>
          </w:p>
        </w:tc>
      </w:tr>
      <w:tr w:rsidR="00D312ED" w:rsidTr="00C07477">
        <w:trPr>
          <w:ins w:id="3468" w:author="Arjan" w:date="2014-11-21T00:10:00Z"/>
        </w:trPr>
        <w:tc>
          <w:tcPr>
            <w:tcW w:w="3652" w:type="dxa"/>
          </w:tcPr>
          <w:p w:rsidR="00D312ED" w:rsidRDefault="00D312ED" w:rsidP="00C07477">
            <w:pPr>
              <w:rPr>
                <w:ins w:id="3469" w:author="Arjan" w:date="2014-11-21T00:10:00Z"/>
                <w:szCs w:val="24"/>
              </w:rPr>
            </w:pPr>
            <w:ins w:id="3470" w:author="Arjan" w:date="2014-11-21T00:10:00Z">
              <w:r w:rsidRPr="00512B78">
                <w:rPr>
                  <w:szCs w:val="24"/>
                </w:rPr>
                <w:t>Afwijkend binnenlands correspondentieadres</w:t>
              </w:r>
            </w:ins>
          </w:p>
        </w:tc>
        <w:tc>
          <w:tcPr>
            <w:tcW w:w="5560" w:type="dxa"/>
          </w:tcPr>
          <w:p w:rsidR="00D312ED" w:rsidRDefault="00D312ED" w:rsidP="00D312ED">
            <w:pPr>
              <w:pStyle w:val="Lijstalinea"/>
              <w:numPr>
                <w:ilvl w:val="0"/>
                <w:numId w:val="31"/>
              </w:numPr>
              <w:spacing w:before="60"/>
              <w:ind w:left="308" w:hanging="180"/>
              <w:rPr>
                <w:ins w:id="3471" w:author="Arjan" w:date="2014-11-21T00:10:00Z"/>
              </w:rPr>
            </w:pPr>
            <w:ins w:id="3472" w:author="Arjan" w:date="2014-11-21T00:10:00Z">
              <w:r>
                <w:t xml:space="preserve">Groepattribuutsoort toegevoegd, met subattributen. </w:t>
              </w:r>
            </w:ins>
          </w:p>
        </w:tc>
      </w:tr>
      <w:tr w:rsidR="00D312ED" w:rsidTr="00C07477">
        <w:trPr>
          <w:ins w:id="3473" w:author="Arjan" w:date="2014-11-21T00:10:00Z"/>
        </w:trPr>
        <w:tc>
          <w:tcPr>
            <w:tcW w:w="3652" w:type="dxa"/>
          </w:tcPr>
          <w:p w:rsidR="00D312ED" w:rsidRPr="00512B78" w:rsidRDefault="00D312ED" w:rsidP="00C07477">
            <w:pPr>
              <w:rPr>
                <w:ins w:id="3474" w:author="Arjan" w:date="2014-11-21T00:10:00Z"/>
                <w:szCs w:val="24"/>
              </w:rPr>
            </w:pPr>
            <w:ins w:id="3475" w:author="Arjan" w:date="2014-11-21T00:10:00Z">
              <w:r w:rsidRPr="00512B78">
                <w:rPr>
                  <w:szCs w:val="24"/>
                </w:rPr>
                <w:t>van BETROKKENE met als afwijkend binnenlands correspondentieadres    ADRESSEERBAAR OBJECT AANDUIDING</w:t>
              </w:r>
            </w:ins>
          </w:p>
        </w:tc>
        <w:tc>
          <w:tcPr>
            <w:tcW w:w="5560" w:type="dxa"/>
          </w:tcPr>
          <w:p w:rsidR="00D312ED" w:rsidRDefault="00D312ED" w:rsidP="00D312ED">
            <w:pPr>
              <w:pStyle w:val="Lijstalinea"/>
              <w:numPr>
                <w:ilvl w:val="0"/>
                <w:numId w:val="31"/>
              </w:numPr>
              <w:spacing w:before="60"/>
              <w:ind w:left="308" w:hanging="180"/>
              <w:rPr>
                <w:ins w:id="3476" w:author="Arjan" w:date="2014-11-21T00:10:00Z"/>
              </w:rPr>
            </w:pPr>
            <w:ins w:id="3477" w:author="Arjan" w:date="2014-11-21T00:10:00Z">
              <w:r>
                <w:t>Relatiesoort vervallen; vervangen door groepattribuutsoort ‘</w:t>
              </w:r>
              <w:r w:rsidRPr="00512B78">
                <w:rPr>
                  <w:szCs w:val="24"/>
                </w:rPr>
                <w:t>Afwijkend binnenlands correspondentieadres</w:t>
              </w:r>
              <w:r>
                <w:rPr>
                  <w:szCs w:val="24"/>
                </w:rPr>
                <w:t>’.</w:t>
              </w:r>
            </w:ins>
          </w:p>
        </w:tc>
      </w:tr>
      <w:tr w:rsidR="00D312ED" w:rsidTr="00C07477">
        <w:trPr>
          <w:ins w:id="3478" w:author="Arjan" w:date="2014-11-21T00:10:00Z"/>
        </w:trPr>
        <w:tc>
          <w:tcPr>
            <w:tcW w:w="3652" w:type="dxa"/>
          </w:tcPr>
          <w:p w:rsidR="00D312ED" w:rsidRPr="00512B78" w:rsidRDefault="00D312ED" w:rsidP="00C07477">
            <w:pPr>
              <w:rPr>
                <w:ins w:id="3479" w:author="Arjan" w:date="2014-11-21T00:10:00Z"/>
                <w:szCs w:val="24"/>
              </w:rPr>
            </w:pPr>
            <w:ins w:id="3480" w:author="Arjan" w:date="2014-11-21T00:10:00Z">
              <w:r>
                <w:rPr>
                  <w:szCs w:val="24"/>
                </w:rPr>
                <w:t>Woonplaatsnaam</w:t>
              </w:r>
            </w:ins>
          </w:p>
        </w:tc>
        <w:tc>
          <w:tcPr>
            <w:tcW w:w="5560" w:type="dxa"/>
          </w:tcPr>
          <w:p w:rsidR="00D312ED" w:rsidRDefault="00D312ED" w:rsidP="00D312ED">
            <w:pPr>
              <w:pStyle w:val="Lijstalinea"/>
              <w:numPr>
                <w:ilvl w:val="0"/>
                <w:numId w:val="31"/>
              </w:numPr>
              <w:spacing w:before="60"/>
              <w:ind w:left="308" w:hanging="180"/>
              <w:rPr>
                <w:ins w:id="3481" w:author="Arjan" w:date="2014-11-21T00:10:00Z"/>
              </w:rPr>
            </w:pPr>
            <w:ins w:id="3482" w:author="Arjan" w:date="2014-11-21T00:10:00Z">
              <w:r>
                <w:t>Subattribuut van groepattribuut ‘</w:t>
              </w:r>
              <w:r w:rsidRPr="00512B78">
                <w:t>Afwijkend correspondentie postadres</w:t>
              </w:r>
              <w:r>
                <w:t>’ toegevoegd.</w:t>
              </w:r>
            </w:ins>
          </w:p>
        </w:tc>
      </w:tr>
      <w:tr w:rsidR="00D312ED" w:rsidTr="00C07477">
        <w:trPr>
          <w:ins w:id="3483" w:author="Arjan" w:date="2014-11-21T00:10:00Z"/>
        </w:trPr>
        <w:tc>
          <w:tcPr>
            <w:tcW w:w="3652" w:type="dxa"/>
          </w:tcPr>
          <w:p w:rsidR="00D312ED" w:rsidRDefault="00D312ED" w:rsidP="00C07477">
            <w:pPr>
              <w:rPr>
                <w:ins w:id="3484" w:author="Arjan" w:date="2014-11-21T00:10:00Z"/>
              </w:rPr>
            </w:pPr>
            <w:ins w:id="3485" w:author="Arjan" w:date="2014-11-21T00:10:00Z">
              <w:r>
                <w:t xml:space="preserve">van BETROKKENE met afwijkend correspondentie postadres dat </w:t>
              </w:r>
            </w:ins>
          </w:p>
          <w:p w:rsidR="00D312ED" w:rsidRPr="00512B78" w:rsidRDefault="00D312ED" w:rsidP="00C07477">
            <w:pPr>
              <w:rPr>
                <w:ins w:id="3486" w:author="Arjan" w:date="2014-11-21T00:10:00Z"/>
                <w:szCs w:val="24"/>
              </w:rPr>
            </w:pPr>
            <w:ins w:id="3487" w:author="Arjan" w:date="2014-11-21T00:10:00Z">
              <w:r>
                <w:t>zich bevindt in WOONPLAATS</w:t>
              </w:r>
            </w:ins>
          </w:p>
        </w:tc>
        <w:tc>
          <w:tcPr>
            <w:tcW w:w="5560" w:type="dxa"/>
          </w:tcPr>
          <w:p w:rsidR="00D312ED" w:rsidRDefault="00D312ED" w:rsidP="00D312ED">
            <w:pPr>
              <w:pStyle w:val="Lijstalinea"/>
              <w:numPr>
                <w:ilvl w:val="0"/>
                <w:numId w:val="31"/>
              </w:numPr>
              <w:spacing w:before="60"/>
              <w:ind w:left="308" w:hanging="180"/>
              <w:rPr>
                <w:ins w:id="3488" w:author="Arjan" w:date="2014-11-21T00:10:00Z"/>
              </w:rPr>
            </w:pPr>
            <w:ins w:id="3489" w:author="Arjan" w:date="2014-11-21T00:10:00Z">
              <w:r>
                <w:t>Relatiesoort vervallen; vervangen door subattribuut</w:t>
              </w:r>
              <w:r>
                <w:softHyphen/>
                <w:t>soort Woonplaatsnaam van groepattribuutsoort ‘Afwijkend correspondentie postadres’.</w:t>
              </w:r>
            </w:ins>
          </w:p>
        </w:tc>
      </w:tr>
      <w:tr w:rsidR="00D312ED" w:rsidTr="00C07477">
        <w:trPr>
          <w:ins w:id="3490" w:author="Arjan" w:date="2014-11-21T00:10:00Z"/>
        </w:trPr>
        <w:tc>
          <w:tcPr>
            <w:tcW w:w="3652" w:type="dxa"/>
          </w:tcPr>
          <w:p w:rsidR="00D312ED" w:rsidRPr="00512B78" w:rsidRDefault="00D312ED" w:rsidP="00C07477">
            <w:pPr>
              <w:rPr>
                <w:ins w:id="3491" w:author="Arjan" w:date="2014-11-21T00:10:00Z"/>
                <w:szCs w:val="24"/>
              </w:rPr>
            </w:pPr>
            <w:ins w:id="3492" w:author="Arjan" w:date="2014-11-21T00:10:00Z">
              <w:r>
                <w:rPr>
                  <w:szCs w:val="24"/>
                </w:rPr>
                <w:t>Land postadres</w:t>
              </w:r>
            </w:ins>
          </w:p>
        </w:tc>
        <w:tc>
          <w:tcPr>
            <w:tcW w:w="5560" w:type="dxa"/>
          </w:tcPr>
          <w:p w:rsidR="00D312ED" w:rsidRDefault="00D312ED" w:rsidP="00D312ED">
            <w:pPr>
              <w:pStyle w:val="Lijstalinea"/>
              <w:numPr>
                <w:ilvl w:val="0"/>
                <w:numId w:val="31"/>
              </w:numPr>
              <w:spacing w:before="60"/>
              <w:ind w:left="308" w:hanging="180"/>
              <w:rPr>
                <w:ins w:id="3493" w:author="Arjan" w:date="2014-11-21T00:10:00Z"/>
              </w:rPr>
            </w:pPr>
            <w:ins w:id="3494" w:author="Arjan" w:date="2014-11-21T00:10:00Z">
              <w:r>
                <w:t>Subattribuut van groepattribuut ‘</w:t>
              </w:r>
              <w:r w:rsidRPr="00512B78">
                <w:t>Afwijkend buitenlands correspondentieadres</w:t>
              </w:r>
              <w:r>
                <w:t>’ toegevoegd.</w:t>
              </w:r>
            </w:ins>
          </w:p>
        </w:tc>
      </w:tr>
      <w:tr w:rsidR="00D312ED" w:rsidTr="00C07477">
        <w:trPr>
          <w:ins w:id="3495" w:author="Arjan" w:date="2014-11-21T00:10:00Z"/>
        </w:trPr>
        <w:tc>
          <w:tcPr>
            <w:tcW w:w="3652" w:type="dxa"/>
          </w:tcPr>
          <w:p w:rsidR="00D312ED" w:rsidRPr="00512B78" w:rsidRDefault="00D312ED" w:rsidP="00C07477">
            <w:pPr>
              <w:rPr>
                <w:ins w:id="3496" w:author="Arjan" w:date="2014-11-21T00:10:00Z"/>
                <w:szCs w:val="24"/>
              </w:rPr>
            </w:pPr>
            <w:ins w:id="3497" w:author="Arjan" w:date="2014-11-21T00:10:00Z">
              <w:r>
                <w:t>van BETROKKENE met afwijkend buitenlands correspondentieadres dat zich bevindt in LAND</w:t>
              </w:r>
            </w:ins>
          </w:p>
        </w:tc>
        <w:tc>
          <w:tcPr>
            <w:tcW w:w="5560" w:type="dxa"/>
          </w:tcPr>
          <w:p w:rsidR="00D312ED" w:rsidRDefault="00D312ED" w:rsidP="00D312ED">
            <w:pPr>
              <w:pStyle w:val="Lijstalinea"/>
              <w:numPr>
                <w:ilvl w:val="0"/>
                <w:numId w:val="31"/>
              </w:numPr>
              <w:spacing w:before="60"/>
              <w:ind w:left="308" w:hanging="180"/>
              <w:rPr>
                <w:ins w:id="3498" w:author="Arjan" w:date="2014-11-21T00:10:00Z"/>
              </w:rPr>
            </w:pPr>
            <w:ins w:id="3499" w:author="Arjan" w:date="2014-11-21T00:10:00Z">
              <w:r>
                <w:t>Relatiesoort vervallen; vervangen door subattribuut</w:t>
              </w:r>
              <w:r>
                <w:softHyphen/>
                <w:t>soort ‘Land postadres’ van groepattribuutsoort ‘Afwijkend buitenlands correspondentieadres’.</w:t>
              </w:r>
            </w:ins>
          </w:p>
        </w:tc>
      </w:tr>
      <w:tr w:rsidR="00D312ED" w:rsidTr="00C07477">
        <w:trPr>
          <w:ins w:id="3500" w:author="Arjan" w:date="2014-11-21T00:10:00Z"/>
        </w:trPr>
        <w:tc>
          <w:tcPr>
            <w:tcW w:w="3652" w:type="dxa"/>
          </w:tcPr>
          <w:p w:rsidR="00D312ED" w:rsidRDefault="00D312ED" w:rsidP="00C07477">
            <w:pPr>
              <w:rPr>
                <w:ins w:id="3501" w:author="Arjan" w:date="2014-11-21T00:10:00Z"/>
                <w:szCs w:val="24"/>
              </w:rPr>
            </w:pPr>
            <w:ins w:id="3502" w:author="Arjan" w:date="2014-11-21T00:10:00Z">
              <w:r>
                <w:rPr>
                  <w:szCs w:val="24"/>
                </w:rPr>
                <w:t>betreft ZAAK</w:t>
              </w:r>
            </w:ins>
          </w:p>
        </w:tc>
        <w:tc>
          <w:tcPr>
            <w:tcW w:w="5560" w:type="dxa"/>
          </w:tcPr>
          <w:p w:rsidR="00D312ED" w:rsidRDefault="00D312ED" w:rsidP="00D312ED">
            <w:pPr>
              <w:pStyle w:val="Lijstalinea"/>
              <w:numPr>
                <w:ilvl w:val="0"/>
                <w:numId w:val="31"/>
              </w:numPr>
              <w:spacing w:before="60"/>
              <w:ind w:left="308" w:hanging="180"/>
              <w:rPr>
                <w:ins w:id="3503" w:author="Arjan" w:date="2014-11-21T00:10:00Z"/>
              </w:rPr>
            </w:pPr>
            <w:ins w:id="3504" w:author="Arjan" w:date="2014-11-21T00:10:00Z">
              <w:r>
                <w:t xml:space="preserve">Tezamen met de volgende relatiesoort vervangen door relatiesoort ‘ZAAK heeft BETROKKENE’. </w:t>
              </w:r>
            </w:ins>
          </w:p>
        </w:tc>
      </w:tr>
      <w:tr w:rsidR="00D312ED" w:rsidTr="00C07477">
        <w:trPr>
          <w:ins w:id="3505" w:author="Arjan" w:date="2014-11-21T00:10:00Z"/>
        </w:trPr>
        <w:tc>
          <w:tcPr>
            <w:tcW w:w="3652" w:type="dxa"/>
          </w:tcPr>
          <w:p w:rsidR="00D312ED" w:rsidRDefault="00D312ED" w:rsidP="00C07477">
            <w:pPr>
              <w:rPr>
                <w:ins w:id="3506" w:author="Arjan" w:date="2014-11-21T00:10:00Z"/>
                <w:szCs w:val="24"/>
              </w:rPr>
            </w:pPr>
            <w:ins w:id="3507" w:author="Arjan" w:date="2014-11-21T00:10:00Z">
              <w:r w:rsidRPr="009235D5">
                <w:rPr>
                  <w:szCs w:val="24"/>
                </w:rPr>
                <w:t>wordt uitgeoefend door BETROKKENE</w:t>
              </w:r>
            </w:ins>
          </w:p>
        </w:tc>
        <w:tc>
          <w:tcPr>
            <w:tcW w:w="5560" w:type="dxa"/>
          </w:tcPr>
          <w:p w:rsidR="00D312ED" w:rsidRDefault="00D312ED" w:rsidP="00D312ED">
            <w:pPr>
              <w:pStyle w:val="Lijstalinea"/>
              <w:numPr>
                <w:ilvl w:val="0"/>
                <w:numId w:val="31"/>
              </w:numPr>
              <w:spacing w:before="60"/>
              <w:ind w:left="308" w:hanging="180"/>
              <w:rPr>
                <w:ins w:id="3508" w:author="Arjan" w:date="2014-11-21T00:10:00Z"/>
              </w:rPr>
            </w:pPr>
            <w:ins w:id="3509" w:author="Arjan" w:date="2014-11-21T00:10:00Z">
              <w:r>
                <w:t>Tezamen met de voorgaande relatiesoort vervangen door relatiesoort ‘ZAAK heeft BETROKKENE’.</w:t>
              </w:r>
            </w:ins>
          </w:p>
        </w:tc>
      </w:tr>
    </w:tbl>
    <w:p w:rsidR="00D312ED" w:rsidRDefault="00D312ED" w:rsidP="00D312ED">
      <w:pPr>
        <w:rPr>
          <w:ins w:id="3510" w:author="Arjan" w:date="2014-11-21T00:10:00Z"/>
        </w:rPr>
      </w:pPr>
    </w:p>
    <w:p w:rsidR="00D312ED" w:rsidRPr="00692A11" w:rsidRDefault="00D312ED" w:rsidP="00D312ED">
      <w:pPr>
        <w:keepNext/>
        <w:spacing w:after="0"/>
        <w:rPr>
          <w:ins w:id="3511" w:author="Arjan" w:date="2014-11-21T00:10:00Z"/>
        </w:rPr>
      </w:pPr>
      <w:ins w:id="3512" w:author="Arjan" w:date="2014-11-21T00:10:00Z">
        <w:r>
          <w:rPr>
            <w:b/>
          </w:rPr>
          <w:t xml:space="preserve">SAMENGESTELD INFORMATIEOBJECT </w:t>
        </w:r>
      </w:ins>
    </w:p>
    <w:tbl>
      <w:tblPr>
        <w:tblStyle w:val="Tabelraster"/>
        <w:tblW w:w="0" w:type="auto"/>
        <w:tblLook w:val="04A0"/>
      </w:tblPr>
      <w:tblGrid>
        <w:gridCol w:w="3652"/>
        <w:gridCol w:w="5560"/>
      </w:tblGrid>
      <w:tr w:rsidR="00D312ED" w:rsidTr="00C07477">
        <w:trPr>
          <w:ins w:id="3513" w:author="Arjan" w:date="2014-11-21T00:10:00Z"/>
        </w:trPr>
        <w:tc>
          <w:tcPr>
            <w:tcW w:w="3652" w:type="dxa"/>
          </w:tcPr>
          <w:p w:rsidR="00D312ED" w:rsidRPr="006B7EBC" w:rsidRDefault="00D312ED" w:rsidP="00C07477">
            <w:pPr>
              <w:rPr>
                <w:ins w:id="3514" w:author="Arjan" w:date="2014-11-21T00:10:00Z"/>
                <w:b/>
              </w:rPr>
            </w:pPr>
            <w:ins w:id="3515" w:author="Arjan" w:date="2014-11-21T00:10:00Z">
              <w:r w:rsidRPr="006B7EBC">
                <w:rPr>
                  <w:b/>
                </w:rPr>
                <w:t>Attribuut- of relatiesoort</w:t>
              </w:r>
            </w:ins>
          </w:p>
        </w:tc>
        <w:tc>
          <w:tcPr>
            <w:tcW w:w="5560" w:type="dxa"/>
          </w:tcPr>
          <w:p w:rsidR="00D312ED" w:rsidRPr="006B7EBC" w:rsidRDefault="00D312ED" w:rsidP="00C07477">
            <w:pPr>
              <w:rPr>
                <w:ins w:id="3516" w:author="Arjan" w:date="2014-11-21T00:10:00Z"/>
                <w:b/>
              </w:rPr>
            </w:pPr>
            <w:ins w:id="3517" w:author="Arjan" w:date="2014-11-21T00:10:00Z">
              <w:r w:rsidRPr="006B7EBC">
                <w:rPr>
                  <w:b/>
                </w:rPr>
                <w:t>Wijziging</w:t>
              </w:r>
            </w:ins>
          </w:p>
        </w:tc>
      </w:tr>
      <w:tr w:rsidR="00D312ED" w:rsidTr="00C07477">
        <w:trPr>
          <w:ins w:id="3518" w:author="Arjan" w:date="2014-11-21T00:10:00Z"/>
        </w:trPr>
        <w:tc>
          <w:tcPr>
            <w:tcW w:w="3652" w:type="dxa"/>
          </w:tcPr>
          <w:p w:rsidR="00D312ED" w:rsidRPr="004B2391" w:rsidRDefault="00D312ED" w:rsidP="00C07477">
            <w:pPr>
              <w:rPr>
                <w:ins w:id="3519" w:author="Arjan" w:date="2014-11-21T00:10:00Z"/>
              </w:rPr>
            </w:pPr>
            <w:ins w:id="3520" w:author="Arjan" w:date="2014-11-21T00:10:00Z">
              <w:r>
                <w:t>-</w:t>
              </w:r>
            </w:ins>
          </w:p>
        </w:tc>
        <w:tc>
          <w:tcPr>
            <w:tcW w:w="5560" w:type="dxa"/>
          </w:tcPr>
          <w:p w:rsidR="00D312ED" w:rsidRDefault="00D312ED" w:rsidP="00D312ED">
            <w:pPr>
              <w:pStyle w:val="Lijstalinea"/>
              <w:numPr>
                <w:ilvl w:val="0"/>
                <w:numId w:val="31"/>
              </w:numPr>
              <w:spacing w:before="60"/>
              <w:ind w:left="317" w:hanging="240"/>
              <w:rPr>
                <w:ins w:id="3521" w:author="Arjan" w:date="2014-11-21T00:10:00Z"/>
              </w:rPr>
            </w:pPr>
            <w:ins w:id="3522" w:author="Arjan" w:date="2014-11-21T00:10:00Z">
              <w:r>
                <w:t xml:space="preserve">Naam objecttype gewijzigd (was: SAMENGESTELD DOCUMENT). </w:t>
              </w:r>
            </w:ins>
          </w:p>
          <w:p w:rsidR="00D312ED" w:rsidRPr="00A336EE" w:rsidRDefault="00D312ED" w:rsidP="00D312ED">
            <w:pPr>
              <w:pStyle w:val="Lijstalinea"/>
              <w:numPr>
                <w:ilvl w:val="0"/>
                <w:numId w:val="31"/>
              </w:numPr>
              <w:spacing w:before="60"/>
              <w:ind w:left="308" w:hanging="180"/>
              <w:rPr>
                <w:ins w:id="3523" w:author="Arjan" w:date="2014-11-21T00:10:00Z"/>
              </w:rPr>
            </w:pPr>
            <w:ins w:id="3524" w:author="Arjan" w:date="2014-11-21T00:10:00Z">
              <w:r>
                <w:t>Unieke aanduiding objecttype gewijzigd.</w:t>
              </w:r>
            </w:ins>
          </w:p>
        </w:tc>
      </w:tr>
    </w:tbl>
    <w:p w:rsidR="00D312ED" w:rsidRDefault="00D312ED" w:rsidP="00D312ED">
      <w:pPr>
        <w:rPr>
          <w:ins w:id="3525" w:author="Arjan" w:date="2014-11-21T00:10:00Z"/>
        </w:rPr>
      </w:pPr>
      <w:ins w:id="3526" w:author="Arjan" w:date="2014-11-21T00:10:00Z">
        <w:r>
          <w:t xml:space="preserve"> </w:t>
        </w:r>
      </w:ins>
    </w:p>
    <w:p w:rsidR="00D312ED" w:rsidRPr="007B0D15" w:rsidRDefault="00D312ED" w:rsidP="00D312ED">
      <w:pPr>
        <w:keepNext/>
        <w:spacing w:after="0"/>
        <w:rPr>
          <w:ins w:id="3527" w:author="Arjan" w:date="2014-11-21T00:10:00Z"/>
          <w:b/>
        </w:rPr>
      </w:pPr>
      <w:ins w:id="3528" w:author="Arjan" w:date="2014-11-21T00:10:00Z">
        <w:r>
          <w:rPr>
            <w:b/>
          </w:rPr>
          <w:t>STATUSTYPE</w:t>
        </w:r>
      </w:ins>
    </w:p>
    <w:tbl>
      <w:tblPr>
        <w:tblStyle w:val="Tabelraster"/>
        <w:tblW w:w="0" w:type="auto"/>
        <w:tblLook w:val="04A0"/>
      </w:tblPr>
      <w:tblGrid>
        <w:gridCol w:w="3652"/>
        <w:gridCol w:w="5560"/>
      </w:tblGrid>
      <w:tr w:rsidR="00D312ED" w:rsidTr="00C07477">
        <w:trPr>
          <w:ins w:id="3529" w:author="Arjan" w:date="2014-11-21T00:10:00Z"/>
        </w:trPr>
        <w:tc>
          <w:tcPr>
            <w:tcW w:w="3652" w:type="dxa"/>
          </w:tcPr>
          <w:p w:rsidR="00D312ED" w:rsidRPr="006B7EBC" w:rsidRDefault="00D312ED" w:rsidP="00C07477">
            <w:pPr>
              <w:keepNext/>
              <w:rPr>
                <w:ins w:id="3530" w:author="Arjan" w:date="2014-11-21T00:10:00Z"/>
                <w:b/>
              </w:rPr>
            </w:pPr>
            <w:ins w:id="3531" w:author="Arjan" w:date="2014-11-21T00:10:00Z">
              <w:r w:rsidRPr="006B7EBC">
                <w:rPr>
                  <w:b/>
                </w:rPr>
                <w:t>Attribuut- of relatiesoort</w:t>
              </w:r>
            </w:ins>
          </w:p>
        </w:tc>
        <w:tc>
          <w:tcPr>
            <w:tcW w:w="5560" w:type="dxa"/>
          </w:tcPr>
          <w:p w:rsidR="00D312ED" w:rsidRPr="006B7EBC" w:rsidRDefault="00D312ED" w:rsidP="00C07477">
            <w:pPr>
              <w:keepNext/>
              <w:rPr>
                <w:ins w:id="3532" w:author="Arjan" w:date="2014-11-21T00:10:00Z"/>
                <w:b/>
              </w:rPr>
            </w:pPr>
            <w:ins w:id="3533" w:author="Arjan" w:date="2014-11-21T00:10:00Z">
              <w:r w:rsidRPr="006B7EBC">
                <w:rPr>
                  <w:b/>
                </w:rPr>
                <w:t>Wijziging</w:t>
              </w:r>
            </w:ins>
          </w:p>
        </w:tc>
      </w:tr>
      <w:tr w:rsidR="00D312ED" w:rsidTr="00C07477">
        <w:trPr>
          <w:ins w:id="3534" w:author="Arjan" w:date="2014-11-21T00:10:00Z"/>
        </w:trPr>
        <w:tc>
          <w:tcPr>
            <w:tcW w:w="3652" w:type="dxa"/>
          </w:tcPr>
          <w:p w:rsidR="00D312ED" w:rsidRPr="004B2391" w:rsidRDefault="00D312ED" w:rsidP="00C07477">
            <w:pPr>
              <w:rPr>
                <w:ins w:id="3535" w:author="Arjan" w:date="2014-11-21T00:10:00Z"/>
              </w:rPr>
            </w:pPr>
            <w:ins w:id="3536" w:author="Arjan" w:date="2014-11-21T00:10:00Z">
              <w:r>
                <w:t>-</w:t>
              </w:r>
            </w:ins>
          </w:p>
        </w:tc>
        <w:tc>
          <w:tcPr>
            <w:tcW w:w="5560" w:type="dxa"/>
          </w:tcPr>
          <w:p w:rsidR="00D312ED" w:rsidRDefault="00D312ED" w:rsidP="00D312ED">
            <w:pPr>
              <w:pStyle w:val="Lijstalinea"/>
              <w:numPr>
                <w:ilvl w:val="0"/>
                <w:numId w:val="31"/>
              </w:numPr>
              <w:spacing w:before="60"/>
              <w:ind w:left="308" w:hanging="180"/>
              <w:rPr>
                <w:ins w:id="3537" w:author="Arjan" w:date="2014-11-21T00:10:00Z"/>
              </w:rPr>
            </w:pPr>
            <w:ins w:id="3538" w:author="Arjan" w:date="2014-11-21T00:10:00Z">
              <w:r>
                <w:t>O</w:t>
              </w:r>
              <w:r w:rsidRPr="002B6DF3">
                <w:t xml:space="preserve">bjecttype </w:t>
              </w:r>
              <w:r>
                <w:t>ontleend aan</w:t>
              </w:r>
              <w:r w:rsidRPr="002B6DF3">
                <w:t xml:space="preserve"> </w:t>
              </w:r>
              <w:r>
                <w:t>Im</w:t>
              </w:r>
              <w:r w:rsidRPr="002B6DF3">
                <w:t>ZTC</w:t>
              </w:r>
              <w:r>
                <w:t xml:space="preserve"> 2.1.</w:t>
              </w:r>
            </w:ins>
          </w:p>
          <w:p w:rsidR="00D312ED" w:rsidRPr="00A336EE" w:rsidRDefault="00D312ED" w:rsidP="00D312ED">
            <w:pPr>
              <w:pStyle w:val="Lijstalinea"/>
              <w:numPr>
                <w:ilvl w:val="0"/>
                <w:numId w:val="31"/>
              </w:numPr>
              <w:spacing w:before="60"/>
              <w:ind w:left="308" w:hanging="180"/>
              <w:rPr>
                <w:ins w:id="3539" w:author="Arjan" w:date="2014-11-21T00:10:00Z"/>
              </w:rPr>
            </w:pPr>
            <w:ins w:id="3540" w:author="Arjan" w:date="2014-11-21T00:10:00Z">
              <w:r>
                <w:t>Unieke aanduiding gewijzigd.</w:t>
              </w:r>
            </w:ins>
          </w:p>
        </w:tc>
      </w:tr>
      <w:tr w:rsidR="00D312ED" w:rsidTr="00C07477">
        <w:trPr>
          <w:ins w:id="3541" w:author="Arjan" w:date="2014-11-21T00:10:00Z"/>
        </w:trPr>
        <w:tc>
          <w:tcPr>
            <w:tcW w:w="3652" w:type="dxa"/>
          </w:tcPr>
          <w:p w:rsidR="00D312ED" w:rsidRDefault="00D312ED" w:rsidP="00C07477">
            <w:pPr>
              <w:rPr>
                <w:ins w:id="3542" w:author="Arjan" w:date="2014-11-21T00:10:00Z"/>
              </w:rPr>
            </w:pPr>
            <w:ins w:id="3543" w:author="Arjan" w:date="2014-11-21T00:10:00Z">
              <w:r>
                <w:t>Doorlooptijd status</w:t>
              </w:r>
            </w:ins>
          </w:p>
        </w:tc>
        <w:tc>
          <w:tcPr>
            <w:tcW w:w="5560" w:type="dxa"/>
          </w:tcPr>
          <w:p w:rsidR="00D312ED" w:rsidRDefault="00D312ED" w:rsidP="00D312ED">
            <w:pPr>
              <w:pStyle w:val="Lijstalinea"/>
              <w:numPr>
                <w:ilvl w:val="0"/>
                <w:numId w:val="31"/>
              </w:numPr>
              <w:spacing w:before="60"/>
              <w:ind w:left="317" w:hanging="240"/>
              <w:rPr>
                <w:ins w:id="3544" w:author="Arjan" w:date="2014-11-21T00:10:00Z"/>
              </w:rPr>
            </w:pPr>
            <w:ins w:id="3545" w:author="Arjan" w:date="2014-11-21T00:10:00Z">
              <w:r>
                <w:t>Aangepast naar groepattribuutsoort.</w:t>
              </w:r>
            </w:ins>
          </w:p>
          <w:p w:rsidR="00D312ED" w:rsidRDefault="00D312ED" w:rsidP="00D312ED">
            <w:pPr>
              <w:pStyle w:val="Lijstalinea"/>
              <w:numPr>
                <w:ilvl w:val="0"/>
                <w:numId w:val="31"/>
              </w:numPr>
              <w:spacing w:before="60"/>
              <w:ind w:left="308" w:hanging="180"/>
              <w:rPr>
                <w:ins w:id="3546" w:author="Arjan" w:date="2014-11-21T00:10:00Z"/>
              </w:rPr>
            </w:pPr>
            <w:ins w:id="3547" w:author="Arjan" w:date="2014-11-21T00:10:00Z">
              <w:r>
                <w:t xml:space="preserve"> ‘Subattribuutsoorten’ Periodeduur en Periode-eenheid toegevoegd.</w:t>
              </w:r>
            </w:ins>
          </w:p>
        </w:tc>
      </w:tr>
    </w:tbl>
    <w:p w:rsidR="00D312ED" w:rsidRDefault="00D312ED" w:rsidP="00D312ED">
      <w:pPr>
        <w:rPr>
          <w:ins w:id="3548" w:author="Arjan" w:date="2014-11-21T00:10:00Z"/>
        </w:rPr>
      </w:pPr>
      <w:ins w:id="3549" w:author="Arjan" w:date="2014-11-21T00:10:00Z">
        <w:r>
          <w:lastRenderedPageBreak/>
          <w:t xml:space="preserve"> </w:t>
        </w:r>
      </w:ins>
    </w:p>
    <w:p w:rsidR="00D312ED" w:rsidRPr="007B0D15" w:rsidRDefault="00D312ED" w:rsidP="00D312ED">
      <w:pPr>
        <w:keepNext/>
        <w:spacing w:after="0"/>
        <w:rPr>
          <w:ins w:id="3550" w:author="Arjan" w:date="2014-11-21T00:10:00Z"/>
          <w:b/>
        </w:rPr>
      </w:pPr>
      <w:ins w:id="3551" w:author="Arjan" w:date="2014-11-21T00:10:00Z">
        <w:r>
          <w:rPr>
            <w:b/>
          </w:rPr>
          <w:t>VERZENDING</w:t>
        </w:r>
      </w:ins>
    </w:p>
    <w:tbl>
      <w:tblPr>
        <w:tblStyle w:val="Tabelraster"/>
        <w:tblW w:w="0" w:type="auto"/>
        <w:tblLook w:val="04A0"/>
      </w:tblPr>
      <w:tblGrid>
        <w:gridCol w:w="3652"/>
        <w:gridCol w:w="5560"/>
      </w:tblGrid>
      <w:tr w:rsidR="00D312ED" w:rsidTr="00C07477">
        <w:trPr>
          <w:ins w:id="3552" w:author="Arjan" w:date="2014-11-21T00:10:00Z"/>
        </w:trPr>
        <w:tc>
          <w:tcPr>
            <w:tcW w:w="3652" w:type="dxa"/>
          </w:tcPr>
          <w:p w:rsidR="00D312ED" w:rsidRPr="006B7EBC" w:rsidRDefault="00D312ED" w:rsidP="00C07477">
            <w:pPr>
              <w:rPr>
                <w:ins w:id="3553" w:author="Arjan" w:date="2014-11-21T00:10:00Z"/>
                <w:b/>
              </w:rPr>
            </w:pPr>
            <w:ins w:id="3554" w:author="Arjan" w:date="2014-11-21T00:10:00Z">
              <w:r w:rsidRPr="006B7EBC">
                <w:rPr>
                  <w:b/>
                </w:rPr>
                <w:t>Attribuut- of relatiesoort</w:t>
              </w:r>
            </w:ins>
          </w:p>
        </w:tc>
        <w:tc>
          <w:tcPr>
            <w:tcW w:w="5560" w:type="dxa"/>
          </w:tcPr>
          <w:p w:rsidR="00D312ED" w:rsidRPr="006B7EBC" w:rsidRDefault="00D312ED" w:rsidP="00C07477">
            <w:pPr>
              <w:rPr>
                <w:ins w:id="3555" w:author="Arjan" w:date="2014-11-21T00:10:00Z"/>
                <w:b/>
              </w:rPr>
            </w:pPr>
            <w:ins w:id="3556" w:author="Arjan" w:date="2014-11-21T00:10:00Z">
              <w:r w:rsidRPr="006B7EBC">
                <w:rPr>
                  <w:b/>
                </w:rPr>
                <w:t>Wijziging</w:t>
              </w:r>
            </w:ins>
          </w:p>
        </w:tc>
      </w:tr>
      <w:tr w:rsidR="00D312ED" w:rsidTr="00C07477">
        <w:trPr>
          <w:ins w:id="3557" w:author="Arjan" w:date="2014-11-21T00:10:00Z"/>
        </w:trPr>
        <w:tc>
          <w:tcPr>
            <w:tcW w:w="3652" w:type="dxa"/>
          </w:tcPr>
          <w:p w:rsidR="00D312ED" w:rsidRPr="004B2391" w:rsidRDefault="00D312ED" w:rsidP="00C07477">
            <w:pPr>
              <w:rPr>
                <w:ins w:id="3558" w:author="Arjan" w:date="2014-11-21T00:10:00Z"/>
              </w:rPr>
            </w:pPr>
            <w:ins w:id="3559" w:author="Arjan" w:date="2014-11-21T00:10:00Z">
              <w:r>
                <w:t>-</w:t>
              </w:r>
            </w:ins>
          </w:p>
        </w:tc>
        <w:tc>
          <w:tcPr>
            <w:tcW w:w="5560" w:type="dxa"/>
          </w:tcPr>
          <w:p w:rsidR="00D312ED" w:rsidRPr="00A336EE" w:rsidRDefault="00D312ED" w:rsidP="00D312ED">
            <w:pPr>
              <w:pStyle w:val="Lijstalinea"/>
              <w:numPr>
                <w:ilvl w:val="0"/>
                <w:numId w:val="31"/>
              </w:numPr>
              <w:spacing w:before="60"/>
              <w:ind w:left="308" w:hanging="180"/>
              <w:rPr>
                <w:ins w:id="3560" w:author="Arjan" w:date="2014-11-21T00:10:00Z"/>
              </w:rPr>
            </w:pPr>
            <w:ins w:id="3561" w:author="Arjan" w:date="2014-11-21T00:10:00Z">
              <w:r>
                <w:t xml:space="preserve">Relatieklasse toegevoegd (op relatiesoort ‘INFORMATIEOBJECT </w:t>
              </w:r>
              <w:r w:rsidRPr="005A4067">
                <w:t>is ontvangen van of verzonden aan</w:t>
              </w:r>
              <w:r>
                <w:t xml:space="preserve"> BETROKKENE’), met attribuut- en relatiesoorten</w:t>
              </w:r>
              <w:r w:rsidRPr="009C4584">
                <w:t>.</w:t>
              </w:r>
            </w:ins>
          </w:p>
        </w:tc>
      </w:tr>
    </w:tbl>
    <w:p w:rsidR="00D312ED" w:rsidRDefault="00D312ED" w:rsidP="00D312ED">
      <w:pPr>
        <w:rPr>
          <w:ins w:id="3562" w:author="Arjan" w:date="2014-11-21T00:10:00Z"/>
        </w:rPr>
      </w:pPr>
      <w:ins w:id="3563" w:author="Arjan" w:date="2014-11-21T00:10:00Z">
        <w:r>
          <w:t xml:space="preserve"> </w:t>
        </w:r>
      </w:ins>
    </w:p>
    <w:p w:rsidR="00D312ED" w:rsidRPr="007B0D15" w:rsidRDefault="00D312ED" w:rsidP="00D312ED">
      <w:pPr>
        <w:keepNext/>
        <w:spacing w:after="0"/>
        <w:rPr>
          <w:ins w:id="3564" w:author="Arjan" w:date="2014-11-21T00:10:00Z"/>
          <w:b/>
        </w:rPr>
      </w:pPr>
      <w:ins w:id="3565" w:author="Arjan" w:date="2014-11-21T00:10:00Z">
        <w:r>
          <w:rPr>
            <w:b/>
          </w:rPr>
          <w:t>ZAAK</w:t>
        </w:r>
      </w:ins>
    </w:p>
    <w:tbl>
      <w:tblPr>
        <w:tblStyle w:val="Tabelraster"/>
        <w:tblW w:w="0" w:type="auto"/>
        <w:tblLook w:val="04A0"/>
      </w:tblPr>
      <w:tblGrid>
        <w:gridCol w:w="3652"/>
        <w:gridCol w:w="5560"/>
      </w:tblGrid>
      <w:tr w:rsidR="00D312ED" w:rsidTr="00C07477">
        <w:trPr>
          <w:ins w:id="3566" w:author="Arjan" w:date="2014-11-21T00:10:00Z"/>
        </w:trPr>
        <w:tc>
          <w:tcPr>
            <w:tcW w:w="3652" w:type="dxa"/>
          </w:tcPr>
          <w:p w:rsidR="00D312ED" w:rsidRPr="006B7EBC" w:rsidRDefault="00D312ED" w:rsidP="00C07477">
            <w:pPr>
              <w:rPr>
                <w:ins w:id="3567" w:author="Arjan" w:date="2014-11-21T00:10:00Z"/>
                <w:b/>
              </w:rPr>
            </w:pPr>
            <w:ins w:id="3568" w:author="Arjan" w:date="2014-11-21T00:10:00Z">
              <w:r w:rsidRPr="006B7EBC">
                <w:rPr>
                  <w:b/>
                </w:rPr>
                <w:t>Attribuut- of relatiesoort</w:t>
              </w:r>
            </w:ins>
          </w:p>
        </w:tc>
        <w:tc>
          <w:tcPr>
            <w:tcW w:w="5560" w:type="dxa"/>
          </w:tcPr>
          <w:p w:rsidR="00D312ED" w:rsidRPr="006B7EBC" w:rsidRDefault="00D312ED" w:rsidP="00C07477">
            <w:pPr>
              <w:rPr>
                <w:ins w:id="3569" w:author="Arjan" w:date="2014-11-21T00:10:00Z"/>
                <w:b/>
              </w:rPr>
            </w:pPr>
            <w:ins w:id="3570" w:author="Arjan" w:date="2014-11-21T00:10:00Z">
              <w:r w:rsidRPr="006B7EBC">
                <w:rPr>
                  <w:b/>
                </w:rPr>
                <w:t>Wijziging</w:t>
              </w:r>
            </w:ins>
          </w:p>
        </w:tc>
      </w:tr>
      <w:tr w:rsidR="00D312ED" w:rsidTr="00C07477">
        <w:trPr>
          <w:ins w:id="3571" w:author="Arjan" w:date="2014-11-21T00:10:00Z"/>
        </w:trPr>
        <w:tc>
          <w:tcPr>
            <w:tcW w:w="3652" w:type="dxa"/>
          </w:tcPr>
          <w:p w:rsidR="00D312ED" w:rsidRPr="004B2391" w:rsidRDefault="00D312ED" w:rsidP="00C07477">
            <w:pPr>
              <w:rPr>
                <w:ins w:id="3572" w:author="Arjan" w:date="2014-11-21T00:10:00Z"/>
              </w:rPr>
            </w:pPr>
            <w:ins w:id="3573" w:author="Arjan" w:date="2014-11-21T00:10:00Z">
              <w:r>
                <w:t>-</w:t>
              </w:r>
            </w:ins>
          </w:p>
        </w:tc>
        <w:tc>
          <w:tcPr>
            <w:tcW w:w="5560" w:type="dxa"/>
          </w:tcPr>
          <w:p w:rsidR="00D312ED" w:rsidRPr="00A336EE" w:rsidRDefault="00D312ED" w:rsidP="00D312ED">
            <w:pPr>
              <w:pStyle w:val="Lijstalinea"/>
              <w:numPr>
                <w:ilvl w:val="0"/>
                <w:numId w:val="31"/>
              </w:numPr>
              <w:spacing w:before="60"/>
              <w:ind w:left="308" w:hanging="180"/>
              <w:rPr>
                <w:ins w:id="3574" w:author="Arjan" w:date="2014-11-21T00:10:00Z"/>
              </w:rPr>
            </w:pPr>
            <w:ins w:id="3575" w:author="Arjan" w:date="2014-11-21T00:10:00Z">
              <w:r>
                <w:rPr>
                  <w:szCs w:val="24"/>
                </w:rPr>
                <w:t>Unieke aanduiding objecttype gewijzigd.</w:t>
              </w:r>
            </w:ins>
          </w:p>
        </w:tc>
      </w:tr>
      <w:tr w:rsidR="00D312ED" w:rsidTr="00C07477">
        <w:trPr>
          <w:ins w:id="3576" w:author="Arjan" w:date="2014-11-21T00:10:00Z"/>
        </w:trPr>
        <w:tc>
          <w:tcPr>
            <w:tcW w:w="3652" w:type="dxa"/>
          </w:tcPr>
          <w:p w:rsidR="00D312ED" w:rsidRDefault="00D312ED" w:rsidP="00C07477">
            <w:pPr>
              <w:rPr>
                <w:ins w:id="3577" w:author="Arjan" w:date="2014-11-21T00:10:00Z"/>
                <w:szCs w:val="24"/>
              </w:rPr>
            </w:pPr>
            <w:ins w:id="3578" w:author="Arjan" w:date="2014-11-21T00:10:00Z">
              <w:r>
                <w:rPr>
                  <w:szCs w:val="24"/>
                </w:rPr>
                <w:t>Zaakidentificatie</w:t>
              </w:r>
            </w:ins>
          </w:p>
        </w:tc>
        <w:tc>
          <w:tcPr>
            <w:tcW w:w="5560" w:type="dxa"/>
          </w:tcPr>
          <w:p w:rsidR="00D312ED" w:rsidRPr="00F739F4" w:rsidRDefault="00D312ED" w:rsidP="00D312ED">
            <w:pPr>
              <w:pStyle w:val="Lijstalinea"/>
              <w:numPr>
                <w:ilvl w:val="0"/>
                <w:numId w:val="31"/>
              </w:numPr>
              <w:spacing w:before="60"/>
              <w:ind w:left="308" w:hanging="180"/>
              <w:rPr>
                <w:ins w:id="3579" w:author="Arjan" w:date="2014-11-21T00:10:00Z"/>
                <w:szCs w:val="24"/>
              </w:rPr>
            </w:pPr>
            <w:ins w:id="3580" w:author="Arjan" w:date="2014-11-21T00:10:00Z">
              <w:r w:rsidRPr="00F739F4">
                <w:rPr>
                  <w:szCs w:val="24"/>
                </w:rPr>
                <w:t xml:space="preserve">Definitie </w:t>
              </w:r>
              <w:r>
                <w:rPr>
                  <w:szCs w:val="24"/>
                </w:rPr>
                <w:t>gewijzigd.</w:t>
              </w:r>
            </w:ins>
          </w:p>
          <w:p w:rsidR="00D312ED" w:rsidRPr="00F739F4" w:rsidRDefault="00D312ED" w:rsidP="00D312ED">
            <w:pPr>
              <w:pStyle w:val="Lijstalinea"/>
              <w:numPr>
                <w:ilvl w:val="0"/>
                <w:numId w:val="31"/>
              </w:numPr>
              <w:spacing w:before="60"/>
              <w:ind w:left="308" w:hanging="180"/>
              <w:rPr>
                <w:ins w:id="3581" w:author="Arjan" w:date="2014-11-21T00:10:00Z"/>
                <w:rFonts w:ascii="Segoe UI" w:hAnsi="Segoe UI" w:cs="Segoe UI"/>
                <w:sz w:val="18"/>
                <w:szCs w:val="24"/>
              </w:rPr>
            </w:pPr>
            <w:ins w:id="3582" w:author="Arjan" w:date="2014-11-21T00:10:00Z">
              <w:r w:rsidRPr="00F739F4">
                <w:rPr>
                  <w:szCs w:val="24"/>
                </w:rPr>
                <w:t>Waardenverzameling</w:t>
              </w:r>
              <w:r>
                <w:rPr>
                  <w:szCs w:val="24"/>
                </w:rPr>
                <w:t xml:space="preserve"> gewijzigd.</w:t>
              </w:r>
            </w:ins>
          </w:p>
          <w:p w:rsidR="00D312ED" w:rsidRPr="00805AAE" w:rsidRDefault="00D312ED" w:rsidP="00D312ED">
            <w:pPr>
              <w:pStyle w:val="Lijstalinea"/>
              <w:numPr>
                <w:ilvl w:val="0"/>
                <w:numId w:val="31"/>
              </w:numPr>
              <w:spacing w:before="60"/>
              <w:ind w:left="308" w:hanging="180"/>
              <w:rPr>
                <w:ins w:id="3583" w:author="Arjan" w:date="2014-11-21T00:10:00Z"/>
                <w:rFonts w:ascii="Segoe UI" w:hAnsi="Segoe UI" w:cs="Segoe UI"/>
                <w:sz w:val="18"/>
                <w:szCs w:val="24"/>
              </w:rPr>
            </w:pPr>
            <w:ins w:id="3584" w:author="Arjan" w:date="2014-11-21T00:10:00Z">
              <w:r w:rsidRPr="00F739F4">
                <w:rPr>
                  <w:szCs w:val="24"/>
                </w:rPr>
                <w:t xml:space="preserve">Regels </w:t>
              </w:r>
              <w:r>
                <w:rPr>
                  <w:szCs w:val="24"/>
                </w:rPr>
                <w:t xml:space="preserve">gewijzigd. </w:t>
              </w:r>
            </w:ins>
          </w:p>
        </w:tc>
      </w:tr>
      <w:tr w:rsidR="00D312ED" w:rsidTr="00C07477">
        <w:trPr>
          <w:ins w:id="3585" w:author="Arjan" w:date="2014-11-21T00:10:00Z"/>
        </w:trPr>
        <w:tc>
          <w:tcPr>
            <w:tcW w:w="3652" w:type="dxa"/>
          </w:tcPr>
          <w:p w:rsidR="00D312ED" w:rsidRDefault="00D312ED" w:rsidP="00C07477">
            <w:pPr>
              <w:rPr>
                <w:ins w:id="3586" w:author="Arjan" w:date="2014-11-21T00:10:00Z"/>
              </w:rPr>
            </w:pPr>
            <w:ins w:id="3587" w:author="Arjan" w:date="2014-11-21T00:10:00Z">
              <w:r>
                <w:t>Bronorganisatie</w:t>
              </w:r>
            </w:ins>
          </w:p>
        </w:tc>
        <w:tc>
          <w:tcPr>
            <w:tcW w:w="5560" w:type="dxa"/>
          </w:tcPr>
          <w:p w:rsidR="00D312ED" w:rsidRDefault="00D312ED" w:rsidP="00D312ED">
            <w:pPr>
              <w:numPr>
                <w:ilvl w:val="0"/>
                <w:numId w:val="31"/>
              </w:numPr>
              <w:autoSpaceDE w:val="0"/>
              <w:autoSpaceDN w:val="0"/>
              <w:adjustRightInd w:val="0"/>
              <w:spacing w:after="1"/>
              <w:ind w:left="308" w:hanging="180"/>
              <w:rPr>
                <w:ins w:id="3588" w:author="Arjan" w:date="2014-11-21T00:10:00Z"/>
              </w:rPr>
            </w:pPr>
            <w:ins w:id="3589" w:author="Arjan" w:date="2014-11-21T00:10:00Z">
              <w:r>
                <w:t>Attribuutsoort toegevoegd (onderdeel unieke aanduiding).</w:t>
              </w:r>
            </w:ins>
          </w:p>
        </w:tc>
      </w:tr>
      <w:tr w:rsidR="00D312ED" w:rsidTr="00C07477">
        <w:trPr>
          <w:ins w:id="3590" w:author="Arjan" w:date="2014-11-21T00:10:00Z"/>
        </w:trPr>
        <w:tc>
          <w:tcPr>
            <w:tcW w:w="3652" w:type="dxa"/>
          </w:tcPr>
          <w:p w:rsidR="00D312ED" w:rsidRDefault="00D312ED" w:rsidP="00C07477">
            <w:pPr>
              <w:rPr>
                <w:ins w:id="3591" w:author="Arjan" w:date="2014-11-21T00:10:00Z"/>
              </w:rPr>
            </w:pPr>
            <w:ins w:id="3592" w:author="Arjan" w:date="2014-11-21T00:10:00Z">
              <w:r>
                <w:t>Verantwoordelijke organisatie</w:t>
              </w:r>
            </w:ins>
          </w:p>
        </w:tc>
        <w:tc>
          <w:tcPr>
            <w:tcW w:w="5560" w:type="dxa"/>
          </w:tcPr>
          <w:p w:rsidR="00D312ED" w:rsidRDefault="00D312ED" w:rsidP="00D312ED">
            <w:pPr>
              <w:numPr>
                <w:ilvl w:val="0"/>
                <w:numId w:val="31"/>
              </w:numPr>
              <w:autoSpaceDE w:val="0"/>
              <w:autoSpaceDN w:val="0"/>
              <w:adjustRightInd w:val="0"/>
              <w:spacing w:after="1"/>
              <w:ind w:left="308" w:hanging="180"/>
              <w:rPr>
                <w:ins w:id="3593" w:author="Arjan" w:date="2014-11-21T00:10:00Z"/>
              </w:rPr>
            </w:pPr>
            <w:ins w:id="3594" w:author="Arjan" w:date="2014-11-21T00:10:00Z">
              <w:r>
                <w:t>Attribuutsoort toegevoegd.</w:t>
              </w:r>
            </w:ins>
          </w:p>
        </w:tc>
      </w:tr>
      <w:tr w:rsidR="00D312ED" w:rsidTr="00C07477">
        <w:trPr>
          <w:ins w:id="3595" w:author="Arjan" w:date="2014-11-21T00:10:00Z"/>
        </w:trPr>
        <w:tc>
          <w:tcPr>
            <w:tcW w:w="3652" w:type="dxa"/>
          </w:tcPr>
          <w:p w:rsidR="00D312ED" w:rsidRDefault="00D312ED" w:rsidP="00C07477">
            <w:pPr>
              <w:rPr>
                <w:ins w:id="3596" w:author="Arjan" w:date="2014-11-21T00:10:00Z"/>
                <w:szCs w:val="24"/>
              </w:rPr>
            </w:pPr>
            <w:ins w:id="3597" w:author="Arjan" w:date="2014-11-21T00:10:00Z">
              <w:r w:rsidRPr="00EE284A">
                <w:rPr>
                  <w:szCs w:val="24"/>
                </w:rPr>
                <w:t>Zaakniveau</w:t>
              </w:r>
            </w:ins>
          </w:p>
        </w:tc>
        <w:tc>
          <w:tcPr>
            <w:tcW w:w="5560" w:type="dxa"/>
          </w:tcPr>
          <w:p w:rsidR="00D312ED" w:rsidRDefault="00D312ED" w:rsidP="00D312ED">
            <w:pPr>
              <w:numPr>
                <w:ilvl w:val="0"/>
                <w:numId w:val="31"/>
              </w:numPr>
              <w:autoSpaceDE w:val="0"/>
              <w:autoSpaceDN w:val="0"/>
              <w:adjustRightInd w:val="0"/>
              <w:spacing w:after="1"/>
              <w:ind w:left="308" w:hanging="180"/>
              <w:rPr>
                <w:ins w:id="3598" w:author="Arjan" w:date="2014-11-21T00:10:00Z"/>
                <w:szCs w:val="24"/>
              </w:rPr>
            </w:pPr>
            <w:ins w:id="3599" w:author="Arjan" w:date="2014-11-21T00:10:00Z">
              <w:r>
                <w:rPr>
                  <w:szCs w:val="24"/>
                </w:rPr>
                <w:t>A</w:t>
              </w:r>
              <w:r w:rsidRPr="00EE284A">
                <w:rPr>
                  <w:szCs w:val="24"/>
                </w:rPr>
                <w:t>ttribuutsoort vervallen</w:t>
              </w:r>
              <w:r>
                <w:rPr>
                  <w:szCs w:val="24"/>
                </w:rPr>
                <w:t>.</w:t>
              </w:r>
            </w:ins>
          </w:p>
        </w:tc>
      </w:tr>
      <w:tr w:rsidR="00D312ED" w:rsidTr="00C07477">
        <w:trPr>
          <w:ins w:id="3600" w:author="Arjan" w:date="2014-11-21T00:10:00Z"/>
        </w:trPr>
        <w:tc>
          <w:tcPr>
            <w:tcW w:w="3652" w:type="dxa"/>
          </w:tcPr>
          <w:p w:rsidR="00D312ED" w:rsidRDefault="00D312ED" w:rsidP="00C07477">
            <w:pPr>
              <w:rPr>
                <w:ins w:id="3601" w:author="Arjan" w:date="2014-11-21T00:10:00Z"/>
                <w:szCs w:val="24"/>
              </w:rPr>
            </w:pPr>
            <w:ins w:id="3602" w:author="Arjan" w:date="2014-11-21T00:10:00Z">
              <w:r w:rsidRPr="00EE284A">
                <w:rPr>
                  <w:szCs w:val="24"/>
                </w:rPr>
                <w:t>Deelzakenindicatie</w:t>
              </w:r>
            </w:ins>
          </w:p>
        </w:tc>
        <w:tc>
          <w:tcPr>
            <w:tcW w:w="5560" w:type="dxa"/>
          </w:tcPr>
          <w:p w:rsidR="00D312ED" w:rsidRDefault="00D312ED" w:rsidP="00D312ED">
            <w:pPr>
              <w:numPr>
                <w:ilvl w:val="0"/>
                <w:numId w:val="31"/>
              </w:numPr>
              <w:autoSpaceDE w:val="0"/>
              <w:autoSpaceDN w:val="0"/>
              <w:adjustRightInd w:val="0"/>
              <w:spacing w:after="1"/>
              <w:ind w:left="308" w:hanging="180"/>
              <w:rPr>
                <w:ins w:id="3603" w:author="Arjan" w:date="2014-11-21T00:10:00Z"/>
                <w:szCs w:val="24"/>
              </w:rPr>
            </w:pPr>
            <w:ins w:id="3604" w:author="Arjan" w:date="2014-11-21T00:10:00Z">
              <w:r>
                <w:rPr>
                  <w:szCs w:val="24"/>
                </w:rPr>
                <w:t>A</w:t>
              </w:r>
              <w:r w:rsidRPr="00EE284A">
                <w:rPr>
                  <w:szCs w:val="24"/>
                </w:rPr>
                <w:t>ttribuutsoort vervallen</w:t>
              </w:r>
              <w:r>
                <w:rPr>
                  <w:szCs w:val="24"/>
                </w:rPr>
                <w:t>.</w:t>
              </w:r>
            </w:ins>
          </w:p>
        </w:tc>
      </w:tr>
      <w:tr w:rsidR="00D312ED" w:rsidTr="00C07477">
        <w:trPr>
          <w:ins w:id="3605" w:author="Arjan" w:date="2014-11-21T00:10:00Z"/>
        </w:trPr>
        <w:tc>
          <w:tcPr>
            <w:tcW w:w="3652" w:type="dxa"/>
          </w:tcPr>
          <w:p w:rsidR="00D312ED" w:rsidRDefault="00D312ED" w:rsidP="00C07477">
            <w:pPr>
              <w:rPr>
                <w:ins w:id="3606" w:author="Arjan" w:date="2014-11-21T00:10:00Z"/>
                <w:szCs w:val="24"/>
              </w:rPr>
            </w:pPr>
            <w:ins w:id="3607" w:author="Arjan" w:date="2014-11-21T00:10:00Z">
              <w:r>
                <w:t>Archiefstatus</w:t>
              </w:r>
            </w:ins>
          </w:p>
        </w:tc>
        <w:tc>
          <w:tcPr>
            <w:tcW w:w="5560" w:type="dxa"/>
          </w:tcPr>
          <w:p w:rsidR="00D312ED" w:rsidRDefault="00D312ED" w:rsidP="00D312ED">
            <w:pPr>
              <w:numPr>
                <w:ilvl w:val="0"/>
                <w:numId w:val="31"/>
              </w:numPr>
              <w:autoSpaceDE w:val="0"/>
              <w:autoSpaceDN w:val="0"/>
              <w:adjustRightInd w:val="0"/>
              <w:spacing w:after="1"/>
              <w:ind w:left="308" w:hanging="180"/>
              <w:rPr>
                <w:ins w:id="3608" w:author="Arjan" w:date="2014-11-21T00:10:00Z"/>
                <w:szCs w:val="24"/>
              </w:rPr>
            </w:pPr>
            <w:ins w:id="3609" w:author="Arjan" w:date="2014-11-21T00:10:00Z">
              <w:r>
                <w:t>Attribuutsoort toegevoegd.</w:t>
              </w:r>
            </w:ins>
          </w:p>
        </w:tc>
      </w:tr>
      <w:tr w:rsidR="00D312ED" w:rsidTr="00C07477">
        <w:trPr>
          <w:ins w:id="3610" w:author="Arjan" w:date="2014-11-21T00:10:00Z"/>
        </w:trPr>
        <w:tc>
          <w:tcPr>
            <w:tcW w:w="3652" w:type="dxa"/>
          </w:tcPr>
          <w:p w:rsidR="00D312ED" w:rsidRPr="008B5390" w:rsidRDefault="00D312ED" w:rsidP="00C07477">
            <w:pPr>
              <w:rPr>
                <w:ins w:id="3611" w:author="Arjan" w:date="2014-11-21T00:10:00Z"/>
                <w:szCs w:val="24"/>
              </w:rPr>
            </w:pPr>
            <w:ins w:id="3612" w:author="Arjan" w:date="2014-11-21T00:10:00Z">
              <w:r w:rsidRPr="008B5390">
                <w:rPr>
                  <w:szCs w:val="24"/>
                </w:rPr>
                <w:t>Archiefnominatie</w:t>
              </w:r>
            </w:ins>
          </w:p>
        </w:tc>
        <w:tc>
          <w:tcPr>
            <w:tcW w:w="5560" w:type="dxa"/>
          </w:tcPr>
          <w:p w:rsidR="00D312ED" w:rsidRPr="004D28FE" w:rsidRDefault="00D312ED" w:rsidP="00D312ED">
            <w:pPr>
              <w:numPr>
                <w:ilvl w:val="0"/>
                <w:numId w:val="31"/>
              </w:numPr>
              <w:autoSpaceDE w:val="0"/>
              <w:autoSpaceDN w:val="0"/>
              <w:adjustRightInd w:val="0"/>
              <w:spacing w:after="1"/>
              <w:ind w:left="308" w:hanging="180"/>
              <w:rPr>
                <w:ins w:id="3613" w:author="Arjan" w:date="2014-11-21T00:10:00Z"/>
                <w:rFonts w:ascii="Segoe UI" w:hAnsi="Segoe UI" w:cs="Segoe UI"/>
                <w:sz w:val="18"/>
                <w:szCs w:val="24"/>
              </w:rPr>
            </w:pPr>
            <w:ins w:id="3614" w:author="Arjan" w:date="2014-11-21T00:10:00Z">
              <w:r>
                <w:rPr>
                  <w:szCs w:val="24"/>
                </w:rPr>
                <w:t>D</w:t>
              </w:r>
              <w:r w:rsidRPr="008B5390">
                <w:rPr>
                  <w:szCs w:val="24"/>
                </w:rPr>
                <w:t>efinitie</w:t>
              </w:r>
              <w:r>
                <w:rPr>
                  <w:szCs w:val="24"/>
                </w:rPr>
                <w:t xml:space="preserve"> gewijzigd.</w:t>
              </w:r>
            </w:ins>
          </w:p>
          <w:p w:rsidR="00D312ED" w:rsidRPr="004D28FE" w:rsidRDefault="00D312ED" w:rsidP="00D312ED">
            <w:pPr>
              <w:numPr>
                <w:ilvl w:val="0"/>
                <w:numId w:val="31"/>
              </w:numPr>
              <w:autoSpaceDE w:val="0"/>
              <w:autoSpaceDN w:val="0"/>
              <w:adjustRightInd w:val="0"/>
              <w:spacing w:after="1"/>
              <w:ind w:left="308" w:hanging="180"/>
              <w:rPr>
                <w:ins w:id="3615" w:author="Arjan" w:date="2014-11-21T00:10:00Z"/>
                <w:rFonts w:ascii="Segoe UI" w:hAnsi="Segoe UI" w:cs="Segoe UI"/>
                <w:sz w:val="18"/>
                <w:szCs w:val="24"/>
              </w:rPr>
            </w:pPr>
            <w:ins w:id="3616" w:author="Arjan" w:date="2014-11-21T00:10:00Z">
              <w:r>
                <w:rPr>
                  <w:szCs w:val="24"/>
                </w:rPr>
                <w:t>Formaat gewijzigd.</w:t>
              </w:r>
            </w:ins>
          </w:p>
          <w:p w:rsidR="00D312ED" w:rsidRPr="004D28FE" w:rsidRDefault="00D312ED" w:rsidP="00D312ED">
            <w:pPr>
              <w:numPr>
                <w:ilvl w:val="0"/>
                <w:numId w:val="31"/>
              </w:numPr>
              <w:autoSpaceDE w:val="0"/>
              <w:autoSpaceDN w:val="0"/>
              <w:adjustRightInd w:val="0"/>
              <w:spacing w:after="1"/>
              <w:ind w:left="308" w:hanging="180"/>
              <w:rPr>
                <w:ins w:id="3617" w:author="Arjan" w:date="2014-11-21T00:10:00Z"/>
                <w:rFonts w:ascii="Segoe UI" w:hAnsi="Segoe UI" w:cs="Segoe UI"/>
                <w:sz w:val="18"/>
                <w:szCs w:val="24"/>
              </w:rPr>
            </w:pPr>
            <w:ins w:id="3618" w:author="Arjan" w:date="2014-11-21T00:10:00Z">
              <w:r>
                <w:rPr>
                  <w:szCs w:val="24"/>
                </w:rPr>
                <w:t>K</w:t>
              </w:r>
              <w:r w:rsidRPr="008B5390">
                <w:rPr>
                  <w:szCs w:val="24"/>
                </w:rPr>
                <w:t>ardinaliteit</w:t>
              </w:r>
              <w:r>
                <w:rPr>
                  <w:szCs w:val="24"/>
                </w:rPr>
                <w:t xml:space="preserve"> gewijzigd.</w:t>
              </w:r>
            </w:ins>
          </w:p>
          <w:p w:rsidR="00D312ED" w:rsidRPr="004D28FE" w:rsidRDefault="00D312ED" w:rsidP="00D312ED">
            <w:pPr>
              <w:numPr>
                <w:ilvl w:val="0"/>
                <w:numId w:val="31"/>
              </w:numPr>
              <w:autoSpaceDE w:val="0"/>
              <w:autoSpaceDN w:val="0"/>
              <w:adjustRightInd w:val="0"/>
              <w:spacing w:after="1"/>
              <w:ind w:left="308" w:hanging="180"/>
              <w:rPr>
                <w:ins w:id="3619" w:author="Arjan" w:date="2014-11-21T00:10:00Z"/>
                <w:rFonts w:ascii="Segoe UI" w:hAnsi="Segoe UI" w:cs="Segoe UI"/>
                <w:sz w:val="18"/>
                <w:szCs w:val="24"/>
              </w:rPr>
            </w:pPr>
            <w:ins w:id="3620" w:author="Arjan" w:date="2014-11-21T00:10:00Z">
              <w:r>
                <w:rPr>
                  <w:szCs w:val="24"/>
                </w:rPr>
                <w:t>W</w:t>
              </w:r>
              <w:r w:rsidRPr="008B5390">
                <w:rPr>
                  <w:szCs w:val="24"/>
                </w:rPr>
                <w:t>aardenverzameling</w:t>
              </w:r>
              <w:r>
                <w:rPr>
                  <w:szCs w:val="24"/>
                </w:rPr>
                <w:t xml:space="preserve"> gewijzigd.</w:t>
              </w:r>
            </w:ins>
          </w:p>
          <w:p w:rsidR="00D312ED" w:rsidRPr="008B5390" w:rsidRDefault="00D312ED" w:rsidP="00D312ED">
            <w:pPr>
              <w:numPr>
                <w:ilvl w:val="0"/>
                <w:numId w:val="31"/>
              </w:numPr>
              <w:autoSpaceDE w:val="0"/>
              <w:autoSpaceDN w:val="0"/>
              <w:adjustRightInd w:val="0"/>
              <w:spacing w:after="1"/>
              <w:ind w:left="308" w:hanging="180"/>
              <w:rPr>
                <w:ins w:id="3621" w:author="Arjan" w:date="2014-11-21T00:10:00Z"/>
                <w:rFonts w:ascii="Segoe UI" w:hAnsi="Segoe UI" w:cs="Segoe UI"/>
                <w:sz w:val="18"/>
                <w:szCs w:val="24"/>
              </w:rPr>
            </w:pPr>
            <w:ins w:id="3622" w:author="Arjan" w:date="2014-11-21T00:10:00Z">
              <w:r>
                <w:rPr>
                  <w:szCs w:val="24"/>
                </w:rPr>
                <w:t>R</w:t>
              </w:r>
              <w:r w:rsidRPr="008B5390">
                <w:rPr>
                  <w:szCs w:val="24"/>
                </w:rPr>
                <w:t xml:space="preserve">egels </w:t>
              </w:r>
              <w:r>
                <w:rPr>
                  <w:szCs w:val="24"/>
                </w:rPr>
                <w:t>gewijzigd.</w:t>
              </w:r>
            </w:ins>
          </w:p>
        </w:tc>
      </w:tr>
      <w:tr w:rsidR="00D312ED" w:rsidTr="00C07477">
        <w:trPr>
          <w:ins w:id="3623" w:author="Arjan" w:date="2014-11-21T00:10:00Z"/>
        </w:trPr>
        <w:tc>
          <w:tcPr>
            <w:tcW w:w="3652" w:type="dxa"/>
          </w:tcPr>
          <w:p w:rsidR="00D312ED" w:rsidRDefault="00D312ED" w:rsidP="00C07477">
            <w:pPr>
              <w:rPr>
                <w:ins w:id="3624" w:author="Arjan" w:date="2014-11-21T00:10:00Z"/>
                <w:szCs w:val="24"/>
              </w:rPr>
            </w:pPr>
            <w:ins w:id="3625" w:author="Arjan" w:date="2014-11-21T00:10:00Z">
              <w:r>
                <w:t>Archiefactiedatum</w:t>
              </w:r>
            </w:ins>
          </w:p>
        </w:tc>
        <w:tc>
          <w:tcPr>
            <w:tcW w:w="5560" w:type="dxa"/>
          </w:tcPr>
          <w:p w:rsidR="00D312ED" w:rsidRPr="001E34D2" w:rsidRDefault="00D312ED" w:rsidP="00D312ED">
            <w:pPr>
              <w:numPr>
                <w:ilvl w:val="0"/>
                <w:numId w:val="31"/>
              </w:numPr>
              <w:autoSpaceDE w:val="0"/>
              <w:autoSpaceDN w:val="0"/>
              <w:adjustRightInd w:val="0"/>
              <w:spacing w:after="1"/>
              <w:ind w:left="308" w:hanging="180"/>
              <w:rPr>
                <w:ins w:id="3626" w:author="Arjan" w:date="2014-11-21T00:10:00Z"/>
                <w:rFonts w:ascii="Segoe UI" w:hAnsi="Segoe UI" w:cs="Segoe UI"/>
                <w:sz w:val="18"/>
                <w:szCs w:val="24"/>
              </w:rPr>
            </w:pPr>
            <w:ins w:id="3627" w:author="Arjan" w:date="2014-11-21T00:10:00Z">
              <w:r>
                <w:t>Naam attribuutsoort  gewijzigd, was: ‘Datum vernietiging dossier’.</w:t>
              </w:r>
            </w:ins>
          </w:p>
          <w:p w:rsidR="00D312ED" w:rsidRPr="004D28FE" w:rsidRDefault="00D312ED" w:rsidP="00D312ED">
            <w:pPr>
              <w:numPr>
                <w:ilvl w:val="0"/>
                <w:numId w:val="31"/>
              </w:numPr>
              <w:autoSpaceDE w:val="0"/>
              <w:autoSpaceDN w:val="0"/>
              <w:adjustRightInd w:val="0"/>
              <w:spacing w:after="1"/>
              <w:ind w:left="308" w:hanging="180"/>
              <w:rPr>
                <w:ins w:id="3628" w:author="Arjan" w:date="2014-11-21T00:10:00Z"/>
                <w:rFonts w:ascii="Segoe UI" w:hAnsi="Segoe UI" w:cs="Segoe UI"/>
                <w:sz w:val="18"/>
                <w:szCs w:val="24"/>
              </w:rPr>
            </w:pPr>
            <w:ins w:id="3629" w:author="Arjan" w:date="2014-11-21T00:10:00Z">
              <w:r>
                <w:rPr>
                  <w:rFonts w:ascii="Segoe UI" w:hAnsi="Segoe UI" w:cs="Segoe UI"/>
                  <w:sz w:val="18"/>
                  <w:szCs w:val="24"/>
                </w:rPr>
                <w:t xml:space="preserve">Definitie </w:t>
              </w:r>
              <w:r>
                <w:rPr>
                  <w:szCs w:val="24"/>
                </w:rPr>
                <w:t>gewijzigd.</w:t>
              </w:r>
            </w:ins>
          </w:p>
          <w:p w:rsidR="00D312ED" w:rsidRPr="004D28FE" w:rsidRDefault="00D312ED" w:rsidP="00D312ED">
            <w:pPr>
              <w:numPr>
                <w:ilvl w:val="0"/>
                <w:numId w:val="31"/>
              </w:numPr>
              <w:autoSpaceDE w:val="0"/>
              <w:autoSpaceDN w:val="0"/>
              <w:adjustRightInd w:val="0"/>
              <w:spacing w:after="1"/>
              <w:ind w:left="308" w:hanging="180"/>
              <w:rPr>
                <w:ins w:id="3630" w:author="Arjan" w:date="2014-11-21T00:10:00Z"/>
                <w:rFonts w:ascii="Segoe UI" w:hAnsi="Segoe UI" w:cs="Segoe UI"/>
                <w:sz w:val="18"/>
                <w:szCs w:val="24"/>
              </w:rPr>
            </w:pPr>
            <w:ins w:id="3631" w:author="Arjan" w:date="2014-11-21T00:10:00Z">
              <w:r>
                <w:t>XML-tag</w:t>
              </w:r>
              <w:r w:rsidRPr="008B5390">
                <w:rPr>
                  <w:szCs w:val="24"/>
                </w:rPr>
                <w:t xml:space="preserve"> </w:t>
              </w:r>
              <w:r>
                <w:rPr>
                  <w:szCs w:val="24"/>
                </w:rPr>
                <w:t>gewijzigd.</w:t>
              </w:r>
            </w:ins>
          </w:p>
          <w:p w:rsidR="00D312ED" w:rsidRPr="00805AAE" w:rsidRDefault="00D312ED" w:rsidP="00D312ED">
            <w:pPr>
              <w:numPr>
                <w:ilvl w:val="0"/>
                <w:numId w:val="31"/>
              </w:numPr>
              <w:autoSpaceDE w:val="0"/>
              <w:autoSpaceDN w:val="0"/>
              <w:adjustRightInd w:val="0"/>
              <w:spacing w:after="1"/>
              <w:ind w:left="308" w:hanging="180"/>
              <w:rPr>
                <w:ins w:id="3632" w:author="Arjan" w:date="2014-11-21T00:10:00Z"/>
                <w:rFonts w:ascii="Segoe UI" w:hAnsi="Segoe UI" w:cs="Segoe UI"/>
                <w:sz w:val="18"/>
                <w:szCs w:val="24"/>
              </w:rPr>
            </w:pPr>
            <w:ins w:id="3633" w:author="Arjan" w:date="2014-11-21T00:10:00Z">
              <w:r>
                <w:t>Regels</w:t>
              </w:r>
              <w:r w:rsidRPr="008B5390">
                <w:rPr>
                  <w:szCs w:val="24"/>
                </w:rPr>
                <w:t xml:space="preserve"> </w:t>
              </w:r>
              <w:r>
                <w:rPr>
                  <w:szCs w:val="24"/>
                </w:rPr>
                <w:t>gewijzigd.</w:t>
              </w:r>
            </w:ins>
          </w:p>
        </w:tc>
      </w:tr>
      <w:tr w:rsidR="00D312ED" w:rsidTr="00C07477">
        <w:trPr>
          <w:ins w:id="3634" w:author="Arjan" w:date="2014-11-21T00:10:00Z"/>
        </w:trPr>
        <w:tc>
          <w:tcPr>
            <w:tcW w:w="3652" w:type="dxa"/>
          </w:tcPr>
          <w:p w:rsidR="00D312ED" w:rsidRDefault="00D312ED" w:rsidP="00C07477">
            <w:pPr>
              <w:rPr>
                <w:ins w:id="3635" w:author="Arjan" w:date="2014-11-21T00:10:00Z"/>
              </w:rPr>
            </w:pPr>
            <w:ins w:id="3636" w:author="Arjan" w:date="2014-11-21T00:10:00Z">
              <w:r>
                <w:t>Zaakgeometrie</w:t>
              </w:r>
            </w:ins>
          </w:p>
        </w:tc>
        <w:tc>
          <w:tcPr>
            <w:tcW w:w="5560" w:type="dxa"/>
          </w:tcPr>
          <w:p w:rsidR="00D312ED" w:rsidRDefault="00D312ED" w:rsidP="00D312ED">
            <w:pPr>
              <w:numPr>
                <w:ilvl w:val="0"/>
                <w:numId w:val="31"/>
              </w:numPr>
              <w:autoSpaceDE w:val="0"/>
              <w:autoSpaceDN w:val="0"/>
              <w:adjustRightInd w:val="0"/>
              <w:spacing w:after="1"/>
              <w:ind w:left="308" w:hanging="180"/>
              <w:rPr>
                <w:ins w:id="3637" w:author="Arjan" w:date="2014-11-21T00:10:00Z"/>
              </w:rPr>
            </w:pPr>
            <w:ins w:id="3638" w:author="Arjan" w:date="2014-11-21T00:10:00Z">
              <w:r>
                <w:t>Attribuutsoort toegevoegd.</w:t>
              </w:r>
            </w:ins>
          </w:p>
        </w:tc>
      </w:tr>
      <w:tr w:rsidR="00D312ED" w:rsidTr="00C07477">
        <w:trPr>
          <w:ins w:id="3639" w:author="Arjan" w:date="2014-11-21T00:10:00Z"/>
        </w:trPr>
        <w:tc>
          <w:tcPr>
            <w:tcW w:w="3652" w:type="dxa"/>
          </w:tcPr>
          <w:p w:rsidR="00D312ED" w:rsidRPr="00805AAE" w:rsidRDefault="00D312ED" w:rsidP="00C07477">
            <w:pPr>
              <w:rPr>
                <w:ins w:id="3640" w:author="Arjan" w:date="2014-11-21T00:10:00Z"/>
                <w:szCs w:val="24"/>
              </w:rPr>
            </w:pPr>
            <w:ins w:id="3641" w:author="Arjan" w:date="2014-11-21T00:10:00Z">
              <w:r>
                <w:rPr>
                  <w:szCs w:val="24"/>
                </w:rPr>
                <w:t>Eigenschap</w:t>
              </w:r>
            </w:ins>
          </w:p>
        </w:tc>
        <w:tc>
          <w:tcPr>
            <w:tcW w:w="5560" w:type="dxa"/>
          </w:tcPr>
          <w:p w:rsidR="00D312ED" w:rsidRDefault="00D312ED" w:rsidP="00D312ED">
            <w:pPr>
              <w:numPr>
                <w:ilvl w:val="0"/>
                <w:numId w:val="31"/>
              </w:numPr>
              <w:autoSpaceDE w:val="0"/>
              <w:autoSpaceDN w:val="0"/>
              <w:adjustRightInd w:val="0"/>
              <w:spacing w:after="1"/>
              <w:ind w:left="308" w:hanging="180"/>
              <w:rPr>
                <w:ins w:id="3642" w:author="Arjan" w:date="2014-11-21T00:10:00Z"/>
                <w:szCs w:val="24"/>
              </w:rPr>
            </w:pPr>
            <w:ins w:id="3643" w:author="Arjan" w:date="2014-11-21T00:10:00Z">
              <w:r>
                <w:rPr>
                  <w:szCs w:val="24"/>
                </w:rPr>
                <w:t>Groep</w:t>
              </w:r>
              <w:r w:rsidRPr="00805AAE">
                <w:rPr>
                  <w:szCs w:val="24"/>
                </w:rPr>
                <w:t>attribuut toegevoegd</w:t>
              </w:r>
              <w:r>
                <w:rPr>
                  <w:szCs w:val="24"/>
                </w:rPr>
                <w:t>.</w:t>
              </w:r>
            </w:ins>
          </w:p>
        </w:tc>
      </w:tr>
      <w:tr w:rsidR="00D312ED" w:rsidTr="00C07477">
        <w:trPr>
          <w:ins w:id="3644" w:author="Arjan" w:date="2014-11-21T00:10:00Z"/>
        </w:trPr>
        <w:tc>
          <w:tcPr>
            <w:tcW w:w="3652" w:type="dxa"/>
          </w:tcPr>
          <w:p w:rsidR="00D312ED" w:rsidRDefault="00D312ED" w:rsidP="00C07477">
            <w:pPr>
              <w:rPr>
                <w:ins w:id="3645" w:author="Arjan" w:date="2014-11-21T00:10:00Z"/>
                <w:szCs w:val="24"/>
              </w:rPr>
            </w:pPr>
            <w:ins w:id="3646" w:author="Arjan" w:date="2014-11-21T00:10:00Z">
              <w:r w:rsidRPr="00805AAE">
                <w:rPr>
                  <w:szCs w:val="24"/>
                </w:rPr>
                <w:t>Gerelateerde externe ZAAK</w:t>
              </w:r>
            </w:ins>
          </w:p>
        </w:tc>
        <w:tc>
          <w:tcPr>
            <w:tcW w:w="5560" w:type="dxa"/>
          </w:tcPr>
          <w:p w:rsidR="00D312ED" w:rsidRDefault="00D312ED" w:rsidP="00D312ED">
            <w:pPr>
              <w:numPr>
                <w:ilvl w:val="0"/>
                <w:numId w:val="31"/>
              </w:numPr>
              <w:autoSpaceDE w:val="0"/>
              <w:autoSpaceDN w:val="0"/>
              <w:adjustRightInd w:val="0"/>
              <w:spacing w:after="1"/>
              <w:ind w:left="308" w:hanging="180"/>
              <w:rPr>
                <w:ins w:id="3647" w:author="Arjan" w:date="2014-11-21T00:10:00Z"/>
                <w:szCs w:val="24"/>
              </w:rPr>
            </w:pPr>
            <w:ins w:id="3648" w:author="Arjan" w:date="2014-11-21T00:10:00Z">
              <w:r>
                <w:rPr>
                  <w:szCs w:val="24"/>
                </w:rPr>
                <w:t>G</w:t>
              </w:r>
              <w:r w:rsidRPr="00805AAE">
                <w:rPr>
                  <w:szCs w:val="24"/>
                </w:rPr>
                <w:t>roepattribuut toegevoegd</w:t>
              </w:r>
              <w:r>
                <w:rPr>
                  <w:szCs w:val="24"/>
                </w:rPr>
                <w:t xml:space="preserve">, met ‘subattribuutsoorten’. </w:t>
              </w:r>
            </w:ins>
          </w:p>
        </w:tc>
      </w:tr>
      <w:tr w:rsidR="00D312ED" w:rsidTr="00C07477">
        <w:trPr>
          <w:ins w:id="3649" w:author="Arjan" w:date="2014-11-21T00:10:00Z"/>
        </w:trPr>
        <w:tc>
          <w:tcPr>
            <w:tcW w:w="3652" w:type="dxa"/>
          </w:tcPr>
          <w:p w:rsidR="00D312ED" w:rsidRDefault="00D312ED" w:rsidP="00C07477">
            <w:pPr>
              <w:rPr>
                <w:ins w:id="3650" w:author="Arjan" w:date="2014-11-21T00:10:00Z"/>
                <w:szCs w:val="24"/>
              </w:rPr>
            </w:pPr>
            <w:ins w:id="3651" w:author="Arjan" w:date="2014-11-21T00:10:00Z">
              <w:r>
                <w:rPr>
                  <w:szCs w:val="24"/>
                </w:rPr>
                <w:t>Ander zaakobject</w:t>
              </w:r>
            </w:ins>
          </w:p>
        </w:tc>
        <w:tc>
          <w:tcPr>
            <w:tcW w:w="5560" w:type="dxa"/>
          </w:tcPr>
          <w:p w:rsidR="00D312ED" w:rsidRPr="00805AAE" w:rsidRDefault="00D312ED" w:rsidP="00D312ED">
            <w:pPr>
              <w:numPr>
                <w:ilvl w:val="0"/>
                <w:numId w:val="31"/>
              </w:numPr>
              <w:autoSpaceDE w:val="0"/>
              <w:autoSpaceDN w:val="0"/>
              <w:adjustRightInd w:val="0"/>
              <w:spacing w:after="1"/>
              <w:ind w:left="308" w:hanging="180"/>
              <w:rPr>
                <w:ins w:id="3652" w:author="Arjan" w:date="2014-11-21T00:10:00Z"/>
                <w:rFonts w:ascii="Segoe UI" w:hAnsi="Segoe UI" w:cs="Segoe UI"/>
                <w:sz w:val="18"/>
                <w:szCs w:val="24"/>
              </w:rPr>
            </w:pPr>
            <w:ins w:id="3653" w:author="Arjan" w:date="2014-11-21T00:10:00Z">
              <w:r>
                <w:rPr>
                  <w:szCs w:val="24"/>
                </w:rPr>
                <w:t>Regels gewijzigd.</w:t>
              </w:r>
            </w:ins>
          </w:p>
        </w:tc>
      </w:tr>
      <w:tr w:rsidR="00D312ED" w:rsidTr="00C07477">
        <w:trPr>
          <w:ins w:id="3654" w:author="Arjan" w:date="2014-11-21T00:10:00Z"/>
        </w:trPr>
        <w:tc>
          <w:tcPr>
            <w:tcW w:w="3652" w:type="dxa"/>
          </w:tcPr>
          <w:p w:rsidR="00D312ED" w:rsidRDefault="00D312ED" w:rsidP="00C07477">
            <w:pPr>
              <w:rPr>
                <w:ins w:id="3655" w:author="Arjan" w:date="2014-11-21T00:10:00Z"/>
                <w:szCs w:val="24"/>
              </w:rPr>
            </w:pPr>
            <w:ins w:id="3656" w:author="Arjan" w:date="2014-11-21T00:10:00Z">
              <w:r>
                <w:rPr>
                  <w:szCs w:val="24"/>
                </w:rPr>
                <w:t>heeft gerelateerde ZAAK</w:t>
              </w:r>
            </w:ins>
          </w:p>
        </w:tc>
        <w:tc>
          <w:tcPr>
            <w:tcW w:w="5560" w:type="dxa"/>
          </w:tcPr>
          <w:p w:rsidR="00D312ED" w:rsidRDefault="00D312ED" w:rsidP="00D312ED">
            <w:pPr>
              <w:pStyle w:val="Lijstalinea"/>
              <w:numPr>
                <w:ilvl w:val="0"/>
                <w:numId w:val="31"/>
              </w:numPr>
              <w:spacing w:before="60"/>
              <w:ind w:left="308" w:hanging="180"/>
              <w:rPr>
                <w:ins w:id="3657" w:author="Arjan" w:date="2014-11-21T00:10:00Z"/>
                <w:szCs w:val="24"/>
              </w:rPr>
            </w:pPr>
            <w:ins w:id="3658" w:author="Arjan" w:date="2014-11-21T00:10:00Z">
              <w:r>
                <w:rPr>
                  <w:szCs w:val="24"/>
                </w:rPr>
                <w:t>Naam relatiesoort gewijzigd, was: ‘</w:t>
              </w:r>
              <w:r>
                <w:rPr>
                  <w:rFonts w:eastAsia="Times New Roman"/>
                  <w:color w:val="000000"/>
                  <w:szCs w:val="24"/>
                </w:rPr>
                <w:t xml:space="preserve">heeft betrekking op andere ZAAK’. </w:t>
              </w:r>
              <w:r>
                <w:rPr>
                  <w:szCs w:val="24"/>
                </w:rPr>
                <w:t xml:space="preserve"> </w:t>
              </w:r>
            </w:ins>
          </w:p>
          <w:p w:rsidR="00D312ED" w:rsidRDefault="00D312ED" w:rsidP="00D312ED">
            <w:pPr>
              <w:pStyle w:val="Lijstalinea"/>
              <w:numPr>
                <w:ilvl w:val="0"/>
                <w:numId w:val="31"/>
              </w:numPr>
              <w:spacing w:before="60"/>
              <w:ind w:left="308" w:hanging="180"/>
              <w:rPr>
                <w:ins w:id="3659" w:author="Arjan" w:date="2014-11-21T00:10:00Z"/>
                <w:szCs w:val="24"/>
              </w:rPr>
            </w:pPr>
            <w:ins w:id="3660" w:author="Arjan" w:date="2014-11-21T00:10:00Z">
              <w:r>
                <w:rPr>
                  <w:szCs w:val="24"/>
                </w:rPr>
                <w:t>Definitie gewijzigd.</w:t>
              </w:r>
            </w:ins>
          </w:p>
          <w:p w:rsidR="00D312ED" w:rsidRDefault="00D312ED" w:rsidP="00D312ED">
            <w:pPr>
              <w:pStyle w:val="Lijstalinea"/>
              <w:numPr>
                <w:ilvl w:val="0"/>
                <w:numId w:val="31"/>
              </w:numPr>
              <w:spacing w:before="60"/>
              <w:ind w:left="308" w:hanging="180"/>
              <w:rPr>
                <w:ins w:id="3661" w:author="Arjan" w:date="2014-11-21T00:10:00Z"/>
                <w:szCs w:val="24"/>
              </w:rPr>
            </w:pPr>
            <w:ins w:id="3662" w:author="Arjan" w:date="2014-11-21T00:10:00Z">
              <w:r>
                <w:rPr>
                  <w:szCs w:val="24"/>
                </w:rPr>
                <w:t>Regels gewijzigd.</w:t>
              </w:r>
            </w:ins>
          </w:p>
          <w:p w:rsidR="00D312ED" w:rsidRDefault="00D312ED" w:rsidP="00D312ED">
            <w:pPr>
              <w:pStyle w:val="Lijstalinea"/>
              <w:numPr>
                <w:ilvl w:val="0"/>
                <w:numId w:val="31"/>
              </w:numPr>
              <w:spacing w:before="60"/>
              <w:ind w:left="308" w:hanging="180"/>
              <w:rPr>
                <w:ins w:id="3663" w:author="Arjan" w:date="2014-11-21T00:10:00Z"/>
                <w:szCs w:val="24"/>
              </w:rPr>
            </w:pPr>
            <w:ins w:id="3664" w:author="Arjan" w:date="2014-11-21T00:10:00Z">
              <w:r>
                <w:rPr>
                  <w:szCs w:val="24"/>
                </w:rPr>
                <w:t>Relatieklasse ZAKENRELATIE hieraan gekoppeld</w:t>
              </w:r>
            </w:ins>
          </w:p>
        </w:tc>
      </w:tr>
      <w:tr w:rsidR="00D312ED" w:rsidTr="00C07477">
        <w:trPr>
          <w:ins w:id="3665" w:author="Arjan" w:date="2014-11-21T00:10:00Z"/>
        </w:trPr>
        <w:tc>
          <w:tcPr>
            <w:tcW w:w="3652" w:type="dxa"/>
          </w:tcPr>
          <w:p w:rsidR="00D312ED" w:rsidRDefault="00D312ED" w:rsidP="00C07477">
            <w:pPr>
              <w:rPr>
                <w:ins w:id="3666" w:author="Arjan" w:date="2014-11-21T00:10:00Z"/>
              </w:rPr>
            </w:pPr>
            <w:ins w:id="3667" w:author="Arjan" w:date="2014-11-21T00:10:00Z">
              <w:r>
                <w:rPr>
                  <w:szCs w:val="24"/>
                </w:rPr>
                <w:t>is deelzaak van ZAAK</w:t>
              </w:r>
            </w:ins>
          </w:p>
        </w:tc>
        <w:tc>
          <w:tcPr>
            <w:tcW w:w="5560" w:type="dxa"/>
          </w:tcPr>
          <w:p w:rsidR="00D312ED" w:rsidRDefault="00D312ED" w:rsidP="00D312ED">
            <w:pPr>
              <w:pStyle w:val="Lijstalinea"/>
              <w:numPr>
                <w:ilvl w:val="0"/>
                <w:numId w:val="31"/>
              </w:numPr>
              <w:spacing w:before="60"/>
              <w:ind w:left="308" w:hanging="180"/>
              <w:rPr>
                <w:ins w:id="3668" w:author="Arjan" w:date="2014-11-21T00:10:00Z"/>
                <w:szCs w:val="24"/>
              </w:rPr>
            </w:pPr>
            <w:ins w:id="3669" w:author="Arjan" w:date="2014-11-21T00:10:00Z">
              <w:r>
                <w:rPr>
                  <w:szCs w:val="24"/>
                </w:rPr>
                <w:t>Definitie gewijzigd.</w:t>
              </w:r>
            </w:ins>
          </w:p>
          <w:p w:rsidR="00D312ED" w:rsidRDefault="00D312ED" w:rsidP="00D312ED">
            <w:pPr>
              <w:pStyle w:val="Lijstalinea"/>
              <w:numPr>
                <w:ilvl w:val="0"/>
                <w:numId w:val="31"/>
              </w:numPr>
              <w:spacing w:before="60"/>
              <w:ind w:left="308" w:hanging="180"/>
              <w:rPr>
                <w:ins w:id="3670" w:author="Arjan" w:date="2014-11-21T00:10:00Z"/>
                <w:szCs w:val="24"/>
              </w:rPr>
            </w:pPr>
            <w:ins w:id="3671" w:author="Arjan" w:date="2014-11-21T00:10:00Z">
              <w:r>
                <w:rPr>
                  <w:szCs w:val="24"/>
                </w:rPr>
                <w:t>Regels gewijzigd.</w:t>
              </w:r>
            </w:ins>
          </w:p>
        </w:tc>
      </w:tr>
      <w:tr w:rsidR="00D312ED" w:rsidTr="00C07477">
        <w:trPr>
          <w:ins w:id="3672" w:author="Arjan" w:date="2014-11-21T00:10:00Z"/>
        </w:trPr>
        <w:tc>
          <w:tcPr>
            <w:tcW w:w="3652" w:type="dxa"/>
          </w:tcPr>
          <w:p w:rsidR="00D312ED" w:rsidRPr="00EE284A" w:rsidRDefault="00D312ED" w:rsidP="00C07477">
            <w:pPr>
              <w:rPr>
                <w:ins w:id="3673" w:author="Arjan" w:date="2014-11-21T00:10:00Z"/>
                <w:szCs w:val="24"/>
              </w:rPr>
            </w:pPr>
            <w:ins w:id="3674" w:author="Arjan" w:date="2014-11-21T00:10:00Z">
              <w:r w:rsidRPr="00DD0F4F">
                <w:rPr>
                  <w:noProof/>
                </w:rPr>
                <w:t>heeft betrekking op OBJECT</w:t>
              </w:r>
            </w:ins>
          </w:p>
        </w:tc>
        <w:tc>
          <w:tcPr>
            <w:tcW w:w="5560" w:type="dxa"/>
          </w:tcPr>
          <w:p w:rsidR="00D312ED" w:rsidRDefault="00D312ED" w:rsidP="00D312ED">
            <w:pPr>
              <w:numPr>
                <w:ilvl w:val="0"/>
                <w:numId w:val="31"/>
              </w:numPr>
              <w:autoSpaceDE w:val="0"/>
              <w:autoSpaceDN w:val="0"/>
              <w:adjustRightInd w:val="0"/>
              <w:spacing w:after="1"/>
              <w:ind w:left="308" w:hanging="180"/>
              <w:rPr>
                <w:ins w:id="3675" w:author="Arjan" w:date="2014-11-21T00:10:00Z"/>
                <w:szCs w:val="24"/>
              </w:rPr>
            </w:pPr>
            <w:ins w:id="3676" w:author="Arjan" w:date="2014-11-21T00:10:00Z">
              <w:r>
                <w:rPr>
                  <w:szCs w:val="24"/>
                </w:rPr>
                <w:t>Regels gewijzigd.</w:t>
              </w:r>
            </w:ins>
          </w:p>
        </w:tc>
      </w:tr>
      <w:tr w:rsidR="00D312ED" w:rsidTr="00C07477">
        <w:trPr>
          <w:ins w:id="3677" w:author="Arjan" w:date="2014-11-21T00:10:00Z"/>
        </w:trPr>
        <w:tc>
          <w:tcPr>
            <w:tcW w:w="3652" w:type="dxa"/>
          </w:tcPr>
          <w:p w:rsidR="00D312ED" w:rsidRPr="00150819" w:rsidRDefault="00D312ED" w:rsidP="00C07477">
            <w:pPr>
              <w:rPr>
                <w:ins w:id="3678" w:author="Arjan" w:date="2014-11-21T00:10:00Z"/>
              </w:rPr>
            </w:pPr>
            <w:ins w:id="3679" w:author="Arjan" w:date="2014-11-21T00:10:00Z">
              <w:r>
                <w:t>kent INFORMATIEOBJECT</w:t>
              </w:r>
            </w:ins>
          </w:p>
        </w:tc>
        <w:tc>
          <w:tcPr>
            <w:tcW w:w="5560" w:type="dxa"/>
          </w:tcPr>
          <w:p w:rsidR="00D312ED" w:rsidRDefault="00D312ED" w:rsidP="00D312ED">
            <w:pPr>
              <w:pStyle w:val="Lijstalinea"/>
              <w:numPr>
                <w:ilvl w:val="0"/>
                <w:numId w:val="31"/>
              </w:numPr>
              <w:spacing w:before="60"/>
              <w:ind w:left="308" w:hanging="180"/>
              <w:rPr>
                <w:ins w:id="3680" w:author="Arjan" w:date="2014-11-21T00:10:00Z"/>
              </w:rPr>
            </w:pPr>
            <w:ins w:id="3681" w:author="Arjan" w:date="2014-11-21T00:10:00Z">
              <w:r>
                <w:t>Relatiesoort toegevoegd, ter vervanging van de relatiesoorten ‘ZAAKDOCUMENT betreft ZAAK’ en ‘ZAAKDOCUMENT betreft DOCUMENT’ vanwege de omzetting van ZAAKDOCUMENT van objecttype naar relatieklasse.</w:t>
              </w:r>
            </w:ins>
          </w:p>
        </w:tc>
      </w:tr>
    </w:tbl>
    <w:p w:rsidR="00D312ED" w:rsidRDefault="00D312ED" w:rsidP="00D312ED">
      <w:pPr>
        <w:rPr>
          <w:ins w:id="3682" w:author="Arjan" w:date="2014-11-21T00:10:00Z"/>
        </w:rPr>
      </w:pPr>
    </w:p>
    <w:p w:rsidR="00D312ED" w:rsidRPr="00692A11" w:rsidRDefault="00D312ED" w:rsidP="00D312ED">
      <w:pPr>
        <w:keepNext/>
        <w:spacing w:after="0"/>
        <w:rPr>
          <w:ins w:id="3683" w:author="Arjan" w:date="2014-11-21T00:10:00Z"/>
        </w:rPr>
      </w:pPr>
      <w:ins w:id="3684" w:author="Arjan" w:date="2014-11-21T00:10:00Z">
        <w:r w:rsidRPr="007B2560">
          <w:rPr>
            <w:b/>
          </w:rPr>
          <w:lastRenderedPageBreak/>
          <w:t>ZAAK-INFORMATIEOBJECT</w:t>
        </w:r>
        <w:r>
          <w:rPr>
            <w:b/>
          </w:rPr>
          <w:t xml:space="preserve"> </w:t>
        </w:r>
      </w:ins>
    </w:p>
    <w:tbl>
      <w:tblPr>
        <w:tblStyle w:val="Tabelraster"/>
        <w:tblW w:w="0" w:type="auto"/>
        <w:tblLook w:val="04A0"/>
      </w:tblPr>
      <w:tblGrid>
        <w:gridCol w:w="3652"/>
        <w:gridCol w:w="5560"/>
      </w:tblGrid>
      <w:tr w:rsidR="00D312ED" w:rsidTr="00C07477">
        <w:trPr>
          <w:ins w:id="3685" w:author="Arjan" w:date="2014-11-21T00:10:00Z"/>
        </w:trPr>
        <w:tc>
          <w:tcPr>
            <w:tcW w:w="3652" w:type="dxa"/>
          </w:tcPr>
          <w:p w:rsidR="00D312ED" w:rsidRPr="006B7EBC" w:rsidRDefault="00D312ED" w:rsidP="00C07477">
            <w:pPr>
              <w:rPr>
                <w:ins w:id="3686" w:author="Arjan" w:date="2014-11-21T00:10:00Z"/>
                <w:b/>
              </w:rPr>
            </w:pPr>
            <w:ins w:id="3687" w:author="Arjan" w:date="2014-11-21T00:10:00Z">
              <w:r w:rsidRPr="006B7EBC">
                <w:rPr>
                  <w:b/>
                </w:rPr>
                <w:t>Attribuut- of relatiesoort</w:t>
              </w:r>
            </w:ins>
          </w:p>
        </w:tc>
        <w:tc>
          <w:tcPr>
            <w:tcW w:w="5560" w:type="dxa"/>
          </w:tcPr>
          <w:p w:rsidR="00D312ED" w:rsidRPr="006B7EBC" w:rsidRDefault="00D312ED" w:rsidP="00C07477">
            <w:pPr>
              <w:rPr>
                <w:ins w:id="3688" w:author="Arjan" w:date="2014-11-21T00:10:00Z"/>
                <w:b/>
              </w:rPr>
            </w:pPr>
            <w:ins w:id="3689" w:author="Arjan" w:date="2014-11-21T00:10:00Z">
              <w:r w:rsidRPr="006B7EBC">
                <w:rPr>
                  <w:b/>
                </w:rPr>
                <w:t>Wijziging</w:t>
              </w:r>
            </w:ins>
          </w:p>
        </w:tc>
      </w:tr>
      <w:tr w:rsidR="00D312ED" w:rsidTr="00C07477">
        <w:trPr>
          <w:ins w:id="3690" w:author="Arjan" w:date="2014-11-21T00:10:00Z"/>
        </w:trPr>
        <w:tc>
          <w:tcPr>
            <w:tcW w:w="3652" w:type="dxa"/>
          </w:tcPr>
          <w:p w:rsidR="00D312ED" w:rsidRPr="004B2391" w:rsidRDefault="00D312ED" w:rsidP="00C07477">
            <w:pPr>
              <w:rPr>
                <w:ins w:id="3691" w:author="Arjan" w:date="2014-11-21T00:10:00Z"/>
              </w:rPr>
            </w:pPr>
            <w:ins w:id="3692" w:author="Arjan" w:date="2014-11-21T00:10:00Z">
              <w:r>
                <w:t>-</w:t>
              </w:r>
            </w:ins>
          </w:p>
        </w:tc>
        <w:tc>
          <w:tcPr>
            <w:tcW w:w="5560" w:type="dxa"/>
          </w:tcPr>
          <w:p w:rsidR="00D312ED" w:rsidRDefault="00D312ED" w:rsidP="00D312ED">
            <w:pPr>
              <w:pStyle w:val="Lijstalinea"/>
              <w:numPr>
                <w:ilvl w:val="0"/>
                <w:numId w:val="31"/>
              </w:numPr>
              <w:spacing w:before="60"/>
              <w:ind w:left="308" w:hanging="180"/>
              <w:rPr>
                <w:ins w:id="3693" w:author="Arjan" w:date="2014-11-21T00:10:00Z"/>
              </w:rPr>
            </w:pPr>
            <w:ins w:id="3694" w:author="Arjan" w:date="2014-11-21T00:10:00Z">
              <w:r>
                <w:t>W</w:t>
              </w:r>
              <w:r w:rsidRPr="00294D0F">
                <w:t>as een objecttype maar is nu een relatieklasse</w:t>
              </w:r>
              <w:r>
                <w:t>,</w:t>
              </w:r>
              <w:r w:rsidRPr="00294D0F">
                <w:t xml:space="preserve"> </w:t>
              </w:r>
              <w:r>
                <w:t>van de relatiesoort ‘ZAAK kent INFORMATIEOBJECT’.</w:t>
              </w:r>
            </w:ins>
          </w:p>
          <w:p w:rsidR="00D312ED" w:rsidRDefault="00D312ED" w:rsidP="00D312ED">
            <w:pPr>
              <w:pStyle w:val="Lijstalinea"/>
              <w:numPr>
                <w:ilvl w:val="0"/>
                <w:numId w:val="31"/>
              </w:numPr>
              <w:spacing w:before="60"/>
              <w:ind w:left="308" w:hanging="180"/>
              <w:rPr>
                <w:ins w:id="3695" w:author="Arjan" w:date="2014-11-21T00:10:00Z"/>
              </w:rPr>
            </w:pPr>
            <w:ins w:id="3696" w:author="Arjan" w:date="2014-11-21T00:10:00Z">
              <w:r>
                <w:t xml:space="preserve">Naam relatieklasse gewijzigd (was:  </w:t>
              </w:r>
              <w:r w:rsidRPr="007B2560">
                <w:t>ZAAKDOCUMENT</w:t>
              </w:r>
              <w:r>
                <w:t>).</w:t>
              </w:r>
            </w:ins>
          </w:p>
          <w:p w:rsidR="00D312ED" w:rsidRPr="00A336EE" w:rsidRDefault="00D312ED" w:rsidP="00D312ED">
            <w:pPr>
              <w:pStyle w:val="Lijstalinea"/>
              <w:numPr>
                <w:ilvl w:val="0"/>
                <w:numId w:val="31"/>
              </w:numPr>
              <w:spacing w:before="60"/>
              <w:ind w:left="308" w:hanging="180"/>
              <w:rPr>
                <w:ins w:id="3697" w:author="Arjan" w:date="2014-11-21T00:10:00Z"/>
              </w:rPr>
            </w:pPr>
            <w:ins w:id="3698" w:author="Arjan" w:date="2014-11-21T00:10:00Z">
              <w:r>
                <w:t>Definitie gewijzigd.</w:t>
              </w:r>
            </w:ins>
          </w:p>
        </w:tc>
      </w:tr>
      <w:tr w:rsidR="00D312ED" w:rsidTr="00C07477">
        <w:trPr>
          <w:ins w:id="3699" w:author="Arjan" w:date="2014-11-21T00:10:00Z"/>
        </w:trPr>
        <w:tc>
          <w:tcPr>
            <w:tcW w:w="3652" w:type="dxa"/>
          </w:tcPr>
          <w:p w:rsidR="00D312ED" w:rsidRDefault="00B47636" w:rsidP="00C07477">
            <w:pPr>
              <w:rPr>
                <w:ins w:id="3700" w:author="Arjan" w:date="2014-11-21T00:10:00Z"/>
              </w:rPr>
            </w:pPr>
            <w:ins w:id="3701" w:author="Arjan" w:date="2014-11-21T00:10:00Z">
              <w:r w:rsidRPr="00D2012E">
                <w:rPr>
                  <w:rFonts w:ascii="Arial" w:hAnsi="Arial" w:cs="Arial"/>
                  <w:sz w:val="20"/>
                  <w:szCs w:val="20"/>
                  <w:lang w:val="en-AU"/>
                </w:rPr>
                <w:fldChar w:fldCharType="begin" w:fldLock="1"/>
              </w:r>
              <w:r w:rsidR="00D312ED" w:rsidRPr="00D2012E">
                <w:rPr>
                  <w:rFonts w:ascii="Arial" w:hAnsi="Arial" w:cs="Arial"/>
                  <w:sz w:val="20"/>
                  <w:szCs w:val="20"/>
                  <w:lang w:val="en-AU"/>
                </w:rPr>
                <w:instrText xml:space="preserve">MERGEFIELD </w:instrText>
              </w:r>
              <w:r w:rsidR="00D312ED"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D312ED">
                <w:rPr>
                  <w:rFonts w:ascii="Arial" w:eastAsia="Times New Roman" w:hAnsi="Arial" w:cs="Arial"/>
                  <w:color w:val="000000"/>
                  <w:sz w:val="20"/>
                  <w:szCs w:val="20"/>
                </w:rPr>
                <w:t>T</w:t>
              </w:r>
              <w:r w:rsidR="00D312ED" w:rsidRPr="00D2012E">
                <w:rPr>
                  <w:rFonts w:ascii="Arial" w:eastAsia="Times New Roman" w:hAnsi="Arial" w:cs="Arial"/>
                  <w:color w:val="000000"/>
                  <w:sz w:val="20"/>
                  <w:szCs w:val="20"/>
                </w:rPr>
                <w:t>itel</w:t>
              </w:r>
              <w:r w:rsidRPr="00D2012E">
                <w:rPr>
                  <w:rFonts w:ascii="Arial" w:hAnsi="Arial" w:cs="Arial"/>
                  <w:sz w:val="20"/>
                  <w:szCs w:val="20"/>
                  <w:lang w:val="en-AU"/>
                </w:rPr>
                <w:fldChar w:fldCharType="end"/>
              </w:r>
              <w:r w:rsidR="00D312ED">
                <w:rPr>
                  <w:rFonts w:ascii="Arial" w:hAnsi="Arial" w:cs="Arial"/>
                  <w:sz w:val="20"/>
                  <w:szCs w:val="20"/>
                  <w:lang w:val="en-AU"/>
                </w:rPr>
                <w:t xml:space="preserve"> </w:t>
              </w:r>
            </w:ins>
          </w:p>
        </w:tc>
        <w:tc>
          <w:tcPr>
            <w:tcW w:w="5560" w:type="dxa"/>
          </w:tcPr>
          <w:p w:rsidR="00D312ED" w:rsidRDefault="00D312ED" w:rsidP="00D312ED">
            <w:pPr>
              <w:pStyle w:val="Lijstalinea"/>
              <w:numPr>
                <w:ilvl w:val="0"/>
                <w:numId w:val="31"/>
              </w:numPr>
              <w:spacing w:before="60"/>
              <w:ind w:left="308" w:hanging="180"/>
              <w:rPr>
                <w:ins w:id="3702" w:author="Arjan" w:date="2014-11-21T00:10:00Z"/>
              </w:rPr>
            </w:pPr>
            <w:ins w:id="3703" w:author="Arjan" w:date="2014-11-21T00:10:00Z">
              <w:r>
                <w:t xml:space="preserve">Naam attribuutsoort aangepast (was: </w:t>
              </w:r>
              <w:r w:rsidRPr="006F5E00">
                <w:t>Zaakdocumenttitel</w:t>
              </w:r>
              <w:r>
                <w:t>).</w:t>
              </w:r>
            </w:ins>
          </w:p>
        </w:tc>
      </w:tr>
      <w:tr w:rsidR="00D312ED" w:rsidTr="00C07477">
        <w:trPr>
          <w:ins w:id="3704" w:author="Arjan" w:date="2014-11-21T00:10:00Z"/>
        </w:trPr>
        <w:tc>
          <w:tcPr>
            <w:tcW w:w="3652" w:type="dxa"/>
          </w:tcPr>
          <w:p w:rsidR="00D312ED" w:rsidRPr="00D2012E" w:rsidRDefault="00B47636" w:rsidP="00C07477">
            <w:pPr>
              <w:rPr>
                <w:ins w:id="3705" w:author="Arjan" w:date="2014-11-21T00:10:00Z"/>
                <w:rFonts w:ascii="Arial" w:hAnsi="Arial" w:cs="Arial"/>
                <w:sz w:val="20"/>
                <w:szCs w:val="20"/>
                <w:lang w:val="en-AU"/>
              </w:rPr>
            </w:pPr>
            <w:ins w:id="3706" w:author="Arjan" w:date="2014-11-21T00:10:00Z">
              <w:r w:rsidRPr="00D2012E">
                <w:rPr>
                  <w:rFonts w:ascii="Arial" w:hAnsi="Arial" w:cs="Arial"/>
                  <w:sz w:val="20"/>
                  <w:szCs w:val="20"/>
                  <w:lang w:val="en-AU"/>
                </w:rPr>
                <w:fldChar w:fldCharType="begin" w:fldLock="1"/>
              </w:r>
              <w:r w:rsidR="00D312ED" w:rsidRPr="00D2012E">
                <w:rPr>
                  <w:rFonts w:ascii="Arial" w:hAnsi="Arial" w:cs="Arial"/>
                  <w:sz w:val="20"/>
                  <w:szCs w:val="20"/>
                  <w:lang w:val="en-AU"/>
                </w:rPr>
                <w:instrText xml:space="preserve">MERGEFIELD </w:instrText>
              </w:r>
              <w:r w:rsidR="00D312ED"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r w:rsidR="00D312ED">
                <w:rPr>
                  <w:rFonts w:ascii="Arial" w:eastAsia="Times New Roman" w:hAnsi="Arial" w:cs="Arial"/>
                  <w:color w:val="000000"/>
                  <w:sz w:val="20"/>
                  <w:szCs w:val="20"/>
                </w:rPr>
                <w:t>B</w:t>
              </w:r>
              <w:r w:rsidR="00D312ED" w:rsidRPr="00D2012E">
                <w:rPr>
                  <w:rFonts w:ascii="Arial" w:eastAsia="Times New Roman" w:hAnsi="Arial" w:cs="Arial"/>
                  <w:color w:val="000000"/>
                  <w:sz w:val="20"/>
                  <w:szCs w:val="20"/>
                </w:rPr>
                <w:t>eschrijving</w:t>
              </w:r>
              <w:r w:rsidRPr="00D2012E">
                <w:rPr>
                  <w:rFonts w:ascii="Arial" w:hAnsi="Arial" w:cs="Arial"/>
                  <w:sz w:val="20"/>
                  <w:szCs w:val="20"/>
                  <w:lang w:val="en-AU"/>
                </w:rPr>
                <w:fldChar w:fldCharType="end"/>
              </w:r>
              <w:r w:rsidR="00D312ED">
                <w:rPr>
                  <w:rFonts w:ascii="Arial" w:hAnsi="Arial" w:cs="Arial"/>
                  <w:sz w:val="20"/>
                  <w:szCs w:val="20"/>
                  <w:lang w:val="en-AU"/>
                </w:rPr>
                <w:t xml:space="preserve"> </w:t>
              </w:r>
            </w:ins>
          </w:p>
        </w:tc>
        <w:tc>
          <w:tcPr>
            <w:tcW w:w="5560" w:type="dxa"/>
          </w:tcPr>
          <w:p w:rsidR="00D312ED" w:rsidRDefault="00D312ED" w:rsidP="00D312ED">
            <w:pPr>
              <w:pStyle w:val="Lijstalinea"/>
              <w:numPr>
                <w:ilvl w:val="0"/>
                <w:numId w:val="31"/>
              </w:numPr>
              <w:spacing w:before="60"/>
              <w:ind w:left="308" w:hanging="180"/>
              <w:rPr>
                <w:ins w:id="3707" w:author="Arjan" w:date="2014-11-21T00:10:00Z"/>
              </w:rPr>
            </w:pPr>
            <w:ins w:id="3708" w:author="Arjan" w:date="2014-11-21T00:10:00Z">
              <w:r>
                <w:t xml:space="preserve">Naam attribuutsoort aangepast (was:  </w:t>
              </w:r>
              <w:r w:rsidRPr="006F5E00">
                <w:t>Zaakdocumentbeschrijving</w:t>
              </w:r>
              <w:r>
                <w:t>).</w:t>
              </w:r>
            </w:ins>
          </w:p>
        </w:tc>
      </w:tr>
      <w:tr w:rsidR="00D312ED" w:rsidTr="00C07477">
        <w:trPr>
          <w:ins w:id="3709" w:author="Arjan" w:date="2014-11-21T00:10:00Z"/>
        </w:trPr>
        <w:tc>
          <w:tcPr>
            <w:tcW w:w="3652" w:type="dxa"/>
          </w:tcPr>
          <w:p w:rsidR="00D312ED" w:rsidRPr="00D2012E" w:rsidRDefault="00D312ED" w:rsidP="00C07477">
            <w:pPr>
              <w:rPr>
                <w:ins w:id="3710" w:author="Arjan" w:date="2014-11-21T00:10:00Z"/>
                <w:rFonts w:ascii="Arial" w:hAnsi="Arial" w:cs="Arial"/>
                <w:sz w:val="20"/>
                <w:szCs w:val="20"/>
                <w:lang w:val="en-AU"/>
              </w:rPr>
            </w:pPr>
            <w:ins w:id="3711" w:author="Arjan" w:date="2014-11-21T00:10:00Z">
              <w:r>
                <w:rPr>
                  <w:rFonts w:ascii="Arial" w:hAnsi="Arial" w:cs="Arial"/>
                  <w:sz w:val="20"/>
                  <w:szCs w:val="20"/>
                  <w:lang w:val="en-AU"/>
                </w:rPr>
                <w:t xml:space="preserve">Registratiedatum </w:t>
              </w:r>
            </w:ins>
          </w:p>
        </w:tc>
        <w:tc>
          <w:tcPr>
            <w:tcW w:w="5560" w:type="dxa"/>
          </w:tcPr>
          <w:p w:rsidR="00D312ED" w:rsidRDefault="00D312ED" w:rsidP="00D312ED">
            <w:pPr>
              <w:pStyle w:val="Lijstalinea"/>
              <w:numPr>
                <w:ilvl w:val="0"/>
                <w:numId w:val="31"/>
              </w:numPr>
              <w:spacing w:before="60"/>
              <w:ind w:left="308" w:hanging="180"/>
              <w:rPr>
                <w:ins w:id="3712" w:author="Arjan" w:date="2014-11-21T00:10:00Z"/>
              </w:rPr>
            </w:pPr>
            <w:ins w:id="3713" w:author="Arjan" w:date="2014-11-21T00:10:00Z">
              <w:r>
                <w:t>Naam attribuutsoort aangepast (was: Document r</w:t>
              </w:r>
              <w:r w:rsidRPr="00E61F0E">
                <w:rPr>
                  <w:rFonts w:ascii="Arial" w:hAnsi="Arial" w:cs="Arial"/>
                  <w:sz w:val="20"/>
                  <w:szCs w:val="20"/>
                </w:rPr>
                <w:t>egistratiedatum</w:t>
              </w:r>
              <w:r>
                <w:t>).</w:t>
              </w:r>
            </w:ins>
          </w:p>
        </w:tc>
      </w:tr>
      <w:tr w:rsidR="00D312ED" w:rsidTr="00C07477">
        <w:trPr>
          <w:ins w:id="3714" w:author="Arjan" w:date="2014-11-21T00:10:00Z"/>
        </w:trPr>
        <w:tc>
          <w:tcPr>
            <w:tcW w:w="3652" w:type="dxa"/>
          </w:tcPr>
          <w:p w:rsidR="00D312ED" w:rsidRPr="00613F9E" w:rsidRDefault="00D312ED" w:rsidP="00C07477">
            <w:pPr>
              <w:rPr>
                <w:ins w:id="3715" w:author="Arjan" w:date="2014-11-21T00:10:00Z"/>
                <w:rFonts w:ascii="Arial" w:hAnsi="Arial" w:cs="Arial"/>
                <w:sz w:val="20"/>
                <w:szCs w:val="20"/>
              </w:rPr>
            </w:pPr>
            <w:ins w:id="3716" w:author="Arjan" w:date="2014-11-21T00:10:00Z">
              <w:r>
                <w:rPr>
                  <w:rFonts w:ascii="Arial" w:hAnsi="Arial" w:cs="Arial"/>
                  <w:sz w:val="20"/>
                  <w:szCs w:val="20"/>
                </w:rPr>
                <w:t>betreft ZAAK</w:t>
              </w:r>
            </w:ins>
          </w:p>
        </w:tc>
        <w:tc>
          <w:tcPr>
            <w:tcW w:w="5560" w:type="dxa"/>
          </w:tcPr>
          <w:p w:rsidR="00D312ED" w:rsidRDefault="00D312ED" w:rsidP="00D312ED">
            <w:pPr>
              <w:pStyle w:val="Lijstalinea"/>
              <w:numPr>
                <w:ilvl w:val="0"/>
                <w:numId w:val="31"/>
              </w:numPr>
              <w:spacing w:before="60"/>
              <w:ind w:left="308" w:hanging="180"/>
              <w:rPr>
                <w:ins w:id="3717" w:author="Arjan" w:date="2014-11-21T00:10:00Z"/>
              </w:rPr>
            </w:pPr>
            <w:ins w:id="3718" w:author="Arjan" w:date="2014-11-21T00:10:00Z">
              <w:r>
                <w:t>Tezamen met de volgende relatiesoort vervangen door relatiesoort ‘ZAAK kent INFORMATIEOBJECT’.</w:t>
              </w:r>
            </w:ins>
          </w:p>
        </w:tc>
      </w:tr>
      <w:tr w:rsidR="00D312ED" w:rsidTr="00C07477">
        <w:trPr>
          <w:ins w:id="3719" w:author="Arjan" w:date="2014-11-21T00:10:00Z"/>
        </w:trPr>
        <w:tc>
          <w:tcPr>
            <w:tcW w:w="3652" w:type="dxa"/>
          </w:tcPr>
          <w:p w:rsidR="00D312ED" w:rsidRPr="00613F9E" w:rsidRDefault="00D312ED" w:rsidP="00C07477">
            <w:pPr>
              <w:rPr>
                <w:ins w:id="3720" w:author="Arjan" w:date="2014-11-21T00:10:00Z"/>
                <w:rFonts w:ascii="Arial" w:hAnsi="Arial" w:cs="Arial"/>
                <w:sz w:val="20"/>
                <w:szCs w:val="20"/>
              </w:rPr>
            </w:pPr>
            <w:ins w:id="3721" w:author="Arjan" w:date="2014-11-21T00:10:00Z">
              <w:r>
                <w:rPr>
                  <w:rFonts w:ascii="Arial" w:hAnsi="Arial" w:cs="Arial"/>
                  <w:sz w:val="20"/>
                  <w:szCs w:val="20"/>
                </w:rPr>
                <w:t>betreft DOCUMENT</w:t>
              </w:r>
            </w:ins>
          </w:p>
        </w:tc>
        <w:tc>
          <w:tcPr>
            <w:tcW w:w="5560" w:type="dxa"/>
          </w:tcPr>
          <w:p w:rsidR="00D312ED" w:rsidRDefault="00D312ED" w:rsidP="00D312ED">
            <w:pPr>
              <w:pStyle w:val="Lijstalinea"/>
              <w:numPr>
                <w:ilvl w:val="0"/>
                <w:numId w:val="31"/>
              </w:numPr>
              <w:spacing w:before="60"/>
              <w:ind w:left="308" w:hanging="180"/>
              <w:rPr>
                <w:ins w:id="3722" w:author="Arjan" w:date="2014-11-21T00:10:00Z"/>
              </w:rPr>
            </w:pPr>
            <w:ins w:id="3723" w:author="Arjan" w:date="2014-11-21T00:10:00Z">
              <w:r>
                <w:t>Tezamen met de voorgaande relatiesoort vervangen door relatiesoort ‘ZAAK kent INFORMATIEOBJECT’.</w:t>
              </w:r>
            </w:ins>
          </w:p>
        </w:tc>
      </w:tr>
    </w:tbl>
    <w:p w:rsidR="00D312ED" w:rsidRDefault="00D312ED" w:rsidP="00D312ED">
      <w:pPr>
        <w:rPr>
          <w:ins w:id="3724" w:author="Arjan" w:date="2014-11-21T00:10:00Z"/>
        </w:rPr>
      </w:pPr>
    </w:p>
    <w:p w:rsidR="00D312ED" w:rsidRPr="007B0D15" w:rsidRDefault="00D312ED" w:rsidP="00D312ED">
      <w:pPr>
        <w:keepNext/>
        <w:spacing w:after="0"/>
        <w:rPr>
          <w:ins w:id="3725" w:author="Arjan" w:date="2014-11-21T00:10:00Z"/>
          <w:b/>
        </w:rPr>
      </w:pPr>
      <w:ins w:id="3726" w:author="Arjan" w:date="2014-11-21T00:10:00Z">
        <w:r>
          <w:rPr>
            <w:b/>
          </w:rPr>
          <w:t>ZAAKOBJECT</w:t>
        </w:r>
      </w:ins>
    </w:p>
    <w:tbl>
      <w:tblPr>
        <w:tblStyle w:val="Tabelraster"/>
        <w:tblW w:w="0" w:type="auto"/>
        <w:tblLook w:val="04A0"/>
      </w:tblPr>
      <w:tblGrid>
        <w:gridCol w:w="3652"/>
        <w:gridCol w:w="5560"/>
      </w:tblGrid>
      <w:tr w:rsidR="00D312ED" w:rsidTr="00C07477">
        <w:trPr>
          <w:ins w:id="3727" w:author="Arjan" w:date="2014-11-21T00:10:00Z"/>
        </w:trPr>
        <w:tc>
          <w:tcPr>
            <w:tcW w:w="3652" w:type="dxa"/>
          </w:tcPr>
          <w:p w:rsidR="00D312ED" w:rsidRPr="006B7EBC" w:rsidRDefault="00D312ED" w:rsidP="00C07477">
            <w:pPr>
              <w:rPr>
                <w:ins w:id="3728" w:author="Arjan" w:date="2014-11-21T00:10:00Z"/>
                <w:b/>
              </w:rPr>
            </w:pPr>
            <w:ins w:id="3729" w:author="Arjan" w:date="2014-11-21T00:10:00Z">
              <w:r w:rsidRPr="006B7EBC">
                <w:rPr>
                  <w:b/>
                </w:rPr>
                <w:t>Attribuut- of relatiesoort</w:t>
              </w:r>
            </w:ins>
          </w:p>
        </w:tc>
        <w:tc>
          <w:tcPr>
            <w:tcW w:w="5560" w:type="dxa"/>
          </w:tcPr>
          <w:p w:rsidR="00D312ED" w:rsidRPr="006B7EBC" w:rsidRDefault="00D312ED" w:rsidP="00C07477">
            <w:pPr>
              <w:rPr>
                <w:ins w:id="3730" w:author="Arjan" w:date="2014-11-21T00:10:00Z"/>
                <w:b/>
              </w:rPr>
            </w:pPr>
            <w:ins w:id="3731" w:author="Arjan" w:date="2014-11-21T00:10:00Z">
              <w:r w:rsidRPr="006B7EBC">
                <w:rPr>
                  <w:b/>
                </w:rPr>
                <w:t>Wijziging</w:t>
              </w:r>
            </w:ins>
          </w:p>
        </w:tc>
      </w:tr>
      <w:tr w:rsidR="00D312ED" w:rsidTr="00C07477">
        <w:trPr>
          <w:ins w:id="3732" w:author="Arjan" w:date="2014-11-21T00:10:00Z"/>
        </w:trPr>
        <w:tc>
          <w:tcPr>
            <w:tcW w:w="3652" w:type="dxa"/>
          </w:tcPr>
          <w:p w:rsidR="00D312ED" w:rsidRPr="004B2391" w:rsidRDefault="00D312ED" w:rsidP="00C07477">
            <w:pPr>
              <w:rPr>
                <w:ins w:id="3733" w:author="Arjan" w:date="2014-11-21T00:10:00Z"/>
              </w:rPr>
            </w:pPr>
            <w:ins w:id="3734" w:author="Arjan" w:date="2014-11-21T00:10:00Z">
              <w:r>
                <w:t>-</w:t>
              </w:r>
            </w:ins>
          </w:p>
        </w:tc>
        <w:tc>
          <w:tcPr>
            <w:tcW w:w="5560" w:type="dxa"/>
          </w:tcPr>
          <w:p w:rsidR="00D312ED" w:rsidRPr="00A336EE" w:rsidRDefault="00D312ED" w:rsidP="00D312ED">
            <w:pPr>
              <w:pStyle w:val="Lijstalinea"/>
              <w:numPr>
                <w:ilvl w:val="0"/>
                <w:numId w:val="31"/>
              </w:numPr>
              <w:spacing w:before="60"/>
              <w:ind w:left="308" w:hanging="180"/>
              <w:rPr>
                <w:ins w:id="3735" w:author="Arjan" w:date="2014-11-21T00:10:00Z"/>
              </w:rPr>
            </w:pPr>
            <w:ins w:id="3736" w:author="Arjan" w:date="2014-11-21T00:10:00Z">
              <w:r>
                <w:t>ZAAKOBJECT</w:t>
              </w:r>
              <w:r w:rsidRPr="00294D0F">
                <w:t xml:space="preserve"> was een objecttype maar is nu een relatieklasse </w:t>
              </w:r>
              <w:r>
                <w:t>van de relatiesoort ‘ZAAK heeft betrekking op OBJECT’.</w:t>
              </w:r>
            </w:ins>
          </w:p>
        </w:tc>
      </w:tr>
      <w:tr w:rsidR="00D312ED" w:rsidTr="00C07477">
        <w:trPr>
          <w:ins w:id="3737" w:author="Arjan" w:date="2014-11-21T00:10:00Z"/>
        </w:trPr>
        <w:tc>
          <w:tcPr>
            <w:tcW w:w="3652" w:type="dxa"/>
          </w:tcPr>
          <w:p w:rsidR="00D312ED" w:rsidRDefault="00D312ED" w:rsidP="00C07477">
            <w:pPr>
              <w:rPr>
                <w:ins w:id="3738" w:author="Arjan" w:date="2014-11-21T00:10:00Z"/>
                <w:szCs w:val="24"/>
              </w:rPr>
            </w:pPr>
            <w:ins w:id="3739" w:author="Arjan" w:date="2014-11-21T00:10:00Z">
              <w:r>
                <w:rPr>
                  <w:szCs w:val="24"/>
                </w:rPr>
                <w:t>Is onderwerp van ZAAK</w:t>
              </w:r>
            </w:ins>
          </w:p>
        </w:tc>
        <w:tc>
          <w:tcPr>
            <w:tcW w:w="5560" w:type="dxa"/>
          </w:tcPr>
          <w:p w:rsidR="00D312ED" w:rsidRDefault="00D312ED" w:rsidP="00D312ED">
            <w:pPr>
              <w:pStyle w:val="Lijstalinea"/>
              <w:numPr>
                <w:ilvl w:val="0"/>
                <w:numId w:val="31"/>
              </w:numPr>
              <w:spacing w:before="60"/>
              <w:ind w:left="308" w:hanging="180"/>
              <w:rPr>
                <w:ins w:id="3740" w:author="Arjan" w:date="2014-11-21T00:10:00Z"/>
              </w:rPr>
            </w:pPr>
            <w:ins w:id="3741" w:author="Arjan" w:date="2014-11-21T00:10:00Z">
              <w:r>
                <w:t xml:space="preserve">Tezamen met de volgende relatiesoort vervangen door relatiesoort ‘ZAAK heeft betrekking op OBJECT’. </w:t>
              </w:r>
            </w:ins>
          </w:p>
        </w:tc>
      </w:tr>
      <w:tr w:rsidR="00D312ED" w:rsidTr="00C07477">
        <w:trPr>
          <w:ins w:id="3742" w:author="Arjan" w:date="2014-11-21T00:10:00Z"/>
        </w:trPr>
        <w:tc>
          <w:tcPr>
            <w:tcW w:w="3652" w:type="dxa"/>
          </w:tcPr>
          <w:p w:rsidR="00D312ED" w:rsidRDefault="00D312ED" w:rsidP="00C07477">
            <w:pPr>
              <w:rPr>
                <w:ins w:id="3743" w:author="Arjan" w:date="2014-11-21T00:10:00Z"/>
                <w:szCs w:val="24"/>
              </w:rPr>
            </w:pPr>
            <w:ins w:id="3744" w:author="Arjan" w:date="2014-11-21T00:10:00Z">
              <w:r>
                <w:rPr>
                  <w:szCs w:val="24"/>
                </w:rPr>
                <w:t>Betreft OBJECT</w:t>
              </w:r>
            </w:ins>
          </w:p>
        </w:tc>
        <w:tc>
          <w:tcPr>
            <w:tcW w:w="5560" w:type="dxa"/>
          </w:tcPr>
          <w:p w:rsidR="00D312ED" w:rsidRDefault="00D312ED" w:rsidP="00D312ED">
            <w:pPr>
              <w:pStyle w:val="Lijstalinea"/>
              <w:numPr>
                <w:ilvl w:val="0"/>
                <w:numId w:val="31"/>
              </w:numPr>
              <w:spacing w:before="60"/>
              <w:ind w:left="308" w:hanging="180"/>
              <w:rPr>
                <w:ins w:id="3745" w:author="Arjan" w:date="2014-11-21T00:10:00Z"/>
              </w:rPr>
            </w:pPr>
            <w:ins w:id="3746" w:author="Arjan" w:date="2014-11-21T00:10:00Z">
              <w:r>
                <w:t>Tezamen met de voorgaande relatiesoort vervangen door relatiesoort ‘ZAAK heeft betrekking op OBJECT’.</w:t>
              </w:r>
            </w:ins>
          </w:p>
        </w:tc>
      </w:tr>
    </w:tbl>
    <w:p w:rsidR="00D312ED" w:rsidRDefault="00D312ED" w:rsidP="00D312ED">
      <w:pPr>
        <w:keepNext/>
        <w:spacing w:after="0"/>
        <w:rPr>
          <w:ins w:id="3747" w:author="Arjan" w:date="2014-11-21T00:10:00Z"/>
          <w:b/>
        </w:rPr>
      </w:pPr>
    </w:p>
    <w:p w:rsidR="00D312ED" w:rsidRPr="007B0D15" w:rsidRDefault="00D312ED" w:rsidP="00D312ED">
      <w:pPr>
        <w:keepNext/>
        <w:spacing w:after="0"/>
        <w:rPr>
          <w:ins w:id="3748" w:author="Arjan" w:date="2014-11-21T00:10:00Z"/>
          <w:b/>
        </w:rPr>
      </w:pPr>
      <w:ins w:id="3749" w:author="Arjan" w:date="2014-11-21T00:10:00Z">
        <w:r>
          <w:rPr>
            <w:b/>
          </w:rPr>
          <w:t>ZAAKTYPE</w:t>
        </w:r>
      </w:ins>
    </w:p>
    <w:tbl>
      <w:tblPr>
        <w:tblStyle w:val="Tabelraster"/>
        <w:tblW w:w="0" w:type="auto"/>
        <w:tblLook w:val="04A0"/>
      </w:tblPr>
      <w:tblGrid>
        <w:gridCol w:w="3652"/>
        <w:gridCol w:w="5560"/>
      </w:tblGrid>
      <w:tr w:rsidR="00D312ED" w:rsidTr="00C07477">
        <w:trPr>
          <w:ins w:id="3750" w:author="Arjan" w:date="2014-11-21T00:10:00Z"/>
        </w:trPr>
        <w:tc>
          <w:tcPr>
            <w:tcW w:w="3652" w:type="dxa"/>
          </w:tcPr>
          <w:p w:rsidR="00D312ED" w:rsidRPr="006B7EBC" w:rsidRDefault="00D312ED" w:rsidP="00C07477">
            <w:pPr>
              <w:rPr>
                <w:ins w:id="3751" w:author="Arjan" w:date="2014-11-21T00:10:00Z"/>
                <w:b/>
              </w:rPr>
            </w:pPr>
            <w:ins w:id="3752" w:author="Arjan" w:date="2014-11-21T00:10:00Z">
              <w:r w:rsidRPr="006B7EBC">
                <w:rPr>
                  <w:b/>
                </w:rPr>
                <w:t>Attribuut- of relatiesoort</w:t>
              </w:r>
            </w:ins>
          </w:p>
        </w:tc>
        <w:tc>
          <w:tcPr>
            <w:tcW w:w="5560" w:type="dxa"/>
          </w:tcPr>
          <w:p w:rsidR="00D312ED" w:rsidRPr="006B7EBC" w:rsidRDefault="00D312ED" w:rsidP="00C07477">
            <w:pPr>
              <w:rPr>
                <w:ins w:id="3753" w:author="Arjan" w:date="2014-11-21T00:10:00Z"/>
                <w:b/>
              </w:rPr>
            </w:pPr>
            <w:ins w:id="3754" w:author="Arjan" w:date="2014-11-21T00:10:00Z">
              <w:r w:rsidRPr="006B7EBC">
                <w:rPr>
                  <w:b/>
                </w:rPr>
                <w:t>Wijziging</w:t>
              </w:r>
            </w:ins>
          </w:p>
        </w:tc>
      </w:tr>
      <w:tr w:rsidR="00D312ED" w:rsidTr="00C07477">
        <w:trPr>
          <w:ins w:id="3755" w:author="Arjan" w:date="2014-11-21T00:10:00Z"/>
        </w:trPr>
        <w:tc>
          <w:tcPr>
            <w:tcW w:w="3652" w:type="dxa"/>
          </w:tcPr>
          <w:p w:rsidR="00D312ED" w:rsidRPr="004B2391" w:rsidRDefault="00D312ED" w:rsidP="00C07477">
            <w:pPr>
              <w:rPr>
                <w:ins w:id="3756" w:author="Arjan" w:date="2014-11-21T00:10:00Z"/>
              </w:rPr>
            </w:pPr>
            <w:ins w:id="3757" w:author="Arjan" w:date="2014-11-21T00:10:00Z">
              <w:r>
                <w:t>-</w:t>
              </w:r>
            </w:ins>
          </w:p>
        </w:tc>
        <w:tc>
          <w:tcPr>
            <w:tcW w:w="5560" w:type="dxa"/>
          </w:tcPr>
          <w:p w:rsidR="00D312ED" w:rsidRDefault="00D312ED" w:rsidP="00D312ED">
            <w:pPr>
              <w:pStyle w:val="Lijstalinea"/>
              <w:numPr>
                <w:ilvl w:val="0"/>
                <w:numId w:val="31"/>
              </w:numPr>
              <w:spacing w:before="60"/>
              <w:ind w:left="308" w:hanging="180"/>
              <w:rPr>
                <w:ins w:id="3758" w:author="Arjan" w:date="2014-11-21T00:10:00Z"/>
              </w:rPr>
            </w:pPr>
            <w:ins w:id="3759" w:author="Arjan" w:date="2014-11-21T00:10:00Z">
              <w:r>
                <w:t>O</w:t>
              </w:r>
              <w:r w:rsidRPr="002B6DF3">
                <w:t xml:space="preserve">bjecttype </w:t>
              </w:r>
              <w:r>
                <w:t>ontleend aan</w:t>
              </w:r>
              <w:r w:rsidRPr="002B6DF3">
                <w:t xml:space="preserve"> </w:t>
              </w:r>
              <w:r>
                <w:t>Im</w:t>
              </w:r>
              <w:r w:rsidRPr="002B6DF3">
                <w:t>ZTC</w:t>
              </w:r>
              <w:r>
                <w:t xml:space="preserve"> 2.1.</w:t>
              </w:r>
            </w:ins>
          </w:p>
          <w:p w:rsidR="00D312ED" w:rsidRPr="00A336EE" w:rsidRDefault="00D312ED" w:rsidP="00D312ED">
            <w:pPr>
              <w:pStyle w:val="Lijstalinea"/>
              <w:numPr>
                <w:ilvl w:val="0"/>
                <w:numId w:val="31"/>
              </w:numPr>
              <w:spacing w:before="60"/>
              <w:ind w:left="308" w:hanging="180"/>
              <w:rPr>
                <w:ins w:id="3760" w:author="Arjan" w:date="2014-11-21T00:10:00Z"/>
              </w:rPr>
            </w:pPr>
            <w:ins w:id="3761" w:author="Arjan" w:date="2014-11-21T00:10:00Z">
              <w:r>
                <w:t>Unieke aanduiding gewijzigd.</w:t>
              </w:r>
            </w:ins>
          </w:p>
        </w:tc>
      </w:tr>
      <w:tr w:rsidR="00D312ED" w:rsidTr="00C07477">
        <w:trPr>
          <w:ins w:id="3762" w:author="Arjan" w:date="2014-11-21T00:10:00Z"/>
        </w:trPr>
        <w:tc>
          <w:tcPr>
            <w:tcW w:w="3652" w:type="dxa"/>
          </w:tcPr>
          <w:p w:rsidR="00D312ED" w:rsidRPr="009E65CB" w:rsidRDefault="00D312ED" w:rsidP="00C07477">
            <w:pPr>
              <w:autoSpaceDE w:val="0"/>
              <w:autoSpaceDN w:val="0"/>
              <w:adjustRightInd w:val="0"/>
              <w:rPr>
                <w:ins w:id="3763" w:author="Arjan" w:date="2014-11-21T00:10:00Z"/>
                <w:rFonts w:ascii="Arial" w:eastAsia="Times New Roman" w:hAnsi="Arial" w:cs="Arial"/>
                <w:color w:val="000000"/>
                <w:sz w:val="20"/>
                <w:szCs w:val="20"/>
              </w:rPr>
            </w:pPr>
            <w:ins w:id="3764" w:author="Arjan" w:date="2014-11-21T00:10:00Z">
              <w:r>
                <w:rPr>
                  <w:rFonts w:ascii="Arial" w:eastAsia="Times New Roman" w:hAnsi="Arial" w:cs="Arial"/>
                  <w:color w:val="000000"/>
                  <w:sz w:val="20"/>
                  <w:szCs w:val="20"/>
                </w:rPr>
                <w:t>Zaaktype-identificatie</w:t>
              </w:r>
            </w:ins>
          </w:p>
        </w:tc>
        <w:tc>
          <w:tcPr>
            <w:tcW w:w="5560" w:type="dxa"/>
          </w:tcPr>
          <w:p w:rsidR="00D312ED" w:rsidRDefault="00D312ED" w:rsidP="00D312ED">
            <w:pPr>
              <w:pStyle w:val="Lijstalinea"/>
              <w:numPr>
                <w:ilvl w:val="0"/>
                <w:numId w:val="31"/>
              </w:numPr>
              <w:spacing w:before="60"/>
              <w:ind w:left="308" w:hanging="180"/>
              <w:rPr>
                <w:ins w:id="3765" w:author="Arjan" w:date="2014-11-21T00:10:00Z"/>
              </w:rPr>
            </w:pPr>
            <w:ins w:id="3766" w:author="Arjan" w:date="2014-11-21T00:10:00Z">
              <w:r>
                <w:t>Attribuutsoort toegevoegd (onderdeel unieke aanduiding).</w:t>
              </w:r>
            </w:ins>
          </w:p>
        </w:tc>
      </w:tr>
      <w:tr w:rsidR="00D312ED" w:rsidTr="00C07477">
        <w:trPr>
          <w:ins w:id="3767" w:author="Arjan" w:date="2014-11-21T00:10:00Z"/>
        </w:trPr>
        <w:tc>
          <w:tcPr>
            <w:tcW w:w="3652" w:type="dxa"/>
          </w:tcPr>
          <w:p w:rsidR="00D312ED" w:rsidRPr="009E65CB" w:rsidRDefault="00D312ED" w:rsidP="00C07477">
            <w:pPr>
              <w:autoSpaceDE w:val="0"/>
              <w:autoSpaceDN w:val="0"/>
              <w:adjustRightInd w:val="0"/>
              <w:rPr>
                <w:ins w:id="3768" w:author="Arjan" w:date="2014-11-21T00:10:00Z"/>
                <w:rFonts w:ascii="Arial" w:hAnsi="Arial" w:cs="Arial"/>
                <w:sz w:val="20"/>
                <w:szCs w:val="20"/>
                <w:lang w:val="en-AU"/>
              </w:rPr>
            </w:pPr>
            <w:ins w:id="3769" w:author="Arjan" w:date="2014-11-21T00:10:00Z">
              <w:r>
                <w:rPr>
                  <w:rFonts w:ascii="Arial" w:hAnsi="Arial" w:cs="Arial"/>
                  <w:sz w:val="20"/>
                  <w:szCs w:val="20"/>
                  <w:lang w:val="en-AU"/>
                </w:rPr>
                <w:t>Domein</w:t>
              </w:r>
            </w:ins>
          </w:p>
        </w:tc>
        <w:tc>
          <w:tcPr>
            <w:tcW w:w="5560" w:type="dxa"/>
          </w:tcPr>
          <w:p w:rsidR="00D312ED" w:rsidRDefault="00D312ED" w:rsidP="00D312ED">
            <w:pPr>
              <w:pStyle w:val="Lijstalinea"/>
              <w:numPr>
                <w:ilvl w:val="0"/>
                <w:numId w:val="31"/>
              </w:numPr>
              <w:spacing w:before="60"/>
              <w:ind w:left="308" w:hanging="180"/>
              <w:rPr>
                <w:ins w:id="3770" w:author="Arjan" w:date="2014-11-21T00:10:00Z"/>
              </w:rPr>
            </w:pPr>
            <w:ins w:id="3771" w:author="Arjan" w:date="2014-11-21T00:10:00Z">
              <w:r>
                <w:t>Attribuutsoort toegevoegd (onderdeel unieke aanduiding).</w:t>
              </w:r>
            </w:ins>
          </w:p>
        </w:tc>
      </w:tr>
      <w:tr w:rsidR="00D312ED" w:rsidTr="00C07477">
        <w:trPr>
          <w:ins w:id="3772" w:author="Arjan" w:date="2014-11-21T00:10:00Z"/>
        </w:trPr>
        <w:tc>
          <w:tcPr>
            <w:tcW w:w="3652" w:type="dxa"/>
          </w:tcPr>
          <w:p w:rsidR="00D312ED" w:rsidRPr="009E65CB" w:rsidRDefault="00D312ED" w:rsidP="00C07477">
            <w:pPr>
              <w:autoSpaceDE w:val="0"/>
              <w:autoSpaceDN w:val="0"/>
              <w:adjustRightInd w:val="0"/>
              <w:rPr>
                <w:ins w:id="3773" w:author="Arjan" w:date="2014-11-21T00:10:00Z"/>
                <w:rFonts w:ascii="Arial" w:hAnsi="Arial" w:cs="Arial"/>
                <w:sz w:val="20"/>
                <w:szCs w:val="20"/>
                <w:lang w:val="en-AU"/>
              </w:rPr>
            </w:pPr>
            <w:ins w:id="3774" w:author="Arjan" w:date="2014-11-21T00:10:00Z">
              <w:r>
                <w:rPr>
                  <w:rFonts w:ascii="Arial" w:hAnsi="Arial" w:cs="Arial"/>
                  <w:sz w:val="20"/>
                  <w:szCs w:val="20"/>
                  <w:lang w:val="en-AU"/>
                </w:rPr>
                <w:t>RSIN</w:t>
              </w:r>
            </w:ins>
          </w:p>
        </w:tc>
        <w:tc>
          <w:tcPr>
            <w:tcW w:w="5560" w:type="dxa"/>
          </w:tcPr>
          <w:p w:rsidR="00D312ED" w:rsidRDefault="00D312ED" w:rsidP="00D312ED">
            <w:pPr>
              <w:pStyle w:val="Lijstalinea"/>
              <w:numPr>
                <w:ilvl w:val="0"/>
                <w:numId w:val="31"/>
              </w:numPr>
              <w:spacing w:before="60"/>
              <w:ind w:left="308" w:hanging="180"/>
              <w:rPr>
                <w:ins w:id="3775" w:author="Arjan" w:date="2014-11-21T00:10:00Z"/>
              </w:rPr>
            </w:pPr>
            <w:ins w:id="3776" w:author="Arjan" w:date="2014-11-21T00:10:00Z">
              <w:r>
                <w:t>Attribuutsoort toegevoegd (onderdeel unieke aanduiding).</w:t>
              </w:r>
            </w:ins>
          </w:p>
        </w:tc>
      </w:tr>
      <w:tr w:rsidR="00D312ED" w:rsidTr="00C07477">
        <w:trPr>
          <w:ins w:id="3777" w:author="Arjan" w:date="2014-11-21T00:10:00Z"/>
        </w:trPr>
        <w:tc>
          <w:tcPr>
            <w:tcW w:w="3652" w:type="dxa"/>
          </w:tcPr>
          <w:p w:rsidR="00D312ED" w:rsidRDefault="00D312ED" w:rsidP="00C07477">
            <w:pPr>
              <w:autoSpaceDE w:val="0"/>
              <w:autoSpaceDN w:val="0"/>
              <w:adjustRightInd w:val="0"/>
              <w:rPr>
                <w:ins w:id="3778" w:author="Arjan" w:date="2014-11-21T00:10:00Z"/>
                <w:rFonts w:ascii="Arial" w:hAnsi="Arial" w:cs="Arial"/>
                <w:sz w:val="20"/>
                <w:szCs w:val="20"/>
                <w:lang w:val="en-AU"/>
              </w:rPr>
            </w:pPr>
            <w:ins w:id="3779" w:author="Arjan" w:date="2014-11-21T00:10:00Z">
              <w:r>
                <w:rPr>
                  <w:rFonts w:ascii="Arial" w:hAnsi="Arial" w:cs="Arial"/>
                  <w:sz w:val="20"/>
                  <w:szCs w:val="20"/>
                  <w:lang w:val="en-AU"/>
                </w:rPr>
                <w:t>Zaaktype-omschrijving</w:t>
              </w:r>
            </w:ins>
          </w:p>
        </w:tc>
        <w:tc>
          <w:tcPr>
            <w:tcW w:w="5560" w:type="dxa"/>
          </w:tcPr>
          <w:p w:rsidR="00D312ED" w:rsidRDefault="00D312ED" w:rsidP="00D312ED">
            <w:pPr>
              <w:pStyle w:val="Lijstalinea"/>
              <w:numPr>
                <w:ilvl w:val="0"/>
                <w:numId w:val="31"/>
              </w:numPr>
              <w:spacing w:before="60"/>
              <w:ind w:left="308" w:hanging="180"/>
              <w:rPr>
                <w:ins w:id="3780" w:author="Arjan" w:date="2014-11-21T00:10:00Z"/>
              </w:rPr>
            </w:pPr>
            <w:ins w:id="3781" w:author="Arjan" w:date="2014-11-21T00:10:00Z">
              <w:r>
                <w:t>Geen unieke aanduiding meer.</w:t>
              </w:r>
            </w:ins>
          </w:p>
        </w:tc>
      </w:tr>
      <w:tr w:rsidR="00D312ED" w:rsidTr="00C07477">
        <w:trPr>
          <w:ins w:id="3782" w:author="Arjan" w:date="2014-11-21T00:10:00Z"/>
        </w:trPr>
        <w:tc>
          <w:tcPr>
            <w:tcW w:w="3652" w:type="dxa"/>
          </w:tcPr>
          <w:p w:rsidR="00D312ED" w:rsidRDefault="00D312ED" w:rsidP="00C07477">
            <w:pPr>
              <w:autoSpaceDE w:val="0"/>
              <w:autoSpaceDN w:val="0"/>
              <w:adjustRightInd w:val="0"/>
              <w:rPr>
                <w:ins w:id="3783" w:author="Arjan" w:date="2014-11-21T00:10:00Z"/>
                <w:rFonts w:ascii="Arial" w:hAnsi="Arial" w:cs="Arial"/>
                <w:sz w:val="20"/>
                <w:szCs w:val="20"/>
                <w:lang w:val="en-AU"/>
              </w:rPr>
            </w:pPr>
            <w:ins w:id="3784" w:author="Arjan" w:date="2014-11-21T00:10:00Z">
              <w:r>
                <w:rPr>
                  <w:rFonts w:ascii="Arial" w:hAnsi="Arial" w:cs="Arial"/>
                  <w:sz w:val="20"/>
                  <w:szCs w:val="20"/>
                  <w:lang w:val="en-AU"/>
                </w:rPr>
                <w:t>Doorlooptijd behandeling</w:t>
              </w:r>
            </w:ins>
          </w:p>
        </w:tc>
        <w:tc>
          <w:tcPr>
            <w:tcW w:w="5560" w:type="dxa"/>
          </w:tcPr>
          <w:p w:rsidR="00D312ED" w:rsidRDefault="00D312ED" w:rsidP="00D312ED">
            <w:pPr>
              <w:pStyle w:val="Lijstalinea"/>
              <w:numPr>
                <w:ilvl w:val="0"/>
                <w:numId w:val="31"/>
              </w:numPr>
              <w:spacing w:before="60"/>
              <w:ind w:left="317" w:hanging="240"/>
              <w:rPr>
                <w:ins w:id="3785" w:author="Arjan" w:date="2014-11-21T00:10:00Z"/>
              </w:rPr>
            </w:pPr>
            <w:ins w:id="3786" w:author="Arjan" w:date="2014-11-21T00:10:00Z">
              <w:r>
                <w:t>Aangepast naar groepattribuutsoort.</w:t>
              </w:r>
            </w:ins>
          </w:p>
          <w:p w:rsidR="00D312ED" w:rsidRDefault="00D312ED" w:rsidP="00D312ED">
            <w:pPr>
              <w:pStyle w:val="Lijstalinea"/>
              <w:numPr>
                <w:ilvl w:val="0"/>
                <w:numId w:val="31"/>
              </w:numPr>
              <w:spacing w:before="60"/>
              <w:ind w:left="308" w:hanging="180"/>
              <w:rPr>
                <w:ins w:id="3787" w:author="Arjan" w:date="2014-11-21T00:10:00Z"/>
              </w:rPr>
            </w:pPr>
            <w:ins w:id="3788" w:author="Arjan" w:date="2014-11-21T00:10:00Z">
              <w:r>
                <w:t xml:space="preserve"> ‘Subattribuutsoorten’ Periodeduur en Periode-eenheid toegevoegd.</w:t>
              </w:r>
            </w:ins>
          </w:p>
        </w:tc>
      </w:tr>
      <w:tr w:rsidR="00D312ED" w:rsidTr="00C07477">
        <w:trPr>
          <w:ins w:id="3789" w:author="Arjan" w:date="2014-11-21T00:10:00Z"/>
        </w:trPr>
        <w:tc>
          <w:tcPr>
            <w:tcW w:w="3652" w:type="dxa"/>
          </w:tcPr>
          <w:p w:rsidR="00D312ED" w:rsidRDefault="00D312ED" w:rsidP="00C07477">
            <w:pPr>
              <w:autoSpaceDE w:val="0"/>
              <w:autoSpaceDN w:val="0"/>
              <w:adjustRightInd w:val="0"/>
              <w:rPr>
                <w:ins w:id="3790" w:author="Arjan" w:date="2014-11-21T00:10:00Z"/>
                <w:rFonts w:ascii="Arial" w:hAnsi="Arial" w:cs="Arial"/>
                <w:sz w:val="20"/>
                <w:szCs w:val="20"/>
                <w:lang w:val="en-AU"/>
              </w:rPr>
            </w:pPr>
            <w:ins w:id="3791" w:author="Arjan" w:date="2014-11-21T00:10:00Z">
              <w:r>
                <w:rPr>
                  <w:rFonts w:ascii="Arial" w:hAnsi="Arial" w:cs="Arial"/>
                  <w:sz w:val="20"/>
                  <w:szCs w:val="20"/>
                  <w:lang w:val="en-AU"/>
                </w:rPr>
                <w:t>Servicenorm behandeling</w:t>
              </w:r>
            </w:ins>
          </w:p>
        </w:tc>
        <w:tc>
          <w:tcPr>
            <w:tcW w:w="5560" w:type="dxa"/>
          </w:tcPr>
          <w:p w:rsidR="00D312ED" w:rsidRDefault="00D312ED" w:rsidP="00D312ED">
            <w:pPr>
              <w:pStyle w:val="Lijstalinea"/>
              <w:numPr>
                <w:ilvl w:val="0"/>
                <w:numId w:val="31"/>
              </w:numPr>
              <w:spacing w:before="60"/>
              <w:ind w:left="317" w:hanging="240"/>
              <w:rPr>
                <w:ins w:id="3792" w:author="Arjan" w:date="2014-11-21T00:10:00Z"/>
              </w:rPr>
            </w:pPr>
            <w:ins w:id="3793" w:author="Arjan" w:date="2014-11-21T00:10:00Z">
              <w:r>
                <w:t>Aangepast naar groepattribuutsoort.</w:t>
              </w:r>
            </w:ins>
          </w:p>
          <w:p w:rsidR="00D312ED" w:rsidRDefault="00D312ED" w:rsidP="00D312ED">
            <w:pPr>
              <w:pStyle w:val="Lijstalinea"/>
              <w:numPr>
                <w:ilvl w:val="0"/>
                <w:numId w:val="31"/>
              </w:numPr>
              <w:spacing w:before="60"/>
              <w:ind w:left="308" w:hanging="180"/>
              <w:rPr>
                <w:ins w:id="3794" w:author="Arjan" w:date="2014-11-21T00:10:00Z"/>
              </w:rPr>
            </w:pPr>
            <w:ins w:id="3795" w:author="Arjan" w:date="2014-11-21T00:10:00Z">
              <w:r>
                <w:t xml:space="preserve"> ‘Subattribuutsoorten’ Periodeduur en Periode-eenheid toegevoegd.</w:t>
              </w:r>
            </w:ins>
          </w:p>
        </w:tc>
      </w:tr>
      <w:tr w:rsidR="00D312ED" w:rsidTr="00C07477">
        <w:trPr>
          <w:ins w:id="3796" w:author="Arjan" w:date="2014-11-21T00:10:00Z"/>
        </w:trPr>
        <w:tc>
          <w:tcPr>
            <w:tcW w:w="3652" w:type="dxa"/>
          </w:tcPr>
          <w:p w:rsidR="00D312ED" w:rsidRDefault="00D312ED" w:rsidP="00C07477">
            <w:pPr>
              <w:autoSpaceDE w:val="0"/>
              <w:autoSpaceDN w:val="0"/>
              <w:adjustRightInd w:val="0"/>
              <w:rPr>
                <w:ins w:id="3797" w:author="Arjan" w:date="2014-11-21T00:10:00Z"/>
                <w:rFonts w:ascii="Arial" w:hAnsi="Arial" w:cs="Arial"/>
                <w:sz w:val="20"/>
                <w:szCs w:val="20"/>
                <w:lang w:val="en-AU"/>
              </w:rPr>
            </w:pPr>
            <w:ins w:id="3798" w:author="Arjan" w:date="2014-11-21T00:10:00Z">
              <w:r>
                <w:rPr>
                  <w:rFonts w:ascii="Arial" w:hAnsi="Arial" w:cs="Arial"/>
                  <w:sz w:val="20"/>
                  <w:szCs w:val="20"/>
                  <w:lang w:val="en-AU"/>
                </w:rPr>
                <w:t>Archiefclassificatiecode</w:t>
              </w:r>
            </w:ins>
          </w:p>
        </w:tc>
        <w:tc>
          <w:tcPr>
            <w:tcW w:w="5560" w:type="dxa"/>
          </w:tcPr>
          <w:p w:rsidR="00D312ED" w:rsidRDefault="00D312ED" w:rsidP="00D312ED">
            <w:pPr>
              <w:pStyle w:val="Lijstalinea"/>
              <w:numPr>
                <w:ilvl w:val="0"/>
                <w:numId w:val="31"/>
              </w:numPr>
              <w:spacing w:before="60"/>
              <w:ind w:left="317" w:hanging="240"/>
              <w:rPr>
                <w:ins w:id="3799" w:author="Arjan" w:date="2014-11-21T00:10:00Z"/>
              </w:rPr>
            </w:pPr>
            <w:ins w:id="3800" w:author="Arjan" w:date="2014-11-21T00:10:00Z">
              <w:r>
                <w:t>Naam attribuutsoort aangepast (was: Archiefcode).</w:t>
              </w:r>
            </w:ins>
          </w:p>
        </w:tc>
      </w:tr>
      <w:tr w:rsidR="00D312ED" w:rsidTr="00C07477">
        <w:trPr>
          <w:ins w:id="3801" w:author="Arjan" w:date="2014-11-21T00:10:00Z"/>
        </w:trPr>
        <w:tc>
          <w:tcPr>
            <w:tcW w:w="3652" w:type="dxa"/>
          </w:tcPr>
          <w:p w:rsidR="00D312ED" w:rsidRDefault="00D312ED" w:rsidP="00C07477">
            <w:pPr>
              <w:autoSpaceDE w:val="0"/>
              <w:autoSpaceDN w:val="0"/>
              <w:adjustRightInd w:val="0"/>
              <w:rPr>
                <w:ins w:id="3802" w:author="Arjan" w:date="2014-11-21T00:10:00Z"/>
                <w:rFonts w:ascii="Arial" w:hAnsi="Arial" w:cs="Arial"/>
                <w:sz w:val="20"/>
                <w:szCs w:val="20"/>
                <w:lang w:val="en-AU"/>
              </w:rPr>
            </w:pPr>
            <w:ins w:id="3803" w:author="Arjan" w:date="2014-11-21T00:10:00Z">
              <w:r>
                <w:rPr>
                  <w:rFonts w:ascii="Arial" w:hAnsi="Arial" w:cs="Arial"/>
                  <w:sz w:val="20"/>
                  <w:szCs w:val="20"/>
                  <w:lang w:val="en-AU"/>
                </w:rPr>
                <w:lastRenderedPageBreak/>
                <w:t>Vertrouwelijkheidaanduiding</w:t>
              </w:r>
            </w:ins>
          </w:p>
        </w:tc>
        <w:tc>
          <w:tcPr>
            <w:tcW w:w="5560" w:type="dxa"/>
          </w:tcPr>
          <w:p w:rsidR="00D312ED" w:rsidRDefault="00D312ED" w:rsidP="00D312ED">
            <w:pPr>
              <w:pStyle w:val="Lijstalinea"/>
              <w:numPr>
                <w:ilvl w:val="0"/>
                <w:numId w:val="31"/>
              </w:numPr>
              <w:spacing w:before="60"/>
              <w:ind w:left="317" w:hanging="240"/>
              <w:rPr>
                <w:ins w:id="3804" w:author="Arjan" w:date="2014-11-21T00:10:00Z"/>
              </w:rPr>
            </w:pPr>
            <w:ins w:id="3805" w:author="Arjan" w:date="2014-11-21T00:10:00Z">
              <w:r>
                <w:t xml:space="preserve">Naam attribuutsoort aangepast (was: </w:t>
              </w:r>
              <w:r>
                <w:rPr>
                  <w:rFonts w:ascii="Arial" w:hAnsi="Arial" w:cs="Arial"/>
                  <w:sz w:val="20"/>
                  <w:szCs w:val="20"/>
                  <w:lang w:val="en-AU"/>
                </w:rPr>
                <w:t>Vertrouwelijk-aanduiding).</w:t>
              </w:r>
            </w:ins>
          </w:p>
        </w:tc>
      </w:tr>
    </w:tbl>
    <w:p w:rsidR="00D312ED" w:rsidRDefault="00D312ED" w:rsidP="00D312ED">
      <w:pPr>
        <w:rPr>
          <w:ins w:id="3806" w:author="Arjan" w:date="2014-11-21T00:10:00Z"/>
        </w:rPr>
      </w:pPr>
    </w:p>
    <w:p w:rsidR="00D312ED" w:rsidRPr="007B0D15" w:rsidRDefault="00D312ED" w:rsidP="00D312ED">
      <w:pPr>
        <w:keepNext/>
        <w:spacing w:after="0"/>
        <w:rPr>
          <w:ins w:id="3807" w:author="Arjan" w:date="2014-11-21T00:10:00Z"/>
          <w:b/>
        </w:rPr>
      </w:pPr>
      <w:ins w:id="3808" w:author="Arjan" w:date="2014-11-21T00:10:00Z">
        <w:r>
          <w:rPr>
            <w:b/>
          </w:rPr>
          <w:t>ZAKENRELATIE</w:t>
        </w:r>
      </w:ins>
    </w:p>
    <w:tbl>
      <w:tblPr>
        <w:tblStyle w:val="Tabelraster"/>
        <w:tblW w:w="0" w:type="auto"/>
        <w:tblLook w:val="04A0"/>
      </w:tblPr>
      <w:tblGrid>
        <w:gridCol w:w="3652"/>
        <w:gridCol w:w="5560"/>
      </w:tblGrid>
      <w:tr w:rsidR="00D312ED" w:rsidTr="00C07477">
        <w:trPr>
          <w:ins w:id="3809" w:author="Arjan" w:date="2014-11-21T00:10:00Z"/>
        </w:trPr>
        <w:tc>
          <w:tcPr>
            <w:tcW w:w="3652" w:type="dxa"/>
          </w:tcPr>
          <w:p w:rsidR="00D312ED" w:rsidRPr="006B7EBC" w:rsidRDefault="00D312ED" w:rsidP="00C07477">
            <w:pPr>
              <w:rPr>
                <w:ins w:id="3810" w:author="Arjan" w:date="2014-11-21T00:10:00Z"/>
                <w:b/>
              </w:rPr>
            </w:pPr>
            <w:ins w:id="3811" w:author="Arjan" w:date="2014-11-21T00:10:00Z">
              <w:r w:rsidRPr="006B7EBC">
                <w:rPr>
                  <w:b/>
                </w:rPr>
                <w:t>Attribuut- of relatiesoort</w:t>
              </w:r>
            </w:ins>
          </w:p>
        </w:tc>
        <w:tc>
          <w:tcPr>
            <w:tcW w:w="5560" w:type="dxa"/>
          </w:tcPr>
          <w:p w:rsidR="00D312ED" w:rsidRPr="006B7EBC" w:rsidRDefault="00D312ED" w:rsidP="00C07477">
            <w:pPr>
              <w:rPr>
                <w:ins w:id="3812" w:author="Arjan" w:date="2014-11-21T00:10:00Z"/>
                <w:b/>
              </w:rPr>
            </w:pPr>
            <w:ins w:id="3813" w:author="Arjan" w:date="2014-11-21T00:10:00Z">
              <w:r w:rsidRPr="006B7EBC">
                <w:rPr>
                  <w:b/>
                </w:rPr>
                <w:t>Wijziging</w:t>
              </w:r>
            </w:ins>
          </w:p>
        </w:tc>
      </w:tr>
      <w:tr w:rsidR="00D312ED" w:rsidTr="00C07477">
        <w:trPr>
          <w:ins w:id="3814" w:author="Arjan" w:date="2014-11-21T00:10:00Z"/>
        </w:trPr>
        <w:tc>
          <w:tcPr>
            <w:tcW w:w="3652" w:type="dxa"/>
          </w:tcPr>
          <w:p w:rsidR="00D312ED" w:rsidRPr="004B2391" w:rsidRDefault="00D312ED" w:rsidP="00C07477">
            <w:pPr>
              <w:rPr>
                <w:ins w:id="3815" w:author="Arjan" w:date="2014-11-21T00:10:00Z"/>
              </w:rPr>
            </w:pPr>
            <w:ins w:id="3816" w:author="Arjan" w:date="2014-11-21T00:10:00Z">
              <w:r>
                <w:t>-</w:t>
              </w:r>
            </w:ins>
          </w:p>
        </w:tc>
        <w:tc>
          <w:tcPr>
            <w:tcW w:w="5560" w:type="dxa"/>
          </w:tcPr>
          <w:p w:rsidR="00D312ED" w:rsidRPr="00A336EE" w:rsidRDefault="00D312ED" w:rsidP="00D312ED">
            <w:pPr>
              <w:pStyle w:val="Lijstalinea"/>
              <w:numPr>
                <w:ilvl w:val="0"/>
                <w:numId w:val="31"/>
              </w:numPr>
              <w:spacing w:before="60"/>
              <w:ind w:left="308" w:hanging="180"/>
              <w:rPr>
                <w:ins w:id="3817" w:author="Arjan" w:date="2014-11-21T00:10:00Z"/>
              </w:rPr>
            </w:pPr>
            <w:ins w:id="3818" w:author="Arjan" w:date="2014-11-21T00:10:00Z">
              <w:r>
                <w:t xml:space="preserve">Relatieklasse toegevoegd (op relatiesoort ‘ZAAK </w:t>
              </w:r>
              <w:r>
                <w:rPr>
                  <w:szCs w:val="24"/>
                </w:rPr>
                <w:t>heeft gerelateerde ZAAK</w:t>
              </w:r>
              <w:r>
                <w:t>’), met attribuutsoort.</w:t>
              </w:r>
            </w:ins>
          </w:p>
        </w:tc>
      </w:tr>
    </w:tbl>
    <w:p w:rsidR="00D11FB7" w:rsidRDefault="00D11FB7" w:rsidP="00D11FB7">
      <w:pPr>
        <w:ind w:left="360"/>
      </w:pPr>
    </w:p>
    <w:p w:rsidR="00420D09" w:rsidRPr="00F1179F" w:rsidRDefault="00420D09" w:rsidP="00F1179F">
      <w:pPr>
        <w:rPr>
          <w:del w:id="3819" w:author="Arjan" w:date="2014-11-18T10:00:00Z"/>
        </w:rPr>
        <w:sectPr w:rsidR="00420D09" w:rsidRPr="00F1179F" w:rsidSect="0015040A">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8" w:footer="708" w:gutter="0"/>
          <w:cols w:space="708"/>
          <w:titlePg/>
          <w:docGrid w:linePitch="360"/>
        </w:sectPr>
      </w:pPr>
    </w:p>
    <w:p w:rsidR="00E555FF" w:rsidRDefault="00E555FF" w:rsidP="00A02BEA">
      <w:pPr>
        <w:rPr>
          <w:del w:id="3820" w:author="Arjan" w:date="2014-11-18T10:00:00Z"/>
        </w:rPr>
      </w:pPr>
      <w:del w:id="3821" w:author="Arjan" w:date="2014-11-18T10:00:00Z">
        <w:r>
          <w:lastRenderedPageBreak/>
          <w:delText>Hieronder vermelden we de gewijzigde waardenlijst.</w:delText>
        </w:r>
      </w:del>
    </w:p>
    <w:tbl>
      <w:tblPr>
        <w:tblW w:w="14175" w:type="dxa"/>
        <w:tblInd w:w="55" w:type="dxa"/>
        <w:tblCellMar>
          <w:left w:w="70" w:type="dxa"/>
          <w:right w:w="70" w:type="dxa"/>
        </w:tblCellMar>
        <w:tblLook w:val="04A0"/>
      </w:tblPr>
      <w:tblGrid>
        <w:gridCol w:w="2283"/>
        <w:gridCol w:w="2127"/>
        <w:gridCol w:w="1134"/>
        <w:gridCol w:w="3777"/>
        <w:gridCol w:w="2885"/>
        <w:gridCol w:w="1969"/>
      </w:tblGrid>
      <w:tr w:rsidR="00E555FF" w:rsidRPr="00E555FF" w:rsidTr="00E555FF">
        <w:trPr>
          <w:trHeight w:val="300"/>
          <w:tblHeader/>
          <w:del w:id="3822"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823" w:author="Arjan" w:date="2014-11-18T10:00:00Z"/>
                <w:rFonts w:ascii="Calibri" w:eastAsia="Times New Roman" w:hAnsi="Calibri" w:cs="Times New Roman"/>
                <w:b/>
                <w:bCs/>
                <w:color w:val="000000"/>
                <w:lang w:eastAsia="nl-NL"/>
              </w:rPr>
            </w:pPr>
            <w:del w:id="3824" w:author="Arjan" w:date="2014-11-18T10:00:00Z">
              <w:r>
                <w:rPr>
                  <w:rFonts w:ascii="Calibri" w:eastAsia="Times New Roman" w:hAnsi="Calibri" w:cs="Times New Roman"/>
                  <w:b/>
                  <w:bCs/>
                  <w:color w:val="000000"/>
                  <w:lang w:eastAsia="nl-NL"/>
                </w:rPr>
                <w:delText>T</w:delText>
              </w:r>
              <w:r w:rsidRPr="00E555FF">
                <w:rPr>
                  <w:rFonts w:ascii="Calibri" w:eastAsia="Times New Roman" w:hAnsi="Calibri" w:cs="Times New Roman"/>
                  <w:b/>
                  <w:bCs/>
                  <w:color w:val="000000"/>
                  <w:lang w:eastAsia="nl-NL"/>
                </w:rPr>
                <w:delText>ype</w:delText>
              </w:r>
              <w:r>
                <w:rPr>
                  <w:rFonts w:ascii="Calibri" w:eastAsia="Times New Roman" w:hAnsi="Calibri" w:cs="Times New Roman"/>
                  <w:b/>
                  <w:bCs/>
                  <w:color w:val="000000"/>
                  <w:lang w:eastAsia="nl-NL"/>
                </w:rPr>
                <w:delText>-omschrijving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825" w:author="Arjan" w:date="2014-11-18T10:00:00Z"/>
                <w:rFonts w:ascii="Calibri" w:eastAsia="Times New Roman" w:hAnsi="Calibri" w:cs="Times New Roman"/>
                <w:b/>
                <w:bCs/>
                <w:color w:val="000000"/>
                <w:lang w:eastAsia="nl-NL"/>
              </w:rPr>
            </w:pPr>
            <w:del w:id="3826" w:author="Arjan" w:date="2014-11-18T10:00:00Z">
              <w:r w:rsidRPr="00E555FF">
                <w:rPr>
                  <w:rFonts w:ascii="Calibri" w:eastAsia="Times New Roman" w:hAnsi="Calibri" w:cs="Times New Roman"/>
                  <w:b/>
                  <w:bCs/>
                  <w:color w:val="000000"/>
                  <w:lang w:eastAsia="nl-NL"/>
                </w:rPr>
                <w:delText>NEN-hierarchie</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827" w:author="Arjan" w:date="2014-11-18T10:00:00Z"/>
                <w:rFonts w:ascii="Calibri" w:eastAsia="Times New Roman" w:hAnsi="Calibri" w:cs="Times New Roman"/>
                <w:b/>
                <w:bCs/>
                <w:color w:val="000000"/>
                <w:lang w:eastAsia="nl-NL"/>
              </w:rPr>
            </w:pPr>
            <w:del w:id="3828" w:author="Arjan" w:date="2014-11-18T10:00:00Z">
              <w:r w:rsidRPr="00E555FF">
                <w:rPr>
                  <w:rFonts w:ascii="Calibri" w:eastAsia="Times New Roman" w:hAnsi="Calibri" w:cs="Times New Roman"/>
                  <w:b/>
                  <w:bCs/>
                  <w:color w:val="000000"/>
                  <w:lang w:eastAsia="nl-NL"/>
                </w:rPr>
                <w:delText>Herkomst</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829" w:author="Arjan" w:date="2014-11-18T10:00:00Z"/>
                <w:rFonts w:ascii="Calibri" w:eastAsia="Times New Roman" w:hAnsi="Calibri" w:cs="Times New Roman"/>
                <w:b/>
                <w:bCs/>
                <w:color w:val="000000"/>
                <w:lang w:eastAsia="nl-NL"/>
              </w:rPr>
            </w:pPr>
            <w:del w:id="3830" w:author="Arjan" w:date="2014-11-18T10:00:00Z">
              <w:r w:rsidRPr="00E555FF">
                <w:rPr>
                  <w:rFonts w:ascii="Calibri" w:eastAsia="Times New Roman" w:hAnsi="Calibri" w:cs="Times New Roman"/>
                  <w:b/>
                  <w:bCs/>
                  <w:color w:val="000000"/>
                  <w:lang w:eastAsia="nl-NL"/>
                </w:rPr>
                <w:delText>Definitie</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831" w:author="Arjan" w:date="2014-11-18T10:00:00Z"/>
                <w:rFonts w:ascii="Calibri" w:eastAsia="Times New Roman" w:hAnsi="Calibri" w:cs="Times New Roman"/>
                <w:b/>
                <w:bCs/>
                <w:color w:val="000000"/>
                <w:lang w:eastAsia="nl-NL"/>
              </w:rPr>
            </w:pPr>
            <w:del w:id="3832" w:author="Arjan" w:date="2014-11-18T10:00:00Z">
              <w:r w:rsidRPr="00E555FF">
                <w:rPr>
                  <w:rFonts w:ascii="Calibri" w:eastAsia="Times New Roman" w:hAnsi="Calibri" w:cs="Times New Roman"/>
                  <w:b/>
                  <w:bCs/>
                  <w:color w:val="000000"/>
                  <w:lang w:eastAsia="nl-NL"/>
                </w:rPr>
                <w:delText>Opmerking</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833" w:author="Arjan" w:date="2014-11-18T10:00:00Z"/>
                <w:rFonts w:ascii="Calibri" w:eastAsia="Times New Roman" w:hAnsi="Calibri" w:cs="Times New Roman"/>
                <w:b/>
                <w:bCs/>
                <w:color w:val="000000"/>
                <w:lang w:eastAsia="nl-NL"/>
              </w:rPr>
            </w:pPr>
            <w:del w:id="3834" w:author="Arjan" w:date="2014-11-18T10:00:00Z">
              <w:r w:rsidRPr="00E555FF">
                <w:rPr>
                  <w:rFonts w:ascii="Calibri" w:eastAsia="Times New Roman" w:hAnsi="Calibri" w:cs="Times New Roman"/>
                  <w:b/>
                  <w:bCs/>
                  <w:color w:val="000000"/>
                  <w:lang w:eastAsia="nl-NL"/>
                </w:rPr>
                <w:delText>Wijziging</w:delText>
              </w:r>
            </w:del>
          </w:p>
        </w:tc>
      </w:tr>
      <w:tr w:rsidR="00E555FF" w:rsidRPr="00E555FF" w:rsidTr="00E555FF">
        <w:trPr>
          <w:trHeight w:val="900"/>
          <w:del w:id="3835"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836" w:author="Arjan" w:date="2014-11-18T10:00:00Z"/>
                <w:rFonts w:ascii="Calibri" w:eastAsia="Times New Roman" w:hAnsi="Calibri" w:cs="Times New Roman"/>
                <w:color w:val="000000"/>
                <w:lang w:eastAsia="nl-NL"/>
              </w:rPr>
            </w:pPr>
            <w:del w:id="3837" w:author="Arjan" w:date="2014-11-18T10:00:00Z">
              <w:r w:rsidRPr="00E555FF">
                <w:rPr>
                  <w:rFonts w:ascii="Calibri" w:eastAsia="Times New Roman" w:hAnsi="Calibri" w:cs="Times New Roman"/>
                  <w:color w:val="000000"/>
                  <w:lang w:eastAsia="nl-NL"/>
                </w:rPr>
                <w:delText>Advies</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838" w:author="Arjan" w:date="2014-11-18T10:00:00Z"/>
                <w:rFonts w:ascii="Calibri" w:eastAsia="Times New Roman" w:hAnsi="Calibri" w:cs="Times New Roman"/>
                <w:color w:val="000000"/>
                <w:lang w:eastAsia="nl-NL"/>
              </w:rPr>
            </w:pPr>
            <w:del w:id="3839" w:author="Arjan" w:date="2014-11-18T10:00:00Z">
              <w:r w:rsidRPr="00E555FF">
                <w:rPr>
                  <w:rFonts w:ascii="Calibri" w:eastAsia="Times New Roman" w:hAnsi="Calibri" w:cs="Times New Roman"/>
                  <w:color w:val="000000"/>
                  <w:lang w:eastAsia="nl-NL"/>
                </w:rPr>
                <w:delText>Advies</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840" w:author="Arjan" w:date="2014-11-18T10:00:00Z"/>
                <w:rFonts w:ascii="Calibri" w:eastAsia="Times New Roman" w:hAnsi="Calibri" w:cs="Times New Roman"/>
                <w:color w:val="000000"/>
                <w:lang w:eastAsia="nl-NL"/>
              </w:rPr>
            </w:pPr>
            <w:del w:id="3841"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842" w:author="Arjan" w:date="2014-11-18T10:00:00Z"/>
                <w:rFonts w:ascii="Calibri" w:eastAsia="Times New Roman" w:hAnsi="Calibri" w:cs="Times New Roman"/>
                <w:color w:val="000000"/>
                <w:lang w:eastAsia="nl-NL"/>
              </w:rPr>
            </w:pPr>
            <w:del w:id="3843" w:author="Arjan" w:date="2014-11-18T10:00:00Z">
              <w:r w:rsidRPr="00E555FF">
                <w:rPr>
                  <w:rFonts w:ascii="Calibri" w:eastAsia="Times New Roman" w:hAnsi="Calibri" w:cs="Times New Roman"/>
                  <w:color w:val="000000"/>
                  <w:lang w:eastAsia="nl-NL"/>
                </w:rPr>
                <w:delText>Uitwerking van een mening of aanbeveling over een bepaald(e) object, subject, handeling, proces of dienst.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844"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845" w:author="Arjan" w:date="2014-11-18T10:00:00Z"/>
                <w:rFonts w:ascii="Calibri" w:eastAsia="Times New Roman" w:hAnsi="Calibri" w:cs="Times New Roman"/>
                <w:color w:val="000000"/>
                <w:lang w:eastAsia="nl-NL"/>
              </w:rPr>
            </w:pPr>
          </w:p>
        </w:tc>
      </w:tr>
      <w:tr w:rsidR="00E555FF" w:rsidRPr="00E555FF" w:rsidTr="00E555FF">
        <w:trPr>
          <w:trHeight w:val="900"/>
          <w:del w:id="3846"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847" w:author="Arjan" w:date="2014-11-18T10:00:00Z"/>
                <w:rFonts w:ascii="Calibri" w:eastAsia="Times New Roman" w:hAnsi="Calibri" w:cs="Times New Roman"/>
                <w:color w:val="000000"/>
                <w:lang w:eastAsia="nl-NL"/>
              </w:rPr>
            </w:pPr>
            <w:del w:id="3848" w:author="Arjan" w:date="2014-11-18T10:00:00Z">
              <w:r w:rsidRPr="00E555FF">
                <w:rPr>
                  <w:rFonts w:ascii="Calibri" w:eastAsia="Times New Roman" w:hAnsi="Calibri" w:cs="Times New Roman"/>
                  <w:color w:val="000000"/>
                  <w:lang w:eastAsia="nl-NL"/>
                </w:rPr>
                <w:delText>Voorstel</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849" w:author="Arjan" w:date="2014-11-18T10:00:00Z"/>
                <w:rFonts w:ascii="Calibri" w:eastAsia="Times New Roman" w:hAnsi="Calibri" w:cs="Times New Roman"/>
                <w:color w:val="000000"/>
                <w:lang w:eastAsia="nl-NL"/>
              </w:rPr>
            </w:pPr>
            <w:del w:id="3850" w:author="Arjan" w:date="2014-11-18T10:00:00Z">
              <w:r w:rsidRPr="00E555FF">
                <w:rPr>
                  <w:rFonts w:ascii="Calibri" w:eastAsia="Times New Roman" w:hAnsi="Calibri" w:cs="Times New Roman"/>
                  <w:color w:val="000000"/>
                  <w:lang w:eastAsia="nl-NL"/>
                </w:rPr>
                <w:delText>Advies &gt; Voorstel</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851" w:author="Arjan" w:date="2014-11-18T10:00:00Z"/>
                <w:rFonts w:ascii="Calibri" w:eastAsia="Times New Roman" w:hAnsi="Calibri" w:cs="Times New Roman"/>
                <w:color w:val="000000"/>
                <w:lang w:eastAsia="nl-NL"/>
              </w:rPr>
            </w:pPr>
            <w:del w:id="3852"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853" w:author="Arjan" w:date="2014-11-18T10:00:00Z"/>
                <w:rFonts w:ascii="Calibri" w:eastAsia="Times New Roman" w:hAnsi="Calibri" w:cs="Times New Roman"/>
                <w:color w:val="000000"/>
                <w:lang w:eastAsia="nl-NL"/>
              </w:rPr>
            </w:pPr>
            <w:del w:id="3854" w:author="Arjan" w:date="2014-11-18T10:00:00Z">
              <w:r w:rsidRPr="00E555FF">
                <w:rPr>
                  <w:rFonts w:ascii="Calibri" w:eastAsia="Times New Roman" w:hAnsi="Calibri" w:cs="Times New Roman"/>
                  <w:color w:val="000000"/>
                  <w:lang w:eastAsia="nl-NL"/>
                </w:rPr>
                <w:delText>Aanbeveling over de wijze van handelen ten aanzien van een bepaald object, subject, handeling, proces of dienst.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855"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856" w:author="Arjan" w:date="2014-11-18T10:00:00Z"/>
                <w:rFonts w:ascii="Calibri" w:eastAsia="Times New Roman" w:hAnsi="Calibri" w:cs="Times New Roman"/>
                <w:color w:val="000000"/>
                <w:lang w:eastAsia="nl-NL"/>
              </w:rPr>
            </w:pPr>
          </w:p>
        </w:tc>
      </w:tr>
      <w:tr w:rsidR="00E555FF" w:rsidRPr="00E555FF" w:rsidTr="00E555FF">
        <w:trPr>
          <w:trHeight w:val="600"/>
          <w:del w:id="3857"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858" w:author="Arjan" w:date="2014-11-18T10:00:00Z"/>
                <w:rFonts w:ascii="Calibri" w:eastAsia="Times New Roman" w:hAnsi="Calibri" w:cs="Times New Roman"/>
                <w:color w:val="000000"/>
                <w:lang w:eastAsia="nl-NL"/>
              </w:rPr>
            </w:pPr>
            <w:del w:id="3859" w:author="Arjan" w:date="2014-11-18T10:00:00Z">
              <w:r w:rsidRPr="00E555FF">
                <w:rPr>
                  <w:rFonts w:ascii="Calibri" w:eastAsia="Times New Roman" w:hAnsi="Calibri" w:cs="Times New Roman"/>
                  <w:color w:val="000000"/>
                  <w:lang w:eastAsia="nl-NL"/>
                </w:rPr>
                <w:delText>Voordracht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860" w:author="Arjan" w:date="2014-11-18T10:00:00Z"/>
                <w:rFonts w:ascii="Calibri" w:eastAsia="Times New Roman" w:hAnsi="Calibri" w:cs="Times New Roman"/>
                <w:color w:val="000000"/>
                <w:lang w:eastAsia="nl-NL"/>
              </w:rPr>
            </w:pPr>
            <w:del w:id="3861" w:author="Arjan" w:date="2014-11-18T10:00:00Z">
              <w:r w:rsidRPr="00E555FF">
                <w:rPr>
                  <w:rFonts w:ascii="Calibri" w:eastAsia="Times New Roman" w:hAnsi="Calibri" w:cs="Times New Roman"/>
                  <w:color w:val="000000"/>
                  <w:lang w:eastAsia="nl-NL"/>
                </w:rPr>
                <w:delText>Advies &gt; Voorstel &gt;  Voordracht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862" w:author="Arjan" w:date="2014-11-18T10:00:00Z"/>
                <w:rFonts w:ascii="Calibri" w:eastAsia="Times New Roman" w:hAnsi="Calibri" w:cs="Times New Roman"/>
                <w:color w:val="000000"/>
                <w:lang w:eastAsia="nl-NL"/>
              </w:rPr>
            </w:pPr>
            <w:del w:id="3863"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864" w:author="Arjan" w:date="2014-11-18T10:00:00Z"/>
                <w:rFonts w:ascii="Calibri" w:eastAsia="Times New Roman" w:hAnsi="Calibri" w:cs="Times New Roman"/>
                <w:color w:val="000000"/>
                <w:lang w:eastAsia="nl-NL"/>
              </w:rPr>
            </w:pPr>
            <w:del w:id="3865" w:author="Arjan" w:date="2014-11-18T10:00:00Z">
              <w:r w:rsidRPr="00E555FF">
                <w:rPr>
                  <w:rFonts w:ascii="Calibri" w:eastAsia="Times New Roman" w:hAnsi="Calibri" w:cs="Times New Roman"/>
                  <w:color w:val="000000"/>
                  <w:lang w:eastAsia="nl-NL"/>
                </w:rPr>
                <w:delText>Voorstel voor het toekennen van een functie of bevoegdheden aan een persoon.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866"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867" w:author="Arjan" w:date="2014-11-18T10:00:00Z"/>
                <w:rFonts w:ascii="Calibri" w:eastAsia="Times New Roman" w:hAnsi="Calibri" w:cs="Times New Roman"/>
                <w:color w:val="000000"/>
                <w:lang w:eastAsia="nl-NL"/>
              </w:rPr>
            </w:pPr>
            <w:del w:id="3868"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600"/>
          <w:del w:id="3869"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870" w:author="Arjan" w:date="2014-11-18T10:00:00Z"/>
                <w:rFonts w:ascii="Calibri" w:eastAsia="Times New Roman" w:hAnsi="Calibri" w:cs="Times New Roman"/>
                <w:color w:val="000000"/>
                <w:lang w:eastAsia="nl-NL"/>
              </w:rPr>
            </w:pPr>
            <w:del w:id="3871" w:author="Arjan" w:date="2014-11-18T10:00:00Z">
              <w:r w:rsidRPr="00E555FF">
                <w:rPr>
                  <w:rFonts w:ascii="Calibri" w:eastAsia="Times New Roman" w:hAnsi="Calibri" w:cs="Times New Roman"/>
                  <w:color w:val="000000"/>
                  <w:lang w:eastAsia="nl-NL"/>
                </w:rPr>
                <w:delText>Afbeelding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872" w:author="Arjan" w:date="2014-11-18T10:00:00Z"/>
                <w:rFonts w:ascii="Calibri" w:eastAsia="Times New Roman" w:hAnsi="Calibri" w:cs="Times New Roman"/>
                <w:color w:val="000000"/>
                <w:lang w:eastAsia="nl-NL"/>
              </w:rPr>
            </w:pPr>
            <w:del w:id="3873" w:author="Arjan" w:date="2014-11-18T10:00:00Z">
              <w:r w:rsidRPr="00E555FF">
                <w:rPr>
                  <w:rFonts w:ascii="Calibri" w:eastAsia="Times New Roman" w:hAnsi="Calibri" w:cs="Times New Roman"/>
                  <w:color w:val="000000"/>
                  <w:lang w:eastAsia="nl-NL"/>
                </w:rPr>
                <w:delText>Afbeelding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874" w:author="Arjan" w:date="2014-11-18T10:00:00Z"/>
                <w:rFonts w:ascii="Calibri" w:eastAsia="Times New Roman" w:hAnsi="Calibri" w:cs="Times New Roman"/>
                <w:color w:val="000000"/>
                <w:lang w:eastAsia="nl-NL"/>
              </w:rPr>
            </w:pPr>
            <w:del w:id="3875"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876" w:author="Arjan" w:date="2014-11-18T10:00:00Z"/>
                <w:rFonts w:ascii="Calibri" w:eastAsia="Times New Roman" w:hAnsi="Calibri" w:cs="Times New Roman"/>
                <w:color w:val="000000"/>
                <w:lang w:eastAsia="nl-NL"/>
              </w:rPr>
            </w:pPr>
            <w:del w:id="3877" w:author="Arjan" w:date="2014-11-18T10:00:00Z">
              <w:r w:rsidRPr="00E555FF">
                <w:rPr>
                  <w:rFonts w:ascii="Calibri" w:eastAsia="Times New Roman" w:hAnsi="Calibri" w:cs="Times New Roman"/>
                  <w:color w:val="000000"/>
                  <w:lang w:eastAsia="nl-NL"/>
                </w:rPr>
                <w:delText>Document dat op tweedimensionale wijze een object, persoon of situatie weergeeft.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878"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879" w:author="Arjan" w:date="2014-11-18T10:00:00Z"/>
                <w:rFonts w:ascii="Calibri" w:eastAsia="Times New Roman" w:hAnsi="Calibri" w:cs="Times New Roman"/>
                <w:color w:val="000000"/>
                <w:lang w:eastAsia="nl-NL"/>
              </w:rPr>
            </w:pPr>
            <w:del w:id="3880"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900"/>
          <w:del w:id="388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882" w:author="Arjan" w:date="2014-11-18T10:00:00Z"/>
                <w:rFonts w:ascii="Calibri" w:eastAsia="Times New Roman" w:hAnsi="Calibri" w:cs="Times New Roman"/>
                <w:color w:val="000000"/>
                <w:lang w:eastAsia="nl-NL"/>
              </w:rPr>
            </w:pPr>
            <w:del w:id="3883" w:author="Arjan" w:date="2014-11-18T10:00:00Z">
              <w:r w:rsidRPr="00E555FF">
                <w:rPr>
                  <w:rFonts w:ascii="Calibri" w:eastAsia="Times New Roman" w:hAnsi="Calibri" w:cs="Times New Roman"/>
                  <w:color w:val="000000"/>
                  <w:lang w:eastAsia="nl-NL"/>
                </w:rPr>
                <w:delText>Film</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884" w:author="Arjan" w:date="2014-11-18T10:00:00Z"/>
                <w:rFonts w:ascii="Calibri" w:eastAsia="Times New Roman" w:hAnsi="Calibri" w:cs="Times New Roman"/>
                <w:color w:val="000000"/>
                <w:lang w:eastAsia="nl-NL"/>
              </w:rPr>
            </w:pPr>
            <w:del w:id="3885" w:author="Arjan" w:date="2014-11-18T10:00:00Z">
              <w:r w:rsidRPr="00E555FF">
                <w:rPr>
                  <w:rFonts w:ascii="Calibri" w:eastAsia="Times New Roman" w:hAnsi="Calibri" w:cs="Times New Roman"/>
                  <w:color w:val="000000"/>
                  <w:lang w:eastAsia="nl-NL"/>
                </w:rPr>
                <w:delText>Afbeelding &gt; Film</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886" w:author="Arjan" w:date="2014-11-18T10:00:00Z"/>
                <w:rFonts w:ascii="Calibri" w:eastAsia="Times New Roman" w:hAnsi="Calibri" w:cs="Times New Roman"/>
                <w:color w:val="000000"/>
                <w:lang w:eastAsia="nl-NL"/>
              </w:rPr>
            </w:pPr>
            <w:del w:id="3887"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888" w:author="Arjan" w:date="2014-11-18T10:00:00Z"/>
                <w:rFonts w:ascii="Calibri" w:eastAsia="Times New Roman" w:hAnsi="Calibri" w:cs="Times New Roman"/>
                <w:color w:val="000000"/>
                <w:lang w:eastAsia="nl-NL"/>
              </w:rPr>
            </w:pPr>
            <w:del w:id="3889" w:author="Arjan" w:date="2014-11-18T10:00:00Z">
              <w:r w:rsidRPr="00E555FF">
                <w:rPr>
                  <w:rFonts w:ascii="Calibri" w:eastAsia="Times New Roman" w:hAnsi="Calibri" w:cs="Times New Roman"/>
                  <w:color w:val="000000"/>
                  <w:lang w:eastAsia="nl-NL"/>
                </w:rPr>
                <w:delText xml:space="preserve">Met optische middelen en met behulp van fotografische technieken vervaardigd bewegend beeld. </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890"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891" w:author="Arjan" w:date="2014-11-18T10:00:00Z"/>
                <w:rFonts w:ascii="Calibri" w:eastAsia="Times New Roman" w:hAnsi="Calibri" w:cs="Times New Roman"/>
                <w:color w:val="000000"/>
                <w:lang w:eastAsia="nl-NL"/>
              </w:rPr>
            </w:pPr>
            <w:del w:id="3892"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1500"/>
          <w:del w:id="3893"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894" w:author="Arjan" w:date="2014-11-18T10:00:00Z"/>
                <w:rFonts w:ascii="Calibri" w:eastAsia="Times New Roman" w:hAnsi="Calibri" w:cs="Times New Roman"/>
                <w:color w:val="000000"/>
                <w:lang w:eastAsia="nl-NL"/>
              </w:rPr>
            </w:pPr>
            <w:del w:id="3895" w:author="Arjan" w:date="2014-11-18T10:00:00Z">
              <w:r w:rsidRPr="00E555FF">
                <w:rPr>
                  <w:rFonts w:ascii="Calibri" w:eastAsia="Times New Roman" w:hAnsi="Calibri" w:cs="Times New Roman"/>
                  <w:color w:val="000000"/>
                  <w:lang w:eastAsia="nl-NL"/>
                </w:rPr>
                <w:delText>Foto</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896" w:author="Arjan" w:date="2014-11-18T10:00:00Z"/>
                <w:rFonts w:ascii="Calibri" w:eastAsia="Times New Roman" w:hAnsi="Calibri" w:cs="Times New Roman"/>
                <w:color w:val="000000"/>
                <w:lang w:eastAsia="nl-NL"/>
              </w:rPr>
            </w:pPr>
            <w:del w:id="3897" w:author="Arjan" w:date="2014-11-18T10:00:00Z">
              <w:r w:rsidRPr="00E555FF">
                <w:rPr>
                  <w:rFonts w:ascii="Calibri" w:eastAsia="Times New Roman" w:hAnsi="Calibri" w:cs="Times New Roman"/>
                  <w:color w:val="000000"/>
                  <w:lang w:eastAsia="nl-NL"/>
                </w:rPr>
                <w:delText>Afbeelding &gt; Foto</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898" w:author="Arjan" w:date="2014-11-18T10:00:00Z"/>
                <w:rFonts w:ascii="Calibri" w:eastAsia="Times New Roman" w:hAnsi="Calibri" w:cs="Times New Roman"/>
                <w:color w:val="000000"/>
                <w:lang w:eastAsia="nl-NL"/>
              </w:rPr>
            </w:pPr>
            <w:del w:id="3899"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900" w:author="Arjan" w:date="2014-11-18T10:00:00Z"/>
                <w:rFonts w:ascii="Calibri" w:eastAsia="Times New Roman" w:hAnsi="Calibri" w:cs="Times New Roman"/>
                <w:color w:val="000000"/>
                <w:lang w:eastAsia="nl-NL"/>
              </w:rPr>
            </w:pPr>
            <w:del w:id="3901" w:author="Arjan" w:date="2014-11-18T10:00:00Z">
              <w:r w:rsidRPr="00E555FF">
                <w:rPr>
                  <w:rFonts w:ascii="Calibri" w:eastAsia="Times New Roman" w:hAnsi="Calibri" w:cs="Times New Roman"/>
                  <w:color w:val="000000"/>
                  <w:lang w:eastAsia="nl-NL"/>
                </w:rPr>
                <w:delText>Met optische middelen en met behulp van fotografische technieken vervaardigde afbeelding. Voorbeelden van fysieke vormen van een foto zijn negatief, diapositief, microfilm, afdruk (op een analoge drager), digitale foto.</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902"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903" w:author="Arjan" w:date="2014-11-18T10:00:00Z"/>
                <w:rFonts w:ascii="Calibri" w:eastAsia="Times New Roman" w:hAnsi="Calibri" w:cs="Times New Roman"/>
                <w:color w:val="000000"/>
                <w:lang w:eastAsia="nl-NL"/>
              </w:rPr>
            </w:pPr>
          </w:p>
        </w:tc>
      </w:tr>
      <w:tr w:rsidR="00E555FF" w:rsidRPr="00E555FF" w:rsidTr="00E555FF">
        <w:trPr>
          <w:trHeight w:val="600"/>
          <w:del w:id="3904"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05" w:author="Arjan" w:date="2014-11-18T10:00:00Z"/>
                <w:rFonts w:ascii="Calibri" w:eastAsia="Times New Roman" w:hAnsi="Calibri" w:cs="Times New Roman"/>
                <w:color w:val="000000"/>
                <w:lang w:eastAsia="nl-NL"/>
              </w:rPr>
            </w:pPr>
            <w:del w:id="3906" w:author="Arjan" w:date="2014-11-18T10:00:00Z">
              <w:r w:rsidRPr="00E555FF">
                <w:rPr>
                  <w:rFonts w:ascii="Calibri" w:eastAsia="Times New Roman" w:hAnsi="Calibri" w:cs="Times New Roman"/>
                  <w:color w:val="000000"/>
                  <w:lang w:eastAsia="nl-NL"/>
                </w:rPr>
                <w:delText>Grafiek</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07" w:author="Arjan" w:date="2014-11-18T10:00:00Z"/>
                <w:rFonts w:ascii="Calibri" w:eastAsia="Times New Roman" w:hAnsi="Calibri" w:cs="Times New Roman"/>
                <w:color w:val="000000"/>
                <w:lang w:eastAsia="nl-NL"/>
              </w:rPr>
            </w:pPr>
            <w:del w:id="3908" w:author="Arjan" w:date="2014-11-18T10:00:00Z">
              <w:r w:rsidRPr="00E555FF">
                <w:rPr>
                  <w:rFonts w:ascii="Calibri" w:eastAsia="Times New Roman" w:hAnsi="Calibri" w:cs="Times New Roman"/>
                  <w:color w:val="000000"/>
                  <w:lang w:eastAsia="nl-NL"/>
                </w:rPr>
                <w:delText>Afbeelding &gt; Grafiek</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909" w:author="Arjan" w:date="2014-11-18T10:00:00Z"/>
                <w:rFonts w:ascii="Calibri" w:eastAsia="Times New Roman" w:hAnsi="Calibri" w:cs="Times New Roman"/>
                <w:color w:val="000000"/>
                <w:lang w:eastAsia="nl-NL"/>
              </w:rPr>
            </w:pPr>
            <w:del w:id="3910"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911" w:author="Arjan" w:date="2014-11-18T10:00:00Z"/>
                <w:rFonts w:ascii="Calibri" w:eastAsia="Times New Roman" w:hAnsi="Calibri" w:cs="Times New Roman"/>
                <w:color w:val="000000"/>
                <w:lang w:eastAsia="nl-NL"/>
              </w:rPr>
            </w:pPr>
            <w:del w:id="3912" w:author="Arjan" w:date="2014-11-18T10:00:00Z">
              <w:r w:rsidRPr="00E555FF">
                <w:rPr>
                  <w:rFonts w:ascii="Calibri" w:eastAsia="Times New Roman" w:hAnsi="Calibri" w:cs="Times New Roman"/>
                  <w:color w:val="000000"/>
                  <w:lang w:eastAsia="nl-NL"/>
                </w:rPr>
                <w:delText>Grafische weergave van de relatie tussen variabelen.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913"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914" w:author="Arjan" w:date="2014-11-18T10:00:00Z"/>
                <w:rFonts w:ascii="Calibri" w:eastAsia="Times New Roman" w:hAnsi="Calibri" w:cs="Times New Roman"/>
                <w:color w:val="000000"/>
                <w:lang w:eastAsia="nl-NL"/>
              </w:rPr>
            </w:pPr>
            <w:del w:id="3915"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1500"/>
          <w:del w:id="3916"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17" w:author="Arjan" w:date="2014-11-18T10:00:00Z"/>
                <w:rFonts w:ascii="Calibri" w:eastAsia="Times New Roman" w:hAnsi="Calibri" w:cs="Times New Roman"/>
                <w:color w:val="000000"/>
                <w:lang w:eastAsia="nl-NL"/>
              </w:rPr>
            </w:pPr>
            <w:del w:id="3918" w:author="Arjan" w:date="2014-11-18T10:00:00Z">
              <w:r w:rsidRPr="00E555FF">
                <w:rPr>
                  <w:rFonts w:ascii="Calibri" w:eastAsia="Times New Roman" w:hAnsi="Calibri" w:cs="Times New Roman"/>
                  <w:color w:val="000000"/>
                  <w:lang w:eastAsia="nl-NL"/>
                </w:rPr>
                <w:delText>Kaart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19" w:author="Arjan" w:date="2014-11-18T10:00:00Z"/>
                <w:rFonts w:ascii="Calibri" w:eastAsia="Times New Roman" w:hAnsi="Calibri" w:cs="Times New Roman"/>
                <w:color w:val="000000"/>
                <w:lang w:eastAsia="nl-NL"/>
              </w:rPr>
            </w:pPr>
            <w:del w:id="3920" w:author="Arjan" w:date="2014-11-18T10:00:00Z">
              <w:r w:rsidRPr="00E555FF">
                <w:rPr>
                  <w:rFonts w:ascii="Calibri" w:eastAsia="Times New Roman" w:hAnsi="Calibri" w:cs="Times New Roman"/>
                  <w:color w:val="000000"/>
                  <w:lang w:eastAsia="nl-NL"/>
                </w:rPr>
                <w:delText>Afbeelding &gt; Kaart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921" w:author="Arjan" w:date="2014-11-18T10:00:00Z"/>
                <w:rFonts w:ascii="Calibri" w:eastAsia="Times New Roman" w:hAnsi="Calibri" w:cs="Times New Roman"/>
                <w:color w:val="000000"/>
                <w:lang w:eastAsia="nl-NL"/>
              </w:rPr>
            </w:pPr>
            <w:del w:id="3922"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923" w:author="Arjan" w:date="2014-11-18T10:00:00Z"/>
                <w:rFonts w:ascii="Calibri" w:eastAsia="Times New Roman" w:hAnsi="Calibri" w:cs="Times New Roman"/>
                <w:color w:val="000000"/>
                <w:lang w:eastAsia="nl-NL"/>
              </w:rPr>
            </w:pPr>
            <w:del w:id="3924" w:author="Arjan" w:date="2014-11-18T10:00:00Z">
              <w:r w:rsidRPr="00E555FF">
                <w:rPr>
                  <w:rFonts w:ascii="Calibri" w:eastAsia="Times New Roman" w:hAnsi="Calibri" w:cs="Times New Roman"/>
                  <w:color w:val="000000"/>
                  <w:lang w:eastAsia="nl-NL"/>
                </w:rPr>
                <w:delText xml:space="preserve">Gegeneraliseerde afbeelding (van een deel) van het aardoppervlak. </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925" w:author="Arjan" w:date="2014-11-18T10:00:00Z"/>
                <w:rFonts w:ascii="Calibri" w:eastAsia="Times New Roman" w:hAnsi="Calibri" w:cs="Times New Roman"/>
                <w:color w:val="000000"/>
                <w:lang w:eastAsia="nl-NL"/>
              </w:rPr>
            </w:pPr>
            <w:del w:id="3926" w:author="Arjan" w:date="2014-11-18T10:00:00Z">
              <w:r w:rsidRPr="00E555FF">
                <w:rPr>
                  <w:rFonts w:ascii="Calibri" w:eastAsia="Times New Roman" w:hAnsi="Calibri" w:cs="Times New Roman"/>
                  <w:color w:val="000000"/>
                  <w:lang w:eastAsia="nl-NL"/>
                </w:rPr>
                <w:delText xml:space="preserve">Meestal zijn kaarten op schaal; thematische kaarten hoeven niet noodzakelijkerwijs op schaal te zijn. Kaarten met een schaal groter dan 1:10.000 worden </w:delText>
              </w:r>
              <w:r w:rsidRPr="00E555FF">
                <w:rPr>
                  <w:rFonts w:ascii="Calibri" w:eastAsia="Times New Roman" w:hAnsi="Calibri" w:cs="Times New Roman"/>
                  <w:color w:val="000000"/>
                  <w:lang w:eastAsia="nl-NL"/>
                </w:rPr>
                <w:lastRenderedPageBreak/>
                <w:delText>plattegrond genoemd. Een aantal kaarten verenigd in een band is een kaartboek of een atlas.</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927" w:author="Arjan" w:date="2014-11-18T10:00:00Z"/>
                <w:rFonts w:ascii="Calibri" w:eastAsia="Times New Roman" w:hAnsi="Calibri" w:cs="Times New Roman"/>
                <w:color w:val="000000"/>
                <w:lang w:eastAsia="nl-NL"/>
              </w:rPr>
            </w:pPr>
            <w:del w:id="3928" w:author="Arjan" w:date="2014-11-18T10:00:00Z">
              <w:r w:rsidRPr="00E555FF">
                <w:rPr>
                  <w:rFonts w:ascii="Calibri" w:eastAsia="Times New Roman" w:hAnsi="Calibri" w:cs="Times New Roman"/>
                  <w:color w:val="000000"/>
                  <w:lang w:eastAsia="nl-NL"/>
                </w:rPr>
                <w:lastRenderedPageBreak/>
                <w:delText>Hernoeming van 'Kaart (geografisch)</w:delText>
              </w:r>
            </w:del>
          </w:p>
        </w:tc>
      </w:tr>
      <w:tr w:rsidR="00E555FF" w:rsidRPr="00E555FF" w:rsidTr="00E555FF">
        <w:trPr>
          <w:trHeight w:val="900"/>
          <w:del w:id="3929"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30" w:author="Arjan" w:date="2014-11-18T10:00:00Z"/>
                <w:rFonts w:ascii="Calibri" w:eastAsia="Times New Roman" w:hAnsi="Calibri" w:cs="Times New Roman"/>
                <w:color w:val="000000"/>
                <w:lang w:eastAsia="nl-NL"/>
              </w:rPr>
            </w:pPr>
            <w:del w:id="3931" w:author="Arjan" w:date="2014-11-18T10:00:00Z">
              <w:r w:rsidRPr="00E555FF">
                <w:rPr>
                  <w:rFonts w:ascii="Calibri" w:eastAsia="Times New Roman" w:hAnsi="Calibri" w:cs="Times New Roman"/>
                  <w:color w:val="000000"/>
                  <w:lang w:eastAsia="nl-NL"/>
                </w:rPr>
                <w:lastRenderedPageBreak/>
                <w:delText>Tekening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32" w:author="Arjan" w:date="2014-11-18T10:00:00Z"/>
                <w:rFonts w:ascii="Calibri" w:eastAsia="Times New Roman" w:hAnsi="Calibri" w:cs="Times New Roman"/>
                <w:color w:val="000000"/>
                <w:lang w:eastAsia="nl-NL"/>
              </w:rPr>
            </w:pPr>
            <w:del w:id="3933" w:author="Arjan" w:date="2014-11-18T10:00:00Z">
              <w:r w:rsidRPr="00E555FF">
                <w:rPr>
                  <w:rFonts w:ascii="Calibri" w:eastAsia="Times New Roman" w:hAnsi="Calibri" w:cs="Times New Roman"/>
                  <w:color w:val="000000"/>
                  <w:lang w:eastAsia="nl-NL"/>
                </w:rPr>
                <w:delText>Afbeelding &gt; Tekening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934" w:author="Arjan" w:date="2014-11-18T10:00:00Z"/>
                <w:rFonts w:ascii="Calibri" w:eastAsia="Times New Roman" w:hAnsi="Calibri" w:cs="Times New Roman"/>
                <w:color w:val="000000"/>
                <w:lang w:eastAsia="nl-NL"/>
              </w:rPr>
            </w:pPr>
            <w:del w:id="3935"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936" w:author="Arjan" w:date="2014-11-18T10:00:00Z"/>
                <w:rFonts w:ascii="Calibri" w:eastAsia="Times New Roman" w:hAnsi="Calibri" w:cs="Times New Roman"/>
                <w:color w:val="000000"/>
                <w:lang w:eastAsia="nl-NL"/>
              </w:rPr>
            </w:pPr>
            <w:del w:id="3937" w:author="Arjan" w:date="2014-11-18T10:00:00Z">
              <w:r w:rsidRPr="00E555FF">
                <w:rPr>
                  <w:rFonts w:ascii="Calibri" w:eastAsia="Times New Roman" w:hAnsi="Calibri" w:cs="Times New Roman"/>
                  <w:color w:val="000000"/>
                  <w:lang w:eastAsia="nl-NL"/>
                </w:rPr>
                <w:delText>Afbeelding van een of meer objecten of personen vervaardigd door middel van een manuele techniek.</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938"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939" w:author="Arjan" w:date="2014-11-18T10:00:00Z"/>
                <w:rFonts w:ascii="Calibri" w:eastAsia="Times New Roman" w:hAnsi="Calibri" w:cs="Times New Roman"/>
                <w:color w:val="000000"/>
                <w:lang w:eastAsia="nl-NL"/>
              </w:rPr>
            </w:pPr>
            <w:del w:id="3940" w:author="Arjan" w:date="2014-11-18T10:00:00Z">
              <w:r w:rsidRPr="00E555FF">
                <w:rPr>
                  <w:rFonts w:ascii="Calibri" w:eastAsia="Times New Roman" w:hAnsi="Calibri" w:cs="Times New Roman"/>
                  <w:color w:val="000000"/>
                  <w:lang w:eastAsia="nl-NL"/>
                </w:rPr>
                <w:delText>Hernoeming van 'Tekening (overig)'</w:delText>
              </w:r>
            </w:del>
          </w:p>
        </w:tc>
      </w:tr>
      <w:tr w:rsidR="00E555FF" w:rsidRPr="00E555FF" w:rsidTr="00E555FF">
        <w:trPr>
          <w:trHeight w:val="1200"/>
          <w:del w:id="394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42" w:author="Arjan" w:date="2014-11-18T10:00:00Z"/>
                <w:rFonts w:ascii="Calibri" w:eastAsia="Times New Roman" w:hAnsi="Calibri" w:cs="Times New Roman"/>
                <w:color w:val="000000"/>
                <w:lang w:eastAsia="nl-NL"/>
              </w:rPr>
            </w:pPr>
            <w:del w:id="3943" w:author="Arjan" w:date="2014-11-18T10:00:00Z">
              <w:r w:rsidRPr="00E555FF">
                <w:rPr>
                  <w:rFonts w:ascii="Calibri" w:eastAsia="Times New Roman" w:hAnsi="Calibri" w:cs="Times New Roman"/>
                  <w:color w:val="000000"/>
                  <w:lang w:eastAsia="nl-NL"/>
                </w:rPr>
                <w:delText>Technische tekening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44" w:author="Arjan" w:date="2014-11-18T10:00:00Z"/>
                <w:rFonts w:ascii="Calibri" w:eastAsia="Times New Roman" w:hAnsi="Calibri" w:cs="Times New Roman"/>
                <w:color w:val="000000"/>
                <w:lang w:eastAsia="nl-NL"/>
              </w:rPr>
            </w:pPr>
            <w:del w:id="3945" w:author="Arjan" w:date="2014-11-18T10:00:00Z">
              <w:r w:rsidRPr="00E555FF">
                <w:rPr>
                  <w:rFonts w:ascii="Calibri" w:eastAsia="Times New Roman" w:hAnsi="Calibri" w:cs="Times New Roman"/>
                  <w:color w:val="000000"/>
                  <w:lang w:eastAsia="nl-NL"/>
                </w:rPr>
                <w:delText>Afbeelding &gt; Tekening &gt; Technische tekening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946" w:author="Arjan" w:date="2014-11-18T10:00:00Z"/>
                <w:rFonts w:ascii="Calibri" w:eastAsia="Times New Roman" w:hAnsi="Calibri" w:cs="Times New Roman"/>
                <w:b/>
                <w:bCs/>
                <w:color w:val="000000"/>
                <w:lang w:eastAsia="nl-NL"/>
              </w:rPr>
            </w:pPr>
            <w:del w:id="3947"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948" w:author="Arjan" w:date="2014-11-18T10:00:00Z"/>
                <w:rFonts w:ascii="Calibri" w:eastAsia="Times New Roman" w:hAnsi="Calibri" w:cs="Times New Roman"/>
                <w:color w:val="000000"/>
                <w:lang w:eastAsia="nl-NL"/>
              </w:rPr>
            </w:pPr>
            <w:del w:id="3949" w:author="Arjan" w:date="2014-11-18T10:00:00Z">
              <w:r w:rsidRPr="00E555FF">
                <w:rPr>
                  <w:rFonts w:ascii="Calibri" w:eastAsia="Times New Roman" w:hAnsi="Calibri" w:cs="Times New Roman"/>
                  <w:i/>
                  <w:iCs/>
                  <w:color w:val="000000"/>
                  <w:lang w:eastAsia="nl-NL"/>
                </w:rPr>
                <w:delText>Tekening</w:delText>
              </w:r>
              <w:r w:rsidRPr="00E555FF">
                <w:rPr>
                  <w:rFonts w:ascii="Calibri" w:eastAsia="Times New Roman" w:hAnsi="Calibri" w:cs="Times New Roman"/>
                  <w:color w:val="000000"/>
                  <w:lang w:eastAsia="nl-NL"/>
                </w:rPr>
                <w:delText xml:space="preserve"> op schaal van een bestaand of ontworpen object of situatie volgens de geldende normen en voorschriften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950"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951" w:author="Arjan" w:date="2014-11-18T10:00:00Z"/>
                <w:rFonts w:ascii="Calibri" w:eastAsia="Times New Roman" w:hAnsi="Calibri" w:cs="Times New Roman"/>
                <w:color w:val="000000"/>
                <w:lang w:eastAsia="nl-NL"/>
              </w:rPr>
            </w:pPr>
            <w:del w:id="3952" w:author="Arjan" w:date="2014-11-18T10:00:00Z">
              <w:r w:rsidRPr="00E555FF">
                <w:rPr>
                  <w:rFonts w:ascii="Calibri" w:eastAsia="Times New Roman" w:hAnsi="Calibri" w:cs="Times New Roman"/>
                  <w:color w:val="000000"/>
                  <w:lang w:eastAsia="nl-NL"/>
                </w:rPr>
                <w:delText>Hernoeming van 'Tekening (technisch)'</w:delText>
              </w:r>
            </w:del>
          </w:p>
        </w:tc>
      </w:tr>
      <w:tr w:rsidR="00E555FF" w:rsidRPr="00E555FF" w:rsidTr="00E555FF">
        <w:trPr>
          <w:trHeight w:val="900"/>
          <w:del w:id="3953"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54" w:author="Arjan" w:date="2014-11-18T10:00:00Z"/>
                <w:rFonts w:ascii="Calibri" w:eastAsia="Times New Roman" w:hAnsi="Calibri" w:cs="Times New Roman"/>
                <w:color w:val="000000"/>
                <w:lang w:eastAsia="nl-NL"/>
              </w:rPr>
            </w:pPr>
            <w:del w:id="3955" w:author="Arjan" w:date="2014-11-18T10:00:00Z">
              <w:r w:rsidRPr="00E555FF">
                <w:rPr>
                  <w:rFonts w:ascii="Calibri" w:eastAsia="Times New Roman" w:hAnsi="Calibri" w:cs="Times New Roman"/>
                  <w:color w:val="000000"/>
                  <w:lang w:eastAsia="nl-NL"/>
                </w:rPr>
                <w:delText>Agenda</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56" w:author="Arjan" w:date="2014-11-18T10:00:00Z"/>
                <w:rFonts w:ascii="Calibri" w:eastAsia="Times New Roman" w:hAnsi="Calibri" w:cs="Times New Roman"/>
                <w:color w:val="000000"/>
                <w:lang w:eastAsia="nl-NL"/>
              </w:rPr>
            </w:pPr>
            <w:del w:id="3957" w:author="Arjan" w:date="2014-11-18T10:00:00Z">
              <w:r w:rsidRPr="00E555FF">
                <w:rPr>
                  <w:rFonts w:ascii="Calibri" w:eastAsia="Times New Roman" w:hAnsi="Calibri" w:cs="Times New Roman"/>
                  <w:color w:val="000000"/>
                  <w:lang w:eastAsia="nl-NL"/>
                </w:rPr>
                <w:delText>Agenda</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958" w:author="Arjan" w:date="2014-11-18T10:00:00Z"/>
                <w:rFonts w:ascii="Calibri" w:eastAsia="Times New Roman" w:hAnsi="Calibri" w:cs="Times New Roman"/>
                <w:color w:val="000000"/>
                <w:lang w:eastAsia="nl-NL"/>
              </w:rPr>
            </w:pPr>
            <w:del w:id="3959"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960" w:author="Arjan" w:date="2014-11-18T10:00:00Z"/>
                <w:rFonts w:ascii="Calibri" w:eastAsia="Times New Roman" w:hAnsi="Calibri" w:cs="Times New Roman"/>
                <w:color w:val="000000"/>
                <w:lang w:eastAsia="nl-NL"/>
              </w:rPr>
            </w:pPr>
            <w:del w:id="3961" w:author="Arjan" w:date="2014-11-18T10:00:00Z">
              <w:r w:rsidRPr="00E555FF">
                <w:rPr>
                  <w:rFonts w:ascii="Calibri" w:eastAsia="Times New Roman" w:hAnsi="Calibri" w:cs="Times New Roman"/>
                  <w:color w:val="000000"/>
                  <w:lang w:eastAsia="nl-NL"/>
                </w:rPr>
                <w:delText>Overzicht waarin te verrichten activiteiten of in een vergadering te behandelen punten zijn vastgelegd.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962"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963" w:author="Arjan" w:date="2014-11-18T10:00:00Z"/>
                <w:rFonts w:ascii="Calibri" w:eastAsia="Times New Roman" w:hAnsi="Calibri" w:cs="Times New Roman"/>
                <w:color w:val="000000"/>
                <w:lang w:eastAsia="nl-NL"/>
              </w:rPr>
            </w:pPr>
          </w:p>
        </w:tc>
      </w:tr>
      <w:tr w:rsidR="00E555FF" w:rsidRPr="00E555FF" w:rsidTr="00E555FF">
        <w:trPr>
          <w:trHeight w:val="1500"/>
          <w:del w:id="3964"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65" w:author="Arjan" w:date="2014-11-18T10:00:00Z"/>
                <w:rFonts w:ascii="Calibri" w:eastAsia="Times New Roman" w:hAnsi="Calibri" w:cs="Times New Roman"/>
                <w:color w:val="000000"/>
                <w:lang w:eastAsia="nl-NL"/>
              </w:rPr>
            </w:pPr>
            <w:del w:id="3966" w:author="Arjan" w:date="2014-11-18T10:00:00Z">
              <w:r w:rsidRPr="00E555FF">
                <w:rPr>
                  <w:rFonts w:ascii="Calibri" w:eastAsia="Times New Roman" w:hAnsi="Calibri" w:cs="Times New Roman"/>
                  <w:color w:val="000000"/>
                  <w:lang w:eastAsia="nl-NL"/>
                </w:rPr>
                <w:delText>Besluit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67" w:author="Arjan" w:date="2014-11-18T10:00:00Z"/>
                <w:rFonts w:ascii="Calibri" w:eastAsia="Times New Roman" w:hAnsi="Calibri" w:cs="Times New Roman"/>
                <w:color w:val="000000"/>
                <w:lang w:eastAsia="nl-NL"/>
              </w:rPr>
            </w:pPr>
            <w:del w:id="3968" w:author="Arjan" w:date="2014-11-18T10:00:00Z">
              <w:r w:rsidRPr="00E555FF">
                <w:rPr>
                  <w:rFonts w:ascii="Calibri" w:eastAsia="Times New Roman" w:hAnsi="Calibri" w:cs="Times New Roman"/>
                  <w:color w:val="000000"/>
                  <w:lang w:eastAsia="nl-NL"/>
                </w:rPr>
                <w:delText>Besluit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969" w:author="Arjan" w:date="2014-11-18T10:00:00Z"/>
                <w:rFonts w:ascii="Calibri" w:eastAsia="Times New Roman" w:hAnsi="Calibri" w:cs="Times New Roman"/>
                <w:color w:val="000000"/>
                <w:lang w:eastAsia="nl-NL"/>
              </w:rPr>
            </w:pPr>
            <w:del w:id="3970"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971" w:author="Arjan" w:date="2014-11-18T10:00:00Z"/>
                <w:rFonts w:ascii="Calibri" w:eastAsia="Times New Roman" w:hAnsi="Calibri" w:cs="Times New Roman"/>
                <w:color w:val="000000"/>
                <w:lang w:eastAsia="nl-NL"/>
              </w:rPr>
            </w:pPr>
            <w:del w:id="3972" w:author="Arjan" w:date="2014-11-18T10:00:00Z">
              <w:r w:rsidRPr="00E555FF">
                <w:rPr>
                  <w:rFonts w:ascii="Calibri" w:eastAsia="Times New Roman" w:hAnsi="Calibri" w:cs="Times New Roman"/>
                  <w:color w:val="000000"/>
                  <w:lang w:eastAsia="nl-NL"/>
                </w:rPr>
                <w:delText>Beslissing van een persoon of organisatie die van algemene strekking is, inhoudende een publiek- of privaatrechtelijke rechtshandeling.</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973" w:author="Arjan" w:date="2014-11-18T10:00:00Z"/>
                <w:rFonts w:ascii="Calibri" w:eastAsia="Times New Roman" w:hAnsi="Calibri" w:cs="Times New Roman"/>
                <w:color w:val="000000"/>
                <w:lang w:eastAsia="nl-NL"/>
              </w:rPr>
            </w:pPr>
            <w:del w:id="3974" w:author="Arjan" w:date="2014-11-18T10:00:00Z">
              <w:r w:rsidRPr="00E555FF">
                <w:rPr>
                  <w:rFonts w:ascii="Calibri" w:eastAsia="Times New Roman" w:hAnsi="Calibri" w:cs="Times New Roman"/>
                  <w:color w:val="000000"/>
                  <w:lang w:eastAsia="nl-NL"/>
                </w:rPr>
                <w:delText xml:space="preserve">Het gaat hier om besluiten in algemene zin, d.w.z. niet alleen van bestuursorganen. De Algemene Wet Bestuursrecht verstaat onder een besluit (art. 1.3): een schriftelijke beslissing van een bestuursorgaan, inhoudende een publiekrechtelijke rechtshandeling. </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975" w:author="Arjan" w:date="2014-11-18T10:00:00Z"/>
                <w:rFonts w:ascii="Calibri" w:eastAsia="Times New Roman" w:hAnsi="Calibri" w:cs="Times New Roman"/>
                <w:color w:val="000000"/>
                <w:lang w:eastAsia="nl-NL"/>
              </w:rPr>
            </w:pPr>
          </w:p>
        </w:tc>
      </w:tr>
      <w:tr w:rsidR="00E555FF" w:rsidRPr="00E555FF" w:rsidTr="00E555FF">
        <w:trPr>
          <w:trHeight w:val="1500"/>
          <w:del w:id="3976"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77" w:author="Arjan" w:date="2014-11-18T10:00:00Z"/>
                <w:rFonts w:ascii="Calibri" w:eastAsia="Times New Roman" w:hAnsi="Calibri" w:cs="Times New Roman"/>
                <w:color w:val="000000"/>
                <w:lang w:eastAsia="nl-NL"/>
              </w:rPr>
            </w:pPr>
            <w:del w:id="3978" w:author="Arjan" w:date="2014-11-18T10:00:00Z">
              <w:r w:rsidRPr="00E555FF">
                <w:rPr>
                  <w:rFonts w:ascii="Calibri" w:eastAsia="Times New Roman" w:hAnsi="Calibri" w:cs="Times New Roman"/>
                  <w:color w:val="000000"/>
                  <w:lang w:eastAsia="nl-NL"/>
                </w:rPr>
                <w:delText>Beschikking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79" w:author="Arjan" w:date="2014-11-18T10:00:00Z"/>
                <w:rFonts w:ascii="Calibri" w:eastAsia="Times New Roman" w:hAnsi="Calibri" w:cs="Times New Roman"/>
                <w:color w:val="000000"/>
                <w:lang w:eastAsia="nl-NL"/>
              </w:rPr>
            </w:pPr>
            <w:del w:id="3980" w:author="Arjan" w:date="2014-11-18T10:00:00Z">
              <w:r w:rsidRPr="00E555FF">
                <w:rPr>
                  <w:rFonts w:ascii="Calibri" w:eastAsia="Times New Roman" w:hAnsi="Calibri" w:cs="Times New Roman"/>
                  <w:color w:val="000000"/>
                  <w:lang w:eastAsia="nl-NL"/>
                </w:rPr>
                <w:delText>Besluit &gt; Beschikking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981" w:author="Arjan" w:date="2014-11-18T10:00:00Z"/>
                <w:rFonts w:ascii="Calibri" w:eastAsia="Times New Roman" w:hAnsi="Calibri" w:cs="Times New Roman"/>
                <w:color w:val="000000"/>
                <w:lang w:eastAsia="nl-NL"/>
              </w:rPr>
            </w:pPr>
            <w:del w:id="3982"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983" w:author="Arjan" w:date="2014-11-18T10:00:00Z"/>
                <w:rFonts w:ascii="Calibri" w:eastAsia="Times New Roman" w:hAnsi="Calibri" w:cs="Times New Roman"/>
                <w:color w:val="000000"/>
                <w:lang w:eastAsia="nl-NL"/>
              </w:rPr>
            </w:pPr>
            <w:del w:id="3984" w:author="Arjan" w:date="2014-11-18T10:00:00Z">
              <w:r w:rsidRPr="00E555FF">
                <w:rPr>
                  <w:rFonts w:ascii="Calibri" w:eastAsia="Times New Roman" w:hAnsi="Calibri" w:cs="Times New Roman"/>
                  <w:color w:val="000000"/>
                  <w:lang w:eastAsia="nl-NL"/>
                </w:rPr>
                <w:delText xml:space="preserve">Beslissing van een persoon of organisatie die van specifieke strekking is, inhoudende een publiek- of privaatrechtelijke rechtshandeling. </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985" w:author="Arjan" w:date="2014-11-18T10:00:00Z"/>
                <w:rFonts w:ascii="Calibri" w:eastAsia="Times New Roman" w:hAnsi="Calibri" w:cs="Times New Roman"/>
                <w:color w:val="000000"/>
                <w:lang w:eastAsia="nl-NL"/>
              </w:rPr>
            </w:pPr>
            <w:del w:id="3986" w:author="Arjan" w:date="2014-11-18T10:00:00Z">
              <w:r w:rsidRPr="00E555FF">
                <w:rPr>
                  <w:rFonts w:ascii="Calibri" w:eastAsia="Times New Roman" w:hAnsi="Calibri" w:cs="Times New Roman"/>
                  <w:color w:val="000000"/>
                  <w:lang w:eastAsia="nl-NL"/>
                </w:rPr>
                <w:delText xml:space="preserve">De Algemen Wet Bestuursrecht verstaat onder een beschikking (art. 1.3): een besluit dat niet van algemene strekking is, met inbegrip van </w:delText>
              </w:r>
              <w:r w:rsidRPr="00E555FF">
                <w:rPr>
                  <w:rFonts w:ascii="Calibri" w:eastAsia="Times New Roman" w:hAnsi="Calibri" w:cs="Times New Roman"/>
                  <w:color w:val="000000"/>
                  <w:lang w:eastAsia="nl-NL"/>
                </w:rPr>
                <w:lastRenderedPageBreak/>
                <w:delText>de afwijzing van een aanvraag daarvan. Hieronder vallen ook verlening, vernietiging, vaststelling en intrekking beschikkingen.</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987" w:author="Arjan" w:date="2014-11-18T10:00:00Z"/>
                <w:rFonts w:ascii="Calibri" w:eastAsia="Times New Roman" w:hAnsi="Calibri" w:cs="Times New Roman"/>
                <w:color w:val="000000"/>
                <w:lang w:eastAsia="nl-NL"/>
              </w:rPr>
            </w:pPr>
            <w:del w:id="3988" w:author="Arjan" w:date="2014-11-18T10:00:00Z">
              <w:r w:rsidRPr="00E555FF">
                <w:rPr>
                  <w:rFonts w:ascii="Calibri" w:eastAsia="Times New Roman" w:hAnsi="Calibri" w:cs="Times New Roman"/>
                  <w:color w:val="000000"/>
                  <w:lang w:eastAsia="nl-NL"/>
                </w:rPr>
                <w:lastRenderedPageBreak/>
                <w:delText>Toegevoegd</w:delText>
              </w:r>
            </w:del>
          </w:p>
        </w:tc>
      </w:tr>
      <w:tr w:rsidR="00E555FF" w:rsidRPr="00E555FF" w:rsidTr="00E555FF">
        <w:trPr>
          <w:trHeight w:val="900"/>
          <w:del w:id="3989"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90" w:author="Arjan" w:date="2014-11-18T10:00:00Z"/>
                <w:rFonts w:ascii="Calibri" w:eastAsia="Times New Roman" w:hAnsi="Calibri" w:cs="Times New Roman"/>
                <w:color w:val="000000"/>
                <w:lang w:eastAsia="nl-NL"/>
              </w:rPr>
            </w:pPr>
            <w:del w:id="3991" w:author="Arjan" w:date="2014-11-18T10:00:00Z">
              <w:r w:rsidRPr="00E555FF">
                <w:rPr>
                  <w:rFonts w:ascii="Calibri" w:eastAsia="Times New Roman" w:hAnsi="Calibri" w:cs="Times New Roman"/>
                  <w:color w:val="000000"/>
                  <w:lang w:eastAsia="nl-NL"/>
                </w:rPr>
                <w:lastRenderedPageBreak/>
                <w:delText>Benoeming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3992" w:author="Arjan" w:date="2014-11-18T10:00:00Z"/>
                <w:rFonts w:ascii="Calibri" w:eastAsia="Times New Roman" w:hAnsi="Calibri" w:cs="Times New Roman"/>
                <w:color w:val="000000"/>
                <w:lang w:eastAsia="nl-NL"/>
              </w:rPr>
            </w:pPr>
            <w:del w:id="3993" w:author="Arjan" w:date="2014-11-18T10:00:00Z">
              <w:r w:rsidRPr="00E555FF">
                <w:rPr>
                  <w:rFonts w:ascii="Calibri" w:eastAsia="Times New Roman" w:hAnsi="Calibri" w:cs="Times New Roman"/>
                  <w:color w:val="000000"/>
                  <w:lang w:eastAsia="nl-NL"/>
                </w:rPr>
                <w:delText>Besluit &gt; Beschikking &gt; Benoeming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3994" w:author="Arjan" w:date="2014-11-18T10:00:00Z"/>
                <w:rFonts w:ascii="Calibri" w:eastAsia="Times New Roman" w:hAnsi="Calibri" w:cs="Times New Roman"/>
                <w:color w:val="000000"/>
                <w:lang w:eastAsia="nl-NL"/>
              </w:rPr>
            </w:pPr>
            <w:del w:id="3995"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3996" w:author="Arjan" w:date="2014-11-18T10:00:00Z"/>
                <w:rFonts w:ascii="Calibri" w:eastAsia="Times New Roman" w:hAnsi="Calibri" w:cs="Times New Roman"/>
                <w:color w:val="000000"/>
                <w:lang w:eastAsia="nl-NL"/>
              </w:rPr>
            </w:pPr>
            <w:del w:id="3997" w:author="Arjan" w:date="2014-11-18T10:00:00Z">
              <w:r w:rsidRPr="00E555FF">
                <w:rPr>
                  <w:rFonts w:ascii="Calibri" w:eastAsia="Times New Roman" w:hAnsi="Calibri" w:cs="Times New Roman"/>
                  <w:color w:val="000000"/>
                  <w:lang w:eastAsia="nl-NL"/>
                </w:rPr>
                <w:delText>Beschikking op basis waarvan een persoon wordt geautoriseerd bepaalde handelingen uit te voeren dan wel verrichtingen te doen.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3998"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3999" w:author="Arjan" w:date="2014-11-18T10:00:00Z"/>
                <w:rFonts w:ascii="Calibri" w:eastAsia="Times New Roman" w:hAnsi="Calibri" w:cs="Times New Roman"/>
                <w:color w:val="000000"/>
                <w:lang w:eastAsia="nl-NL"/>
              </w:rPr>
            </w:pPr>
            <w:del w:id="4000"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900"/>
          <w:del w:id="400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02" w:author="Arjan" w:date="2014-11-18T10:00:00Z"/>
                <w:rFonts w:ascii="Calibri" w:eastAsia="Times New Roman" w:hAnsi="Calibri" w:cs="Times New Roman"/>
                <w:color w:val="000000"/>
                <w:lang w:eastAsia="nl-NL"/>
              </w:rPr>
            </w:pPr>
            <w:del w:id="4003" w:author="Arjan" w:date="2014-11-18T10:00:00Z">
              <w:r w:rsidRPr="00E555FF">
                <w:rPr>
                  <w:rFonts w:ascii="Calibri" w:eastAsia="Times New Roman" w:hAnsi="Calibri" w:cs="Times New Roman"/>
                  <w:color w:val="000000"/>
                  <w:lang w:eastAsia="nl-NL"/>
                </w:rPr>
                <w:delText>Opdracht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04" w:author="Arjan" w:date="2014-11-18T10:00:00Z"/>
                <w:rFonts w:ascii="Calibri" w:eastAsia="Times New Roman" w:hAnsi="Calibri" w:cs="Times New Roman"/>
                <w:color w:val="000000"/>
                <w:lang w:eastAsia="nl-NL"/>
              </w:rPr>
            </w:pPr>
            <w:del w:id="4005" w:author="Arjan" w:date="2014-11-18T10:00:00Z">
              <w:r w:rsidRPr="00E555FF">
                <w:rPr>
                  <w:rFonts w:ascii="Calibri" w:eastAsia="Times New Roman" w:hAnsi="Calibri" w:cs="Times New Roman"/>
                  <w:color w:val="000000"/>
                  <w:lang w:eastAsia="nl-NL"/>
                </w:rPr>
                <w:delText>Besluit &gt; Beschikking &gt; Opdracht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006" w:author="Arjan" w:date="2014-11-18T10:00:00Z"/>
                <w:rFonts w:ascii="Calibri" w:eastAsia="Times New Roman" w:hAnsi="Calibri" w:cs="Times New Roman"/>
                <w:color w:val="000000"/>
                <w:lang w:eastAsia="nl-NL"/>
              </w:rPr>
            </w:pPr>
            <w:del w:id="4007"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008" w:author="Arjan" w:date="2014-11-18T10:00:00Z"/>
                <w:rFonts w:ascii="Calibri" w:eastAsia="Times New Roman" w:hAnsi="Calibri" w:cs="Times New Roman"/>
                <w:color w:val="000000"/>
                <w:lang w:eastAsia="nl-NL"/>
              </w:rPr>
            </w:pPr>
            <w:del w:id="4009" w:author="Arjan" w:date="2014-11-18T10:00:00Z">
              <w:r w:rsidRPr="00E555FF">
                <w:rPr>
                  <w:rFonts w:ascii="Calibri" w:eastAsia="Times New Roman" w:hAnsi="Calibri" w:cs="Times New Roman"/>
                  <w:color w:val="000000"/>
                  <w:lang w:eastAsia="nl-NL"/>
                </w:rPr>
                <w:delText>Beschrijving van de (al dan niet na te laten) handelingen waaraan in een latere periode behoort te worden voldaan.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010"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011" w:author="Arjan" w:date="2014-11-18T10:00:00Z"/>
                <w:rFonts w:ascii="Calibri" w:eastAsia="Times New Roman" w:hAnsi="Calibri" w:cs="Times New Roman"/>
                <w:color w:val="000000"/>
                <w:lang w:eastAsia="nl-NL"/>
              </w:rPr>
            </w:pPr>
          </w:p>
        </w:tc>
      </w:tr>
      <w:tr w:rsidR="00E555FF" w:rsidRPr="00E555FF" w:rsidTr="00E555FF">
        <w:trPr>
          <w:trHeight w:val="1200"/>
          <w:del w:id="4012"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13" w:author="Arjan" w:date="2014-11-18T10:00:00Z"/>
                <w:rFonts w:ascii="Calibri" w:eastAsia="Times New Roman" w:hAnsi="Calibri" w:cs="Times New Roman"/>
                <w:color w:val="000000"/>
                <w:lang w:eastAsia="nl-NL"/>
              </w:rPr>
            </w:pPr>
            <w:del w:id="4014" w:author="Arjan" w:date="2014-11-18T10:00:00Z">
              <w:r w:rsidRPr="00E555FF">
                <w:rPr>
                  <w:rFonts w:ascii="Calibri" w:eastAsia="Times New Roman" w:hAnsi="Calibri" w:cs="Times New Roman"/>
                  <w:color w:val="000000"/>
                  <w:lang w:eastAsia="nl-NL"/>
                </w:rPr>
                <w:delText>Dwangbevel</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15" w:author="Arjan" w:date="2014-11-18T10:00:00Z"/>
                <w:rFonts w:ascii="Calibri" w:eastAsia="Times New Roman" w:hAnsi="Calibri" w:cs="Times New Roman"/>
                <w:color w:val="000000"/>
                <w:lang w:eastAsia="nl-NL"/>
              </w:rPr>
            </w:pPr>
            <w:del w:id="4016" w:author="Arjan" w:date="2014-11-18T10:00:00Z">
              <w:r w:rsidRPr="00E555FF">
                <w:rPr>
                  <w:rFonts w:ascii="Calibri" w:eastAsia="Times New Roman" w:hAnsi="Calibri" w:cs="Times New Roman"/>
                  <w:color w:val="000000"/>
                  <w:lang w:eastAsia="nl-NL"/>
                </w:rPr>
                <w:delText>Besluit &gt; Beschikking &gt; Opdracht &gt; Dwangbevel</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017" w:author="Arjan" w:date="2014-11-18T10:00:00Z"/>
                <w:rFonts w:ascii="Calibri" w:eastAsia="Times New Roman" w:hAnsi="Calibri" w:cs="Times New Roman"/>
                <w:b/>
                <w:bCs/>
                <w:color w:val="000000"/>
                <w:lang w:eastAsia="nl-NL"/>
              </w:rPr>
            </w:pPr>
            <w:del w:id="4018"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019" w:author="Arjan" w:date="2014-11-18T10:00:00Z"/>
                <w:rFonts w:ascii="Calibri" w:eastAsia="Times New Roman" w:hAnsi="Calibri" w:cs="Times New Roman"/>
                <w:color w:val="000000"/>
                <w:lang w:eastAsia="nl-NL"/>
              </w:rPr>
            </w:pPr>
            <w:del w:id="4020" w:author="Arjan" w:date="2014-11-18T10:00:00Z">
              <w:r w:rsidRPr="00E555FF">
                <w:rPr>
                  <w:rFonts w:ascii="Calibri" w:eastAsia="Times New Roman" w:hAnsi="Calibri" w:cs="Times New Roman"/>
                  <w:i/>
                  <w:iCs/>
                  <w:color w:val="000000"/>
                  <w:lang w:eastAsia="nl-NL"/>
                </w:rPr>
                <w:delText>Opdracht</w:delText>
              </w:r>
              <w:r w:rsidRPr="00E555FF">
                <w:rPr>
                  <w:rFonts w:ascii="Calibri" w:eastAsia="Times New Roman" w:hAnsi="Calibri" w:cs="Times New Roman"/>
                  <w:color w:val="000000"/>
                  <w:lang w:eastAsia="nl-NL"/>
                </w:rPr>
                <w:delText xml:space="preserve"> uitgaande van een organisatie of functionaris met gezag bekleed aan een persoon, groep personen of organisatie, dat het bevel bevat iets te doen of na te laten.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021" w:author="Arjan" w:date="2014-11-18T10:00:00Z"/>
                <w:rFonts w:ascii="Calibri" w:eastAsia="Times New Roman" w:hAnsi="Calibri" w:cs="Times New Roman"/>
                <w:color w:val="000000"/>
                <w:lang w:eastAsia="nl-NL"/>
              </w:rPr>
            </w:pPr>
            <w:del w:id="4022" w:author="Arjan" w:date="2014-11-18T10:00:00Z">
              <w:r w:rsidRPr="00E555FF">
                <w:rPr>
                  <w:rFonts w:ascii="Calibri" w:eastAsia="Times New Roman" w:hAnsi="Calibri" w:cs="Times New Roman"/>
                  <w:color w:val="000000"/>
                  <w:lang w:eastAsia="nl-NL"/>
                </w:rPr>
                <w:delText>Bron: Archiefterminologie voor Nederland en Vlaanderen (2003) (aldaar 'Bevelschrift' geheten)</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023" w:author="Arjan" w:date="2014-11-18T10:00:00Z"/>
                <w:rFonts w:ascii="Calibri" w:eastAsia="Times New Roman" w:hAnsi="Calibri" w:cs="Times New Roman"/>
                <w:color w:val="000000"/>
                <w:lang w:eastAsia="nl-NL"/>
              </w:rPr>
            </w:pPr>
          </w:p>
        </w:tc>
      </w:tr>
      <w:tr w:rsidR="00E555FF" w:rsidRPr="00E555FF" w:rsidTr="00E555FF">
        <w:trPr>
          <w:trHeight w:val="900"/>
          <w:del w:id="4024"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25" w:author="Arjan" w:date="2014-11-18T10:00:00Z"/>
                <w:rFonts w:ascii="Calibri" w:eastAsia="Times New Roman" w:hAnsi="Calibri" w:cs="Times New Roman"/>
                <w:color w:val="000000"/>
                <w:lang w:eastAsia="nl-NL"/>
              </w:rPr>
            </w:pPr>
            <w:del w:id="4026" w:author="Arjan" w:date="2014-11-18T10:00:00Z">
              <w:r w:rsidRPr="00E555FF">
                <w:rPr>
                  <w:rFonts w:ascii="Calibri" w:eastAsia="Times New Roman" w:hAnsi="Calibri" w:cs="Times New Roman"/>
                  <w:color w:val="000000"/>
                  <w:lang w:eastAsia="nl-NL"/>
                </w:rPr>
                <w:delText>Lastgeving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27" w:author="Arjan" w:date="2014-11-18T10:00:00Z"/>
                <w:rFonts w:ascii="Calibri" w:eastAsia="Times New Roman" w:hAnsi="Calibri" w:cs="Times New Roman"/>
                <w:color w:val="000000"/>
                <w:lang w:eastAsia="nl-NL"/>
              </w:rPr>
            </w:pPr>
            <w:del w:id="4028" w:author="Arjan" w:date="2014-11-18T10:00:00Z">
              <w:r w:rsidRPr="00E555FF">
                <w:rPr>
                  <w:rFonts w:ascii="Calibri" w:eastAsia="Times New Roman" w:hAnsi="Calibri" w:cs="Times New Roman"/>
                  <w:color w:val="000000"/>
                  <w:lang w:eastAsia="nl-NL"/>
                </w:rPr>
                <w:delText>Besluit &gt; Beschikking &gt; Opdracht &gt; Lastgeving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029" w:author="Arjan" w:date="2014-11-18T10:00:00Z"/>
                <w:rFonts w:ascii="Calibri" w:eastAsia="Times New Roman" w:hAnsi="Calibri" w:cs="Times New Roman"/>
                <w:b/>
                <w:bCs/>
                <w:color w:val="000000"/>
                <w:lang w:eastAsia="nl-NL"/>
              </w:rPr>
            </w:pPr>
            <w:del w:id="4030"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031" w:author="Arjan" w:date="2014-11-18T10:00:00Z"/>
                <w:rFonts w:ascii="Calibri" w:eastAsia="Times New Roman" w:hAnsi="Calibri" w:cs="Times New Roman"/>
                <w:color w:val="000000"/>
                <w:lang w:eastAsia="nl-NL"/>
              </w:rPr>
            </w:pPr>
            <w:del w:id="4032" w:author="Arjan" w:date="2014-11-18T10:00:00Z">
              <w:r w:rsidRPr="00E555FF">
                <w:rPr>
                  <w:rFonts w:ascii="Calibri" w:eastAsia="Times New Roman" w:hAnsi="Calibri" w:cs="Times New Roman"/>
                  <w:color w:val="000000"/>
                  <w:lang w:eastAsia="nl-NL"/>
                </w:rPr>
                <w:delText xml:space="preserve">De overeenkomst van </w:delText>
              </w:r>
              <w:r w:rsidRPr="00E555FF">
                <w:rPr>
                  <w:rFonts w:ascii="Calibri" w:eastAsia="Times New Roman" w:hAnsi="Calibri" w:cs="Times New Roman"/>
                  <w:i/>
                  <w:iCs/>
                  <w:color w:val="000000"/>
                  <w:lang w:eastAsia="nl-NL"/>
                </w:rPr>
                <w:delText>opdracht</w:delText>
              </w:r>
              <w:r w:rsidRPr="00E555FF">
                <w:rPr>
                  <w:rFonts w:ascii="Calibri" w:eastAsia="Times New Roman" w:hAnsi="Calibri" w:cs="Times New Roman"/>
                  <w:color w:val="000000"/>
                  <w:lang w:eastAsia="nl-NL"/>
                </w:rPr>
                <w:delText xml:space="preserve"> waarbij de ene partij, de lasthebber, zich jegens de andere partij, de lastgever, verbindt.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033" w:author="Arjan" w:date="2014-11-18T10:00:00Z"/>
                <w:rFonts w:ascii="Calibri" w:eastAsia="Times New Roman" w:hAnsi="Calibri" w:cs="Times New Roman"/>
                <w:color w:val="000000"/>
                <w:lang w:eastAsia="nl-NL"/>
              </w:rPr>
            </w:pPr>
            <w:del w:id="4034" w:author="Arjan" w:date="2014-11-18T10:00:00Z">
              <w:r w:rsidRPr="00E555FF">
                <w:rPr>
                  <w:rFonts w:ascii="Calibri" w:eastAsia="Times New Roman" w:hAnsi="Calibri" w:cs="Times New Roman"/>
                  <w:color w:val="000000"/>
                  <w:lang w:eastAsia="nl-NL"/>
                </w:rPr>
                <w:delText>Bron: art. 7:414 van het Burgerlijk Wetboek.</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035" w:author="Arjan" w:date="2014-11-18T10:00:00Z"/>
                <w:rFonts w:ascii="Calibri" w:eastAsia="Times New Roman" w:hAnsi="Calibri" w:cs="Times New Roman"/>
                <w:color w:val="000000"/>
                <w:lang w:eastAsia="nl-NL"/>
              </w:rPr>
            </w:pPr>
          </w:p>
        </w:tc>
      </w:tr>
      <w:tr w:rsidR="00E555FF" w:rsidRPr="00E555FF" w:rsidTr="00E555FF">
        <w:trPr>
          <w:trHeight w:val="600"/>
          <w:del w:id="4036"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37" w:author="Arjan" w:date="2014-11-18T10:00:00Z"/>
                <w:rFonts w:ascii="Calibri" w:eastAsia="Times New Roman" w:hAnsi="Calibri" w:cs="Times New Roman"/>
                <w:color w:val="000000"/>
                <w:lang w:eastAsia="nl-NL"/>
              </w:rPr>
            </w:pPr>
            <w:del w:id="4038" w:author="Arjan" w:date="2014-11-18T10:00:00Z">
              <w:r w:rsidRPr="00E555FF">
                <w:rPr>
                  <w:rFonts w:ascii="Calibri" w:eastAsia="Times New Roman" w:hAnsi="Calibri" w:cs="Times New Roman"/>
                  <w:color w:val="000000"/>
                  <w:lang w:eastAsia="nl-NL"/>
                </w:rPr>
                <w:delText>Vergunning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39" w:author="Arjan" w:date="2014-11-18T10:00:00Z"/>
                <w:rFonts w:ascii="Calibri" w:eastAsia="Times New Roman" w:hAnsi="Calibri" w:cs="Times New Roman"/>
                <w:color w:val="000000"/>
                <w:lang w:eastAsia="nl-NL"/>
              </w:rPr>
            </w:pPr>
            <w:del w:id="4040" w:author="Arjan" w:date="2014-11-18T10:00:00Z">
              <w:r w:rsidRPr="00E555FF">
                <w:rPr>
                  <w:rFonts w:ascii="Calibri" w:eastAsia="Times New Roman" w:hAnsi="Calibri" w:cs="Times New Roman"/>
                  <w:color w:val="000000"/>
                  <w:lang w:eastAsia="nl-NL"/>
                </w:rPr>
                <w:delText>Besluit &gt; Beschikking &gt; Vergunning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041" w:author="Arjan" w:date="2014-11-18T10:00:00Z"/>
                <w:rFonts w:ascii="Calibri" w:eastAsia="Times New Roman" w:hAnsi="Calibri" w:cs="Times New Roman"/>
                <w:color w:val="000000"/>
                <w:lang w:eastAsia="nl-NL"/>
              </w:rPr>
            </w:pPr>
            <w:del w:id="4042"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043" w:author="Arjan" w:date="2014-11-18T10:00:00Z"/>
                <w:rFonts w:ascii="Calibri" w:eastAsia="Times New Roman" w:hAnsi="Calibri" w:cs="Times New Roman"/>
                <w:color w:val="000000"/>
                <w:lang w:eastAsia="nl-NL"/>
              </w:rPr>
            </w:pPr>
            <w:del w:id="4044" w:author="Arjan" w:date="2014-11-18T10:00:00Z">
              <w:r w:rsidRPr="00E555FF">
                <w:rPr>
                  <w:rFonts w:ascii="Calibri" w:eastAsia="Times New Roman" w:hAnsi="Calibri" w:cs="Times New Roman"/>
                  <w:color w:val="000000"/>
                  <w:lang w:eastAsia="nl-NL"/>
                </w:rPr>
                <w:delText>Beschikking waarbij iets wordt toegestaan wat voordien verboden was.</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045"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046" w:author="Arjan" w:date="2014-11-18T10:00:00Z"/>
                <w:rFonts w:ascii="Calibri" w:eastAsia="Times New Roman" w:hAnsi="Calibri" w:cs="Times New Roman"/>
                <w:color w:val="000000"/>
                <w:lang w:eastAsia="nl-NL"/>
              </w:rPr>
            </w:pPr>
            <w:del w:id="4047"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600"/>
          <w:del w:id="4048"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49" w:author="Arjan" w:date="2014-11-18T10:00:00Z"/>
                <w:rFonts w:ascii="Calibri" w:eastAsia="Times New Roman" w:hAnsi="Calibri" w:cs="Times New Roman"/>
                <w:color w:val="000000"/>
                <w:lang w:eastAsia="nl-NL"/>
              </w:rPr>
            </w:pPr>
            <w:del w:id="4050" w:author="Arjan" w:date="2014-11-18T10:00:00Z">
              <w:r w:rsidRPr="00E555FF">
                <w:rPr>
                  <w:rFonts w:ascii="Calibri" w:eastAsia="Times New Roman" w:hAnsi="Calibri" w:cs="Times New Roman"/>
                  <w:color w:val="000000"/>
                  <w:lang w:eastAsia="nl-NL"/>
                </w:rPr>
                <w:delText>Norm</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51" w:author="Arjan" w:date="2014-11-18T10:00:00Z"/>
                <w:rFonts w:ascii="Calibri" w:eastAsia="Times New Roman" w:hAnsi="Calibri" w:cs="Times New Roman"/>
                <w:color w:val="000000"/>
                <w:lang w:eastAsia="nl-NL"/>
              </w:rPr>
            </w:pPr>
            <w:del w:id="4052" w:author="Arjan" w:date="2014-11-18T10:00:00Z">
              <w:r w:rsidRPr="00E555FF">
                <w:rPr>
                  <w:rFonts w:ascii="Calibri" w:eastAsia="Times New Roman" w:hAnsi="Calibri" w:cs="Times New Roman"/>
                  <w:color w:val="000000"/>
                  <w:lang w:eastAsia="nl-NL"/>
                </w:rPr>
                <w:delText>Besluit &gt; Norm</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053" w:author="Arjan" w:date="2014-11-18T10:00:00Z"/>
                <w:rFonts w:ascii="Calibri" w:eastAsia="Times New Roman" w:hAnsi="Calibri" w:cs="Times New Roman"/>
                <w:color w:val="000000"/>
                <w:lang w:eastAsia="nl-NL"/>
              </w:rPr>
            </w:pPr>
            <w:del w:id="4054"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055" w:author="Arjan" w:date="2014-11-18T10:00:00Z"/>
                <w:rFonts w:ascii="Calibri" w:eastAsia="Times New Roman" w:hAnsi="Calibri" w:cs="Times New Roman"/>
                <w:color w:val="000000"/>
                <w:lang w:eastAsia="nl-NL"/>
              </w:rPr>
            </w:pPr>
            <w:del w:id="4056" w:author="Arjan" w:date="2014-11-18T10:00:00Z">
              <w:r w:rsidRPr="00E555FF">
                <w:rPr>
                  <w:rFonts w:ascii="Calibri" w:eastAsia="Times New Roman" w:hAnsi="Calibri" w:cs="Times New Roman"/>
                  <w:color w:val="000000"/>
                  <w:lang w:eastAsia="nl-NL"/>
                </w:rPr>
                <w:delText xml:space="preserve">Vrijwillige afspraak tussen belanghebbende partijen over een product, dienst of proces. </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057"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058" w:author="Arjan" w:date="2014-11-18T10:00:00Z"/>
                <w:rFonts w:ascii="Calibri" w:eastAsia="Times New Roman" w:hAnsi="Calibri" w:cs="Times New Roman"/>
                <w:color w:val="000000"/>
                <w:lang w:eastAsia="nl-NL"/>
              </w:rPr>
            </w:pPr>
            <w:del w:id="4059"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1200"/>
          <w:del w:id="4060"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61" w:author="Arjan" w:date="2014-11-18T10:00:00Z"/>
                <w:rFonts w:ascii="Calibri" w:eastAsia="Times New Roman" w:hAnsi="Calibri" w:cs="Times New Roman"/>
                <w:color w:val="000000"/>
                <w:lang w:eastAsia="nl-NL"/>
              </w:rPr>
            </w:pPr>
            <w:del w:id="4062" w:author="Arjan" w:date="2014-11-18T10:00:00Z">
              <w:r w:rsidRPr="00E555FF">
                <w:rPr>
                  <w:rFonts w:ascii="Calibri" w:eastAsia="Times New Roman" w:hAnsi="Calibri" w:cs="Times New Roman"/>
                  <w:color w:val="000000"/>
                  <w:lang w:eastAsia="nl-NL"/>
                </w:rPr>
                <w:delText>Regeling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63" w:author="Arjan" w:date="2014-11-18T10:00:00Z"/>
                <w:rFonts w:ascii="Calibri" w:eastAsia="Times New Roman" w:hAnsi="Calibri" w:cs="Times New Roman"/>
                <w:color w:val="000000"/>
                <w:lang w:eastAsia="nl-NL"/>
              </w:rPr>
            </w:pPr>
            <w:del w:id="4064" w:author="Arjan" w:date="2014-11-18T10:00:00Z">
              <w:r w:rsidRPr="00E555FF">
                <w:rPr>
                  <w:rFonts w:ascii="Calibri" w:eastAsia="Times New Roman" w:hAnsi="Calibri" w:cs="Times New Roman"/>
                  <w:color w:val="000000"/>
                  <w:lang w:eastAsia="nl-NL"/>
                </w:rPr>
                <w:delText>Besluit &gt; Regeling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065" w:author="Arjan" w:date="2014-11-18T10:00:00Z"/>
                <w:rFonts w:ascii="Calibri" w:eastAsia="Times New Roman" w:hAnsi="Calibri" w:cs="Times New Roman"/>
                <w:b/>
                <w:bCs/>
                <w:color w:val="000000"/>
                <w:lang w:eastAsia="nl-NL"/>
              </w:rPr>
            </w:pPr>
            <w:del w:id="4066"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067" w:author="Arjan" w:date="2014-11-18T10:00:00Z"/>
                <w:rFonts w:ascii="Calibri" w:eastAsia="Times New Roman" w:hAnsi="Calibri" w:cs="Times New Roman"/>
                <w:color w:val="000000"/>
                <w:lang w:eastAsia="nl-NL"/>
              </w:rPr>
            </w:pPr>
            <w:del w:id="4068" w:author="Arjan" w:date="2014-11-18T10:00:00Z">
              <w:r w:rsidRPr="00E555FF">
                <w:rPr>
                  <w:rFonts w:ascii="Calibri" w:eastAsia="Times New Roman" w:hAnsi="Calibri" w:cs="Times New Roman"/>
                  <w:color w:val="000000"/>
                  <w:lang w:eastAsia="nl-NL"/>
                </w:rPr>
                <w:delText>Beslissing van algemene strekking, afkomstig van het daartoe bevoegde overheidsorgaan, betreffende voorschriften die geen wetten in formele zin zijn.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069"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070" w:author="Arjan" w:date="2014-11-18T10:00:00Z"/>
                <w:rFonts w:ascii="Calibri" w:eastAsia="Times New Roman" w:hAnsi="Calibri" w:cs="Times New Roman"/>
                <w:color w:val="000000"/>
                <w:lang w:eastAsia="nl-NL"/>
              </w:rPr>
            </w:pPr>
          </w:p>
        </w:tc>
      </w:tr>
      <w:tr w:rsidR="00E555FF" w:rsidRPr="00E555FF" w:rsidTr="00E555FF">
        <w:trPr>
          <w:trHeight w:val="1200"/>
          <w:del w:id="407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72" w:author="Arjan" w:date="2014-11-18T10:00:00Z"/>
                <w:rFonts w:ascii="Calibri" w:eastAsia="Times New Roman" w:hAnsi="Calibri" w:cs="Times New Roman"/>
                <w:color w:val="000000"/>
                <w:lang w:eastAsia="nl-NL"/>
              </w:rPr>
            </w:pPr>
            <w:del w:id="4073" w:author="Arjan" w:date="2014-11-18T10:00:00Z">
              <w:r w:rsidRPr="00E555FF">
                <w:rPr>
                  <w:rFonts w:ascii="Calibri" w:eastAsia="Times New Roman" w:hAnsi="Calibri" w:cs="Times New Roman"/>
                  <w:color w:val="000000"/>
                  <w:lang w:eastAsia="nl-NL"/>
                </w:rPr>
                <w:lastRenderedPageBreak/>
                <w:delText>Verordening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74" w:author="Arjan" w:date="2014-11-18T10:00:00Z"/>
                <w:rFonts w:ascii="Calibri" w:eastAsia="Times New Roman" w:hAnsi="Calibri" w:cs="Times New Roman"/>
                <w:color w:val="000000"/>
                <w:lang w:eastAsia="nl-NL"/>
              </w:rPr>
            </w:pPr>
            <w:del w:id="4075" w:author="Arjan" w:date="2014-11-18T10:00:00Z">
              <w:r w:rsidRPr="00E555FF">
                <w:rPr>
                  <w:rFonts w:ascii="Calibri" w:eastAsia="Times New Roman" w:hAnsi="Calibri" w:cs="Times New Roman"/>
                  <w:color w:val="000000"/>
                  <w:lang w:eastAsia="nl-NL"/>
                </w:rPr>
                <w:delText>Besluit &gt; Verordening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076" w:author="Arjan" w:date="2014-11-18T10:00:00Z"/>
                <w:rFonts w:ascii="Calibri" w:eastAsia="Times New Roman" w:hAnsi="Calibri" w:cs="Times New Roman"/>
                <w:color w:val="000000"/>
                <w:lang w:eastAsia="nl-NL"/>
              </w:rPr>
            </w:pPr>
            <w:del w:id="4077"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078" w:author="Arjan" w:date="2014-11-18T10:00:00Z"/>
                <w:rFonts w:ascii="Calibri" w:eastAsia="Times New Roman" w:hAnsi="Calibri" w:cs="Times New Roman"/>
                <w:color w:val="000000"/>
                <w:lang w:eastAsia="nl-NL"/>
              </w:rPr>
            </w:pPr>
            <w:del w:id="4079" w:author="Arjan" w:date="2014-11-18T10:00:00Z">
              <w:r w:rsidRPr="00E555FF">
                <w:rPr>
                  <w:rFonts w:ascii="Calibri" w:eastAsia="Times New Roman" w:hAnsi="Calibri" w:cs="Times New Roman"/>
                  <w:color w:val="000000"/>
                  <w:lang w:eastAsia="nl-NL"/>
                </w:rPr>
                <w:delText>Besluit van een lagere overheid bevattende een bindende (rechts)regel voor het uitvoeren en vormgeven van processen, handelingen, gedragingen, producten en/of diensten.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080"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081" w:author="Arjan" w:date="2014-11-18T10:00:00Z"/>
                <w:rFonts w:ascii="Calibri" w:eastAsia="Times New Roman" w:hAnsi="Calibri" w:cs="Times New Roman"/>
                <w:color w:val="000000"/>
                <w:lang w:eastAsia="nl-NL"/>
              </w:rPr>
            </w:pPr>
          </w:p>
        </w:tc>
      </w:tr>
      <w:tr w:rsidR="00E555FF" w:rsidRPr="00E555FF" w:rsidTr="00E555FF">
        <w:trPr>
          <w:trHeight w:val="900"/>
          <w:del w:id="4082"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83" w:author="Arjan" w:date="2014-11-18T10:00:00Z"/>
                <w:rFonts w:ascii="Calibri" w:eastAsia="Times New Roman" w:hAnsi="Calibri" w:cs="Times New Roman"/>
                <w:color w:val="000000"/>
                <w:lang w:eastAsia="nl-NL"/>
              </w:rPr>
            </w:pPr>
            <w:del w:id="4084" w:author="Arjan" w:date="2014-11-18T10:00:00Z">
              <w:r w:rsidRPr="00E555FF">
                <w:rPr>
                  <w:rFonts w:ascii="Calibri" w:eastAsia="Times New Roman" w:hAnsi="Calibri" w:cs="Times New Roman"/>
                  <w:color w:val="000000"/>
                  <w:lang w:eastAsia="nl-NL"/>
                </w:rPr>
                <w:delText>Voorschrift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85" w:author="Arjan" w:date="2014-11-18T10:00:00Z"/>
                <w:rFonts w:ascii="Calibri" w:eastAsia="Times New Roman" w:hAnsi="Calibri" w:cs="Times New Roman"/>
                <w:color w:val="000000"/>
                <w:lang w:eastAsia="nl-NL"/>
              </w:rPr>
            </w:pPr>
            <w:del w:id="4086" w:author="Arjan" w:date="2014-11-18T10:00:00Z">
              <w:r w:rsidRPr="00E555FF">
                <w:rPr>
                  <w:rFonts w:ascii="Calibri" w:eastAsia="Times New Roman" w:hAnsi="Calibri" w:cs="Times New Roman"/>
                  <w:color w:val="000000"/>
                  <w:lang w:eastAsia="nl-NL"/>
                </w:rPr>
                <w:delText>Besluit &gt; Voorschrift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087" w:author="Arjan" w:date="2014-11-18T10:00:00Z"/>
                <w:rFonts w:ascii="Calibri" w:eastAsia="Times New Roman" w:hAnsi="Calibri" w:cs="Times New Roman"/>
                <w:color w:val="000000"/>
                <w:lang w:eastAsia="nl-NL"/>
              </w:rPr>
            </w:pPr>
            <w:del w:id="4088"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089" w:author="Arjan" w:date="2014-11-18T10:00:00Z"/>
                <w:rFonts w:ascii="Calibri" w:eastAsia="Times New Roman" w:hAnsi="Calibri" w:cs="Times New Roman"/>
                <w:color w:val="000000"/>
                <w:lang w:eastAsia="nl-NL"/>
              </w:rPr>
            </w:pPr>
            <w:del w:id="4090" w:author="Arjan" w:date="2014-11-18T10:00:00Z">
              <w:r w:rsidRPr="00E555FF">
                <w:rPr>
                  <w:rFonts w:ascii="Calibri" w:eastAsia="Times New Roman" w:hAnsi="Calibri" w:cs="Times New Roman"/>
                  <w:color w:val="000000"/>
                  <w:lang w:eastAsia="nl-NL"/>
                </w:rPr>
                <w:delText xml:space="preserve">Besluit bevattende regels voor het uitvoeren en vormgeven van processen, handelingen, gedragingen, producten en/of diensten. </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091"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092" w:author="Arjan" w:date="2014-11-18T10:00:00Z"/>
                <w:rFonts w:ascii="Calibri" w:eastAsia="Times New Roman" w:hAnsi="Calibri" w:cs="Times New Roman"/>
                <w:color w:val="000000"/>
                <w:lang w:eastAsia="nl-NL"/>
              </w:rPr>
            </w:pPr>
          </w:p>
        </w:tc>
      </w:tr>
      <w:tr w:rsidR="00E555FF" w:rsidRPr="00E555FF" w:rsidTr="00E555FF">
        <w:trPr>
          <w:trHeight w:val="1200"/>
          <w:del w:id="4093"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94" w:author="Arjan" w:date="2014-11-18T10:00:00Z"/>
                <w:rFonts w:ascii="Calibri" w:eastAsia="Times New Roman" w:hAnsi="Calibri" w:cs="Times New Roman"/>
                <w:color w:val="000000"/>
                <w:lang w:eastAsia="nl-NL"/>
              </w:rPr>
            </w:pPr>
            <w:del w:id="4095" w:author="Arjan" w:date="2014-11-18T10:00:00Z">
              <w:r w:rsidRPr="00E555FF">
                <w:rPr>
                  <w:rFonts w:ascii="Calibri" w:eastAsia="Times New Roman" w:hAnsi="Calibri" w:cs="Times New Roman"/>
                  <w:color w:val="000000"/>
                  <w:lang w:eastAsia="nl-NL"/>
                </w:rPr>
                <w:delText>Wet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096" w:author="Arjan" w:date="2014-11-18T10:00:00Z"/>
                <w:rFonts w:ascii="Calibri" w:eastAsia="Times New Roman" w:hAnsi="Calibri" w:cs="Times New Roman"/>
                <w:color w:val="000000"/>
                <w:lang w:eastAsia="nl-NL"/>
              </w:rPr>
            </w:pPr>
            <w:del w:id="4097" w:author="Arjan" w:date="2014-11-18T10:00:00Z">
              <w:r w:rsidRPr="00E555FF">
                <w:rPr>
                  <w:rFonts w:ascii="Calibri" w:eastAsia="Times New Roman" w:hAnsi="Calibri" w:cs="Times New Roman"/>
                  <w:color w:val="000000"/>
                  <w:lang w:eastAsia="nl-NL"/>
                </w:rPr>
                <w:delText>Besluit &gt; Wet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098" w:author="Arjan" w:date="2014-11-18T10:00:00Z"/>
                <w:rFonts w:ascii="Calibri" w:eastAsia="Times New Roman" w:hAnsi="Calibri" w:cs="Times New Roman"/>
                <w:color w:val="000000"/>
                <w:lang w:eastAsia="nl-NL"/>
              </w:rPr>
            </w:pPr>
            <w:del w:id="4099"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100" w:author="Arjan" w:date="2014-11-18T10:00:00Z"/>
                <w:rFonts w:ascii="Calibri" w:eastAsia="Times New Roman" w:hAnsi="Calibri" w:cs="Times New Roman"/>
                <w:color w:val="000000"/>
                <w:lang w:eastAsia="nl-NL"/>
              </w:rPr>
            </w:pPr>
            <w:del w:id="4101" w:author="Arjan" w:date="2014-11-18T10:00:00Z">
              <w:r w:rsidRPr="00E555FF">
                <w:rPr>
                  <w:rFonts w:ascii="Calibri" w:eastAsia="Times New Roman" w:hAnsi="Calibri" w:cs="Times New Roman"/>
                  <w:color w:val="000000"/>
                  <w:lang w:eastAsia="nl-NL"/>
                </w:rPr>
                <w:delText>Besluit van de centrale overheid bevattende een bindende (rechts)regel voor het uitvoeren en vormgeven van processen, handelingen, gedragingen, producten en/of diensten.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102"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103" w:author="Arjan" w:date="2014-11-18T10:00:00Z"/>
                <w:rFonts w:ascii="Calibri" w:eastAsia="Times New Roman" w:hAnsi="Calibri" w:cs="Times New Roman"/>
                <w:color w:val="000000"/>
                <w:lang w:eastAsia="nl-NL"/>
              </w:rPr>
            </w:pPr>
            <w:del w:id="4104" w:author="Arjan" w:date="2014-11-18T10:00:00Z">
              <w:r w:rsidRPr="00E555FF">
                <w:rPr>
                  <w:rFonts w:ascii="Calibri" w:eastAsia="Times New Roman" w:hAnsi="Calibri" w:cs="Times New Roman"/>
                  <w:color w:val="000000"/>
                  <w:lang w:eastAsia="nl-NL"/>
                </w:rPr>
                <w:delText>Hernoeming van 'Wetgeving'</w:delText>
              </w:r>
            </w:del>
          </w:p>
        </w:tc>
      </w:tr>
      <w:tr w:rsidR="00E555FF" w:rsidRPr="00E555FF" w:rsidTr="00E555FF">
        <w:trPr>
          <w:trHeight w:val="600"/>
          <w:del w:id="4105"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06" w:author="Arjan" w:date="2014-11-18T10:00:00Z"/>
                <w:rFonts w:ascii="Calibri" w:eastAsia="Times New Roman" w:hAnsi="Calibri" w:cs="Times New Roman"/>
                <w:color w:val="000000"/>
                <w:lang w:eastAsia="nl-NL"/>
              </w:rPr>
            </w:pPr>
            <w:del w:id="4107" w:author="Arjan" w:date="2014-11-18T10:00:00Z">
              <w:r w:rsidRPr="00E555FF">
                <w:rPr>
                  <w:rFonts w:ascii="Calibri" w:eastAsia="Times New Roman" w:hAnsi="Calibri" w:cs="Times New Roman"/>
                  <w:color w:val="000000"/>
                  <w:lang w:eastAsia="nl-NL"/>
                </w:rPr>
                <w:delText>Bevestiging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08" w:author="Arjan" w:date="2014-11-18T10:00:00Z"/>
                <w:rFonts w:ascii="Calibri" w:eastAsia="Times New Roman" w:hAnsi="Calibri" w:cs="Times New Roman"/>
                <w:color w:val="000000"/>
                <w:lang w:eastAsia="nl-NL"/>
              </w:rPr>
            </w:pPr>
            <w:del w:id="4109" w:author="Arjan" w:date="2014-11-18T10:00:00Z">
              <w:r w:rsidRPr="00E555FF">
                <w:rPr>
                  <w:rFonts w:ascii="Calibri" w:eastAsia="Times New Roman" w:hAnsi="Calibri" w:cs="Times New Roman"/>
                  <w:color w:val="000000"/>
                  <w:lang w:eastAsia="nl-NL"/>
                </w:rPr>
                <w:delText>Bevestiging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110" w:author="Arjan" w:date="2014-11-18T10:00:00Z"/>
                <w:rFonts w:ascii="Calibri" w:eastAsia="Times New Roman" w:hAnsi="Calibri" w:cs="Times New Roman"/>
                <w:color w:val="000000"/>
                <w:lang w:eastAsia="nl-NL"/>
              </w:rPr>
            </w:pPr>
            <w:del w:id="4111"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112" w:author="Arjan" w:date="2014-11-18T10:00:00Z"/>
                <w:rFonts w:ascii="Calibri" w:eastAsia="Times New Roman" w:hAnsi="Calibri" w:cs="Times New Roman"/>
                <w:color w:val="000000"/>
                <w:lang w:eastAsia="nl-NL"/>
              </w:rPr>
            </w:pPr>
            <w:del w:id="4113" w:author="Arjan" w:date="2014-11-18T10:00:00Z">
              <w:r w:rsidRPr="00E555FF">
                <w:rPr>
                  <w:rFonts w:ascii="Calibri" w:eastAsia="Times New Roman" w:hAnsi="Calibri" w:cs="Times New Roman"/>
                  <w:color w:val="000000"/>
                  <w:lang w:eastAsia="nl-NL"/>
                </w:rPr>
                <w:delText>Document waaruit blijkt dat een handeling heeft plaatsgevonden.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114"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115" w:author="Arjan" w:date="2014-11-18T10:00:00Z"/>
                <w:rFonts w:ascii="Calibri" w:eastAsia="Times New Roman" w:hAnsi="Calibri" w:cs="Times New Roman"/>
                <w:color w:val="000000"/>
                <w:lang w:eastAsia="nl-NL"/>
              </w:rPr>
            </w:pPr>
            <w:del w:id="4116"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900"/>
          <w:del w:id="4117"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18" w:author="Arjan" w:date="2014-11-18T10:00:00Z"/>
                <w:rFonts w:ascii="Calibri" w:eastAsia="Times New Roman" w:hAnsi="Calibri" w:cs="Times New Roman"/>
                <w:color w:val="000000"/>
                <w:lang w:eastAsia="nl-NL"/>
              </w:rPr>
            </w:pPr>
            <w:del w:id="4119" w:author="Arjan" w:date="2014-11-18T10:00:00Z">
              <w:r w:rsidRPr="00E555FF">
                <w:rPr>
                  <w:rFonts w:ascii="Calibri" w:eastAsia="Times New Roman" w:hAnsi="Calibri" w:cs="Times New Roman"/>
                  <w:color w:val="000000"/>
                  <w:lang w:eastAsia="nl-NL"/>
                </w:rPr>
                <w:delText>Ontvangstbevestiging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20" w:author="Arjan" w:date="2014-11-18T10:00:00Z"/>
                <w:rFonts w:ascii="Calibri" w:eastAsia="Times New Roman" w:hAnsi="Calibri" w:cs="Times New Roman"/>
                <w:color w:val="000000"/>
                <w:lang w:eastAsia="nl-NL"/>
              </w:rPr>
            </w:pPr>
            <w:del w:id="4121" w:author="Arjan" w:date="2014-11-18T10:00:00Z">
              <w:r w:rsidRPr="00E555FF">
                <w:rPr>
                  <w:rFonts w:ascii="Calibri" w:eastAsia="Times New Roman" w:hAnsi="Calibri" w:cs="Times New Roman"/>
                  <w:color w:val="000000"/>
                  <w:lang w:eastAsia="nl-NL"/>
                </w:rPr>
                <w:delText>Bevestiging &gt; Ontvangstbevestiging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122" w:author="Arjan" w:date="2014-11-18T10:00:00Z"/>
                <w:rFonts w:ascii="Calibri" w:eastAsia="Times New Roman" w:hAnsi="Calibri" w:cs="Times New Roman"/>
                <w:b/>
                <w:bCs/>
                <w:color w:val="000000"/>
                <w:lang w:eastAsia="nl-NL"/>
              </w:rPr>
            </w:pPr>
            <w:del w:id="4123"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124" w:author="Arjan" w:date="2014-11-18T10:00:00Z"/>
                <w:rFonts w:ascii="Calibri" w:eastAsia="Times New Roman" w:hAnsi="Calibri" w:cs="Times New Roman"/>
                <w:color w:val="000000"/>
                <w:lang w:eastAsia="nl-NL"/>
              </w:rPr>
            </w:pPr>
            <w:del w:id="4125" w:author="Arjan" w:date="2014-11-18T10:00:00Z">
              <w:r w:rsidRPr="00E555FF">
                <w:rPr>
                  <w:rFonts w:ascii="Calibri" w:eastAsia="Times New Roman" w:hAnsi="Calibri" w:cs="Times New Roman"/>
                  <w:color w:val="000000"/>
                  <w:lang w:eastAsia="nl-NL"/>
                </w:rPr>
                <w:delText>Document waarin de geadresseerde van een document aan de afzender daarvan laat blijken dat het desbetreffende document ontvangen is.</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126"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127" w:author="Arjan" w:date="2014-11-18T10:00:00Z"/>
                <w:rFonts w:ascii="Calibri" w:eastAsia="Times New Roman" w:hAnsi="Calibri" w:cs="Times New Roman"/>
                <w:color w:val="000000"/>
                <w:lang w:eastAsia="nl-NL"/>
              </w:rPr>
            </w:pPr>
          </w:p>
        </w:tc>
      </w:tr>
      <w:tr w:rsidR="00E555FF" w:rsidRPr="00E555FF" w:rsidTr="00E555FF">
        <w:trPr>
          <w:trHeight w:val="900"/>
          <w:del w:id="4128"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29" w:author="Arjan" w:date="2014-11-18T10:00:00Z"/>
                <w:rFonts w:ascii="Calibri" w:eastAsia="Times New Roman" w:hAnsi="Calibri" w:cs="Times New Roman"/>
                <w:color w:val="000000"/>
                <w:lang w:eastAsia="nl-NL"/>
              </w:rPr>
            </w:pPr>
            <w:del w:id="4130" w:author="Arjan" w:date="2014-11-18T10:00:00Z">
              <w:r w:rsidRPr="00E555FF">
                <w:rPr>
                  <w:rFonts w:ascii="Calibri" w:eastAsia="Times New Roman" w:hAnsi="Calibri" w:cs="Times New Roman"/>
                  <w:color w:val="000000"/>
                  <w:lang w:eastAsia="nl-NL"/>
                </w:rPr>
                <w:delText>Brief</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31" w:author="Arjan" w:date="2014-11-18T10:00:00Z"/>
                <w:rFonts w:ascii="Calibri" w:eastAsia="Times New Roman" w:hAnsi="Calibri" w:cs="Times New Roman"/>
                <w:color w:val="000000"/>
                <w:lang w:eastAsia="nl-NL"/>
              </w:rPr>
            </w:pPr>
            <w:del w:id="4132" w:author="Arjan" w:date="2014-11-18T10:00:00Z">
              <w:r w:rsidRPr="00E555FF">
                <w:rPr>
                  <w:rFonts w:ascii="Calibri" w:eastAsia="Times New Roman" w:hAnsi="Calibri" w:cs="Times New Roman"/>
                  <w:color w:val="000000"/>
                  <w:lang w:eastAsia="nl-NL"/>
                </w:rPr>
                <w:delText>Brief</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133" w:author="Arjan" w:date="2014-11-18T10:00:00Z"/>
                <w:rFonts w:ascii="Calibri" w:eastAsia="Times New Roman" w:hAnsi="Calibri" w:cs="Times New Roman"/>
                <w:color w:val="000000"/>
                <w:lang w:eastAsia="nl-NL"/>
              </w:rPr>
            </w:pPr>
            <w:del w:id="4134"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135" w:author="Arjan" w:date="2014-11-18T10:00:00Z"/>
                <w:rFonts w:ascii="Calibri" w:eastAsia="Times New Roman" w:hAnsi="Calibri" w:cs="Times New Roman"/>
                <w:color w:val="000000"/>
                <w:lang w:eastAsia="nl-NL"/>
              </w:rPr>
            </w:pPr>
            <w:del w:id="4136" w:author="Arjan" w:date="2014-11-18T10:00:00Z">
              <w:r w:rsidRPr="00E555FF">
                <w:rPr>
                  <w:rFonts w:ascii="Calibri" w:eastAsia="Times New Roman" w:hAnsi="Calibri" w:cs="Times New Roman"/>
                  <w:color w:val="000000"/>
                  <w:lang w:eastAsia="nl-NL"/>
                </w:rPr>
                <w:delText>Document in een door de traditie bepaalde vorm bestemd om aan degene aan wie het is gericht iets mede te delen.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137"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138" w:author="Arjan" w:date="2014-11-18T10:00:00Z"/>
                <w:rFonts w:ascii="Calibri" w:eastAsia="Times New Roman" w:hAnsi="Calibri" w:cs="Times New Roman"/>
                <w:color w:val="000000"/>
                <w:lang w:eastAsia="nl-NL"/>
              </w:rPr>
            </w:pPr>
            <w:del w:id="4139"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900"/>
          <w:del w:id="4140"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41" w:author="Arjan" w:date="2014-11-18T10:00:00Z"/>
                <w:rFonts w:ascii="Calibri" w:eastAsia="Times New Roman" w:hAnsi="Calibri" w:cs="Times New Roman"/>
                <w:color w:val="000000"/>
                <w:lang w:eastAsia="nl-NL"/>
              </w:rPr>
            </w:pPr>
            <w:del w:id="4142" w:author="Arjan" w:date="2014-11-18T10:00:00Z">
              <w:r w:rsidRPr="00E555FF">
                <w:rPr>
                  <w:rFonts w:ascii="Calibri" w:eastAsia="Times New Roman" w:hAnsi="Calibri" w:cs="Times New Roman"/>
                  <w:color w:val="000000"/>
                  <w:lang w:eastAsia="nl-NL"/>
                </w:rPr>
                <w:delText>Begeleidend Schrijven</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43" w:author="Arjan" w:date="2014-11-18T10:00:00Z"/>
                <w:rFonts w:ascii="Calibri" w:eastAsia="Times New Roman" w:hAnsi="Calibri" w:cs="Times New Roman"/>
                <w:color w:val="000000"/>
                <w:lang w:eastAsia="nl-NL"/>
              </w:rPr>
            </w:pPr>
            <w:del w:id="4144" w:author="Arjan" w:date="2014-11-18T10:00:00Z">
              <w:r w:rsidRPr="00E555FF">
                <w:rPr>
                  <w:rFonts w:ascii="Calibri" w:eastAsia="Times New Roman" w:hAnsi="Calibri" w:cs="Times New Roman"/>
                  <w:color w:val="000000"/>
                  <w:lang w:eastAsia="nl-NL"/>
                </w:rPr>
                <w:delText>Brief &gt; Begeleidend Schrijven</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145" w:author="Arjan" w:date="2014-11-18T10:00:00Z"/>
                <w:rFonts w:ascii="Calibri" w:eastAsia="Times New Roman" w:hAnsi="Calibri" w:cs="Times New Roman"/>
                <w:color w:val="000000"/>
                <w:lang w:eastAsia="nl-NL"/>
              </w:rPr>
            </w:pPr>
            <w:del w:id="4146"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147" w:author="Arjan" w:date="2014-11-18T10:00:00Z"/>
                <w:rFonts w:ascii="Calibri" w:eastAsia="Times New Roman" w:hAnsi="Calibri" w:cs="Times New Roman"/>
                <w:color w:val="000000"/>
                <w:lang w:eastAsia="nl-NL"/>
              </w:rPr>
            </w:pPr>
            <w:del w:id="4148" w:author="Arjan" w:date="2014-11-18T10:00:00Z">
              <w:r w:rsidRPr="00E555FF">
                <w:rPr>
                  <w:rFonts w:ascii="Calibri" w:eastAsia="Times New Roman" w:hAnsi="Calibri" w:cs="Times New Roman"/>
                  <w:color w:val="000000"/>
                  <w:lang w:eastAsia="nl-NL"/>
                </w:rPr>
                <w:delText>Document dat het ter beschikking stellen van een nota, een wetsvoorstel, een dienst of een product enz. begeleidt.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149"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150" w:author="Arjan" w:date="2014-11-18T10:00:00Z"/>
                <w:rFonts w:ascii="Calibri" w:eastAsia="Times New Roman" w:hAnsi="Calibri" w:cs="Times New Roman"/>
                <w:color w:val="000000"/>
                <w:lang w:eastAsia="nl-NL"/>
              </w:rPr>
            </w:pPr>
            <w:del w:id="4151"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900"/>
          <w:del w:id="4152"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53" w:author="Arjan" w:date="2014-11-18T10:00:00Z"/>
                <w:rFonts w:ascii="Calibri" w:eastAsia="Times New Roman" w:hAnsi="Calibri" w:cs="Times New Roman"/>
                <w:color w:val="000000"/>
                <w:lang w:eastAsia="nl-NL"/>
              </w:rPr>
            </w:pPr>
            <w:del w:id="4154" w:author="Arjan" w:date="2014-11-18T10:00:00Z">
              <w:r w:rsidRPr="00E555FF">
                <w:rPr>
                  <w:rFonts w:ascii="Calibri" w:eastAsia="Times New Roman" w:hAnsi="Calibri" w:cs="Times New Roman"/>
                  <w:color w:val="000000"/>
                  <w:lang w:eastAsia="nl-NL"/>
                </w:rPr>
                <w:delText>Sollicitatiebrief</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55" w:author="Arjan" w:date="2014-11-18T10:00:00Z"/>
                <w:rFonts w:ascii="Calibri" w:eastAsia="Times New Roman" w:hAnsi="Calibri" w:cs="Times New Roman"/>
                <w:color w:val="000000"/>
                <w:lang w:eastAsia="nl-NL"/>
              </w:rPr>
            </w:pPr>
            <w:del w:id="4156" w:author="Arjan" w:date="2014-11-18T10:00:00Z">
              <w:r w:rsidRPr="00E555FF">
                <w:rPr>
                  <w:rFonts w:ascii="Calibri" w:eastAsia="Times New Roman" w:hAnsi="Calibri" w:cs="Times New Roman"/>
                  <w:color w:val="000000"/>
                  <w:lang w:eastAsia="nl-NL"/>
                </w:rPr>
                <w:delText>Brief &gt; Sollicitatiebrief</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157" w:author="Arjan" w:date="2014-11-18T10:00:00Z"/>
                <w:rFonts w:ascii="Calibri" w:eastAsia="Times New Roman" w:hAnsi="Calibri" w:cs="Times New Roman"/>
                <w:color w:val="000000"/>
                <w:lang w:eastAsia="nl-NL"/>
              </w:rPr>
            </w:pPr>
            <w:del w:id="4158"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159" w:author="Arjan" w:date="2014-11-18T10:00:00Z"/>
                <w:rFonts w:ascii="Calibri" w:eastAsia="Times New Roman" w:hAnsi="Calibri" w:cs="Times New Roman"/>
                <w:color w:val="000000"/>
                <w:lang w:eastAsia="nl-NL"/>
              </w:rPr>
            </w:pPr>
            <w:del w:id="4160" w:author="Arjan" w:date="2014-11-18T10:00:00Z">
              <w:r w:rsidRPr="00E555FF">
                <w:rPr>
                  <w:rFonts w:ascii="Calibri" w:eastAsia="Times New Roman" w:hAnsi="Calibri" w:cs="Times New Roman"/>
                  <w:color w:val="000000"/>
                  <w:lang w:eastAsia="nl-NL"/>
                </w:rPr>
                <w:delText>Document waarmee iemand de wens uit om voor bepaalde werkzaamheden een dienstverband aan te gaan.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161"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162" w:author="Arjan" w:date="2014-11-18T10:00:00Z"/>
                <w:rFonts w:ascii="Calibri" w:eastAsia="Times New Roman" w:hAnsi="Calibri" w:cs="Times New Roman"/>
                <w:color w:val="000000"/>
                <w:lang w:eastAsia="nl-NL"/>
              </w:rPr>
            </w:pPr>
            <w:del w:id="4163" w:author="Arjan" w:date="2014-11-18T10:00:00Z">
              <w:r w:rsidRPr="00E555FF">
                <w:rPr>
                  <w:rFonts w:ascii="Calibri" w:eastAsia="Times New Roman" w:hAnsi="Calibri" w:cs="Times New Roman"/>
                  <w:color w:val="000000"/>
                  <w:lang w:eastAsia="nl-NL"/>
                </w:rPr>
                <w:delText>Hernoeming van 'Sollicitatie'</w:delText>
              </w:r>
            </w:del>
          </w:p>
        </w:tc>
      </w:tr>
      <w:tr w:rsidR="00E555FF" w:rsidRPr="00E555FF" w:rsidTr="00E555FF">
        <w:trPr>
          <w:trHeight w:val="900"/>
          <w:del w:id="4164"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65" w:author="Arjan" w:date="2014-11-18T10:00:00Z"/>
                <w:rFonts w:ascii="Calibri" w:eastAsia="Times New Roman" w:hAnsi="Calibri" w:cs="Times New Roman"/>
                <w:color w:val="000000"/>
                <w:lang w:eastAsia="nl-NL"/>
              </w:rPr>
            </w:pPr>
            <w:del w:id="4166" w:author="Arjan" w:date="2014-11-18T10:00:00Z">
              <w:r w:rsidRPr="00E555FF">
                <w:rPr>
                  <w:rFonts w:ascii="Calibri" w:eastAsia="Times New Roman" w:hAnsi="Calibri" w:cs="Times New Roman"/>
                  <w:color w:val="000000"/>
                  <w:lang w:eastAsia="nl-NL"/>
                </w:rPr>
                <w:lastRenderedPageBreak/>
                <w:delText>Factuur</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67" w:author="Arjan" w:date="2014-11-18T10:00:00Z"/>
                <w:rFonts w:ascii="Calibri" w:eastAsia="Times New Roman" w:hAnsi="Calibri" w:cs="Times New Roman"/>
                <w:color w:val="000000"/>
                <w:lang w:eastAsia="nl-NL"/>
              </w:rPr>
            </w:pPr>
            <w:del w:id="4168" w:author="Arjan" w:date="2014-11-18T10:00:00Z">
              <w:r w:rsidRPr="00E555FF">
                <w:rPr>
                  <w:rFonts w:ascii="Calibri" w:eastAsia="Times New Roman" w:hAnsi="Calibri" w:cs="Times New Roman"/>
                  <w:color w:val="000000"/>
                  <w:lang w:eastAsia="nl-NL"/>
                </w:rPr>
                <w:delText>Factuur</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169" w:author="Arjan" w:date="2014-11-18T10:00:00Z"/>
                <w:rFonts w:ascii="Calibri" w:eastAsia="Times New Roman" w:hAnsi="Calibri" w:cs="Times New Roman"/>
                <w:color w:val="000000"/>
                <w:lang w:eastAsia="nl-NL"/>
              </w:rPr>
            </w:pPr>
            <w:del w:id="4170"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171" w:author="Arjan" w:date="2014-11-18T10:00:00Z"/>
                <w:rFonts w:ascii="Calibri" w:eastAsia="Times New Roman" w:hAnsi="Calibri" w:cs="Times New Roman"/>
                <w:color w:val="000000"/>
                <w:lang w:eastAsia="nl-NL"/>
              </w:rPr>
            </w:pPr>
            <w:del w:id="4172" w:author="Arjan" w:date="2014-11-18T10:00:00Z">
              <w:r w:rsidRPr="00E555FF">
                <w:rPr>
                  <w:rFonts w:ascii="Calibri" w:eastAsia="Times New Roman" w:hAnsi="Calibri" w:cs="Times New Roman"/>
                  <w:color w:val="000000"/>
                  <w:lang w:eastAsia="nl-NL"/>
                </w:rPr>
                <w:delText>Staat van verschuldigde kosten wegens geleverde goederen, diensten of werkzaamheden.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173" w:author="Arjan" w:date="2014-11-18T10:00:00Z"/>
                <w:rFonts w:ascii="Calibri" w:eastAsia="Times New Roman" w:hAnsi="Calibri" w:cs="Times New Roman"/>
                <w:color w:val="000000"/>
                <w:lang w:eastAsia="nl-NL"/>
              </w:rPr>
            </w:pPr>
            <w:del w:id="4174" w:author="Arjan" w:date="2014-11-18T10:00:00Z">
              <w:r w:rsidRPr="00E555FF">
                <w:rPr>
                  <w:rFonts w:ascii="Calibri" w:eastAsia="Times New Roman" w:hAnsi="Calibri" w:cs="Times New Roman"/>
                  <w:color w:val="000000"/>
                  <w:lang w:eastAsia="nl-NL"/>
                </w:rPr>
                <w:delText xml:space="preserve">Een synoniem is o.a. 'Rekening'. </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175" w:author="Arjan" w:date="2014-11-18T10:00:00Z"/>
                <w:rFonts w:ascii="Calibri" w:eastAsia="Times New Roman" w:hAnsi="Calibri" w:cs="Times New Roman"/>
                <w:color w:val="000000"/>
                <w:lang w:eastAsia="nl-NL"/>
              </w:rPr>
            </w:pPr>
          </w:p>
        </w:tc>
      </w:tr>
      <w:tr w:rsidR="00E555FF" w:rsidRPr="00E555FF" w:rsidTr="00E555FF">
        <w:trPr>
          <w:trHeight w:val="600"/>
          <w:del w:id="4176"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77" w:author="Arjan" w:date="2014-11-18T10:00:00Z"/>
                <w:rFonts w:ascii="Calibri" w:eastAsia="Times New Roman" w:hAnsi="Calibri" w:cs="Times New Roman"/>
                <w:color w:val="000000"/>
                <w:lang w:eastAsia="nl-NL"/>
              </w:rPr>
            </w:pPr>
            <w:del w:id="4178" w:author="Arjan" w:date="2014-11-18T10:00:00Z">
              <w:r w:rsidRPr="00E555FF">
                <w:rPr>
                  <w:rFonts w:ascii="Calibri" w:eastAsia="Times New Roman" w:hAnsi="Calibri" w:cs="Times New Roman"/>
                  <w:color w:val="000000"/>
                  <w:lang w:eastAsia="nl-NL"/>
                </w:rPr>
                <w:delText>Identificatiebewijs</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79" w:author="Arjan" w:date="2014-11-18T10:00:00Z"/>
                <w:rFonts w:ascii="Calibri" w:eastAsia="Times New Roman" w:hAnsi="Calibri" w:cs="Times New Roman"/>
                <w:color w:val="000000"/>
                <w:lang w:eastAsia="nl-NL"/>
              </w:rPr>
            </w:pPr>
            <w:del w:id="4180" w:author="Arjan" w:date="2014-11-18T10:00:00Z">
              <w:r w:rsidRPr="00E555FF">
                <w:rPr>
                  <w:rFonts w:ascii="Calibri" w:eastAsia="Times New Roman" w:hAnsi="Calibri" w:cs="Times New Roman"/>
                  <w:color w:val="000000"/>
                  <w:lang w:eastAsia="nl-NL"/>
                </w:rPr>
                <w:delText>Identificatiebewijs</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181" w:author="Arjan" w:date="2014-11-18T10:00:00Z"/>
                <w:rFonts w:ascii="Calibri" w:eastAsia="Times New Roman" w:hAnsi="Calibri" w:cs="Times New Roman"/>
                <w:color w:val="000000"/>
                <w:lang w:eastAsia="nl-NL"/>
              </w:rPr>
            </w:pPr>
            <w:del w:id="4182"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183" w:author="Arjan" w:date="2014-11-18T10:00:00Z"/>
                <w:rFonts w:ascii="Calibri" w:eastAsia="Times New Roman" w:hAnsi="Calibri" w:cs="Times New Roman"/>
                <w:color w:val="000000"/>
                <w:lang w:eastAsia="nl-NL"/>
              </w:rPr>
            </w:pPr>
            <w:del w:id="4184" w:author="Arjan" w:date="2014-11-18T10:00:00Z">
              <w:r w:rsidRPr="00E555FF">
                <w:rPr>
                  <w:rFonts w:ascii="Calibri" w:eastAsia="Times New Roman" w:hAnsi="Calibri" w:cs="Times New Roman"/>
                  <w:color w:val="000000"/>
                  <w:lang w:eastAsia="nl-NL"/>
                </w:rPr>
                <w:delText>Document op basis waarvan de identiteit van een persoon  kan worden vastgesteld.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185"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186" w:author="Arjan" w:date="2014-11-18T10:00:00Z"/>
                <w:rFonts w:ascii="Calibri" w:eastAsia="Times New Roman" w:hAnsi="Calibri" w:cs="Times New Roman"/>
                <w:color w:val="000000"/>
                <w:lang w:eastAsia="nl-NL"/>
              </w:rPr>
            </w:pPr>
            <w:del w:id="4187"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900"/>
          <w:del w:id="4188"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89" w:author="Arjan" w:date="2014-11-18T10:00:00Z"/>
                <w:rFonts w:ascii="Calibri" w:eastAsia="Times New Roman" w:hAnsi="Calibri" w:cs="Times New Roman"/>
                <w:color w:val="000000"/>
                <w:lang w:eastAsia="nl-NL"/>
              </w:rPr>
            </w:pPr>
            <w:del w:id="4190" w:author="Arjan" w:date="2014-11-18T10:00:00Z">
              <w:r w:rsidRPr="00E555FF">
                <w:rPr>
                  <w:rFonts w:ascii="Calibri" w:eastAsia="Times New Roman" w:hAnsi="Calibri" w:cs="Times New Roman"/>
                  <w:color w:val="000000"/>
                  <w:lang w:eastAsia="nl-NL"/>
                </w:rPr>
                <w:delText>Mededeling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191" w:author="Arjan" w:date="2014-11-18T10:00:00Z"/>
                <w:rFonts w:ascii="Calibri" w:eastAsia="Times New Roman" w:hAnsi="Calibri" w:cs="Times New Roman"/>
                <w:color w:val="000000"/>
                <w:lang w:eastAsia="nl-NL"/>
              </w:rPr>
            </w:pPr>
            <w:del w:id="4192" w:author="Arjan" w:date="2014-11-18T10:00:00Z">
              <w:r w:rsidRPr="00E555FF">
                <w:rPr>
                  <w:rFonts w:ascii="Calibri" w:eastAsia="Times New Roman" w:hAnsi="Calibri" w:cs="Times New Roman"/>
                  <w:color w:val="000000"/>
                  <w:lang w:eastAsia="nl-NL"/>
                </w:rPr>
                <w:delText>Mededeling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193" w:author="Arjan" w:date="2014-11-18T10:00:00Z"/>
                <w:rFonts w:ascii="Calibri" w:eastAsia="Times New Roman" w:hAnsi="Calibri" w:cs="Times New Roman"/>
                <w:color w:val="000000"/>
                <w:lang w:eastAsia="nl-NL"/>
              </w:rPr>
            </w:pPr>
            <w:del w:id="4194"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195" w:author="Arjan" w:date="2014-11-18T10:00:00Z"/>
                <w:rFonts w:ascii="Calibri" w:eastAsia="Times New Roman" w:hAnsi="Calibri" w:cs="Times New Roman"/>
                <w:color w:val="000000"/>
                <w:lang w:eastAsia="nl-NL"/>
              </w:rPr>
            </w:pPr>
            <w:del w:id="4196" w:author="Arjan" w:date="2014-11-18T10:00:00Z">
              <w:r w:rsidRPr="00E555FF">
                <w:rPr>
                  <w:rFonts w:ascii="Calibri" w:eastAsia="Times New Roman" w:hAnsi="Calibri" w:cs="Times New Roman"/>
                  <w:color w:val="000000"/>
                  <w:lang w:eastAsia="nl-NL"/>
                </w:rPr>
                <w:delText>Bericht waarin opgave wordt gedaan van (nog) te verrichten handelingen of een mening wordt gegeven.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197"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198" w:author="Arjan" w:date="2014-11-18T10:00:00Z"/>
                <w:rFonts w:ascii="Calibri" w:eastAsia="Times New Roman" w:hAnsi="Calibri" w:cs="Times New Roman"/>
                <w:color w:val="000000"/>
                <w:lang w:eastAsia="nl-NL"/>
              </w:rPr>
            </w:pPr>
          </w:p>
        </w:tc>
      </w:tr>
      <w:tr w:rsidR="00E555FF" w:rsidRPr="00E555FF" w:rsidTr="00E555FF">
        <w:trPr>
          <w:trHeight w:val="600"/>
          <w:del w:id="4199"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00" w:author="Arjan" w:date="2014-11-18T10:00:00Z"/>
                <w:rFonts w:ascii="Calibri" w:eastAsia="Times New Roman" w:hAnsi="Calibri" w:cs="Times New Roman"/>
                <w:color w:val="000000"/>
                <w:lang w:eastAsia="nl-NL"/>
              </w:rPr>
            </w:pPr>
            <w:del w:id="4201" w:author="Arjan" w:date="2014-11-18T10:00:00Z">
              <w:r w:rsidRPr="00E555FF">
                <w:rPr>
                  <w:rFonts w:ascii="Calibri" w:eastAsia="Times New Roman" w:hAnsi="Calibri" w:cs="Times New Roman"/>
                  <w:color w:val="000000"/>
                  <w:lang w:eastAsia="nl-NL"/>
                </w:rPr>
                <w:delText>Betalingsherinnering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02" w:author="Arjan" w:date="2014-11-18T10:00:00Z"/>
                <w:rFonts w:ascii="Calibri" w:eastAsia="Times New Roman" w:hAnsi="Calibri" w:cs="Times New Roman"/>
                <w:color w:val="000000"/>
                <w:lang w:eastAsia="nl-NL"/>
              </w:rPr>
            </w:pPr>
            <w:del w:id="4203" w:author="Arjan" w:date="2014-11-18T10:00:00Z">
              <w:r w:rsidRPr="00E555FF">
                <w:rPr>
                  <w:rFonts w:ascii="Calibri" w:eastAsia="Times New Roman" w:hAnsi="Calibri" w:cs="Times New Roman"/>
                  <w:color w:val="000000"/>
                  <w:lang w:eastAsia="nl-NL"/>
                </w:rPr>
                <w:delText>Mededeling &gt; Betalingsherinnering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204" w:author="Arjan" w:date="2014-11-18T10:00:00Z"/>
                <w:rFonts w:ascii="Calibri" w:eastAsia="Times New Roman" w:hAnsi="Calibri" w:cs="Times New Roman"/>
                <w:color w:val="000000"/>
                <w:lang w:eastAsia="nl-NL"/>
              </w:rPr>
            </w:pPr>
            <w:del w:id="4205"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206" w:author="Arjan" w:date="2014-11-18T10:00:00Z"/>
                <w:rFonts w:ascii="Calibri" w:eastAsia="Times New Roman" w:hAnsi="Calibri" w:cs="Times New Roman"/>
                <w:color w:val="000000"/>
                <w:lang w:eastAsia="nl-NL"/>
              </w:rPr>
            </w:pPr>
            <w:del w:id="4207" w:author="Arjan" w:date="2014-11-18T10:00:00Z">
              <w:r w:rsidRPr="00E555FF">
                <w:rPr>
                  <w:rFonts w:ascii="Calibri" w:eastAsia="Times New Roman" w:hAnsi="Calibri" w:cs="Times New Roman"/>
                  <w:color w:val="000000"/>
                  <w:lang w:eastAsia="nl-NL"/>
                </w:rPr>
                <w:delText>Document waarin wordt herinnerd een betaalopdracht tot uitvoer te (laten) brengen.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208"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209" w:author="Arjan" w:date="2014-11-18T10:00:00Z"/>
                <w:rFonts w:ascii="Calibri" w:eastAsia="Times New Roman" w:hAnsi="Calibri" w:cs="Times New Roman"/>
                <w:color w:val="000000"/>
                <w:lang w:eastAsia="nl-NL"/>
              </w:rPr>
            </w:pPr>
            <w:del w:id="4210"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1200"/>
          <w:del w:id="421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12" w:author="Arjan" w:date="2014-11-18T10:00:00Z"/>
                <w:rFonts w:ascii="Calibri" w:eastAsia="Times New Roman" w:hAnsi="Calibri" w:cs="Times New Roman"/>
                <w:color w:val="000000"/>
                <w:lang w:eastAsia="nl-NL"/>
              </w:rPr>
            </w:pPr>
            <w:del w:id="4213" w:author="Arjan" w:date="2014-11-18T10:00:00Z">
              <w:r w:rsidRPr="00E555FF">
                <w:rPr>
                  <w:rFonts w:ascii="Calibri" w:eastAsia="Times New Roman" w:hAnsi="Calibri" w:cs="Times New Roman"/>
                  <w:color w:val="000000"/>
                  <w:lang w:eastAsia="nl-NL"/>
                </w:rPr>
                <w:delText>Brochure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14" w:author="Arjan" w:date="2014-11-18T10:00:00Z"/>
                <w:rFonts w:ascii="Calibri" w:eastAsia="Times New Roman" w:hAnsi="Calibri" w:cs="Times New Roman"/>
                <w:color w:val="000000"/>
                <w:lang w:eastAsia="nl-NL"/>
              </w:rPr>
            </w:pPr>
            <w:del w:id="4215" w:author="Arjan" w:date="2014-11-18T10:00:00Z">
              <w:r w:rsidRPr="00E555FF">
                <w:rPr>
                  <w:rFonts w:ascii="Calibri" w:eastAsia="Times New Roman" w:hAnsi="Calibri" w:cs="Times New Roman"/>
                  <w:color w:val="000000"/>
                  <w:lang w:eastAsia="nl-NL"/>
                </w:rPr>
                <w:delText>Mededeling &gt; Brochure</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216" w:author="Arjan" w:date="2014-11-18T10:00:00Z"/>
                <w:rFonts w:ascii="Calibri" w:eastAsia="Times New Roman" w:hAnsi="Calibri" w:cs="Times New Roman"/>
                <w:b/>
                <w:bCs/>
                <w:color w:val="000000"/>
                <w:lang w:eastAsia="nl-NL"/>
              </w:rPr>
            </w:pPr>
            <w:del w:id="4217"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218" w:author="Arjan" w:date="2014-11-18T10:00:00Z"/>
                <w:rFonts w:ascii="Calibri" w:eastAsia="Times New Roman" w:hAnsi="Calibri" w:cs="Times New Roman"/>
                <w:color w:val="000000"/>
                <w:lang w:eastAsia="nl-NL"/>
              </w:rPr>
            </w:pPr>
            <w:del w:id="4219" w:author="Arjan" w:date="2014-11-18T10:00:00Z">
              <w:r w:rsidRPr="00E555FF">
                <w:rPr>
                  <w:rFonts w:ascii="Calibri" w:eastAsia="Times New Roman" w:hAnsi="Calibri" w:cs="Times New Roman"/>
                  <w:color w:val="000000"/>
                  <w:lang w:eastAsia="nl-NL"/>
                </w:rPr>
                <w:delText xml:space="preserve">Een </w:delText>
              </w:r>
              <w:r w:rsidRPr="00E555FF">
                <w:rPr>
                  <w:rFonts w:ascii="Calibri" w:eastAsia="Times New Roman" w:hAnsi="Calibri" w:cs="Times New Roman"/>
                  <w:i/>
                  <w:iCs/>
                  <w:color w:val="000000"/>
                  <w:lang w:eastAsia="nl-NL"/>
                </w:rPr>
                <w:delText>mededeling</w:delText>
              </w:r>
              <w:r w:rsidRPr="00E555FF">
                <w:rPr>
                  <w:rFonts w:ascii="Calibri" w:eastAsia="Times New Roman" w:hAnsi="Calibri" w:cs="Times New Roman"/>
                  <w:color w:val="000000"/>
                  <w:lang w:eastAsia="nl-NL"/>
                </w:rPr>
                <w:delText xml:space="preserve"> van beperkte omvang bevattende een algemene kennisgeving met informatieve tekst, veelal over aangeboden goederen en/of diensten.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220" w:author="Arjan" w:date="2014-11-18T10:00:00Z"/>
                <w:rFonts w:ascii="Calibri" w:eastAsia="Times New Roman" w:hAnsi="Calibri" w:cs="Times New Roman"/>
                <w:color w:val="000000"/>
                <w:lang w:eastAsia="nl-NL"/>
              </w:rPr>
            </w:pPr>
            <w:del w:id="4221" w:author="Arjan" w:date="2014-11-18T10:00:00Z">
              <w:r w:rsidRPr="00E555FF">
                <w:rPr>
                  <w:rFonts w:ascii="Calibri" w:eastAsia="Times New Roman" w:hAnsi="Calibri" w:cs="Times New Roman"/>
                  <w:color w:val="000000"/>
                  <w:lang w:eastAsia="nl-NL"/>
                </w:rPr>
                <w:delText>Ontleend aan: Archiefterminologie voor Nederland en Vlaanderen (2003), Bekendmaking.</w:delText>
              </w:r>
              <w:r w:rsidRPr="00E555FF">
                <w:rPr>
                  <w:rFonts w:ascii="Calibri" w:eastAsia="Times New Roman" w:hAnsi="Calibri" w:cs="Times New Roman"/>
                  <w:color w:val="000000"/>
                  <w:lang w:eastAsia="nl-NL"/>
                </w:rPr>
                <w:br/>
                <w:delText xml:space="preserve">Een synoniem is o.a. 'Folder'. </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222" w:author="Arjan" w:date="2014-11-18T10:00:00Z"/>
                <w:rFonts w:ascii="Calibri" w:eastAsia="Times New Roman" w:hAnsi="Calibri" w:cs="Times New Roman"/>
                <w:color w:val="000000"/>
                <w:lang w:eastAsia="nl-NL"/>
              </w:rPr>
            </w:pPr>
          </w:p>
        </w:tc>
      </w:tr>
      <w:tr w:rsidR="00E555FF" w:rsidRPr="00E555FF" w:rsidTr="00E555FF">
        <w:trPr>
          <w:trHeight w:val="300"/>
          <w:del w:id="4223"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24" w:author="Arjan" w:date="2014-11-18T10:00:00Z"/>
                <w:rFonts w:ascii="Calibri" w:eastAsia="Times New Roman" w:hAnsi="Calibri" w:cs="Times New Roman"/>
                <w:color w:val="000000"/>
                <w:lang w:eastAsia="nl-NL"/>
              </w:rPr>
            </w:pPr>
            <w:del w:id="4225" w:author="Arjan" w:date="2014-11-18T10:00:00Z">
              <w:r w:rsidRPr="00E555FF">
                <w:rPr>
                  <w:rFonts w:ascii="Calibri" w:eastAsia="Times New Roman" w:hAnsi="Calibri" w:cs="Times New Roman"/>
                  <w:color w:val="000000"/>
                  <w:lang w:eastAsia="nl-NL"/>
                </w:rPr>
                <w:delText>Checklist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26" w:author="Arjan" w:date="2014-11-18T10:00:00Z"/>
                <w:rFonts w:ascii="Calibri" w:eastAsia="Times New Roman" w:hAnsi="Calibri" w:cs="Times New Roman"/>
                <w:color w:val="000000"/>
                <w:lang w:eastAsia="nl-NL"/>
              </w:rPr>
            </w:pPr>
            <w:del w:id="4227" w:author="Arjan" w:date="2014-11-18T10:00:00Z">
              <w:r w:rsidRPr="00E555FF">
                <w:rPr>
                  <w:rFonts w:ascii="Calibri" w:eastAsia="Times New Roman" w:hAnsi="Calibri" w:cs="Times New Roman"/>
                  <w:color w:val="000000"/>
                  <w:lang w:eastAsia="nl-NL"/>
                </w:rPr>
                <w:delText>Mededeling &gt; Checklist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228" w:author="Arjan" w:date="2014-11-18T10:00:00Z"/>
                <w:rFonts w:ascii="Calibri" w:eastAsia="Times New Roman" w:hAnsi="Calibri" w:cs="Times New Roman"/>
                <w:color w:val="000000"/>
                <w:lang w:eastAsia="nl-NL"/>
              </w:rPr>
            </w:pPr>
            <w:del w:id="4229"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230" w:author="Arjan" w:date="2014-11-18T10:00:00Z"/>
                <w:rFonts w:ascii="Calibri" w:eastAsia="Times New Roman" w:hAnsi="Calibri" w:cs="Times New Roman"/>
                <w:color w:val="000000"/>
                <w:lang w:eastAsia="nl-NL"/>
              </w:rPr>
            </w:pPr>
            <w:del w:id="4231" w:author="Arjan" w:date="2014-11-18T10:00:00Z">
              <w:r w:rsidRPr="00E555FF">
                <w:rPr>
                  <w:rFonts w:ascii="Calibri" w:eastAsia="Times New Roman" w:hAnsi="Calibri" w:cs="Times New Roman"/>
                  <w:color w:val="000000"/>
                  <w:lang w:eastAsia="nl-NL"/>
                </w:rPr>
                <w:delText>Controlelijst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232"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233" w:author="Arjan" w:date="2014-11-18T10:00:00Z"/>
                <w:rFonts w:ascii="Calibri" w:eastAsia="Times New Roman" w:hAnsi="Calibri" w:cs="Times New Roman"/>
                <w:color w:val="000000"/>
                <w:lang w:eastAsia="nl-NL"/>
              </w:rPr>
            </w:pPr>
            <w:del w:id="4234"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600"/>
          <w:del w:id="4235"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36" w:author="Arjan" w:date="2014-11-18T10:00:00Z"/>
                <w:rFonts w:ascii="Calibri" w:eastAsia="Times New Roman" w:hAnsi="Calibri" w:cs="Times New Roman"/>
                <w:color w:val="000000"/>
                <w:lang w:eastAsia="nl-NL"/>
              </w:rPr>
            </w:pPr>
            <w:del w:id="4237" w:author="Arjan" w:date="2014-11-18T10:00:00Z">
              <w:r w:rsidRPr="00E555FF">
                <w:rPr>
                  <w:rFonts w:ascii="Calibri" w:eastAsia="Times New Roman" w:hAnsi="Calibri" w:cs="Times New Roman"/>
                  <w:color w:val="000000"/>
                  <w:lang w:eastAsia="nl-NL"/>
                </w:rPr>
                <w:delText>Circulaire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38" w:author="Arjan" w:date="2014-11-18T10:00:00Z"/>
                <w:rFonts w:ascii="Calibri" w:eastAsia="Times New Roman" w:hAnsi="Calibri" w:cs="Times New Roman"/>
                <w:color w:val="000000"/>
                <w:lang w:eastAsia="nl-NL"/>
              </w:rPr>
            </w:pPr>
            <w:del w:id="4239" w:author="Arjan" w:date="2014-11-18T10:00:00Z">
              <w:r w:rsidRPr="00E555FF">
                <w:rPr>
                  <w:rFonts w:ascii="Calibri" w:eastAsia="Times New Roman" w:hAnsi="Calibri" w:cs="Times New Roman"/>
                  <w:color w:val="000000"/>
                  <w:lang w:eastAsia="nl-NL"/>
                </w:rPr>
                <w:delText>Mededeling &gt; Circulaire</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240" w:author="Arjan" w:date="2014-11-18T10:00:00Z"/>
                <w:rFonts w:ascii="Calibri" w:eastAsia="Times New Roman" w:hAnsi="Calibri" w:cs="Times New Roman"/>
                <w:b/>
                <w:bCs/>
                <w:color w:val="000000"/>
                <w:lang w:eastAsia="nl-NL"/>
              </w:rPr>
            </w:pPr>
            <w:del w:id="4241"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242" w:author="Arjan" w:date="2014-11-18T10:00:00Z"/>
                <w:rFonts w:ascii="Calibri" w:eastAsia="Times New Roman" w:hAnsi="Calibri" w:cs="Times New Roman"/>
                <w:color w:val="000000"/>
                <w:lang w:eastAsia="nl-NL"/>
              </w:rPr>
            </w:pPr>
            <w:del w:id="4243" w:author="Arjan" w:date="2014-11-18T10:00:00Z">
              <w:r w:rsidRPr="00E555FF">
                <w:rPr>
                  <w:rFonts w:ascii="Calibri" w:eastAsia="Times New Roman" w:hAnsi="Calibri" w:cs="Times New Roman"/>
                  <w:i/>
                  <w:iCs/>
                  <w:color w:val="000000"/>
                  <w:lang w:eastAsia="nl-NL"/>
                </w:rPr>
                <w:delText>Mededeling</w:delText>
              </w:r>
              <w:r w:rsidRPr="00E555FF">
                <w:rPr>
                  <w:rFonts w:ascii="Calibri" w:eastAsia="Times New Roman" w:hAnsi="Calibri" w:cs="Times New Roman"/>
                  <w:color w:val="000000"/>
                  <w:lang w:eastAsia="nl-NL"/>
                </w:rPr>
                <w:delText xml:space="preserve"> aan meer dan één geadresseerde met dezelfde inhoud.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244" w:author="Arjan" w:date="2014-11-18T10:00:00Z"/>
                <w:rFonts w:ascii="Calibri" w:eastAsia="Times New Roman" w:hAnsi="Calibri" w:cs="Times New Roman"/>
                <w:color w:val="000000"/>
                <w:lang w:eastAsia="nl-NL"/>
              </w:rPr>
            </w:pPr>
            <w:del w:id="4245" w:author="Arjan" w:date="2014-11-18T10:00:00Z">
              <w:r w:rsidRPr="00E555FF">
                <w:rPr>
                  <w:rFonts w:ascii="Calibri" w:eastAsia="Times New Roman" w:hAnsi="Calibri" w:cs="Times New Roman"/>
                  <w:color w:val="000000"/>
                  <w:lang w:eastAsia="nl-NL"/>
                </w:rPr>
                <w:delText>Bron: Archiefterminologie voor Nederland en Vlaanderen (2003)</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246" w:author="Arjan" w:date="2014-11-18T10:00:00Z"/>
                <w:rFonts w:ascii="Calibri" w:eastAsia="Times New Roman" w:hAnsi="Calibri" w:cs="Times New Roman"/>
                <w:color w:val="000000"/>
                <w:lang w:eastAsia="nl-NL"/>
              </w:rPr>
            </w:pPr>
          </w:p>
        </w:tc>
      </w:tr>
      <w:tr w:rsidR="00E555FF" w:rsidRPr="00E555FF" w:rsidTr="00E555FF">
        <w:trPr>
          <w:trHeight w:val="300"/>
          <w:del w:id="4247"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48" w:author="Arjan" w:date="2014-11-18T10:00:00Z"/>
                <w:rFonts w:ascii="Calibri" w:eastAsia="Times New Roman" w:hAnsi="Calibri" w:cs="Times New Roman"/>
                <w:color w:val="000000"/>
                <w:lang w:eastAsia="nl-NL"/>
              </w:rPr>
            </w:pPr>
            <w:del w:id="4249" w:author="Arjan" w:date="2014-11-18T10:00:00Z">
              <w:r w:rsidRPr="00E555FF">
                <w:rPr>
                  <w:rFonts w:ascii="Calibri" w:eastAsia="Times New Roman" w:hAnsi="Calibri" w:cs="Times New Roman"/>
                  <w:color w:val="000000"/>
                  <w:lang w:eastAsia="nl-NL"/>
                </w:rPr>
                <w:delText>Herinnering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50" w:author="Arjan" w:date="2014-11-18T10:00:00Z"/>
                <w:rFonts w:ascii="Calibri" w:eastAsia="Times New Roman" w:hAnsi="Calibri" w:cs="Times New Roman"/>
                <w:color w:val="000000"/>
                <w:lang w:eastAsia="nl-NL"/>
              </w:rPr>
            </w:pPr>
            <w:del w:id="4251" w:author="Arjan" w:date="2014-11-18T10:00:00Z">
              <w:r w:rsidRPr="00E555FF">
                <w:rPr>
                  <w:rFonts w:ascii="Calibri" w:eastAsia="Times New Roman" w:hAnsi="Calibri" w:cs="Times New Roman"/>
                  <w:color w:val="000000"/>
                  <w:lang w:eastAsia="nl-NL"/>
                </w:rPr>
                <w:delText>Mededeling &gt; Herinnering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252" w:author="Arjan" w:date="2014-11-18T10:00:00Z"/>
                <w:rFonts w:ascii="Calibri" w:eastAsia="Times New Roman" w:hAnsi="Calibri" w:cs="Times New Roman"/>
                <w:color w:val="000000"/>
                <w:lang w:eastAsia="nl-NL"/>
              </w:rPr>
            </w:pPr>
            <w:del w:id="4253"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254"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255"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256" w:author="Arjan" w:date="2014-11-18T10:00:00Z"/>
                <w:rFonts w:ascii="Calibri" w:eastAsia="Times New Roman" w:hAnsi="Calibri" w:cs="Times New Roman"/>
                <w:color w:val="000000"/>
                <w:lang w:eastAsia="nl-NL"/>
              </w:rPr>
            </w:pPr>
            <w:del w:id="4257"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900"/>
          <w:del w:id="4258"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59" w:author="Arjan" w:date="2014-11-18T10:00:00Z"/>
                <w:rFonts w:ascii="Calibri" w:eastAsia="Times New Roman" w:hAnsi="Calibri" w:cs="Times New Roman"/>
                <w:color w:val="000000"/>
                <w:lang w:eastAsia="nl-NL"/>
              </w:rPr>
            </w:pPr>
            <w:del w:id="4260" w:author="Arjan" w:date="2014-11-18T10:00:00Z">
              <w:r w:rsidRPr="00E555FF">
                <w:rPr>
                  <w:rFonts w:ascii="Calibri" w:eastAsia="Times New Roman" w:hAnsi="Calibri" w:cs="Times New Roman"/>
                  <w:color w:val="000000"/>
                  <w:lang w:eastAsia="nl-NL"/>
                </w:rPr>
                <w:delText>Notitie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61" w:author="Arjan" w:date="2014-11-18T10:00:00Z"/>
                <w:rFonts w:ascii="Calibri" w:eastAsia="Times New Roman" w:hAnsi="Calibri" w:cs="Times New Roman"/>
                <w:color w:val="000000"/>
                <w:lang w:eastAsia="nl-NL"/>
              </w:rPr>
            </w:pPr>
            <w:del w:id="4262" w:author="Arjan" w:date="2014-11-18T10:00:00Z">
              <w:r w:rsidRPr="00E555FF">
                <w:rPr>
                  <w:rFonts w:ascii="Calibri" w:eastAsia="Times New Roman" w:hAnsi="Calibri" w:cs="Times New Roman"/>
                  <w:color w:val="000000"/>
                  <w:lang w:eastAsia="nl-NL"/>
                </w:rPr>
                <w:delText>Mededeling &gt; Notitie</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263" w:author="Arjan" w:date="2014-11-18T10:00:00Z"/>
                <w:rFonts w:ascii="Calibri" w:eastAsia="Times New Roman" w:hAnsi="Calibri" w:cs="Times New Roman"/>
                <w:color w:val="000000"/>
                <w:lang w:eastAsia="nl-NL"/>
              </w:rPr>
            </w:pPr>
            <w:del w:id="4264"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265" w:author="Arjan" w:date="2014-11-18T10:00:00Z"/>
                <w:rFonts w:ascii="Calibri" w:eastAsia="Times New Roman" w:hAnsi="Calibri" w:cs="Times New Roman"/>
                <w:color w:val="000000"/>
                <w:lang w:eastAsia="nl-NL"/>
              </w:rPr>
            </w:pPr>
            <w:del w:id="4266" w:author="Arjan" w:date="2014-11-18T10:00:00Z">
              <w:r w:rsidRPr="00E555FF">
                <w:rPr>
                  <w:rFonts w:ascii="Calibri" w:eastAsia="Times New Roman" w:hAnsi="Calibri" w:cs="Times New Roman"/>
                  <w:color w:val="000000"/>
                  <w:lang w:eastAsia="nl-NL"/>
                </w:rPr>
                <w:delText>Document dat een beperkte en in de regel informele uiteenzetting over een bepaald onderwerp bevat.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267"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268" w:author="Arjan" w:date="2014-11-18T10:00:00Z"/>
                <w:rFonts w:ascii="Calibri" w:eastAsia="Times New Roman" w:hAnsi="Calibri" w:cs="Times New Roman"/>
                <w:color w:val="000000"/>
                <w:lang w:eastAsia="nl-NL"/>
              </w:rPr>
            </w:pPr>
            <w:del w:id="4269"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300"/>
          <w:del w:id="4270"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71" w:author="Arjan" w:date="2014-11-18T10:00:00Z"/>
                <w:rFonts w:ascii="Calibri" w:eastAsia="Times New Roman" w:hAnsi="Calibri" w:cs="Times New Roman"/>
                <w:color w:val="000000"/>
                <w:lang w:eastAsia="nl-NL"/>
              </w:rPr>
            </w:pPr>
            <w:del w:id="4272" w:author="Arjan" w:date="2014-11-18T10:00:00Z">
              <w:r w:rsidRPr="00E555FF">
                <w:rPr>
                  <w:rFonts w:ascii="Calibri" w:eastAsia="Times New Roman" w:hAnsi="Calibri" w:cs="Times New Roman"/>
                  <w:color w:val="000000"/>
                  <w:lang w:eastAsia="nl-NL"/>
                </w:rPr>
                <w:delText>Persbericht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73" w:author="Arjan" w:date="2014-11-18T10:00:00Z"/>
                <w:rFonts w:ascii="Calibri" w:eastAsia="Times New Roman" w:hAnsi="Calibri" w:cs="Times New Roman"/>
                <w:color w:val="000000"/>
                <w:lang w:eastAsia="nl-NL"/>
              </w:rPr>
            </w:pPr>
            <w:del w:id="4274" w:author="Arjan" w:date="2014-11-18T10:00:00Z">
              <w:r w:rsidRPr="00E555FF">
                <w:rPr>
                  <w:rFonts w:ascii="Calibri" w:eastAsia="Times New Roman" w:hAnsi="Calibri" w:cs="Times New Roman"/>
                  <w:color w:val="000000"/>
                  <w:lang w:eastAsia="nl-NL"/>
                </w:rPr>
                <w:delText>Mededeling &gt; Persbericht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275" w:author="Arjan" w:date="2014-11-18T10:00:00Z"/>
                <w:rFonts w:ascii="Calibri" w:eastAsia="Times New Roman" w:hAnsi="Calibri" w:cs="Times New Roman"/>
                <w:b/>
                <w:bCs/>
                <w:color w:val="000000"/>
                <w:lang w:eastAsia="nl-NL"/>
              </w:rPr>
            </w:pPr>
            <w:del w:id="4276"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277" w:author="Arjan" w:date="2014-11-18T10:00:00Z"/>
                <w:rFonts w:ascii="Calibri" w:eastAsia="Times New Roman" w:hAnsi="Calibri" w:cs="Times New Roman"/>
                <w:color w:val="000000"/>
                <w:lang w:eastAsia="nl-NL"/>
              </w:rPr>
            </w:pPr>
            <w:del w:id="4278" w:author="Arjan" w:date="2014-11-18T10:00:00Z">
              <w:r w:rsidRPr="00E555FF">
                <w:rPr>
                  <w:rFonts w:ascii="Calibri" w:eastAsia="Times New Roman" w:hAnsi="Calibri" w:cs="Times New Roman"/>
                  <w:color w:val="000000"/>
                  <w:lang w:eastAsia="nl-NL"/>
                </w:rPr>
                <w:delText xml:space="preserve">Schriftelijke </w:delText>
              </w:r>
              <w:r w:rsidRPr="00E555FF">
                <w:rPr>
                  <w:rFonts w:ascii="Calibri" w:eastAsia="Times New Roman" w:hAnsi="Calibri" w:cs="Times New Roman"/>
                  <w:i/>
                  <w:iCs/>
                  <w:color w:val="000000"/>
                  <w:lang w:eastAsia="nl-NL"/>
                </w:rPr>
                <w:delText>mededeling</w:delText>
              </w:r>
              <w:r w:rsidRPr="00E555FF">
                <w:rPr>
                  <w:rFonts w:ascii="Calibri" w:eastAsia="Times New Roman" w:hAnsi="Calibri" w:cs="Times New Roman"/>
                  <w:color w:val="000000"/>
                  <w:lang w:eastAsia="nl-NL"/>
                </w:rPr>
                <w:delText xml:space="preserve"> aan de (nieuws)media.</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279"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280" w:author="Arjan" w:date="2014-11-18T10:00:00Z"/>
                <w:rFonts w:ascii="Calibri" w:eastAsia="Times New Roman" w:hAnsi="Calibri" w:cs="Times New Roman"/>
                <w:color w:val="000000"/>
                <w:lang w:eastAsia="nl-NL"/>
              </w:rPr>
            </w:pPr>
          </w:p>
        </w:tc>
      </w:tr>
      <w:tr w:rsidR="00E555FF" w:rsidRPr="00E555FF" w:rsidTr="00E555FF">
        <w:trPr>
          <w:trHeight w:val="900"/>
          <w:del w:id="428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82" w:author="Arjan" w:date="2014-11-18T10:00:00Z"/>
                <w:rFonts w:ascii="Calibri" w:eastAsia="Times New Roman" w:hAnsi="Calibri" w:cs="Times New Roman"/>
                <w:color w:val="000000"/>
                <w:lang w:eastAsia="nl-NL"/>
              </w:rPr>
            </w:pPr>
            <w:del w:id="4283" w:author="Arjan" w:date="2014-11-18T10:00:00Z">
              <w:r w:rsidRPr="00E555FF">
                <w:rPr>
                  <w:rFonts w:ascii="Calibri" w:eastAsia="Times New Roman" w:hAnsi="Calibri" w:cs="Times New Roman"/>
                  <w:color w:val="000000"/>
                  <w:lang w:eastAsia="nl-NL"/>
                </w:rPr>
                <w:lastRenderedPageBreak/>
                <w:delText>Statistische opgave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84" w:author="Arjan" w:date="2014-11-18T10:00:00Z"/>
                <w:rFonts w:ascii="Calibri" w:eastAsia="Times New Roman" w:hAnsi="Calibri" w:cs="Times New Roman"/>
                <w:color w:val="000000"/>
                <w:lang w:eastAsia="nl-NL"/>
              </w:rPr>
            </w:pPr>
            <w:del w:id="4285" w:author="Arjan" w:date="2014-11-18T10:00:00Z">
              <w:r w:rsidRPr="00E555FF">
                <w:rPr>
                  <w:rFonts w:ascii="Calibri" w:eastAsia="Times New Roman" w:hAnsi="Calibri" w:cs="Times New Roman"/>
                  <w:color w:val="000000"/>
                  <w:lang w:eastAsia="nl-NL"/>
                </w:rPr>
                <w:delText>Mededeling &gt; Statische opgave</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286" w:author="Arjan" w:date="2014-11-18T10:00:00Z"/>
                <w:rFonts w:ascii="Calibri" w:eastAsia="Times New Roman" w:hAnsi="Calibri" w:cs="Times New Roman"/>
                <w:b/>
                <w:bCs/>
                <w:color w:val="000000"/>
                <w:lang w:eastAsia="nl-NL"/>
              </w:rPr>
            </w:pPr>
            <w:del w:id="4287"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288" w:author="Arjan" w:date="2014-11-18T10:00:00Z"/>
                <w:rFonts w:ascii="Calibri" w:eastAsia="Times New Roman" w:hAnsi="Calibri" w:cs="Times New Roman"/>
                <w:color w:val="000000"/>
                <w:lang w:eastAsia="nl-NL"/>
              </w:rPr>
            </w:pPr>
            <w:del w:id="4289" w:author="Arjan" w:date="2014-11-18T10:00:00Z">
              <w:r w:rsidRPr="00E555FF">
                <w:rPr>
                  <w:rFonts w:ascii="Calibri" w:eastAsia="Times New Roman" w:hAnsi="Calibri" w:cs="Times New Roman"/>
                  <w:i/>
                  <w:iCs/>
                  <w:color w:val="000000"/>
                  <w:lang w:eastAsia="nl-NL"/>
                </w:rPr>
                <w:delText>Mededeling</w:delText>
              </w:r>
              <w:r w:rsidRPr="00E555FF">
                <w:rPr>
                  <w:rFonts w:ascii="Calibri" w:eastAsia="Times New Roman" w:hAnsi="Calibri" w:cs="Times New Roman"/>
                  <w:color w:val="000000"/>
                  <w:lang w:eastAsia="nl-NL"/>
                </w:rPr>
                <w:delText xml:space="preserve"> van cijfermatig berekende informatie over de stand van zaken of over handelingen gedurende een periode.</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290"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291" w:author="Arjan" w:date="2014-11-18T10:00:00Z"/>
                <w:rFonts w:ascii="Calibri" w:eastAsia="Times New Roman" w:hAnsi="Calibri" w:cs="Times New Roman"/>
                <w:color w:val="000000"/>
                <w:lang w:eastAsia="nl-NL"/>
              </w:rPr>
            </w:pPr>
          </w:p>
        </w:tc>
      </w:tr>
      <w:tr w:rsidR="00E555FF" w:rsidRPr="00E555FF" w:rsidTr="00E555FF">
        <w:trPr>
          <w:trHeight w:val="600"/>
          <w:del w:id="4292"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93" w:author="Arjan" w:date="2014-11-18T10:00:00Z"/>
                <w:rFonts w:ascii="Calibri" w:eastAsia="Times New Roman" w:hAnsi="Calibri" w:cs="Times New Roman"/>
                <w:color w:val="000000"/>
                <w:lang w:eastAsia="nl-NL"/>
              </w:rPr>
            </w:pPr>
            <w:del w:id="4294" w:author="Arjan" w:date="2014-11-18T10:00:00Z">
              <w:r w:rsidRPr="00E555FF">
                <w:rPr>
                  <w:rFonts w:ascii="Calibri" w:eastAsia="Times New Roman" w:hAnsi="Calibri" w:cs="Times New Roman"/>
                  <w:color w:val="000000"/>
                  <w:lang w:eastAsia="nl-NL"/>
                </w:rPr>
                <w:delText>Melding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295" w:author="Arjan" w:date="2014-11-18T10:00:00Z"/>
                <w:rFonts w:ascii="Calibri" w:eastAsia="Times New Roman" w:hAnsi="Calibri" w:cs="Times New Roman"/>
                <w:color w:val="000000"/>
                <w:lang w:eastAsia="nl-NL"/>
              </w:rPr>
            </w:pPr>
            <w:del w:id="4296" w:author="Arjan" w:date="2014-11-18T10:00:00Z">
              <w:r w:rsidRPr="00E555FF">
                <w:rPr>
                  <w:rFonts w:ascii="Calibri" w:eastAsia="Times New Roman" w:hAnsi="Calibri" w:cs="Times New Roman"/>
                  <w:color w:val="000000"/>
                  <w:lang w:eastAsia="nl-NL"/>
                </w:rPr>
                <w:delText>Melding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297" w:author="Arjan" w:date="2014-11-18T10:00:00Z"/>
                <w:rFonts w:ascii="Calibri" w:eastAsia="Times New Roman" w:hAnsi="Calibri" w:cs="Times New Roman"/>
                <w:color w:val="000000"/>
                <w:lang w:eastAsia="nl-NL"/>
              </w:rPr>
            </w:pPr>
            <w:del w:id="4298"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299" w:author="Arjan" w:date="2014-11-18T10:00:00Z"/>
                <w:rFonts w:ascii="Calibri" w:eastAsia="Times New Roman" w:hAnsi="Calibri" w:cs="Times New Roman"/>
                <w:color w:val="000000"/>
                <w:lang w:eastAsia="nl-NL"/>
              </w:rPr>
            </w:pPr>
            <w:del w:id="4300" w:author="Arjan" w:date="2014-11-18T10:00:00Z">
              <w:r w:rsidRPr="00E555FF">
                <w:rPr>
                  <w:rFonts w:ascii="Calibri" w:eastAsia="Times New Roman" w:hAnsi="Calibri" w:cs="Times New Roman"/>
                  <w:color w:val="000000"/>
                  <w:lang w:eastAsia="nl-NL"/>
                </w:rPr>
                <w:delText>Document waarin een kennisgeving, bericht, boodschap of verzoek is vastgelegd.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301"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302" w:author="Arjan" w:date="2014-11-18T10:00:00Z"/>
                <w:rFonts w:ascii="Calibri" w:eastAsia="Times New Roman" w:hAnsi="Calibri" w:cs="Times New Roman"/>
                <w:color w:val="000000"/>
                <w:lang w:eastAsia="nl-NL"/>
              </w:rPr>
            </w:pPr>
          </w:p>
        </w:tc>
      </w:tr>
      <w:tr w:rsidR="00E555FF" w:rsidRPr="00E555FF" w:rsidTr="00E555FF">
        <w:trPr>
          <w:trHeight w:val="1200"/>
          <w:del w:id="4303"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04" w:author="Arjan" w:date="2014-11-18T10:00:00Z"/>
                <w:rFonts w:ascii="Calibri" w:eastAsia="Times New Roman" w:hAnsi="Calibri" w:cs="Times New Roman"/>
                <w:color w:val="000000"/>
                <w:lang w:eastAsia="nl-NL"/>
              </w:rPr>
            </w:pPr>
            <w:del w:id="4305" w:author="Arjan" w:date="2014-11-18T10:00:00Z">
              <w:r w:rsidRPr="00E555FF">
                <w:rPr>
                  <w:rFonts w:ascii="Calibri" w:eastAsia="Times New Roman" w:hAnsi="Calibri" w:cs="Times New Roman"/>
                  <w:color w:val="000000"/>
                  <w:lang w:eastAsia="nl-NL"/>
                </w:rPr>
                <w:delText>Aangifte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06" w:author="Arjan" w:date="2014-11-18T10:00:00Z"/>
                <w:rFonts w:ascii="Calibri" w:eastAsia="Times New Roman" w:hAnsi="Calibri" w:cs="Times New Roman"/>
                <w:color w:val="000000"/>
                <w:lang w:eastAsia="nl-NL"/>
              </w:rPr>
            </w:pPr>
            <w:del w:id="4307" w:author="Arjan" w:date="2014-11-18T10:00:00Z">
              <w:r w:rsidRPr="00E555FF">
                <w:rPr>
                  <w:rFonts w:ascii="Calibri" w:eastAsia="Times New Roman" w:hAnsi="Calibri" w:cs="Times New Roman"/>
                  <w:color w:val="000000"/>
                  <w:lang w:eastAsia="nl-NL"/>
                </w:rPr>
                <w:delText>Melding &gt; Aangifte</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308" w:author="Arjan" w:date="2014-11-18T10:00:00Z"/>
                <w:rFonts w:ascii="Calibri" w:eastAsia="Times New Roman" w:hAnsi="Calibri" w:cs="Times New Roman"/>
                <w:color w:val="000000"/>
                <w:lang w:eastAsia="nl-NL"/>
              </w:rPr>
            </w:pPr>
            <w:del w:id="4309"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310" w:author="Arjan" w:date="2014-11-18T10:00:00Z"/>
                <w:rFonts w:ascii="Calibri" w:eastAsia="Times New Roman" w:hAnsi="Calibri" w:cs="Times New Roman"/>
                <w:color w:val="000000"/>
                <w:lang w:eastAsia="nl-NL"/>
              </w:rPr>
            </w:pPr>
            <w:del w:id="4311" w:author="Arjan" w:date="2014-11-18T10:00:00Z">
              <w:r w:rsidRPr="00E555FF">
                <w:rPr>
                  <w:rFonts w:ascii="Calibri" w:eastAsia="Times New Roman" w:hAnsi="Calibri" w:cs="Times New Roman"/>
                  <w:color w:val="000000"/>
                  <w:lang w:eastAsia="nl-NL"/>
                </w:rPr>
                <w:delText>Schriftelijke verklaring of schriftelijke neerslag van een kennisgeving van een handeling, een waarneming, een zaak of in bezit zijnde gelden en/of goederen.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312"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313" w:author="Arjan" w:date="2014-11-18T10:00:00Z"/>
                <w:rFonts w:ascii="Calibri" w:eastAsia="Times New Roman" w:hAnsi="Calibri" w:cs="Times New Roman"/>
                <w:color w:val="000000"/>
                <w:lang w:eastAsia="nl-NL"/>
              </w:rPr>
            </w:pPr>
          </w:p>
        </w:tc>
      </w:tr>
      <w:tr w:rsidR="00E555FF" w:rsidRPr="00E555FF" w:rsidTr="00E555FF">
        <w:trPr>
          <w:trHeight w:val="1200"/>
          <w:del w:id="4314"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15" w:author="Arjan" w:date="2014-11-18T10:00:00Z"/>
                <w:rFonts w:ascii="Calibri" w:eastAsia="Times New Roman" w:hAnsi="Calibri" w:cs="Times New Roman"/>
                <w:color w:val="000000"/>
                <w:lang w:eastAsia="nl-NL"/>
              </w:rPr>
            </w:pPr>
            <w:del w:id="4316" w:author="Arjan" w:date="2014-11-18T10:00:00Z">
              <w:r w:rsidRPr="00E555FF">
                <w:rPr>
                  <w:rFonts w:ascii="Calibri" w:eastAsia="Times New Roman" w:hAnsi="Calibri" w:cs="Times New Roman"/>
                  <w:color w:val="000000"/>
                  <w:lang w:eastAsia="nl-NL"/>
                </w:rPr>
                <w:delText>Aanmelding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17" w:author="Arjan" w:date="2014-11-18T10:00:00Z"/>
                <w:rFonts w:ascii="Calibri" w:eastAsia="Times New Roman" w:hAnsi="Calibri" w:cs="Times New Roman"/>
                <w:color w:val="000000"/>
                <w:lang w:eastAsia="nl-NL"/>
              </w:rPr>
            </w:pPr>
            <w:del w:id="4318" w:author="Arjan" w:date="2014-11-18T10:00:00Z">
              <w:r w:rsidRPr="00E555FF">
                <w:rPr>
                  <w:rFonts w:ascii="Calibri" w:eastAsia="Times New Roman" w:hAnsi="Calibri" w:cs="Times New Roman"/>
                  <w:color w:val="000000"/>
                  <w:lang w:eastAsia="nl-NL"/>
                </w:rPr>
                <w:delText>Melding &gt; Aanmelding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319" w:author="Arjan" w:date="2014-11-18T10:00:00Z"/>
                <w:rFonts w:ascii="Calibri" w:eastAsia="Times New Roman" w:hAnsi="Calibri" w:cs="Times New Roman"/>
                <w:color w:val="000000"/>
                <w:lang w:eastAsia="nl-NL"/>
              </w:rPr>
            </w:pPr>
            <w:del w:id="4320"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321" w:author="Arjan" w:date="2014-11-18T10:00:00Z"/>
                <w:rFonts w:ascii="Calibri" w:eastAsia="Times New Roman" w:hAnsi="Calibri" w:cs="Times New Roman"/>
                <w:color w:val="000000"/>
                <w:lang w:eastAsia="nl-NL"/>
              </w:rPr>
            </w:pPr>
            <w:del w:id="4322" w:author="Arjan" w:date="2014-11-18T10:00:00Z">
              <w:r w:rsidRPr="00E555FF">
                <w:rPr>
                  <w:rFonts w:ascii="Calibri" w:eastAsia="Times New Roman" w:hAnsi="Calibri" w:cs="Times New Roman"/>
                  <w:color w:val="000000"/>
                  <w:lang w:eastAsia="nl-NL"/>
                </w:rPr>
                <w:delText>Document volgend op een toezegging van participatie, of afname van een dienst of goederen, hetzij als mededinger of als gegadigde.</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323"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324" w:author="Arjan" w:date="2014-11-18T10:00:00Z"/>
                <w:rFonts w:ascii="Calibri" w:eastAsia="Times New Roman" w:hAnsi="Calibri" w:cs="Times New Roman"/>
                <w:color w:val="000000"/>
                <w:lang w:eastAsia="nl-NL"/>
              </w:rPr>
            </w:pPr>
            <w:del w:id="4325"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900"/>
          <w:del w:id="4326"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27" w:author="Arjan" w:date="2014-11-18T10:00:00Z"/>
                <w:rFonts w:ascii="Calibri" w:eastAsia="Times New Roman" w:hAnsi="Calibri" w:cs="Times New Roman"/>
                <w:color w:val="000000"/>
                <w:lang w:eastAsia="nl-NL"/>
              </w:rPr>
            </w:pPr>
            <w:del w:id="4328" w:author="Arjan" w:date="2014-11-18T10:00:00Z">
              <w:r w:rsidRPr="00E555FF">
                <w:rPr>
                  <w:rFonts w:ascii="Calibri" w:eastAsia="Times New Roman" w:hAnsi="Calibri" w:cs="Times New Roman"/>
                  <w:color w:val="000000"/>
                  <w:lang w:eastAsia="nl-NL"/>
                </w:rPr>
                <w:delText>Afmelding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29" w:author="Arjan" w:date="2014-11-18T10:00:00Z"/>
                <w:rFonts w:ascii="Calibri" w:eastAsia="Times New Roman" w:hAnsi="Calibri" w:cs="Times New Roman"/>
                <w:color w:val="000000"/>
                <w:lang w:eastAsia="nl-NL"/>
              </w:rPr>
            </w:pPr>
            <w:del w:id="4330" w:author="Arjan" w:date="2014-11-18T10:00:00Z">
              <w:r w:rsidRPr="00E555FF">
                <w:rPr>
                  <w:rFonts w:ascii="Calibri" w:eastAsia="Times New Roman" w:hAnsi="Calibri" w:cs="Times New Roman"/>
                  <w:color w:val="000000"/>
                  <w:lang w:eastAsia="nl-NL"/>
                </w:rPr>
                <w:delText>Melding &gt; Afmelding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331" w:author="Arjan" w:date="2014-11-18T10:00:00Z"/>
                <w:rFonts w:ascii="Calibri" w:eastAsia="Times New Roman" w:hAnsi="Calibri" w:cs="Times New Roman"/>
                <w:color w:val="000000"/>
                <w:lang w:eastAsia="nl-NL"/>
              </w:rPr>
            </w:pPr>
            <w:del w:id="4332"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333" w:author="Arjan" w:date="2014-11-18T10:00:00Z"/>
                <w:rFonts w:ascii="Calibri" w:eastAsia="Times New Roman" w:hAnsi="Calibri" w:cs="Times New Roman"/>
                <w:color w:val="000000"/>
                <w:lang w:eastAsia="nl-NL"/>
              </w:rPr>
            </w:pPr>
            <w:del w:id="4334" w:author="Arjan" w:date="2014-11-18T10:00:00Z">
              <w:r w:rsidRPr="00E555FF">
                <w:rPr>
                  <w:rFonts w:ascii="Calibri" w:eastAsia="Times New Roman" w:hAnsi="Calibri" w:cs="Times New Roman"/>
                  <w:color w:val="000000"/>
                  <w:lang w:eastAsia="nl-NL"/>
                </w:rPr>
                <w:delText>Document waarin het niet honoreren van een kennisgeving, bericht, boodschap of verzoek is vastgelegd.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335"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336" w:author="Arjan" w:date="2014-11-18T10:00:00Z"/>
                <w:rFonts w:ascii="Calibri" w:eastAsia="Times New Roman" w:hAnsi="Calibri" w:cs="Times New Roman"/>
                <w:color w:val="000000"/>
                <w:lang w:eastAsia="nl-NL"/>
              </w:rPr>
            </w:pPr>
            <w:del w:id="4337"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600"/>
          <w:del w:id="4338"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39" w:author="Arjan" w:date="2014-11-18T10:00:00Z"/>
                <w:rFonts w:ascii="Calibri" w:eastAsia="Times New Roman" w:hAnsi="Calibri" w:cs="Times New Roman"/>
                <w:color w:val="000000"/>
                <w:lang w:eastAsia="nl-NL"/>
              </w:rPr>
            </w:pPr>
            <w:del w:id="4340" w:author="Arjan" w:date="2014-11-18T10:00:00Z">
              <w:r w:rsidRPr="00E555FF">
                <w:rPr>
                  <w:rFonts w:ascii="Calibri" w:eastAsia="Times New Roman" w:hAnsi="Calibri" w:cs="Times New Roman"/>
                  <w:color w:val="000000"/>
                  <w:lang w:eastAsia="nl-NL"/>
                </w:rPr>
                <w:delText>Bekendmaking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41" w:author="Arjan" w:date="2014-11-18T10:00:00Z"/>
                <w:rFonts w:ascii="Calibri" w:eastAsia="Times New Roman" w:hAnsi="Calibri" w:cs="Times New Roman"/>
                <w:color w:val="000000"/>
                <w:lang w:eastAsia="nl-NL"/>
              </w:rPr>
            </w:pPr>
            <w:del w:id="4342" w:author="Arjan" w:date="2014-11-18T10:00:00Z">
              <w:r w:rsidRPr="00E555FF">
                <w:rPr>
                  <w:rFonts w:ascii="Calibri" w:eastAsia="Times New Roman" w:hAnsi="Calibri" w:cs="Times New Roman"/>
                  <w:color w:val="000000"/>
                  <w:lang w:eastAsia="nl-NL"/>
                </w:rPr>
                <w:delText>Melding &gt; Bekendmaking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343" w:author="Arjan" w:date="2014-11-18T10:00:00Z"/>
                <w:rFonts w:ascii="Calibri" w:eastAsia="Times New Roman" w:hAnsi="Calibri" w:cs="Times New Roman"/>
                <w:b/>
                <w:bCs/>
                <w:color w:val="000000"/>
                <w:lang w:eastAsia="nl-NL"/>
              </w:rPr>
            </w:pPr>
            <w:del w:id="4344"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345" w:author="Arjan" w:date="2014-11-18T10:00:00Z"/>
                <w:rFonts w:ascii="Calibri" w:eastAsia="Times New Roman" w:hAnsi="Calibri" w:cs="Times New Roman"/>
                <w:color w:val="000000"/>
                <w:lang w:eastAsia="nl-NL"/>
              </w:rPr>
            </w:pPr>
            <w:del w:id="4346" w:author="Arjan" w:date="2014-11-18T10:00:00Z">
              <w:r w:rsidRPr="00E555FF">
                <w:rPr>
                  <w:rFonts w:ascii="Calibri" w:eastAsia="Times New Roman" w:hAnsi="Calibri" w:cs="Times New Roman"/>
                  <w:color w:val="000000"/>
                  <w:lang w:eastAsia="nl-NL"/>
                </w:rPr>
                <w:delText xml:space="preserve">Officiele </w:delText>
              </w:r>
              <w:r w:rsidRPr="00E555FF">
                <w:rPr>
                  <w:rFonts w:ascii="Calibri" w:eastAsia="Times New Roman" w:hAnsi="Calibri" w:cs="Times New Roman"/>
                  <w:i/>
                  <w:iCs/>
                  <w:color w:val="000000"/>
                  <w:lang w:eastAsia="nl-NL"/>
                </w:rPr>
                <w:delText>melding</w:delText>
              </w:r>
              <w:r w:rsidRPr="00E555FF">
                <w:rPr>
                  <w:rFonts w:ascii="Calibri" w:eastAsia="Times New Roman" w:hAnsi="Calibri" w:cs="Times New Roman"/>
                  <w:color w:val="000000"/>
                  <w:lang w:eastAsia="nl-NL"/>
                </w:rPr>
                <w:delText xml:space="preserve"> waarin iets ter algemene kennis wordt gebracht.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347" w:author="Arjan" w:date="2014-11-18T10:00:00Z"/>
                <w:rFonts w:ascii="Calibri" w:eastAsia="Times New Roman" w:hAnsi="Calibri" w:cs="Times New Roman"/>
                <w:color w:val="000000"/>
                <w:lang w:eastAsia="nl-NL"/>
              </w:rPr>
            </w:pPr>
            <w:del w:id="4348" w:author="Arjan" w:date="2014-11-18T10:00:00Z">
              <w:r w:rsidRPr="00E555FF">
                <w:rPr>
                  <w:rFonts w:ascii="Calibri" w:eastAsia="Times New Roman" w:hAnsi="Calibri" w:cs="Times New Roman"/>
                  <w:color w:val="000000"/>
                  <w:lang w:eastAsia="nl-NL"/>
                </w:rPr>
                <w:delText>Ontleend aan: Archiefterminologie voor Nederland en Vlaanderen (2003), Bekendmaking</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349" w:author="Arjan" w:date="2014-11-18T10:00:00Z"/>
                <w:rFonts w:ascii="Calibri" w:eastAsia="Times New Roman" w:hAnsi="Calibri" w:cs="Times New Roman"/>
                <w:color w:val="000000"/>
                <w:lang w:eastAsia="nl-NL"/>
              </w:rPr>
            </w:pPr>
          </w:p>
        </w:tc>
      </w:tr>
      <w:tr w:rsidR="00E555FF" w:rsidRPr="00E555FF" w:rsidTr="00E555FF">
        <w:trPr>
          <w:trHeight w:val="600"/>
          <w:del w:id="4350"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51" w:author="Arjan" w:date="2014-11-18T10:00:00Z"/>
                <w:rFonts w:ascii="Calibri" w:eastAsia="Times New Roman" w:hAnsi="Calibri" w:cs="Times New Roman"/>
                <w:color w:val="000000"/>
                <w:lang w:eastAsia="nl-NL"/>
              </w:rPr>
            </w:pPr>
            <w:del w:id="4352" w:author="Arjan" w:date="2014-11-18T10:00:00Z">
              <w:r w:rsidRPr="00E555FF">
                <w:rPr>
                  <w:rFonts w:ascii="Calibri" w:eastAsia="Times New Roman" w:hAnsi="Calibri" w:cs="Times New Roman"/>
                  <w:color w:val="000000"/>
                  <w:lang w:eastAsia="nl-NL"/>
                </w:rPr>
                <w:delText>Kennisgeving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53" w:author="Arjan" w:date="2014-11-18T10:00:00Z"/>
                <w:rFonts w:ascii="Calibri" w:eastAsia="Times New Roman" w:hAnsi="Calibri" w:cs="Times New Roman"/>
                <w:color w:val="000000"/>
                <w:lang w:eastAsia="nl-NL"/>
              </w:rPr>
            </w:pPr>
            <w:del w:id="4354" w:author="Arjan" w:date="2014-11-18T10:00:00Z">
              <w:r w:rsidRPr="00E555FF">
                <w:rPr>
                  <w:rFonts w:ascii="Calibri" w:eastAsia="Times New Roman" w:hAnsi="Calibri" w:cs="Times New Roman"/>
                  <w:color w:val="000000"/>
                  <w:lang w:eastAsia="nl-NL"/>
                </w:rPr>
                <w:delText>Melding &gt; Kennisgeving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355" w:author="Arjan" w:date="2014-11-18T10:00:00Z"/>
                <w:rFonts w:ascii="Calibri" w:eastAsia="Times New Roman" w:hAnsi="Calibri" w:cs="Times New Roman"/>
                <w:b/>
                <w:bCs/>
                <w:color w:val="000000"/>
                <w:lang w:eastAsia="nl-NL"/>
              </w:rPr>
            </w:pPr>
            <w:del w:id="4356"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357" w:author="Arjan" w:date="2014-11-18T10:00:00Z"/>
                <w:rFonts w:ascii="Calibri" w:eastAsia="Times New Roman" w:hAnsi="Calibri" w:cs="Times New Roman"/>
                <w:color w:val="000000"/>
                <w:lang w:eastAsia="nl-NL"/>
              </w:rPr>
            </w:pPr>
            <w:del w:id="4358" w:author="Arjan" w:date="2014-11-18T10:00:00Z">
              <w:r w:rsidRPr="00E555FF">
                <w:rPr>
                  <w:rFonts w:ascii="Calibri" w:eastAsia="Times New Roman" w:hAnsi="Calibri" w:cs="Times New Roman"/>
                  <w:i/>
                  <w:iCs/>
                  <w:color w:val="000000"/>
                  <w:lang w:eastAsia="nl-NL"/>
                </w:rPr>
                <w:delText>Melding</w:delText>
              </w:r>
              <w:r w:rsidRPr="00E555FF">
                <w:rPr>
                  <w:rFonts w:ascii="Calibri" w:eastAsia="Times New Roman" w:hAnsi="Calibri" w:cs="Times New Roman"/>
                  <w:color w:val="000000"/>
                  <w:lang w:eastAsia="nl-NL"/>
                </w:rPr>
                <w:delText xml:space="preserve"> waarin iets ter algemene kennis wordt gebracht.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359" w:author="Arjan" w:date="2014-11-18T10:00:00Z"/>
                <w:rFonts w:ascii="Calibri" w:eastAsia="Times New Roman" w:hAnsi="Calibri" w:cs="Times New Roman"/>
                <w:color w:val="000000"/>
                <w:lang w:eastAsia="nl-NL"/>
              </w:rPr>
            </w:pPr>
            <w:del w:id="4360" w:author="Arjan" w:date="2014-11-18T10:00:00Z">
              <w:r w:rsidRPr="00E555FF">
                <w:rPr>
                  <w:rFonts w:ascii="Calibri" w:eastAsia="Times New Roman" w:hAnsi="Calibri" w:cs="Times New Roman"/>
                  <w:color w:val="000000"/>
                  <w:lang w:eastAsia="nl-NL"/>
                </w:rPr>
                <w:delText>Ontleend aan: Archiefterminologie voor Nederland en Vlaanderen (2003), Bekendmaking</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361" w:author="Arjan" w:date="2014-11-18T10:00:00Z"/>
                <w:rFonts w:ascii="Calibri" w:eastAsia="Times New Roman" w:hAnsi="Calibri" w:cs="Times New Roman"/>
                <w:color w:val="000000"/>
                <w:lang w:eastAsia="nl-NL"/>
              </w:rPr>
            </w:pPr>
            <w:del w:id="4362" w:author="Arjan" w:date="2014-11-18T10:00:00Z">
              <w:r w:rsidRPr="00E555FF">
                <w:rPr>
                  <w:rFonts w:ascii="Calibri" w:eastAsia="Times New Roman" w:hAnsi="Calibri" w:cs="Times New Roman"/>
                  <w:color w:val="000000"/>
                  <w:lang w:eastAsia="nl-NL"/>
                </w:rPr>
                <w:delText>Hernoeming van ´Kennisgeving derden´</w:delText>
              </w:r>
            </w:del>
          </w:p>
        </w:tc>
      </w:tr>
      <w:tr w:rsidR="00E555FF" w:rsidRPr="00E555FF" w:rsidTr="00E555FF">
        <w:trPr>
          <w:trHeight w:val="900"/>
          <w:del w:id="4363"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64" w:author="Arjan" w:date="2014-11-18T10:00:00Z"/>
                <w:rFonts w:ascii="Calibri" w:eastAsia="Times New Roman" w:hAnsi="Calibri" w:cs="Times New Roman"/>
                <w:color w:val="000000"/>
                <w:lang w:eastAsia="nl-NL"/>
              </w:rPr>
            </w:pPr>
            <w:del w:id="4365" w:author="Arjan" w:date="2014-11-18T10:00:00Z">
              <w:r w:rsidRPr="00E555FF">
                <w:rPr>
                  <w:rFonts w:ascii="Calibri" w:eastAsia="Times New Roman" w:hAnsi="Calibri" w:cs="Times New Roman"/>
                  <w:color w:val="000000"/>
                  <w:lang w:eastAsia="nl-NL"/>
                </w:rPr>
                <w:delText>Klacht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66" w:author="Arjan" w:date="2014-11-18T10:00:00Z"/>
                <w:rFonts w:ascii="Calibri" w:eastAsia="Times New Roman" w:hAnsi="Calibri" w:cs="Times New Roman"/>
                <w:color w:val="000000"/>
                <w:lang w:eastAsia="nl-NL"/>
              </w:rPr>
            </w:pPr>
            <w:del w:id="4367" w:author="Arjan" w:date="2014-11-18T10:00:00Z">
              <w:r w:rsidRPr="00E555FF">
                <w:rPr>
                  <w:rFonts w:ascii="Calibri" w:eastAsia="Times New Roman" w:hAnsi="Calibri" w:cs="Times New Roman"/>
                  <w:color w:val="000000"/>
                  <w:lang w:eastAsia="nl-NL"/>
                </w:rPr>
                <w:delText>Melding &gt; Klacht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368" w:author="Arjan" w:date="2014-11-18T10:00:00Z"/>
                <w:rFonts w:ascii="Calibri" w:eastAsia="Times New Roman" w:hAnsi="Calibri" w:cs="Times New Roman"/>
                <w:color w:val="000000"/>
                <w:lang w:eastAsia="nl-NL"/>
              </w:rPr>
            </w:pPr>
            <w:del w:id="4369"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370" w:author="Arjan" w:date="2014-11-18T10:00:00Z"/>
                <w:rFonts w:ascii="Calibri" w:eastAsia="Times New Roman" w:hAnsi="Calibri" w:cs="Times New Roman"/>
                <w:color w:val="000000"/>
                <w:lang w:eastAsia="nl-NL"/>
              </w:rPr>
            </w:pPr>
            <w:del w:id="4371" w:author="Arjan" w:date="2014-11-18T10:00:00Z">
              <w:r w:rsidRPr="00E555FF">
                <w:rPr>
                  <w:rFonts w:ascii="Calibri" w:eastAsia="Times New Roman" w:hAnsi="Calibri" w:cs="Times New Roman"/>
                  <w:color w:val="000000"/>
                  <w:lang w:eastAsia="nl-NL"/>
                </w:rPr>
                <w:delText>Document waaruit een uiting van ontevredenheid of misnoegen over een object, subject of dienst blijkt.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372"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373" w:author="Arjan" w:date="2014-11-18T10:00:00Z"/>
                <w:rFonts w:ascii="Calibri" w:eastAsia="Times New Roman" w:hAnsi="Calibri" w:cs="Times New Roman"/>
                <w:color w:val="000000"/>
                <w:lang w:eastAsia="nl-NL"/>
              </w:rPr>
            </w:pPr>
          </w:p>
        </w:tc>
      </w:tr>
      <w:tr w:rsidR="00E555FF" w:rsidRPr="00E555FF" w:rsidTr="00E555FF">
        <w:trPr>
          <w:trHeight w:val="900"/>
          <w:del w:id="4374"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75" w:author="Arjan" w:date="2014-11-18T10:00:00Z"/>
                <w:rFonts w:ascii="Calibri" w:eastAsia="Times New Roman" w:hAnsi="Calibri" w:cs="Times New Roman"/>
                <w:color w:val="000000"/>
                <w:lang w:eastAsia="nl-NL"/>
              </w:rPr>
            </w:pPr>
            <w:del w:id="4376" w:author="Arjan" w:date="2014-11-18T10:00:00Z">
              <w:r w:rsidRPr="00E555FF">
                <w:rPr>
                  <w:rFonts w:ascii="Calibri" w:eastAsia="Times New Roman" w:hAnsi="Calibri" w:cs="Times New Roman"/>
                  <w:color w:val="000000"/>
                  <w:lang w:eastAsia="nl-NL"/>
                </w:rPr>
                <w:lastRenderedPageBreak/>
                <w:delText>Verklaring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77" w:author="Arjan" w:date="2014-11-18T10:00:00Z"/>
                <w:rFonts w:ascii="Calibri" w:eastAsia="Times New Roman" w:hAnsi="Calibri" w:cs="Times New Roman"/>
                <w:color w:val="000000"/>
                <w:lang w:eastAsia="nl-NL"/>
              </w:rPr>
            </w:pPr>
            <w:del w:id="4378" w:author="Arjan" w:date="2014-11-18T10:00:00Z">
              <w:r w:rsidRPr="00E555FF">
                <w:rPr>
                  <w:rFonts w:ascii="Calibri" w:eastAsia="Times New Roman" w:hAnsi="Calibri" w:cs="Times New Roman"/>
                  <w:color w:val="000000"/>
                  <w:lang w:eastAsia="nl-NL"/>
                </w:rPr>
                <w:delText>Melding &gt; Verklaring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379" w:author="Arjan" w:date="2014-11-18T10:00:00Z"/>
                <w:rFonts w:ascii="Calibri" w:eastAsia="Times New Roman" w:hAnsi="Calibri" w:cs="Times New Roman"/>
                <w:color w:val="000000"/>
                <w:lang w:eastAsia="nl-NL"/>
              </w:rPr>
            </w:pPr>
            <w:del w:id="4380"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381" w:author="Arjan" w:date="2014-11-18T10:00:00Z"/>
                <w:rFonts w:ascii="Calibri" w:eastAsia="Times New Roman" w:hAnsi="Calibri" w:cs="Times New Roman"/>
                <w:color w:val="000000"/>
                <w:lang w:eastAsia="nl-NL"/>
              </w:rPr>
            </w:pPr>
            <w:del w:id="4382" w:author="Arjan" w:date="2014-11-18T10:00:00Z">
              <w:r w:rsidRPr="00E555FF">
                <w:rPr>
                  <w:rFonts w:ascii="Calibri" w:eastAsia="Times New Roman" w:hAnsi="Calibri" w:cs="Times New Roman"/>
                  <w:color w:val="000000"/>
                  <w:lang w:eastAsia="nl-NL"/>
                </w:rPr>
                <w:delText>Document waarin een feit of gebeurtenis wordt bevestigd dan wel een mening of bedoeling te kennen wordt gegeven.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383"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384" w:author="Arjan" w:date="2014-11-18T10:00:00Z"/>
                <w:rFonts w:ascii="Calibri" w:eastAsia="Times New Roman" w:hAnsi="Calibri" w:cs="Times New Roman"/>
                <w:color w:val="000000"/>
                <w:lang w:eastAsia="nl-NL"/>
              </w:rPr>
            </w:pPr>
          </w:p>
        </w:tc>
      </w:tr>
      <w:tr w:rsidR="00E555FF" w:rsidRPr="00E555FF" w:rsidTr="00E555FF">
        <w:trPr>
          <w:trHeight w:val="600"/>
          <w:del w:id="4385"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86" w:author="Arjan" w:date="2014-11-18T10:00:00Z"/>
                <w:rFonts w:ascii="Calibri" w:eastAsia="Times New Roman" w:hAnsi="Calibri" w:cs="Times New Roman"/>
                <w:color w:val="000000"/>
                <w:lang w:eastAsia="nl-NL"/>
              </w:rPr>
            </w:pPr>
            <w:del w:id="4387" w:author="Arjan" w:date="2014-11-18T10:00:00Z">
              <w:r w:rsidRPr="00E555FF">
                <w:rPr>
                  <w:rFonts w:ascii="Calibri" w:eastAsia="Times New Roman" w:hAnsi="Calibri" w:cs="Times New Roman"/>
                  <w:color w:val="000000"/>
                  <w:lang w:eastAsia="nl-NL"/>
                </w:rPr>
                <w:delText>Akte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88" w:author="Arjan" w:date="2014-11-18T10:00:00Z"/>
                <w:rFonts w:ascii="Calibri" w:eastAsia="Times New Roman" w:hAnsi="Calibri" w:cs="Times New Roman"/>
                <w:color w:val="000000"/>
                <w:lang w:eastAsia="nl-NL"/>
              </w:rPr>
            </w:pPr>
            <w:del w:id="4389" w:author="Arjan" w:date="2014-11-18T10:00:00Z">
              <w:r w:rsidRPr="00E555FF">
                <w:rPr>
                  <w:rFonts w:ascii="Calibri" w:eastAsia="Times New Roman" w:hAnsi="Calibri" w:cs="Times New Roman"/>
                  <w:color w:val="000000"/>
                  <w:lang w:eastAsia="nl-NL"/>
                </w:rPr>
                <w:delText>Melding &gt; Verklaring &gt; Akte</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390" w:author="Arjan" w:date="2014-11-18T10:00:00Z"/>
                <w:rFonts w:ascii="Calibri" w:eastAsia="Times New Roman" w:hAnsi="Calibri" w:cs="Times New Roman"/>
                <w:b/>
                <w:bCs/>
                <w:color w:val="000000"/>
                <w:lang w:eastAsia="nl-NL"/>
              </w:rPr>
            </w:pPr>
            <w:del w:id="4391"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392" w:author="Arjan" w:date="2014-11-18T10:00:00Z"/>
                <w:rFonts w:ascii="Calibri" w:eastAsia="Times New Roman" w:hAnsi="Calibri" w:cs="Times New Roman"/>
                <w:color w:val="000000"/>
                <w:lang w:eastAsia="nl-NL"/>
              </w:rPr>
            </w:pPr>
            <w:del w:id="4393" w:author="Arjan" w:date="2014-11-18T10:00:00Z">
              <w:r w:rsidRPr="00E555FF">
                <w:rPr>
                  <w:rFonts w:ascii="Calibri" w:eastAsia="Times New Roman" w:hAnsi="Calibri" w:cs="Times New Roman"/>
                  <w:i/>
                  <w:iCs/>
                  <w:color w:val="000000"/>
                  <w:lang w:eastAsia="nl-NL"/>
                </w:rPr>
                <w:delText>Verklaring</w:delText>
              </w:r>
              <w:r w:rsidRPr="00E555FF">
                <w:rPr>
                  <w:rFonts w:ascii="Calibri" w:eastAsia="Times New Roman" w:hAnsi="Calibri" w:cs="Times New Roman"/>
                  <w:color w:val="000000"/>
                  <w:lang w:eastAsia="nl-NL"/>
                </w:rPr>
                <w:delText>, opgemaakt om als bewijs van het daarin gestelde te dienen.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394" w:author="Arjan" w:date="2014-11-18T10:00:00Z"/>
                <w:rFonts w:ascii="Calibri" w:eastAsia="Times New Roman" w:hAnsi="Calibri" w:cs="Times New Roman"/>
                <w:color w:val="000000"/>
                <w:lang w:eastAsia="nl-NL"/>
              </w:rPr>
            </w:pPr>
            <w:del w:id="4395" w:author="Arjan" w:date="2014-11-18T10:00:00Z">
              <w:r w:rsidRPr="00E555FF">
                <w:rPr>
                  <w:rFonts w:ascii="Calibri" w:eastAsia="Times New Roman" w:hAnsi="Calibri" w:cs="Times New Roman"/>
                  <w:color w:val="000000"/>
                  <w:lang w:eastAsia="nl-NL"/>
                </w:rPr>
                <w:delText>Ontleend aan: Archiefterminologie voor Nederland en Vlaanderen (2003)</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396" w:author="Arjan" w:date="2014-11-18T10:00:00Z"/>
                <w:rFonts w:ascii="Calibri" w:eastAsia="Times New Roman" w:hAnsi="Calibri" w:cs="Times New Roman"/>
                <w:color w:val="000000"/>
                <w:lang w:eastAsia="nl-NL"/>
              </w:rPr>
            </w:pPr>
          </w:p>
        </w:tc>
      </w:tr>
      <w:tr w:rsidR="00E555FF" w:rsidRPr="00E555FF" w:rsidTr="00E555FF">
        <w:trPr>
          <w:trHeight w:val="900"/>
          <w:del w:id="4397"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398" w:author="Arjan" w:date="2014-11-18T10:00:00Z"/>
                <w:rFonts w:ascii="Calibri" w:eastAsia="Times New Roman" w:hAnsi="Calibri" w:cs="Times New Roman"/>
                <w:color w:val="000000"/>
                <w:lang w:eastAsia="nl-NL"/>
              </w:rPr>
            </w:pPr>
            <w:del w:id="4399" w:author="Arjan" w:date="2014-11-18T10:00:00Z">
              <w:r w:rsidRPr="00E555FF">
                <w:rPr>
                  <w:rFonts w:ascii="Calibri" w:eastAsia="Times New Roman" w:hAnsi="Calibri" w:cs="Times New Roman"/>
                  <w:color w:val="000000"/>
                  <w:lang w:eastAsia="nl-NL"/>
                </w:rPr>
                <w:delText>Polis</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00" w:author="Arjan" w:date="2014-11-18T10:00:00Z"/>
                <w:rFonts w:ascii="Calibri" w:eastAsia="Times New Roman" w:hAnsi="Calibri" w:cs="Times New Roman"/>
                <w:color w:val="000000"/>
                <w:lang w:eastAsia="nl-NL"/>
              </w:rPr>
            </w:pPr>
            <w:del w:id="4401" w:author="Arjan" w:date="2014-11-18T10:00:00Z">
              <w:r w:rsidRPr="00E555FF">
                <w:rPr>
                  <w:rFonts w:ascii="Calibri" w:eastAsia="Times New Roman" w:hAnsi="Calibri" w:cs="Times New Roman"/>
                  <w:color w:val="000000"/>
                  <w:lang w:eastAsia="nl-NL"/>
                </w:rPr>
                <w:delText>Melding &gt; Verklaring &gt; Polis</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402" w:author="Arjan" w:date="2014-11-18T10:00:00Z"/>
                <w:rFonts w:ascii="Calibri" w:eastAsia="Times New Roman" w:hAnsi="Calibri" w:cs="Times New Roman"/>
                <w:b/>
                <w:bCs/>
                <w:color w:val="000000"/>
                <w:lang w:eastAsia="nl-NL"/>
              </w:rPr>
            </w:pPr>
            <w:del w:id="4403"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404" w:author="Arjan" w:date="2014-11-18T10:00:00Z"/>
                <w:rFonts w:ascii="Calibri" w:eastAsia="Times New Roman" w:hAnsi="Calibri" w:cs="Times New Roman"/>
                <w:color w:val="000000"/>
                <w:lang w:eastAsia="nl-NL"/>
              </w:rPr>
            </w:pPr>
            <w:del w:id="4405" w:author="Arjan" w:date="2014-11-18T10:00:00Z">
              <w:r w:rsidRPr="00E555FF">
                <w:rPr>
                  <w:rFonts w:ascii="Calibri" w:eastAsia="Times New Roman" w:hAnsi="Calibri" w:cs="Times New Roman"/>
                  <w:color w:val="000000"/>
                  <w:lang w:eastAsia="nl-NL"/>
                </w:rPr>
                <w:delText xml:space="preserve">Een </w:delText>
              </w:r>
              <w:r w:rsidRPr="00E555FF">
                <w:rPr>
                  <w:rFonts w:ascii="Calibri" w:eastAsia="Times New Roman" w:hAnsi="Calibri" w:cs="Times New Roman"/>
                  <w:i/>
                  <w:iCs/>
                  <w:color w:val="000000"/>
                  <w:lang w:eastAsia="nl-NL"/>
                </w:rPr>
                <w:delText>verklaring</w:delText>
              </w:r>
              <w:r w:rsidRPr="00E555FF">
                <w:rPr>
                  <w:rFonts w:ascii="Calibri" w:eastAsia="Times New Roman" w:hAnsi="Calibri" w:cs="Times New Roman"/>
                  <w:color w:val="000000"/>
                  <w:lang w:eastAsia="nl-NL"/>
                </w:rPr>
                <w:delText xml:space="preserve"> door een verzekeraar dat hij onder bepaalde voorwaarden een financiële of andere prestatie zal leveren.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406" w:author="Arjan" w:date="2014-11-18T10:00:00Z"/>
                <w:rFonts w:ascii="Calibri" w:eastAsia="Times New Roman" w:hAnsi="Calibri" w:cs="Times New Roman"/>
                <w:color w:val="000000"/>
                <w:lang w:eastAsia="nl-NL"/>
              </w:rPr>
            </w:pPr>
            <w:del w:id="4407" w:author="Arjan" w:date="2014-11-18T10:00:00Z">
              <w:r w:rsidRPr="00E555FF">
                <w:rPr>
                  <w:rFonts w:ascii="Calibri" w:eastAsia="Times New Roman" w:hAnsi="Calibri" w:cs="Times New Roman"/>
                  <w:color w:val="000000"/>
                  <w:lang w:eastAsia="nl-NL"/>
                </w:rPr>
                <w:delText>Ontleend aan: Archiefterminologie voor Nederland en Vlaanderen (2003), Verklaring</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408" w:author="Arjan" w:date="2014-11-18T10:00:00Z"/>
                <w:rFonts w:ascii="Calibri" w:eastAsia="Times New Roman" w:hAnsi="Calibri" w:cs="Times New Roman"/>
                <w:color w:val="000000"/>
                <w:lang w:eastAsia="nl-NL"/>
              </w:rPr>
            </w:pPr>
          </w:p>
        </w:tc>
      </w:tr>
      <w:tr w:rsidR="00E555FF" w:rsidRPr="00E555FF" w:rsidTr="00E555FF">
        <w:trPr>
          <w:trHeight w:val="900"/>
          <w:del w:id="4409"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10" w:author="Arjan" w:date="2014-11-18T10:00:00Z"/>
                <w:rFonts w:ascii="Calibri" w:eastAsia="Times New Roman" w:hAnsi="Calibri" w:cs="Times New Roman"/>
                <w:color w:val="000000"/>
                <w:lang w:eastAsia="nl-NL"/>
              </w:rPr>
            </w:pPr>
            <w:del w:id="4411" w:author="Arjan" w:date="2014-11-18T10:00:00Z">
              <w:r w:rsidRPr="00E555FF">
                <w:rPr>
                  <w:rFonts w:ascii="Calibri" w:eastAsia="Times New Roman" w:hAnsi="Calibri" w:cs="Times New Roman"/>
                  <w:color w:val="000000"/>
                  <w:lang w:eastAsia="nl-NL"/>
                </w:rPr>
                <w:delText>Uitspraak</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12" w:author="Arjan" w:date="2014-11-18T10:00:00Z"/>
                <w:rFonts w:ascii="Calibri" w:eastAsia="Times New Roman" w:hAnsi="Calibri" w:cs="Times New Roman"/>
                <w:color w:val="000000"/>
                <w:lang w:eastAsia="nl-NL"/>
              </w:rPr>
            </w:pPr>
            <w:del w:id="4413" w:author="Arjan" w:date="2014-11-18T10:00:00Z">
              <w:r w:rsidRPr="00E555FF">
                <w:rPr>
                  <w:rFonts w:ascii="Calibri" w:eastAsia="Times New Roman" w:hAnsi="Calibri" w:cs="Times New Roman"/>
                  <w:color w:val="000000"/>
                  <w:lang w:eastAsia="nl-NL"/>
                </w:rPr>
                <w:delText>Melding &gt; Verklaring &gt; Uitspraak</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414" w:author="Arjan" w:date="2014-11-18T10:00:00Z"/>
                <w:rFonts w:ascii="Calibri" w:eastAsia="Times New Roman" w:hAnsi="Calibri" w:cs="Times New Roman"/>
                <w:b/>
                <w:bCs/>
                <w:color w:val="000000"/>
                <w:lang w:eastAsia="nl-NL"/>
              </w:rPr>
            </w:pPr>
            <w:del w:id="4415"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416" w:author="Arjan" w:date="2014-11-18T10:00:00Z"/>
                <w:rFonts w:ascii="Calibri" w:eastAsia="Times New Roman" w:hAnsi="Calibri" w:cs="Times New Roman"/>
                <w:color w:val="000000"/>
                <w:lang w:eastAsia="nl-NL"/>
              </w:rPr>
            </w:pPr>
            <w:del w:id="4417" w:author="Arjan" w:date="2014-11-18T10:00:00Z">
              <w:r w:rsidRPr="00E555FF">
                <w:rPr>
                  <w:rFonts w:ascii="Calibri" w:eastAsia="Times New Roman" w:hAnsi="Calibri" w:cs="Times New Roman"/>
                  <w:i/>
                  <w:iCs/>
                  <w:color w:val="000000"/>
                  <w:lang w:eastAsia="nl-NL"/>
                </w:rPr>
                <w:delText>Verklaring</w:delText>
              </w:r>
              <w:r w:rsidRPr="00E555FF">
                <w:rPr>
                  <w:rFonts w:ascii="Calibri" w:eastAsia="Times New Roman" w:hAnsi="Calibri" w:cs="Times New Roman"/>
                  <w:color w:val="000000"/>
                  <w:lang w:eastAsia="nl-NL"/>
                </w:rPr>
                <w:delText xml:space="preserve"> met het volledig geformuleerde vonnis van een rechter ter voorlopige of definitieve afdoening van een geding.</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418" w:author="Arjan" w:date="2014-11-18T10:00:00Z"/>
                <w:rFonts w:ascii="Calibri" w:eastAsia="Times New Roman" w:hAnsi="Calibri" w:cs="Times New Roman"/>
                <w:color w:val="000000"/>
                <w:lang w:eastAsia="nl-NL"/>
              </w:rPr>
            </w:pPr>
            <w:del w:id="4419" w:author="Arjan" w:date="2014-11-18T10:00:00Z">
              <w:r w:rsidRPr="00E555FF">
                <w:rPr>
                  <w:rFonts w:ascii="Calibri" w:eastAsia="Times New Roman" w:hAnsi="Calibri" w:cs="Times New Roman"/>
                  <w:color w:val="000000"/>
                  <w:lang w:eastAsia="nl-NL"/>
                </w:rPr>
                <w:delText>Ontleend aan: Archiefterminologie voor Nederland en Vlaanderen (2003), Vonnis</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420" w:author="Arjan" w:date="2014-11-18T10:00:00Z"/>
                <w:rFonts w:ascii="Calibri" w:eastAsia="Times New Roman" w:hAnsi="Calibri" w:cs="Times New Roman"/>
                <w:color w:val="000000"/>
                <w:lang w:eastAsia="nl-NL"/>
              </w:rPr>
            </w:pPr>
          </w:p>
        </w:tc>
      </w:tr>
      <w:tr w:rsidR="00E555FF" w:rsidRPr="00E555FF" w:rsidTr="00E555FF">
        <w:trPr>
          <w:trHeight w:val="600"/>
          <w:del w:id="442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22" w:author="Arjan" w:date="2014-11-18T10:00:00Z"/>
                <w:rFonts w:ascii="Calibri" w:eastAsia="Times New Roman" w:hAnsi="Calibri" w:cs="Times New Roman"/>
                <w:color w:val="000000"/>
                <w:lang w:eastAsia="nl-NL"/>
              </w:rPr>
            </w:pPr>
            <w:del w:id="4423" w:author="Arjan" w:date="2014-11-18T10:00:00Z">
              <w:r w:rsidRPr="00E555FF">
                <w:rPr>
                  <w:rFonts w:ascii="Calibri" w:eastAsia="Times New Roman" w:hAnsi="Calibri" w:cs="Times New Roman"/>
                  <w:color w:val="000000"/>
                  <w:lang w:eastAsia="nl-NL"/>
                </w:rPr>
                <w:delText>Uittreksel</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24" w:author="Arjan" w:date="2014-11-18T10:00:00Z"/>
                <w:rFonts w:ascii="Calibri" w:eastAsia="Times New Roman" w:hAnsi="Calibri" w:cs="Times New Roman"/>
                <w:color w:val="000000"/>
                <w:lang w:eastAsia="nl-NL"/>
              </w:rPr>
            </w:pPr>
            <w:del w:id="4425" w:author="Arjan" w:date="2014-11-18T10:00:00Z">
              <w:r w:rsidRPr="00E555FF">
                <w:rPr>
                  <w:rFonts w:ascii="Calibri" w:eastAsia="Times New Roman" w:hAnsi="Calibri" w:cs="Times New Roman"/>
                  <w:color w:val="000000"/>
                  <w:lang w:eastAsia="nl-NL"/>
                </w:rPr>
                <w:delText>Melding &gt; Verklaring &gt; Uittreksel</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426" w:author="Arjan" w:date="2014-11-18T10:00:00Z"/>
                <w:rFonts w:ascii="Calibri" w:eastAsia="Times New Roman" w:hAnsi="Calibri" w:cs="Times New Roman"/>
                <w:b/>
                <w:bCs/>
                <w:color w:val="000000"/>
                <w:lang w:eastAsia="nl-NL"/>
              </w:rPr>
            </w:pPr>
            <w:del w:id="4427"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428" w:author="Arjan" w:date="2014-11-18T10:00:00Z"/>
                <w:rFonts w:ascii="Calibri" w:eastAsia="Times New Roman" w:hAnsi="Calibri" w:cs="Times New Roman"/>
                <w:color w:val="000000"/>
                <w:lang w:eastAsia="nl-NL"/>
              </w:rPr>
            </w:pPr>
            <w:del w:id="4429" w:author="Arjan" w:date="2014-11-18T10:00:00Z">
              <w:r w:rsidRPr="00E555FF">
                <w:rPr>
                  <w:rFonts w:ascii="Calibri" w:eastAsia="Times New Roman" w:hAnsi="Calibri" w:cs="Times New Roman"/>
                  <w:color w:val="000000"/>
                  <w:lang w:eastAsia="nl-NL"/>
                </w:rPr>
                <w:delText>Afschrift van een gedeelte van of gegevens uit een document.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430" w:author="Arjan" w:date="2014-11-18T10:00:00Z"/>
                <w:rFonts w:ascii="Calibri" w:eastAsia="Times New Roman" w:hAnsi="Calibri" w:cs="Times New Roman"/>
                <w:color w:val="000000"/>
                <w:lang w:eastAsia="nl-NL"/>
              </w:rPr>
            </w:pPr>
            <w:del w:id="4431" w:author="Arjan" w:date="2014-11-18T10:00:00Z">
              <w:r w:rsidRPr="00E555FF">
                <w:rPr>
                  <w:rFonts w:ascii="Calibri" w:eastAsia="Times New Roman" w:hAnsi="Calibri" w:cs="Times New Roman"/>
                  <w:color w:val="000000"/>
                  <w:lang w:eastAsia="nl-NL"/>
                </w:rPr>
                <w:delText>Bron: Archiefterminologie voor Nederland en Vlaanderen (2003)</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432" w:author="Arjan" w:date="2014-11-18T10:00:00Z"/>
                <w:rFonts w:ascii="Calibri" w:eastAsia="Times New Roman" w:hAnsi="Calibri" w:cs="Times New Roman"/>
                <w:color w:val="000000"/>
                <w:lang w:eastAsia="nl-NL"/>
              </w:rPr>
            </w:pPr>
          </w:p>
        </w:tc>
      </w:tr>
      <w:tr w:rsidR="00E555FF" w:rsidRPr="00E555FF" w:rsidTr="00E555FF">
        <w:trPr>
          <w:trHeight w:val="600"/>
          <w:del w:id="4433"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34" w:author="Arjan" w:date="2014-11-18T10:00:00Z"/>
                <w:rFonts w:ascii="Calibri" w:eastAsia="Times New Roman" w:hAnsi="Calibri" w:cs="Times New Roman"/>
                <w:color w:val="000000"/>
                <w:lang w:eastAsia="nl-NL"/>
              </w:rPr>
            </w:pPr>
            <w:del w:id="4435" w:author="Arjan" w:date="2014-11-18T10:00:00Z">
              <w:r w:rsidRPr="00E555FF">
                <w:rPr>
                  <w:rFonts w:ascii="Calibri" w:eastAsia="Times New Roman" w:hAnsi="Calibri" w:cs="Times New Roman"/>
                  <w:color w:val="000000"/>
                  <w:lang w:eastAsia="nl-NL"/>
                </w:rPr>
                <w:delText>Offerte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36" w:author="Arjan" w:date="2014-11-18T10:00:00Z"/>
                <w:rFonts w:ascii="Calibri" w:eastAsia="Times New Roman" w:hAnsi="Calibri" w:cs="Times New Roman"/>
                <w:color w:val="000000"/>
                <w:lang w:eastAsia="nl-NL"/>
              </w:rPr>
            </w:pPr>
            <w:del w:id="4437" w:author="Arjan" w:date="2014-11-18T10:00:00Z">
              <w:r w:rsidRPr="00E555FF">
                <w:rPr>
                  <w:rFonts w:ascii="Calibri" w:eastAsia="Times New Roman" w:hAnsi="Calibri" w:cs="Times New Roman"/>
                  <w:color w:val="000000"/>
                  <w:lang w:eastAsia="nl-NL"/>
                </w:rPr>
                <w:delText>Offerte</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438" w:author="Arjan" w:date="2014-11-18T10:00:00Z"/>
                <w:rFonts w:ascii="Calibri" w:eastAsia="Times New Roman" w:hAnsi="Calibri" w:cs="Times New Roman"/>
                <w:color w:val="000000"/>
                <w:lang w:eastAsia="nl-NL"/>
              </w:rPr>
            </w:pPr>
            <w:del w:id="4439"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440" w:author="Arjan" w:date="2014-11-18T10:00:00Z"/>
                <w:rFonts w:ascii="Calibri" w:eastAsia="Times New Roman" w:hAnsi="Calibri" w:cs="Times New Roman"/>
                <w:color w:val="000000"/>
                <w:lang w:eastAsia="nl-NL"/>
              </w:rPr>
            </w:pPr>
            <w:del w:id="4441" w:author="Arjan" w:date="2014-11-18T10:00:00Z">
              <w:r w:rsidRPr="00E555FF">
                <w:rPr>
                  <w:rFonts w:ascii="Calibri" w:eastAsia="Times New Roman" w:hAnsi="Calibri" w:cs="Times New Roman"/>
                  <w:color w:val="000000"/>
                  <w:lang w:eastAsia="nl-NL"/>
                </w:rPr>
                <w:delText>Aanbod, aanbieding of voorstel van goederen of diensten waarin opgave is gedaan van de prijs.</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442"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443" w:author="Arjan" w:date="2014-11-18T10:00:00Z"/>
                <w:rFonts w:ascii="Calibri" w:eastAsia="Times New Roman" w:hAnsi="Calibri" w:cs="Times New Roman"/>
                <w:color w:val="000000"/>
                <w:lang w:eastAsia="nl-NL"/>
              </w:rPr>
            </w:pPr>
          </w:p>
        </w:tc>
      </w:tr>
      <w:tr w:rsidR="00E555FF" w:rsidRPr="00E555FF" w:rsidTr="00E555FF">
        <w:trPr>
          <w:trHeight w:val="900"/>
          <w:del w:id="4444"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45" w:author="Arjan" w:date="2014-11-18T10:00:00Z"/>
                <w:rFonts w:ascii="Calibri" w:eastAsia="Times New Roman" w:hAnsi="Calibri" w:cs="Times New Roman"/>
                <w:color w:val="000000"/>
                <w:lang w:eastAsia="nl-NL"/>
              </w:rPr>
            </w:pPr>
            <w:del w:id="4446" w:author="Arjan" w:date="2014-11-18T10:00:00Z">
              <w:r w:rsidRPr="00E555FF">
                <w:rPr>
                  <w:rFonts w:ascii="Calibri" w:eastAsia="Times New Roman" w:hAnsi="Calibri" w:cs="Times New Roman"/>
                  <w:color w:val="000000"/>
                  <w:lang w:eastAsia="nl-NL"/>
                </w:rPr>
                <w:delText>Overeenkomst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47" w:author="Arjan" w:date="2014-11-18T10:00:00Z"/>
                <w:rFonts w:ascii="Calibri" w:eastAsia="Times New Roman" w:hAnsi="Calibri" w:cs="Times New Roman"/>
                <w:color w:val="000000"/>
                <w:lang w:eastAsia="nl-NL"/>
              </w:rPr>
            </w:pPr>
            <w:del w:id="4448" w:author="Arjan" w:date="2014-11-18T10:00:00Z">
              <w:r w:rsidRPr="00E555FF">
                <w:rPr>
                  <w:rFonts w:ascii="Calibri" w:eastAsia="Times New Roman" w:hAnsi="Calibri" w:cs="Times New Roman"/>
                  <w:color w:val="000000"/>
                  <w:lang w:eastAsia="nl-NL"/>
                </w:rPr>
                <w:delText>Overeenkomst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449" w:author="Arjan" w:date="2014-11-18T10:00:00Z"/>
                <w:rFonts w:ascii="Calibri" w:eastAsia="Times New Roman" w:hAnsi="Calibri" w:cs="Times New Roman"/>
                <w:color w:val="000000"/>
                <w:lang w:eastAsia="nl-NL"/>
              </w:rPr>
            </w:pPr>
            <w:del w:id="4450"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451" w:author="Arjan" w:date="2014-11-18T10:00:00Z"/>
                <w:rFonts w:ascii="Calibri" w:eastAsia="Times New Roman" w:hAnsi="Calibri" w:cs="Times New Roman"/>
                <w:color w:val="000000"/>
                <w:lang w:eastAsia="nl-NL"/>
              </w:rPr>
            </w:pPr>
            <w:del w:id="4452" w:author="Arjan" w:date="2014-11-18T10:00:00Z">
              <w:r w:rsidRPr="00E555FF">
                <w:rPr>
                  <w:rFonts w:ascii="Calibri" w:eastAsia="Times New Roman" w:hAnsi="Calibri" w:cs="Times New Roman"/>
                  <w:color w:val="000000"/>
                  <w:lang w:eastAsia="nl-NL"/>
                </w:rPr>
                <w:delText>Overeenkomst tussen twee partijen waarbij kenmerkend is dat men zich vooraf bindt aan de te leveren prestaties.</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453"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454" w:author="Arjan" w:date="2014-11-18T10:00:00Z"/>
                <w:rFonts w:ascii="Calibri" w:eastAsia="Times New Roman" w:hAnsi="Calibri" w:cs="Times New Roman"/>
                <w:color w:val="000000"/>
                <w:lang w:eastAsia="nl-NL"/>
              </w:rPr>
            </w:pPr>
          </w:p>
        </w:tc>
      </w:tr>
      <w:tr w:rsidR="00E555FF" w:rsidRPr="00E555FF" w:rsidTr="00E555FF">
        <w:trPr>
          <w:trHeight w:val="300"/>
          <w:del w:id="4455"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56" w:author="Arjan" w:date="2014-11-18T10:00:00Z"/>
                <w:rFonts w:ascii="Calibri" w:eastAsia="Times New Roman" w:hAnsi="Calibri" w:cs="Times New Roman"/>
                <w:color w:val="000000"/>
                <w:lang w:eastAsia="nl-NL"/>
              </w:rPr>
            </w:pPr>
            <w:del w:id="4457" w:author="Arjan" w:date="2014-11-18T10:00:00Z">
              <w:r w:rsidRPr="00E555FF">
                <w:rPr>
                  <w:rFonts w:ascii="Calibri" w:eastAsia="Times New Roman" w:hAnsi="Calibri" w:cs="Times New Roman"/>
                  <w:color w:val="000000"/>
                  <w:lang w:eastAsia="nl-NL"/>
                </w:rPr>
                <w:delText>Afspraak</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58" w:author="Arjan" w:date="2014-11-18T10:00:00Z"/>
                <w:rFonts w:ascii="Calibri" w:eastAsia="Times New Roman" w:hAnsi="Calibri" w:cs="Times New Roman"/>
                <w:color w:val="000000"/>
                <w:lang w:eastAsia="nl-NL"/>
              </w:rPr>
            </w:pPr>
            <w:del w:id="4459" w:author="Arjan" w:date="2014-11-18T10:00:00Z">
              <w:r w:rsidRPr="00E555FF">
                <w:rPr>
                  <w:rFonts w:ascii="Calibri" w:eastAsia="Times New Roman" w:hAnsi="Calibri" w:cs="Times New Roman"/>
                  <w:color w:val="000000"/>
                  <w:lang w:eastAsia="nl-NL"/>
                </w:rPr>
                <w:delText>Overeenkomst &gt; Afspraak</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460" w:author="Arjan" w:date="2014-11-18T10:00:00Z"/>
                <w:rFonts w:ascii="Calibri" w:eastAsia="Times New Roman" w:hAnsi="Calibri" w:cs="Times New Roman"/>
                <w:color w:val="000000"/>
                <w:lang w:eastAsia="nl-NL"/>
              </w:rPr>
            </w:pPr>
            <w:del w:id="4461"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462" w:author="Arjan" w:date="2014-11-18T10:00:00Z"/>
                <w:rFonts w:ascii="Calibri" w:eastAsia="Times New Roman" w:hAnsi="Calibri" w:cs="Times New Roman"/>
                <w:color w:val="000000"/>
                <w:lang w:eastAsia="nl-NL"/>
              </w:rPr>
            </w:pPr>
            <w:del w:id="4463" w:author="Arjan" w:date="2014-11-18T10:00:00Z">
              <w:r w:rsidRPr="00E555FF">
                <w:rPr>
                  <w:rFonts w:ascii="Calibri" w:eastAsia="Times New Roman" w:hAnsi="Calibri" w:cs="Times New Roman"/>
                  <w:color w:val="000000"/>
                  <w:lang w:eastAsia="nl-NL"/>
                </w:rPr>
                <w:delText>Overeenkomst tussen twee of meer partijen.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464"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465" w:author="Arjan" w:date="2014-11-18T10:00:00Z"/>
                <w:rFonts w:ascii="Calibri" w:eastAsia="Times New Roman" w:hAnsi="Calibri" w:cs="Times New Roman"/>
                <w:color w:val="000000"/>
                <w:lang w:eastAsia="nl-NL"/>
              </w:rPr>
            </w:pPr>
            <w:del w:id="4466"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1200"/>
          <w:del w:id="4467"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68" w:author="Arjan" w:date="2014-11-18T10:00:00Z"/>
                <w:rFonts w:ascii="Calibri" w:eastAsia="Times New Roman" w:hAnsi="Calibri" w:cs="Times New Roman"/>
                <w:color w:val="000000"/>
                <w:lang w:eastAsia="nl-NL"/>
              </w:rPr>
            </w:pPr>
            <w:del w:id="4469" w:author="Arjan" w:date="2014-11-18T10:00:00Z">
              <w:r w:rsidRPr="00E555FF">
                <w:rPr>
                  <w:rFonts w:ascii="Calibri" w:eastAsia="Times New Roman" w:hAnsi="Calibri" w:cs="Times New Roman"/>
                  <w:color w:val="000000"/>
                  <w:lang w:eastAsia="nl-NL"/>
                </w:rPr>
                <w:delText>Bankgarantie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70" w:author="Arjan" w:date="2014-11-18T10:00:00Z"/>
                <w:rFonts w:ascii="Calibri" w:eastAsia="Times New Roman" w:hAnsi="Calibri" w:cs="Times New Roman"/>
                <w:color w:val="000000"/>
                <w:lang w:eastAsia="nl-NL"/>
              </w:rPr>
            </w:pPr>
            <w:del w:id="4471" w:author="Arjan" w:date="2014-11-18T10:00:00Z">
              <w:r w:rsidRPr="00E555FF">
                <w:rPr>
                  <w:rFonts w:ascii="Calibri" w:eastAsia="Times New Roman" w:hAnsi="Calibri" w:cs="Times New Roman"/>
                  <w:color w:val="000000"/>
                  <w:lang w:eastAsia="nl-NL"/>
                </w:rPr>
                <w:delText>Overeenkomst &gt; Bankgarantie</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472" w:author="Arjan" w:date="2014-11-18T10:00:00Z"/>
                <w:rFonts w:ascii="Calibri" w:eastAsia="Times New Roman" w:hAnsi="Calibri" w:cs="Times New Roman"/>
                <w:b/>
                <w:bCs/>
                <w:color w:val="000000"/>
                <w:lang w:eastAsia="nl-NL"/>
              </w:rPr>
            </w:pPr>
            <w:del w:id="4473"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474" w:author="Arjan" w:date="2014-11-18T10:00:00Z"/>
                <w:rFonts w:ascii="Calibri" w:eastAsia="Times New Roman" w:hAnsi="Calibri" w:cs="Times New Roman"/>
                <w:color w:val="000000"/>
                <w:lang w:eastAsia="nl-NL"/>
              </w:rPr>
            </w:pPr>
            <w:del w:id="4475" w:author="Arjan" w:date="2014-11-18T10:00:00Z">
              <w:r w:rsidRPr="00E555FF">
                <w:rPr>
                  <w:rFonts w:ascii="Calibri" w:eastAsia="Times New Roman" w:hAnsi="Calibri" w:cs="Times New Roman"/>
                  <w:color w:val="000000"/>
                  <w:lang w:eastAsia="nl-NL"/>
                </w:rPr>
                <w:delText xml:space="preserve">Een </w:delText>
              </w:r>
              <w:r w:rsidRPr="00E555FF">
                <w:rPr>
                  <w:rFonts w:ascii="Calibri" w:eastAsia="Times New Roman" w:hAnsi="Calibri" w:cs="Times New Roman"/>
                  <w:i/>
                  <w:iCs/>
                  <w:color w:val="000000"/>
                  <w:lang w:eastAsia="nl-NL"/>
                </w:rPr>
                <w:delText>overeenkomst</w:delText>
              </w:r>
              <w:r w:rsidRPr="00E555FF">
                <w:rPr>
                  <w:rFonts w:ascii="Calibri" w:eastAsia="Times New Roman" w:hAnsi="Calibri" w:cs="Times New Roman"/>
                  <w:color w:val="000000"/>
                  <w:lang w:eastAsia="nl-NL"/>
                </w:rPr>
                <w:delText xml:space="preserve"> waarin een bank onvoorwaardelijk garandeert om een bedrag aan de begunstigde te betalen, indien hij daarop aanspraak maakt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476"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477" w:author="Arjan" w:date="2014-11-18T10:00:00Z"/>
                <w:rFonts w:ascii="Calibri" w:eastAsia="Times New Roman" w:hAnsi="Calibri" w:cs="Times New Roman"/>
                <w:color w:val="000000"/>
                <w:lang w:eastAsia="nl-NL"/>
              </w:rPr>
            </w:pPr>
          </w:p>
        </w:tc>
      </w:tr>
      <w:tr w:rsidR="00E555FF" w:rsidRPr="00E555FF" w:rsidTr="00E555FF">
        <w:trPr>
          <w:trHeight w:val="1200"/>
          <w:del w:id="4478"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79" w:author="Arjan" w:date="2014-11-18T10:00:00Z"/>
                <w:rFonts w:ascii="Calibri" w:eastAsia="Times New Roman" w:hAnsi="Calibri" w:cs="Times New Roman"/>
                <w:color w:val="000000"/>
                <w:lang w:eastAsia="nl-NL"/>
              </w:rPr>
            </w:pPr>
            <w:del w:id="4480" w:author="Arjan" w:date="2014-11-18T10:00:00Z">
              <w:r w:rsidRPr="00E555FF">
                <w:rPr>
                  <w:rFonts w:ascii="Calibri" w:eastAsia="Times New Roman" w:hAnsi="Calibri" w:cs="Times New Roman"/>
                  <w:color w:val="000000"/>
                  <w:lang w:eastAsia="nl-NL"/>
                </w:rPr>
                <w:lastRenderedPageBreak/>
                <w:delText>Betaalafspraak</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81" w:author="Arjan" w:date="2014-11-18T10:00:00Z"/>
                <w:rFonts w:ascii="Calibri" w:eastAsia="Times New Roman" w:hAnsi="Calibri" w:cs="Times New Roman"/>
                <w:color w:val="000000"/>
                <w:lang w:eastAsia="nl-NL"/>
              </w:rPr>
            </w:pPr>
            <w:del w:id="4482" w:author="Arjan" w:date="2014-11-18T10:00:00Z">
              <w:r w:rsidRPr="00E555FF">
                <w:rPr>
                  <w:rFonts w:ascii="Calibri" w:eastAsia="Times New Roman" w:hAnsi="Calibri" w:cs="Times New Roman"/>
                  <w:color w:val="000000"/>
                  <w:lang w:eastAsia="nl-NL"/>
                </w:rPr>
                <w:delText>Overeenkomst &gt; Betaalafspraak</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483" w:author="Arjan" w:date="2014-11-18T10:00:00Z"/>
                <w:rFonts w:ascii="Calibri" w:eastAsia="Times New Roman" w:hAnsi="Calibri" w:cs="Times New Roman"/>
                <w:color w:val="000000"/>
                <w:lang w:eastAsia="nl-NL"/>
              </w:rPr>
            </w:pPr>
            <w:del w:id="4484"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485" w:author="Arjan" w:date="2014-11-18T10:00:00Z"/>
                <w:rFonts w:ascii="Calibri" w:eastAsia="Times New Roman" w:hAnsi="Calibri" w:cs="Times New Roman"/>
                <w:color w:val="000000"/>
                <w:lang w:eastAsia="nl-NL"/>
              </w:rPr>
            </w:pPr>
            <w:del w:id="4486" w:author="Arjan" w:date="2014-11-18T10:00:00Z">
              <w:r w:rsidRPr="00E555FF">
                <w:rPr>
                  <w:rFonts w:ascii="Calibri" w:eastAsia="Times New Roman" w:hAnsi="Calibri" w:cs="Times New Roman"/>
                  <w:color w:val="000000"/>
                  <w:lang w:eastAsia="nl-NL"/>
                </w:rPr>
                <w:delText>Document waaruit blijkt dat een financiële transactie met betrekking tot een bepaalde dienst of voor bepaalde goederen, op of binnen een bepaald moment wordt voldaan.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487"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488" w:author="Arjan" w:date="2014-11-18T10:00:00Z"/>
                <w:rFonts w:ascii="Calibri" w:eastAsia="Times New Roman" w:hAnsi="Calibri" w:cs="Times New Roman"/>
                <w:color w:val="000000"/>
                <w:lang w:eastAsia="nl-NL"/>
              </w:rPr>
            </w:pPr>
            <w:del w:id="4489"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900"/>
          <w:del w:id="4490"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91" w:author="Arjan" w:date="2014-11-18T10:00:00Z"/>
                <w:rFonts w:ascii="Calibri" w:eastAsia="Times New Roman" w:hAnsi="Calibri" w:cs="Times New Roman"/>
                <w:color w:val="000000"/>
                <w:lang w:eastAsia="nl-NL"/>
              </w:rPr>
            </w:pPr>
            <w:del w:id="4492" w:author="Arjan" w:date="2014-11-18T10:00:00Z">
              <w:r w:rsidRPr="00E555FF">
                <w:rPr>
                  <w:rFonts w:ascii="Calibri" w:eastAsia="Times New Roman" w:hAnsi="Calibri" w:cs="Times New Roman"/>
                  <w:color w:val="000000"/>
                  <w:lang w:eastAsia="nl-NL"/>
                </w:rPr>
                <w:delText>Garantiebewijs</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493" w:author="Arjan" w:date="2014-11-18T10:00:00Z"/>
                <w:rFonts w:ascii="Calibri" w:eastAsia="Times New Roman" w:hAnsi="Calibri" w:cs="Times New Roman"/>
                <w:color w:val="000000"/>
                <w:lang w:eastAsia="nl-NL"/>
              </w:rPr>
            </w:pPr>
            <w:del w:id="4494" w:author="Arjan" w:date="2014-11-18T10:00:00Z">
              <w:r w:rsidRPr="00E555FF">
                <w:rPr>
                  <w:rFonts w:ascii="Calibri" w:eastAsia="Times New Roman" w:hAnsi="Calibri" w:cs="Times New Roman"/>
                  <w:color w:val="000000"/>
                  <w:lang w:eastAsia="nl-NL"/>
                </w:rPr>
                <w:delText>Overeenkomst &gt; Garantiebewijs</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495" w:author="Arjan" w:date="2014-11-18T10:00:00Z"/>
                <w:rFonts w:ascii="Calibri" w:eastAsia="Times New Roman" w:hAnsi="Calibri" w:cs="Times New Roman"/>
                <w:color w:val="000000"/>
                <w:lang w:eastAsia="nl-NL"/>
              </w:rPr>
            </w:pPr>
            <w:del w:id="4496"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497" w:author="Arjan" w:date="2014-11-18T10:00:00Z"/>
                <w:rFonts w:ascii="Calibri" w:eastAsia="Times New Roman" w:hAnsi="Calibri" w:cs="Times New Roman"/>
                <w:color w:val="000000"/>
                <w:lang w:eastAsia="nl-NL"/>
              </w:rPr>
            </w:pPr>
            <w:del w:id="4498" w:author="Arjan" w:date="2014-11-18T10:00:00Z">
              <w:r w:rsidRPr="00E555FF">
                <w:rPr>
                  <w:rFonts w:ascii="Calibri" w:eastAsia="Times New Roman" w:hAnsi="Calibri" w:cs="Times New Roman"/>
                  <w:color w:val="000000"/>
                  <w:lang w:eastAsia="nl-NL"/>
                </w:rPr>
                <w:delText>Document op basis waarvan mogelijke herstellingen wegens onvoorziene gebreken op rekening van de verkoper komen.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499"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500" w:author="Arjan" w:date="2014-11-18T10:00:00Z"/>
                <w:rFonts w:ascii="Calibri" w:eastAsia="Times New Roman" w:hAnsi="Calibri" w:cs="Times New Roman"/>
                <w:color w:val="000000"/>
                <w:lang w:eastAsia="nl-NL"/>
              </w:rPr>
            </w:pPr>
            <w:del w:id="4501"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900"/>
          <w:del w:id="4502"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03" w:author="Arjan" w:date="2014-11-18T10:00:00Z"/>
                <w:rFonts w:ascii="Calibri" w:eastAsia="Times New Roman" w:hAnsi="Calibri" w:cs="Times New Roman"/>
                <w:color w:val="000000"/>
                <w:lang w:eastAsia="nl-NL"/>
              </w:rPr>
            </w:pPr>
            <w:del w:id="4504" w:author="Arjan" w:date="2014-11-18T10:00:00Z">
              <w:r w:rsidRPr="00E555FF">
                <w:rPr>
                  <w:rFonts w:ascii="Calibri" w:eastAsia="Times New Roman" w:hAnsi="Calibri" w:cs="Times New Roman"/>
                  <w:color w:val="000000"/>
                  <w:lang w:eastAsia="nl-NL"/>
                </w:rPr>
                <w:delText>Plan</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05" w:author="Arjan" w:date="2014-11-18T10:00:00Z"/>
                <w:rFonts w:ascii="Calibri" w:eastAsia="Times New Roman" w:hAnsi="Calibri" w:cs="Times New Roman"/>
                <w:color w:val="000000"/>
                <w:lang w:eastAsia="nl-NL"/>
              </w:rPr>
            </w:pPr>
            <w:del w:id="4506" w:author="Arjan" w:date="2014-11-18T10:00:00Z">
              <w:r w:rsidRPr="00E555FF">
                <w:rPr>
                  <w:rFonts w:ascii="Calibri" w:eastAsia="Times New Roman" w:hAnsi="Calibri" w:cs="Times New Roman"/>
                  <w:color w:val="000000"/>
                  <w:lang w:eastAsia="nl-NL"/>
                </w:rPr>
                <w:delText>Plan</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507" w:author="Arjan" w:date="2014-11-18T10:00:00Z"/>
                <w:rFonts w:ascii="Calibri" w:eastAsia="Times New Roman" w:hAnsi="Calibri" w:cs="Times New Roman"/>
                <w:color w:val="000000"/>
                <w:lang w:eastAsia="nl-NL"/>
              </w:rPr>
            </w:pPr>
            <w:del w:id="4508"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509" w:author="Arjan" w:date="2014-11-18T10:00:00Z"/>
                <w:rFonts w:ascii="Calibri" w:eastAsia="Times New Roman" w:hAnsi="Calibri" w:cs="Times New Roman"/>
                <w:color w:val="000000"/>
                <w:lang w:eastAsia="nl-NL"/>
              </w:rPr>
            </w:pPr>
            <w:del w:id="4510" w:author="Arjan" w:date="2014-11-18T10:00:00Z">
              <w:r w:rsidRPr="00E555FF">
                <w:rPr>
                  <w:rFonts w:ascii="Calibri" w:eastAsia="Times New Roman" w:hAnsi="Calibri" w:cs="Times New Roman"/>
                  <w:color w:val="000000"/>
                  <w:lang w:eastAsia="nl-NL"/>
                </w:rPr>
                <w:delText>Ontworpen stelsel, opstel of voorstel volgens hetwelk een handeling, object, subject of dienst zal worden of wordt ingericht en/of uitgevoerd.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511"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512" w:author="Arjan" w:date="2014-11-18T10:00:00Z"/>
                <w:rFonts w:ascii="Calibri" w:eastAsia="Times New Roman" w:hAnsi="Calibri" w:cs="Times New Roman"/>
                <w:color w:val="000000"/>
                <w:lang w:eastAsia="nl-NL"/>
              </w:rPr>
            </w:pPr>
            <w:del w:id="4513"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900"/>
          <w:del w:id="4514"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15" w:author="Arjan" w:date="2014-11-18T10:00:00Z"/>
                <w:rFonts w:ascii="Calibri" w:eastAsia="Times New Roman" w:hAnsi="Calibri" w:cs="Times New Roman"/>
                <w:color w:val="000000"/>
                <w:lang w:eastAsia="nl-NL"/>
              </w:rPr>
            </w:pPr>
            <w:del w:id="4516" w:author="Arjan" w:date="2014-11-18T10:00:00Z">
              <w:r w:rsidRPr="00E555FF">
                <w:rPr>
                  <w:rFonts w:ascii="Calibri" w:eastAsia="Times New Roman" w:hAnsi="Calibri" w:cs="Times New Roman"/>
                  <w:color w:val="000000"/>
                  <w:lang w:eastAsia="nl-NL"/>
                </w:rPr>
                <w:delText>Begroting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17" w:author="Arjan" w:date="2014-11-18T10:00:00Z"/>
                <w:rFonts w:ascii="Calibri" w:eastAsia="Times New Roman" w:hAnsi="Calibri" w:cs="Times New Roman"/>
                <w:color w:val="000000"/>
                <w:lang w:eastAsia="nl-NL"/>
              </w:rPr>
            </w:pPr>
            <w:del w:id="4518" w:author="Arjan" w:date="2014-11-18T10:00:00Z">
              <w:r w:rsidRPr="00E555FF">
                <w:rPr>
                  <w:rFonts w:ascii="Calibri" w:eastAsia="Times New Roman" w:hAnsi="Calibri" w:cs="Times New Roman"/>
                  <w:color w:val="000000"/>
                  <w:lang w:eastAsia="nl-NL"/>
                </w:rPr>
                <w:delText>Plan &gt; Begroting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519" w:author="Arjan" w:date="2014-11-18T10:00:00Z"/>
                <w:rFonts w:ascii="Calibri" w:eastAsia="Times New Roman" w:hAnsi="Calibri" w:cs="Times New Roman"/>
                <w:color w:val="000000"/>
                <w:lang w:eastAsia="nl-NL"/>
              </w:rPr>
            </w:pPr>
            <w:del w:id="4520"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521" w:author="Arjan" w:date="2014-11-18T10:00:00Z"/>
                <w:rFonts w:ascii="Calibri" w:eastAsia="Times New Roman" w:hAnsi="Calibri" w:cs="Times New Roman"/>
                <w:color w:val="000000"/>
                <w:lang w:eastAsia="nl-NL"/>
              </w:rPr>
            </w:pPr>
            <w:del w:id="4522" w:author="Arjan" w:date="2014-11-18T10:00:00Z">
              <w:r w:rsidRPr="00E555FF">
                <w:rPr>
                  <w:rFonts w:ascii="Calibri" w:eastAsia="Times New Roman" w:hAnsi="Calibri" w:cs="Times New Roman"/>
                  <w:color w:val="000000"/>
                  <w:lang w:eastAsia="nl-NL"/>
                </w:rPr>
                <w:delText>Raming, voorlopige berekening van de kosten van of inspanningen voor een te maken product of in te richten project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523"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524" w:author="Arjan" w:date="2014-11-18T10:00:00Z"/>
                <w:rFonts w:ascii="Calibri" w:eastAsia="Times New Roman" w:hAnsi="Calibri" w:cs="Times New Roman"/>
                <w:color w:val="000000"/>
                <w:lang w:eastAsia="nl-NL"/>
              </w:rPr>
            </w:pPr>
          </w:p>
        </w:tc>
      </w:tr>
      <w:tr w:rsidR="00E555FF" w:rsidRPr="00E555FF" w:rsidTr="00E555FF">
        <w:trPr>
          <w:trHeight w:val="1500"/>
          <w:del w:id="4525"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26" w:author="Arjan" w:date="2014-11-18T10:00:00Z"/>
                <w:rFonts w:ascii="Calibri" w:eastAsia="Times New Roman" w:hAnsi="Calibri" w:cs="Times New Roman"/>
                <w:color w:val="000000"/>
                <w:lang w:eastAsia="nl-NL"/>
              </w:rPr>
            </w:pPr>
            <w:del w:id="4527" w:author="Arjan" w:date="2014-11-18T10:00:00Z">
              <w:r w:rsidRPr="00E555FF">
                <w:rPr>
                  <w:rFonts w:ascii="Calibri" w:eastAsia="Times New Roman" w:hAnsi="Calibri" w:cs="Times New Roman"/>
                  <w:color w:val="000000"/>
                  <w:lang w:eastAsia="nl-NL"/>
                </w:rPr>
                <w:delText>Beleidsdocument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28" w:author="Arjan" w:date="2014-11-18T10:00:00Z"/>
                <w:rFonts w:ascii="Calibri" w:eastAsia="Times New Roman" w:hAnsi="Calibri" w:cs="Times New Roman"/>
                <w:color w:val="000000"/>
                <w:lang w:eastAsia="nl-NL"/>
              </w:rPr>
            </w:pPr>
            <w:del w:id="4529" w:author="Arjan" w:date="2014-11-18T10:00:00Z">
              <w:r w:rsidRPr="00E555FF">
                <w:rPr>
                  <w:rFonts w:ascii="Calibri" w:eastAsia="Times New Roman" w:hAnsi="Calibri" w:cs="Times New Roman"/>
                  <w:color w:val="000000"/>
                  <w:lang w:eastAsia="nl-NL"/>
                </w:rPr>
                <w:delText>Plan &gt; Beleidsdocument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530" w:author="Arjan" w:date="2014-11-18T10:00:00Z"/>
                <w:rFonts w:ascii="Calibri" w:eastAsia="Times New Roman" w:hAnsi="Calibri" w:cs="Times New Roman"/>
                <w:b/>
                <w:bCs/>
                <w:color w:val="000000"/>
                <w:lang w:eastAsia="nl-NL"/>
              </w:rPr>
            </w:pPr>
            <w:del w:id="4531"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532" w:author="Arjan" w:date="2014-11-18T10:00:00Z"/>
                <w:rFonts w:ascii="Calibri" w:eastAsia="Times New Roman" w:hAnsi="Calibri" w:cs="Times New Roman"/>
                <w:color w:val="000000"/>
                <w:lang w:eastAsia="nl-NL"/>
              </w:rPr>
            </w:pPr>
            <w:del w:id="4533" w:author="Arjan" w:date="2014-11-18T10:00:00Z">
              <w:r w:rsidRPr="00E555FF">
                <w:rPr>
                  <w:rFonts w:ascii="Calibri" w:eastAsia="Times New Roman" w:hAnsi="Calibri" w:cs="Times New Roman"/>
                  <w:color w:val="000000"/>
                  <w:lang w:eastAsia="nl-NL"/>
                </w:rPr>
                <w:delText xml:space="preserve">Een </w:delText>
              </w:r>
              <w:r w:rsidRPr="00E555FF">
                <w:rPr>
                  <w:rFonts w:ascii="Calibri" w:eastAsia="Times New Roman" w:hAnsi="Calibri" w:cs="Times New Roman"/>
                  <w:i/>
                  <w:iCs/>
                  <w:color w:val="000000"/>
                  <w:lang w:eastAsia="nl-NL"/>
                </w:rPr>
                <w:delText>plan</w:delText>
              </w:r>
              <w:r w:rsidRPr="00E555FF">
                <w:rPr>
                  <w:rFonts w:ascii="Calibri" w:eastAsia="Times New Roman" w:hAnsi="Calibri" w:cs="Times New Roman"/>
                  <w:color w:val="000000"/>
                  <w:lang w:eastAsia="nl-NL"/>
                </w:rPr>
                <w:delText xml:space="preserve"> waarin, in onderlinge samenhang, doelen worden gesteld aangaande een gewenste ontwikkeling en de richting en de middelen worden aangegeven waarmee men de gestelde doelen wil gaan realiseren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534"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535" w:author="Arjan" w:date="2014-11-18T10:00:00Z"/>
                <w:rFonts w:ascii="Calibri" w:eastAsia="Times New Roman" w:hAnsi="Calibri" w:cs="Times New Roman"/>
                <w:color w:val="000000"/>
                <w:lang w:eastAsia="nl-NL"/>
              </w:rPr>
            </w:pPr>
            <w:del w:id="4536" w:author="Arjan" w:date="2014-11-18T10:00:00Z">
              <w:r w:rsidRPr="00E555FF">
                <w:rPr>
                  <w:rFonts w:ascii="Calibri" w:eastAsia="Times New Roman" w:hAnsi="Calibri" w:cs="Times New Roman"/>
                  <w:color w:val="000000"/>
                  <w:lang w:eastAsia="nl-NL"/>
                </w:rPr>
                <w:delText>Hernoeming van 'Beleidsplan'</w:delText>
              </w:r>
            </w:del>
          </w:p>
        </w:tc>
      </w:tr>
      <w:tr w:rsidR="00E555FF" w:rsidRPr="00E555FF" w:rsidTr="00E555FF">
        <w:trPr>
          <w:trHeight w:val="900"/>
          <w:del w:id="4537"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38" w:author="Arjan" w:date="2014-11-18T10:00:00Z"/>
                <w:rFonts w:ascii="Calibri" w:eastAsia="Times New Roman" w:hAnsi="Calibri" w:cs="Times New Roman"/>
                <w:color w:val="000000"/>
                <w:lang w:eastAsia="nl-NL"/>
              </w:rPr>
            </w:pPr>
            <w:del w:id="4539" w:author="Arjan" w:date="2014-11-18T10:00:00Z">
              <w:r w:rsidRPr="00E555FF">
                <w:rPr>
                  <w:rFonts w:ascii="Calibri" w:eastAsia="Times New Roman" w:hAnsi="Calibri" w:cs="Times New Roman"/>
                  <w:color w:val="000000"/>
                  <w:lang w:eastAsia="nl-NL"/>
                </w:rPr>
                <w:delText>Bestek</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40" w:author="Arjan" w:date="2014-11-18T10:00:00Z"/>
                <w:rFonts w:ascii="Calibri" w:eastAsia="Times New Roman" w:hAnsi="Calibri" w:cs="Times New Roman"/>
                <w:color w:val="000000"/>
                <w:lang w:eastAsia="nl-NL"/>
              </w:rPr>
            </w:pPr>
            <w:del w:id="4541" w:author="Arjan" w:date="2014-11-18T10:00:00Z">
              <w:r w:rsidRPr="00E555FF">
                <w:rPr>
                  <w:rFonts w:ascii="Calibri" w:eastAsia="Times New Roman" w:hAnsi="Calibri" w:cs="Times New Roman"/>
                  <w:color w:val="000000"/>
                  <w:lang w:eastAsia="nl-NL"/>
                </w:rPr>
                <w:delText>Plan &gt; Bestek</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542" w:author="Arjan" w:date="2014-11-18T10:00:00Z"/>
                <w:rFonts w:ascii="Calibri" w:eastAsia="Times New Roman" w:hAnsi="Calibri" w:cs="Times New Roman"/>
                <w:color w:val="000000"/>
                <w:lang w:eastAsia="nl-NL"/>
              </w:rPr>
            </w:pPr>
            <w:del w:id="4543"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544" w:author="Arjan" w:date="2014-11-18T10:00:00Z"/>
                <w:rFonts w:ascii="Calibri" w:eastAsia="Times New Roman" w:hAnsi="Calibri" w:cs="Times New Roman"/>
                <w:color w:val="000000"/>
                <w:lang w:eastAsia="nl-NL"/>
              </w:rPr>
            </w:pPr>
            <w:del w:id="4545" w:author="Arjan" w:date="2014-11-18T10:00:00Z">
              <w:r w:rsidRPr="00E555FF">
                <w:rPr>
                  <w:rFonts w:ascii="Calibri" w:eastAsia="Times New Roman" w:hAnsi="Calibri" w:cs="Times New Roman"/>
                  <w:color w:val="000000"/>
                  <w:lang w:eastAsia="nl-NL"/>
                </w:rPr>
                <w:delText>Plan en voorwaarden volgens welke de aanbesteding, aanneming en/of uitvoering van handelingen plaatsvinden.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546"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547" w:author="Arjan" w:date="2014-11-18T10:00:00Z"/>
                <w:rFonts w:ascii="Calibri" w:eastAsia="Times New Roman" w:hAnsi="Calibri" w:cs="Times New Roman"/>
                <w:color w:val="000000"/>
                <w:lang w:eastAsia="nl-NL"/>
              </w:rPr>
            </w:pPr>
          </w:p>
        </w:tc>
      </w:tr>
      <w:tr w:rsidR="00E555FF" w:rsidRPr="00E555FF" w:rsidTr="00E555FF">
        <w:trPr>
          <w:trHeight w:val="600"/>
          <w:del w:id="4548"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49" w:author="Arjan" w:date="2014-11-18T10:00:00Z"/>
                <w:rFonts w:ascii="Calibri" w:eastAsia="Times New Roman" w:hAnsi="Calibri" w:cs="Times New Roman"/>
                <w:color w:val="000000"/>
                <w:lang w:eastAsia="nl-NL"/>
              </w:rPr>
            </w:pPr>
            <w:del w:id="4550" w:author="Arjan" w:date="2014-11-18T10:00:00Z">
              <w:r w:rsidRPr="00E555FF">
                <w:rPr>
                  <w:rFonts w:ascii="Calibri" w:eastAsia="Times New Roman" w:hAnsi="Calibri" w:cs="Times New Roman"/>
                  <w:color w:val="000000"/>
                  <w:lang w:eastAsia="nl-NL"/>
                </w:rPr>
                <w:delText>Bestemmingsplan</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51" w:author="Arjan" w:date="2014-11-18T10:00:00Z"/>
                <w:rFonts w:ascii="Calibri" w:eastAsia="Times New Roman" w:hAnsi="Calibri" w:cs="Times New Roman"/>
                <w:color w:val="000000"/>
                <w:lang w:eastAsia="nl-NL"/>
              </w:rPr>
            </w:pPr>
            <w:del w:id="4552" w:author="Arjan" w:date="2014-11-18T10:00:00Z">
              <w:r w:rsidRPr="00E555FF">
                <w:rPr>
                  <w:rFonts w:ascii="Calibri" w:eastAsia="Times New Roman" w:hAnsi="Calibri" w:cs="Times New Roman"/>
                  <w:color w:val="000000"/>
                  <w:lang w:eastAsia="nl-NL"/>
                </w:rPr>
                <w:delText>Plan &gt; Bestemmingsplan</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553" w:author="Arjan" w:date="2014-11-18T10:00:00Z"/>
                <w:rFonts w:ascii="Calibri" w:eastAsia="Times New Roman" w:hAnsi="Calibri" w:cs="Times New Roman"/>
                <w:color w:val="000000"/>
                <w:lang w:eastAsia="nl-NL"/>
              </w:rPr>
            </w:pPr>
            <w:del w:id="4554"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555" w:author="Arjan" w:date="2014-11-18T10:00:00Z"/>
                <w:rFonts w:ascii="Calibri" w:eastAsia="Times New Roman" w:hAnsi="Calibri" w:cs="Times New Roman"/>
                <w:color w:val="000000"/>
                <w:lang w:eastAsia="nl-NL"/>
              </w:rPr>
            </w:pPr>
            <w:del w:id="4556" w:author="Arjan" w:date="2014-11-18T10:00:00Z">
              <w:r w:rsidRPr="00E555FF">
                <w:rPr>
                  <w:rFonts w:ascii="Calibri" w:eastAsia="Times New Roman" w:hAnsi="Calibri" w:cs="Times New Roman"/>
                  <w:color w:val="000000"/>
                  <w:lang w:eastAsia="nl-NL"/>
                </w:rPr>
                <w:delText>Lokale normstelling voor het gebruik van de ruimte.</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557"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558" w:author="Arjan" w:date="2014-11-18T10:00:00Z"/>
                <w:rFonts w:ascii="Calibri" w:eastAsia="Times New Roman" w:hAnsi="Calibri" w:cs="Times New Roman"/>
                <w:color w:val="000000"/>
                <w:lang w:eastAsia="nl-NL"/>
              </w:rPr>
            </w:pPr>
          </w:p>
        </w:tc>
      </w:tr>
      <w:tr w:rsidR="00E555FF" w:rsidRPr="00E555FF" w:rsidTr="00E555FF">
        <w:trPr>
          <w:trHeight w:val="900"/>
          <w:del w:id="4559"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60" w:author="Arjan" w:date="2014-11-18T10:00:00Z"/>
                <w:rFonts w:ascii="Calibri" w:eastAsia="Times New Roman" w:hAnsi="Calibri" w:cs="Times New Roman"/>
                <w:color w:val="000000"/>
                <w:lang w:eastAsia="nl-NL"/>
              </w:rPr>
            </w:pPr>
            <w:del w:id="4561" w:author="Arjan" w:date="2014-11-18T10:00:00Z">
              <w:r w:rsidRPr="00E555FF">
                <w:rPr>
                  <w:rFonts w:ascii="Calibri" w:eastAsia="Times New Roman" w:hAnsi="Calibri" w:cs="Times New Roman"/>
                  <w:color w:val="000000"/>
                  <w:lang w:eastAsia="nl-NL"/>
                </w:rPr>
                <w:delText>Ontwerp</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62" w:author="Arjan" w:date="2014-11-18T10:00:00Z"/>
                <w:rFonts w:ascii="Calibri" w:eastAsia="Times New Roman" w:hAnsi="Calibri" w:cs="Times New Roman"/>
                <w:color w:val="000000"/>
                <w:lang w:eastAsia="nl-NL"/>
              </w:rPr>
            </w:pPr>
            <w:del w:id="4563" w:author="Arjan" w:date="2014-11-18T10:00:00Z">
              <w:r w:rsidRPr="00E555FF">
                <w:rPr>
                  <w:rFonts w:ascii="Calibri" w:eastAsia="Times New Roman" w:hAnsi="Calibri" w:cs="Times New Roman"/>
                  <w:color w:val="000000"/>
                  <w:lang w:eastAsia="nl-NL"/>
                </w:rPr>
                <w:delText>Plan &gt; Ontwerp</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564" w:author="Arjan" w:date="2014-11-18T10:00:00Z"/>
                <w:rFonts w:ascii="Calibri" w:eastAsia="Times New Roman" w:hAnsi="Calibri" w:cs="Times New Roman"/>
                <w:color w:val="000000"/>
                <w:lang w:eastAsia="nl-NL"/>
              </w:rPr>
            </w:pPr>
            <w:del w:id="4565"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566" w:author="Arjan" w:date="2014-11-18T10:00:00Z"/>
                <w:rFonts w:ascii="Calibri" w:eastAsia="Times New Roman" w:hAnsi="Calibri" w:cs="Times New Roman"/>
                <w:color w:val="000000"/>
                <w:lang w:eastAsia="nl-NL"/>
              </w:rPr>
            </w:pPr>
            <w:del w:id="4567" w:author="Arjan" w:date="2014-11-18T10:00:00Z">
              <w:r w:rsidRPr="00E555FF">
                <w:rPr>
                  <w:rFonts w:ascii="Calibri" w:eastAsia="Times New Roman" w:hAnsi="Calibri" w:cs="Times New Roman"/>
                  <w:color w:val="000000"/>
                  <w:lang w:eastAsia="nl-NL"/>
                </w:rPr>
                <w:delText>Geschreven, getekend of op andere wijze gevisualiseerd plan, meestal aan anderen ter overweging aangeboden.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568"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569" w:author="Arjan" w:date="2014-11-18T10:00:00Z"/>
                <w:rFonts w:ascii="Calibri" w:eastAsia="Times New Roman" w:hAnsi="Calibri" w:cs="Times New Roman"/>
                <w:color w:val="000000"/>
                <w:lang w:eastAsia="nl-NL"/>
              </w:rPr>
            </w:pPr>
            <w:del w:id="4570"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1200"/>
          <w:del w:id="457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72" w:author="Arjan" w:date="2014-11-18T10:00:00Z"/>
                <w:rFonts w:ascii="Calibri" w:eastAsia="Times New Roman" w:hAnsi="Calibri" w:cs="Times New Roman"/>
                <w:color w:val="000000"/>
                <w:lang w:eastAsia="nl-NL"/>
              </w:rPr>
            </w:pPr>
            <w:del w:id="4573" w:author="Arjan" w:date="2014-11-18T10:00:00Z">
              <w:r w:rsidRPr="00E555FF">
                <w:rPr>
                  <w:rFonts w:ascii="Calibri" w:eastAsia="Times New Roman" w:hAnsi="Calibri" w:cs="Times New Roman"/>
                  <w:color w:val="000000"/>
                  <w:lang w:eastAsia="nl-NL"/>
                </w:rPr>
                <w:lastRenderedPageBreak/>
                <w:delText>Pakket Van Eisen</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74" w:author="Arjan" w:date="2014-11-18T10:00:00Z"/>
                <w:rFonts w:ascii="Calibri" w:eastAsia="Times New Roman" w:hAnsi="Calibri" w:cs="Times New Roman"/>
                <w:color w:val="000000"/>
                <w:lang w:eastAsia="nl-NL"/>
              </w:rPr>
            </w:pPr>
            <w:del w:id="4575" w:author="Arjan" w:date="2014-11-18T10:00:00Z">
              <w:r w:rsidRPr="00E555FF">
                <w:rPr>
                  <w:rFonts w:ascii="Calibri" w:eastAsia="Times New Roman" w:hAnsi="Calibri" w:cs="Times New Roman"/>
                  <w:color w:val="000000"/>
                  <w:lang w:eastAsia="nl-NL"/>
                </w:rPr>
                <w:delText>Plan &gt; Pakket Van Eisen</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576" w:author="Arjan" w:date="2014-11-18T10:00:00Z"/>
                <w:rFonts w:ascii="Calibri" w:eastAsia="Times New Roman" w:hAnsi="Calibri" w:cs="Times New Roman"/>
                <w:color w:val="000000"/>
                <w:lang w:eastAsia="nl-NL"/>
              </w:rPr>
            </w:pPr>
            <w:del w:id="4577"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578" w:author="Arjan" w:date="2014-11-18T10:00:00Z"/>
                <w:rFonts w:ascii="Calibri" w:eastAsia="Times New Roman" w:hAnsi="Calibri" w:cs="Times New Roman"/>
                <w:color w:val="000000"/>
                <w:lang w:eastAsia="nl-NL"/>
              </w:rPr>
            </w:pPr>
            <w:del w:id="4579" w:author="Arjan" w:date="2014-11-18T10:00:00Z">
              <w:r w:rsidRPr="00E555FF">
                <w:rPr>
                  <w:rFonts w:ascii="Calibri" w:eastAsia="Times New Roman" w:hAnsi="Calibri" w:cs="Times New Roman"/>
                  <w:color w:val="000000"/>
                  <w:lang w:eastAsia="nl-NL"/>
                </w:rPr>
                <w:delText>Plan waarin is aangegeven aan welke minimale voorwaarden het inrichten en/of uitvoeren van een handeling, object, subject of dienst moet voldoen.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580"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581" w:author="Arjan" w:date="2014-11-18T10:00:00Z"/>
                <w:rFonts w:ascii="Calibri" w:eastAsia="Times New Roman" w:hAnsi="Calibri" w:cs="Times New Roman"/>
                <w:color w:val="000000"/>
                <w:lang w:eastAsia="nl-NL"/>
              </w:rPr>
            </w:pPr>
            <w:del w:id="4582"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900"/>
          <w:del w:id="4583"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84" w:author="Arjan" w:date="2014-11-18T10:00:00Z"/>
                <w:rFonts w:ascii="Calibri" w:eastAsia="Times New Roman" w:hAnsi="Calibri" w:cs="Times New Roman"/>
                <w:color w:val="000000"/>
                <w:lang w:eastAsia="nl-NL"/>
              </w:rPr>
            </w:pPr>
            <w:del w:id="4585" w:author="Arjan" w:date="2014-11-18T10:00:00Z">
              <w:r w:rsidRPr="00E555FF">
                <w:rPr>
                  <w:rFonts w:ascii="Calibri" w:eastAsia="Times New Roman" w:hAnsi="Calibri" w:cs="Times New Roman"/>
                  <w:color w:val="000000"/>
                  <w:lang w:eastAsia="nl-NL"/>
                </w:rPr>
                <w:delText>Plan Van Aanpak</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86" w:author="Arjan" w:date="2014-11-18T10:00:00Z"/>
                <w:rFonts w:ascii="Calibri" w:eastAsia="Times New Roman" w:hAnsi="Calibri" w:cs="Times New Roman"/>
                <w:color w:val="000000"/>
                <w:lang w:eastAsia="nl-NL"/>
              </w:rPr>
            </w:pPr>
            <w:del w:id="4587" w:author="Arjan" w:date="2014-11-18T10:00:00Z">
              <w:r w:rsidRPr="00E555FF">
                <w:rPr>
                  <w:rFonts w:ascii="Calibri" w:eastAsia="Times New Roman" w:hAnsi="Calibri" w:cs="Times New Roman"/>
                  <w:color w:val="000000"/>
                  <w:lang w:eastAsia="nl-NL"/>
                </w:rPr>
                <w:delText>Plan &gt; Plan Van Aanpak</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588" w:author="Arjan" w:date="2014-11-18T10:00:00Z"/>
                <w:rFonts w:ascii="Calibri" w:eastAsia="Times New Roman" w:hAnsi="Calibri" w:cs="Times New Roman"/>
                <w:color w:val="000000"/>
                <w:lang w:eastAsia="nl-NL"/>
              </w:rPr>
            </w:pPr>
            <w:del w:id="4589"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590" w:author="Arjan" w:date="2014-11-18T10:00:00Z"/>
                <w:rFonts w:ascii="Calibri" w:eastAsia="Times New Roman" w:hAnsi="Calibri" w:cs="Times New Roman"/>
                <w:color w:val="000000"/>
                <w:lang w:eastAsia="nl-NL"/>
              </w:rPr>
            </w:pPr>
            <w:del w:id="4591" w:author="Arjan" w:date="2014-11-18T10:00:00Z">
              <w:r w:rsidRPr="00E555FF">
                <w:rPr>
                  <w:rFonts w:ascii="Calibri" w:eastAsia="Times New Roman" w:hAnsi="Calibri" w:cs="Times New Roman"/>
                  <w:color w:val="000000"/>
                  <w:lang w:eastAsia="nl-NL"/>
                </w:rPr>
                <w:delText>Plan waarin is aangegeven hoe een handeling, object of dienst wordt ingericht en/of uitgevoerd.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592"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593" w:author="Arjan" w:date="2014-11-18T10:00:00Z"/>
                <w:rFonts w:ascii="Calibri" w:eastAsia="Times New Roman" w:hAnsi="Calibri" w:cs="Times New Roman"/>
                <w:color w:val="000000"/>
                <w:lang w:eastAsia="nl-NL"/>
              </w:rPr>
            </w:pPr>
            <w:del w:id="4594"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1200"/>
          <w:del w:id="4595"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96" w:author="Arjan" w:date="2014-11-18T10:00:00Z"/>
                <w:rFonts w:ascii="Calibri" w:eastAsia="Times New Roman" w:hAnsi="Calibri" w:cs="Times New Roman"/>
                <w:color w:val="000000"/>
                <w:lang w:eastAsia="nl-NL"/>
              </w:rPr>
            </w:pPr>
            <w:del w:id="4597" w:author="Arjan" w:date="2014-11-18T10:00:00Z">
              <w:r w:rsidRPr="00E555FF">
                <w:rPr>
                  <w:rFonts w:ascii="Calibri" w:eastAsia="Times New Roman" w:hAnsi="Calibri" w:cs="Times New Roman"/>
                  <w:color w:val="000000"/>
                  <w:lang w:eastAsia="nl-NL"/>
                </w:rPr>
                <w:delText>Rooster</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598" w:author="Arjan" w:date="2014-11-18T10:00:00Z"/>
                <w:rFonts w:ascii="Calibri" w:eastAsia="Times New Roman" w:hAnsi="Calibri" w:cs="Times New Roman"/>
                <w:color w:val="000000"/>
                <w:lang w:eastAsia="nl-NL"/>
              </w:rPr>
            </w:pPr>
            <w:del w:id="4599" w:author="Arjan" w:date="2014-11-18T10:00:00Z">
              <w:r w:rsidRPr="00E555FF">
                <w:rPr>
                  <w:rFonts w:ascii="Calibri" w:eastAsia="Times New Roman" w:hAnsi="Calibri" w:cs="Times New Roman"/>
                  <w:color w:val="000000"/>
                  <w:lang w:eastAsia="nl-NL"/>
                </w:rPr>
                <w:delText>Plan &gt; Rooster</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600" w:author="Arjan" w:date="2014-11-18T10:00:00Z"/>
                <w:rFonts w:ascii="Calibri" w:eastAsia="Times New Roman" w:hAnsi="Calibri" w:cs="Times New Roman"/>
                <w:b/>
                <w:bCs/>
                <w:color w:val="000000"/>
                <w:lang w:eastAsia="nl-NL"/>
              </w:rPr>
            </w:pPr>
            <w:del w:id="4601"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602" w:author="Arjan" w:date="2014-11-18T10:00:00Z"/>
                <w:rFonts w:ascii="Calibri" w:eastAsia="Times New Roman" w:hAnsi="Calibri" w:cs="Times New Roman"/>
                <w:color w:val="000000"/>
                <w:lang w:eastAsia="nl-NL"/>
              </w:rPr>
            </w:pPr>
            <w:del w:id="4603" w:author="Arjan" w:date="2014-11-18T10:00:00Z">
              <w:r w:rsidRPr="00E555FF">
                <w:rPr>
                  <w:rFonts w:ascii="Calibri" w:eastAsia="Times New Roman" w:hAnsi="Calibri" w:cs="Times New Roman"/>
                  <w:color w:val="000000"/>
                  <w:lang w:eastAsia="nl-NL"/>
                </w:rPr>
                <w:delText xml:space="preserve">Een </w:delText>
              </w:r>
              <w:r w:rsidRPr="00E555FF">
                <w:rPr>
                  <w:rFonts w:ascii="Calibri" w:eastAsia="Times New Roman" w:hAnsi="Calibri" w:cs="Times New Roman"/>
                  <w:i/>
                  <w:iCs/>
                  <w:color w:val="000000"/>
                  <w:lang w:eastAsia="nl-NL"/>
                </w:rPr>
                <w:delText>plan</w:delText>
              </w:r>
              <w:r w:rsidRPr="00E555FF">
                <w:rPr>
                  <w:rFonts w:ascii="Calibri" w:eastAsia="Times New Roman" w:hAnsi="Calibri" w:cs="Times New Roman"/>
                  <w:color w:val="000000"/>
                  <w:lang w:eastAsia="nl-NL"/>
                </w:rPr>
                <w:delText xml:space="preserve"> waarin vastgelegd is, door middel van gegevens in horizontale en verticale rijen, welke taken of gebeurtenissen op welke momenten plaats moeten gaan vinden.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604" w:author="Arjan" w:date="2014-11-18T10:00:00Z"/>
                <w:rFonts w:ascii="Calibri" w:eastAsia="Times New Roman" w:hAnsi="Calibri" w:cs="Times New Roman"/>
                <w:color w:val="000000"/>
                <w:lang w:eastAsia="nl-NL"/>
              </w:rPr>
            </w:pPr>
            <w:del w:id="4605" w:author="Arjan" w:date="2014-11-18T10:00:00Z">
              <w:r w:rsidRPr="00E555FF">
                <w:rPr>
                  <w:rFonts w:ascii="Calibri" w:eastAsia="Times New Roman" w:hAnsi="Calibri" w:cs="Times New Roman"/>
                  <w:color w:val="000000"/>
                  <w:lang w:eastAsia="nl-NL"/>
                </w:rPr>
                <w:delText>Ontleend aan: Archiefterminologie voor Nederland en Vlaanderen (2003), Staat</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606" w:author="Arjan" w:date="2014-11-18T10:00:00Z"/>
                <w:rFonts w:ascii="Calibri" w:eastAsia="Times New Roman" w:hAnsi="Calibri" w:cs="Times New Roman"/>
                <w:color w:val="000000"/>
                <w:lang w:eastAsia="nl-NL"/>
              </w:rPr>
            </w:pPr>
          </w:p>
        </w:tc>
      </w:tr>
      <w:tr w:rsidR="00E555FF" w:rsidRPr="00E555FF" w:rsidTr="00E555FF">
        <w:trPr>
          <w:trHeight w:val="600"/>
          <w:del w:id="4607"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08" w:author="Arjan" w:date="2014-11-18T10:00:00Z"/>
                <w:rFonts w:ascii="Calibri" w:eastAsia="Times New Roman" w:hAnsi="Calibri" w:cs="Times New Roman"/>
                <w:color w:val="000000"/>
                <w:lang w:eastAsia="nl-NL"/>
              </w:rPr>
            </w:pPr>
            <w:del w:id="4609" w:author="Arjan" w:date="2014-11-18T10:00:00Z">
              <w:r w:rsidRPr="00E555FF">
                <w:rPr>
                  <w:rFonts w:ascii="Calibri" w:eastAsia="Times New Roman" w:hAnsi="Calibri" w:cs="Times New Roman"/>
                  <w:color w:val="000000"/>
                  <w:lang w:eastAsia="nl-NL"/>
                </w:rPr>
                <w:delText>Ruimtelijk plan</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10" w:author="Arjan" w:date="2014-11-18T10:00:00Z"/>
                <w:rFonts w:ascii="Calibri" w:eastAsia="Times New Roman" w:hAnsi="Calibri" w:cs="Times New Roman"/>
                <w:color w:val="000000"/>
                <w:lang w:eastAsia="nl-NL"/>
              </w:rPr>
            </w:pPr>
            <w:del w:id="4611" w:author="Arjan" w:date="2014-11-18T10:00:00Z">
              <w:r w:rsidRPr="00E555FF">
                <w:rPr>
                  <w:rFonts w:ascii="Calibri" w:eastAsia="Times New Roman" w:hAnsi="Calibri" w:cs="Times New Roman"/>
                  <w:color w:val="000000"/>
                  <w:lang w:eastAsia="nl-NL"/>
                </w:rPr>
                <w:delText>Plan &gt; Ruimtelijk plan</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612" w:author="Arjan" w:date="2014-11-18T10:00:00Z"/>
                <w:rFonts w:ascii="Calibri" w:eastAsia="Times New Roman" w:hAnsi="Calibri" w:cs="Times New Roman"/>
                <w:b/>
                <w:bCs/>
                <w:color w:val="000000"/>
                <w:lang w:eastAsia="nl-NL"/>
              </w:rPr>
            </w:pPr>
            <w:del w:id="4613"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614" w:author="Arjan" w:date="2014-11-18T10:00:00Z"/>
                <w:rFonts w:ascii="Calibri" w:eastAsia="Times New Roman" w:hAnsi="Calibri" w:cs="Times New Roman"/>
                <w:color w:val="000000"/>
                <w:lang w:eastAsia="nl-NL"/>
              </w:rPr>
            </w:pPr>
            <w:del w:id="4615" w:author="Arjan" w:date="2014-11-18T10:00:00Z">
              <w:r w:rsidRPr="00E555FF">
                <w:rPr>
                  <w:rFonts w:ascii="Calibri" w:eastAsia="Times New Roman" w:hAnsi="Calibri" w:cs="Times New Roman"/>
                  <w:color w:val="000000"/>
                  <w:lang w:eastAsia="nl-NL"/>
                </w:rPr>
                <w:delText>Normstelling voor de beoogde ruimtelijke ontwikkeling binnen een afgebakend gebied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616"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617" w:author="Arjan" w:date="2014-11-18T10:00:00Z"/>
                <w:rFonts w:ascii="Calibri" w:eastAsia="Times New Roman" w:hAnsi="Calibri" w:cs="Times New Roman"/>
                <w:color w:val="000000"/>
                <w:lang w:eastAsia="nl-NL"/>
              </w:rPr>
            </w:pPr>
            <w:del w:id="4618"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1200"/>
          <w:del w:id="4619"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20" w:author="Arjan" w:date="2014-11-18T10:00:00Z"/>
                <w:rFonts w:ascii="Calibri" w:eastAsia="Times New Roman" w:hAnsi="Calibri" w:cs="Times New Roman"/>
                <w:color w:val="000000"/>
                <w:lang w:eastAsia="nl-NL"/>
              </w:rPr>
            </w:pPr>
            <w:del w:id="4621" w:author="Arjan" w:date="2014-11-18T10:00:00Z">
              <w:r w:rsidRPr="00E555FF">
                <w:rPr>
                  <w:rFonts w:ascii="Calibri" w:eastAsia="Times New Roman" w:hAnsi="Calibri" w:cs="Times New Roman"/>
                  <w:color w:val="000000"/>
                  <w:lang w:eastAsia="nl-NL"/>
                </w:rPr>
                <w:delText>Verslag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22" w:author="Arjan" w:date="2014-11-18T10:00:00Z"/>
                <w:rFonts w:ascii="Calibri" w:eastAsia="Times New Roman" w:hAnsi="Calibri" w:cs="Times New Roman"/>
                <w:color w:val="000000"/>
                <w:lang w:eastAsia="nl-NL"/>
              </w:rPr>
            </w:pPr>
            <w:del w:id="4623" w:author="Arjan" w:date="2014-11-18T10:00:00Z">
              <w:r w:rsidRPr="00E555FF">
                <w:rPr>
                  <w:rFonts w:ascii="Calibri" w:eastAsia="Times New Roman" w:hAnsi="Calibri" w:cs="Times New Roman"/>
                  <w:color w:val="000000"/>
                  <w:lang w:eastAsia="nl-NL"/>
                </w:rPr>
                <w:delText>Verslag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624" w:author="Arjan" w:date="2014-11-18T10:00:00Z"/>
                <w:rFonts w:ascii="Calibri" w:eastAsia="Times New Roman" w:hAnsi="Calibri" w:cs="Times New Roman"/>
                <w:color w:val="000000"/>
                <w:lang w:eastAsia="nl-NL"/>
              </w:rPr>
            </w:pPr>
            <w:del w:id="4625"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626" w:author="Arjan" w:date="2014-11-18T10:00:00Z"/>
                <w:rFonts w:ascii="Calibri" w:eastAsia="Times New Roman" w:hAnsi="Calibri" w:cs="Times New Roman"/>
                <w:color w:val="000000"/>
                <w:lang w:eastAsia="nl-NL"/>
              </w:rPr>
            </w:pPr>
            <w:del w:id="4627" w:author="Arjan" w:date="2014-11-18T10:00:00Z">
              <w:r w:rsidRPr="00E555FF">
                <w:rPr>
                  <w:rFonts w:ascii="Calibri" w:eastAsia="Times New Roman" w:hAnsi="Calibri" w:cs="Times New Roman"/>
                  <w:color w:val="000000"/>
                  <w:lang w:eastAsia="nl-NL"/>
                </w:rPr>
                <w:delText>Document waarin handelingen en bevindingen in de vorm van een doorlopende (gesproken of geschreven) tekst of als chronologische aantekeningen worden vastgelegd.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628"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629" w:author="Arjan" w:date="2014-11-18T10:00:00Z"/>
                <w:rFonts w:ascii="Calibri" w:eastAsia="Times New Roman" w:hAnsi="Calibri" w:cs="Times New Roman"/>
                <w:color w:val="000000"/>
                <w:lang w:eastAsia="nl-NL"/>
              </w:rPr>
            </w:pPr>
          </w:p>
        </w:tc>
      </w:tr>
      <w:tr w:rsidR="00E555FF" w:rsidRPr="00E555FF" w:rsidTr="00E555FF">
        <w:trPr>
          <w:trHeight w:val="600"/>
          <w:del w:id="4630"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31" w:author="Arjan" w:date="2014-11-18T10:00:00Z"/>
                <w:rFonts w:ascii="Calibri" w:eastAsia="Times New Roman" w:hAnsi="Calibri" w:cs="Times New Roman"/>
                <w:color w:val="000000"/>
                <w:lang w:eastAsia="nl-NL"/>
              </w:rPr>
            </w:pPr>
            <w:del w:id="4632" w:author="Arjan" w:date="2014-11-18T10:00:00Z">
              <w:r w:rsidRPr="00E555FF">
                <w:rPr>
                  <w:rFonts w:ascii="Calibri" w:eastAsia="Times New Roman" w:hAnsi="Calibri" w:cs="Times New Roman"/>
                  <w:color w:val="000000"/>
                  <w:lang w:eastAsia="nl-NL"/>
                </w:rPr>
                <w:delText>Besluitenlijst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33" w:author="Arjan" w:date="2014-11-18T10:00:00Z"/>
                <w:rFonts w:ascii="Calibri" w:eastAsia="Times New Roman" w:hAnsi="Calibri" w:cs="Times New Roman"/>
                <w:color w:val="000000"/>
                <w:lang w:eastAsia="nl-NL"/>
              </w:rPr>
            </w:pPr>
            <w:del w:id="4634" w:author="Arjan" w:date="2014-11-18T10:00:00Z">
              <w:r w:rsidRPr="00E555FF">
                <w:rPr>
                  <w:rFonts w:ascii="Calibri" w:eastAsia="Times New Roman" w:hAnsi="Calibri" w:cs="Times New Roman"/>
                  <w:color w:val="000000"/>
                  <w:lang w:eastAsia="nl-NL"/>
                </w:rPr>
                <w:delText>Verslag &gt; Besluitenlijst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635" w:author="Arjan" w:date="2014-11-18T10:00:00Z"/>
                <w:rFonts w:ascii="Calibri" w:eastAsia="Times New Roman" w:hAnsi="Calibri" w:cs="Times New Roman"/>
                <w:color w:val="000000"/>
                <w:lang w:eastAsia="nl-NL"/>
              </w:rPr>
            </w:pPr>
            <w:del w:id="4636"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637" w:author="Arjan" w:date="2014-11-18T10:00:00Z"/>
                <w:rFonts w:ascii="Calibri" w:eastAsia="Times New Roman" w:hAnsi="Calibri" w:cs="Times New Roman"/>
                <w:color w:val="000000"/>
                <w:lang w:eastAsia="nl-NL"/>
              </w:rPr>
            </w:pPr>
            <w:del w:id="4638" w:author="Arjan" w:date="2014-11-18T10:00:00Z">
              <w:r w:rsidRPr="00E555FF">
                <w:rPr>
                  <w:rFonts w:ascii="Calibri" w:eastAsia="Times New Roman" w:hAnsi="Calibri" w:cs="Times New Roman"/>
                  <w:color w:val="000000"/>
                  <w:lang w:eastAsia="nl-NL"/>
                </w:rPr>
                <w:delText>Overzicht van genomen besluiten en/of beschikkingen.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639"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640" w:author="Arjan" w:date="2014-11-18T10:00:00Z"/>
                <w:rFonts w:ascii="Calibri" w:eastAsia="Times New Roman" w:hAnsi="Calibri" w:cs="Times New Roman"/>
                <w:color w:val="000000"/>
                <w:lang w:eastAsia="nl-NL"/>
              </w:rPr>
            </w:pPr>
          </w:p>
        </w:tc>
      </w:tr>
      <w:tr w:rsidR="00E555FF" w:rsidRPr="00E555FF" w:rsidTr="00E555FF">
        <w:trPr>
          <w:trHeight w:val="900"/>
          <w:del w:id="464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42" w:author="Arjan" w:date="2014-11-18T10:00:00Z"/>
                <w:rFonts w:ascii="Calibri" w:eastAsia="Times New Roman" w:hAnsi="Calibri" w:cs="Times New Roman"/>
                <w:color w:val="000000"/>
                <w:lang w:eastAsia="nl-NL"/>
              </w:rPr>
            </w:pPr>
            <w:del w:id="4643" w:author="Arjan" w:date="2014-11-18T10:00:00Z">
              <w:r w:rsidRPr="00E555FF">
                <w:rPr>
                  <w:rFonts w:ascii="Calibri" w:eastAsia="Times New Roman" w:hAnsi="Calibri" w:cs="Times New Roman"/>
                  <w:color w:val="000000"/>
                  <w:lang w:eastAsia="nl-NL"/>
                </w:rPr>
                <w:delText>Geluidsfragment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44" w:author="Arjan" w:date="2014-11-18T10:00:00Z"/>
                <w:rFonts w:ascii="Calibri" w:eastAsia="Times New Roman" w:hAnsi="Calibri" w:cs="Times New Roman"/>
                <w:color w:val="000000"/>
                <w:lang w:eastAsia="nl-NL"/>
              </w:rPr>
            </w:pPr>
            <w:del w:id="4645" w:author="Arjan" w:date="2014-11-18T10:00:00Z">
              <w:r w:rsidRPr="00E555FF">
                <w:rPr>
                  <w:rFonts w:ascii="Calibri" w:eastAsia="Times New Roman" w:hAnsi="Calibri" w:cs="Times New Roman"/>
                  <w:color w:val="000000"/>
                  <w:lang w:eastAsia="nl-NL"/>
                </w:rPr>
                <w:delText>Verslag &gt; Geluidsfragment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646" w:author="Arjan" w:date="2014-11-18T10:00:00Z"/>
                <w:rFonts w:ascii="Calibri" w:eastAsia="Times New Roman" w:hAnsi="Calibri" w:cs="Times New Roman"/>
                <w:b/>
                <w:bCs/>
                <w:color w:val="000000"/>
                <w:lang w:eastAsia="nl-NL"/>
              </w:rPr>
            </w:pPr>
            <w:del w:id="4647"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648" w:author="Arjan" w:date="2014-11-18T10:00:00Z"/>
                <w:rFonts w:ascii="Calibri" w:eastAsia="Times New Roman" w:hAnsi="Calibri" w:cs="Times New Roman"/>
                <w:color w:val="000000"/>
                <w:lang w:eastAsia="nl-NL"/>
              </w:rPr>
            </w:pPr>
            <w:del w:id="4649" w:author="Arjan" w:date="2014-11-18T10:00:00Z">
              <w:r w:rsidRPr="00E555FF">
                <w:rPr>
                  <w:rFonts w:ascii="Calibri" w:eastAsia="Times New Roman" w:hAnsi="Calibri" w:cs="Times New Roman"/>
                  <w:color w:val="000000"/>
                  <w:lang w:eastAsia="nl-NL"/>
                </w:rPr>
                <w:delText>Document dat de registratie van geluiden bevat, die met behulp van apparaten hoorbaar kunnen worden gereproduceerd.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650" w:author="Arjan" w:date="2014-11-18T10:00:00Z"/>
                <w:rFonts w:ascii="Calibri" w:eastAsia="Times New Roman" w:hAnsi="Calibri" w:cs="Times New Roman"/>
                <w:color w:val="000000"/>
                <w:lang w:eastAsia="nl-NL"/>
              </w:rPr>
            </w:pPr>
            <w:del w:id="4651" w:author="Arjan" w:date="2014-11-18T10:00:00Z">
              <w:r w:rsidRPr="00E555FF">
                <w:rPr>
                  <w:rFonts w:ascii="Calibri" w:eastAsia="Times New Roman" w:hAnsi="Calibri" w:cs="Times New Roman"/>
                  <w:color w:val="000000"/>
                  <w:lang w:eastAsia="nl-NL"/>
                </w:rPr>
                <w:delText>Ontleend aan: Archiefterminologie voor Nederland en Vlaanderen (2003), Geluidsdocument</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652" w:author="Arjan" w:date="2014-11-18T10:00:00Z"/>
                <w:rFonts w:ascii="Calibri" w:eastAsia="Times New Roman" w:hAnsi="Calibri" w:cs="Times New Roman"/>
                <w:color w:val="000000"/>
                <w:lang w:eastAsia="nl-NL"/>
              </w:rPr>
            </w:pPr>
            <w:del w:id="4653" w:author="Arjan" w:date="2014-11-18T10:00:00Z">
              <w:r w:rsidRPr="00E555FF">
                <w:rPr>
                  <w:rFonts w:ascii="Calibri" w:eastAsia="Times New Roman" w:hAnsi="Calibri" w:cs="Times New Roman"/>
                  <w:color w:val="000000"/>
                  <w:lang w:eastAsia="nl-NL"/>
                </w:rPr>
                <w:delText>Hernoeming van 'Geluidsopname'</w:delText>
              </w:r>
            </w:del>
          </w:p>
        </w:tc>
      </w:tr>
      <w:tr w:rsidR="00E555FF" w:rsidRPr="00E555FF" w:rsidTr="00E555FF">
        <w:trPr>
          <w:trHeight w:val="600"/>
          <w:del w:id="4654"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55" w:author="Arjan" w:date="2014-11-18T10:00:00Z"/>
                <w:rFonts w:ascii="Calibri" w:eastAsia="Times New Roman" w:hAnsi="Calibri" w:cs="Times New Roman"/>
                <w:color w:val="000000"/>
                <w:lang w:eastAsia="nl-NL"/>
              </w:rPr>
            </w:pPr>
            <w:del w:id="4656" w:author="Arjan" w:date="2014-11-18T10:00:00Z">
              <w:r w:rsidRPr="00E555FF">
                <w:rPr>
                  <w:rFonts w:ascii="Calibri" w:eastAsia="Times New Roman" w:hAnsi="Calibri" w:cs="Times New Roman"/>
                  <w:color w:val="000000"/>
                  <w:lang w:eastAsia="nl-NL"/>
                </w:rPr>
                <w:delText>Gespreksverslag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57" w:author="Arjan" w:date="2014-11-18T10:00:00Z"/>
                <w:rFonts w:ascii="Calibri" w:eastAsia="Times New Roman" w:hAnsi="Calibri" w:cs="Times New Roman"/>
                <w:color w:val="000000"/>
                <w:lang w:eastAsia="nl-NL"/>
              </w:rPr>
            </w:pPr>
            <w:del w:id="4658" w:author="Arjan" w:date="2014-11-18T10:00:00Z">
              <w:r w:rsidRPr="00E555FF">
                <w:rPr>
                  <w:rFonts w:ascii="Calibri" w:eastAsia="Times New Roman" w:hAnsi="Calibri" w:cs="Times New Roman"/>
                  <w:color w:val="000000"/>
                  <w:lang w:eastAsia="nl-NL"/>
                </w:rPr>
                <w:delText>Verslag &gt; Gespreksverslag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659" w:author="Arjan" w:date="2014-11-18T10:00:00Z"/>
                <w:rFonts w:ascii="Calibri" w:eastAsia="Times New Roman" w:hAnsi="Calibri" w:cs="Times New Roman"/>
                <w:color w:val="000000"/>
                <w:lang w:eastAsia="nl-NL"/>
              </w:rPr>
            </w:pPr>
            <w:del w:id="4660"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661" w:author="Arjan" w:date="2014-11-18T10:00:00Z"/>
                <w:rFonts w:ascii="Calibri" w:eastAsia="Times New Roman" w:hAnsi="Calibri" w:cs="Times New Roman"/>
                <w:color w:val="000000"/>
                <w:lang w:eastAsia="nl-NL"/>
              </w:rPr>
            </w:pPr>
            <w:del w:id="4662" w:author="Arjan" w:date="2014-11-18T10:00:00Z">
              <w:r w:rsidRPr="00E555FF">
                <w:rPr>
                  <w:rFonts w:ascii="Calibri" w:eastAsia="Times New Roman" w:hAnsi="Calibri" w:cs="Times New Roman"/>
                  <w:color w:val="000000"/>
                  <w:lang w:eastAsia="nl-NL"/>
                </w:rPr>
                <w:delText>Verslag van een tussen twee of meer personen gevoerd gesprek.</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663"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664" w:author="Arjan" w:date="2014-11-18T10:00:00Z"/>
                <w:rFonts w:ascii="Calibri" w:eastAsia="Times New Roman" w:hAnsi="Calibri" w:cs="Times New Roman"/>
                <w:color w:val="000000"/>
                <w:lang w:eastAsia="nl-NL"/>
              </w:rPr>
            </w:pPr>
            <w:del w:id="4665"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900"/>
          <w:del w:id="4666"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67" w:author="Arjan" w:date="2014-11-18T10:00:00Z"/>
                <w:rFonts w:ascii="Calibri" w:eastAsia="Times New Roman" w:hAnsi="Calibri" w:cs="Times New Roman"/>
                <w:color w:val="000000"/>
                <w:lang w:eastAsia="nl-NL"/>
              </w:rPr>
            </w:pPr>
            <w:del w:id="4668" w:author="Arjan" w:date="2014-11-18T10:00:00Z">
              <w:r w:rsidRPr="00E555FF">
                <w:rPr>
                  <w:rFonts w:ascii="Calibri" w:eastAsia="Times New Roman" w:hAnsi="Calibri" w:cs="Times New Roman"/>
                  <w:color w:val="000000"/>
                  <w:lang w:eastAsia="nl-NL"/>
                </w:rPr>
                <w:delText>Nota</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69" w:author="Arjan" w:date="2014-11-18T10:00:00Z"/>
                <w:rFonts w:ascii="Calibri" w:eastAsia="Times New Roman" w:hAnsi="Calibri" w:cs="Times New Roman"/>
                <w:color w:val="000000"/>
                <w:lang w:eastAsia="nl-NL"/>
              </w:rPr>
            </w:pPr>
            <w:del w:id="4670" w:author="Arjan" w:date="2014-11-18T10:00:00Z">
              <w:r w:rsidRPr="00E555FF">
                <w:rPr>
                  <w:rFonts w:ascii="Calibri" w:eastAsia="Times New Roman" w:hAnsi="Calibri" w:cs="Times New Roman"/>
                  <w:color w:val="000000"/>
                  <w:lang w:eastAsia="nl-NL"/>
                </w:rPr>
                <w:delText>Verslag &gt; Nota</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671" w:author="Arjan" w:date="2014-11-18T10:00:00Z"/>
                <w:rFonts w:ascii="Calibri" w:eastAsia="Times New Roman" w:hAnsi="Calibri" w:cs="Times New Roman"/>
                <w:color w:val="000000"/>
                <w:lang w:eastAsia="nl-NL"/>
              </w:rPr>
            </w:pPr>
            <w:del w:id="4672"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673" w:author="Arjan" w:date="2014-11-18T10:00:00Z"/>
                <w:rFonts w:ascii="Calibri" w:eastAsia="Times New Roman" w:hAnsi="Calibri" w:cs="Times New Roman"/>
                <w:color w:val="000000"/>
                <w:lang w:eastAsia="nl-NL"/>
              </w:rPr>
            </w:pPr>
            <w:del w:id="4674" w:author="Arjan" w:date="2014-11-18T10:00:00Z">
              <w:r w:rsidRPr="00E555FF">
                <w:rPr>
                  <w:rFonts w:ascii="Calibri" w:eastAsia="Times New Roman" w:hAnsi="Calibri" w:cs="Times New Roman"/>
                  <w:color w:val="000000"/>
                  <w:lang w:eastAsia="nl-NL"/>
                </w:rPr>
                <w:delText>Document dat een uitvoerige en in de regel formele uiteenzetting over een bepaald onderwerp bevat.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675"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676" w:author="Arjan" w:date="2014-11-18T10:00:00Z"/>
                <w:rFonts w:ascii="Calibri" w:eastAsia="Times New Roman" w:hAnsi="Calibri" w:cs="Times New Roman"/>
                <w:color w:val="000000"/>
                <w:lang w:eastAsia="nl-NL"/>
              </w:rPr>
            </w:pPr>
            <w:del w:id="4677"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600"/>
          <w:del w:id="4678"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79" w:author="Arjan" w:date="2014-11-18T10:00:00Z"/>
                <w:rFonts w:ascii="Calibri" w:eastAsia="Times New Roman" w:hAnsi="Calibri" w:cs="Times New Roman"/>
                <w:color w:val="000000"/>
                <w:lang w:eastAsia="nl-NL"/>
              </w:rPr>
            </w:pPr>
            <w:del w:id="4680" w:author="Arjan" w:date="2014-11-18T10:00:00Z">
              <w:r w:rsidRPr="00E555FF">
                <w:rPr>
                  <w:rFonts w:ascii="Calibri" w:eastAsia="Times New Roman" w:hAnsi="Calibri" w:cs="Times New Roman"/>
                  <w:color w:val="000000"/>
                  <w:lang w:eastAsia="nl-NL"/>
                </w:rPr>
                <w:lastRenderedPageBreak/>
                <w:delText>Procesbeschrijving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81" w:author="Arjan" w:date="2014-11-18T10:00:00Z"/>
                <w:rFonts w:ascii="Calibri" w:eastAsia="Times New Roman" w:hAnsi="Calibri" w:cs="Times New Roman"/>
                <w:color w:val="000000"/>
                <w:lang w:eastAsia="nl-NL"/>
              </w:rPr>
            </w:pPr>
            <w:del w:id="4682" w:author="Arjan" w:date="2014-11-18T10:00:00Z">
              <w:r w:rsidRPr="00E555FF">
                <w:rPr>
                  <w:rFonts w:ascii="Calibri" w:eastAsia="Times New Roman" w:hAnsi="Calibri" w:cs="Times New Roman"/>
                  <w:color w:val="000000"/>
                  <w:lang w:eastAsia="nl-NL"/>
                </w:rPr>
                <w:delText>Verslag &gt; Procesbeschrijving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683" w:author="Arjan" w:date="2014-11-18T10:00:00Z"/>
                <w:rFonts w:ascii="Calibri" w:eastAsia="Times New Roman" w:hAnsi="Calibri" w:cs="Times New Roman"/>
                <w:color w:val="000000"/>
                <w:lang w:eastAsia="nl-NL"/>
              </w:rPr>
            </w:pPr>
            <w:del w:id="4684"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685" w:author="Arjan" w:date="2014-11-18T10:00:00Z"/>
                <w:rFonts w:ascii="Calibri" w:eastAsia="Times New Roman" w:hAnsi="Calibri" w:cs="Times New Roman"/>
                <w:color w:val="000000"/>
                <w:lang w:eastAsia="nl-NL"/>
              </w:rPr>
            </w:pPr>
            <w:del w:id="4686" w:author="Arjan" w:date="2014-11-18T10:00:00Z">
              <w:r w:rsidRPr="00E555FF">
                <w:rPr>
                  <w:rFonts w:ascii="Calibri" w:eastAsia="Times New Roman" w:hAnsi="Calibri" w:cs="Times New Roman"/>
                  <w:color w:val="000000"/>
                  <w:lang w:eastAsia="nl-NL"/>
                </w:rPr>
                <w:delText>Document waaruit de wijze van uitvoering en het verloop van een proces blijkt.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687"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688" w:author="Arjan" w:date="2014-11-18T10:00:00Z"/>
                <w:rFonts w:ascii="Calibri" w:eastAsia="Times New Roman" w:hAnsi="Calibri" w:cs="Times New Roman"/>
                <w:color w:val="000000"/>
                <w:lang w:eastAsia="nl-NL"/>
              </w:rPr>
            </w:pPr>
            <w:del w:id="4689"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1200"/>
          <w:del w:id="4690"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91" w:author="Arjan" w:date="2014-11-18T10:00:00Z"/>
                <w:rFonts w:ascii="Calibri" w:eastAsia="Times New Roman" w:hAnsi="Calibri" w:cs="Times New Roman"/>
                <w:color w:val="000000"/>
                <w:lang w:eastAsia="nl-NL"/>
              </w:rPr>
            </w:pPr>
            <w:del w:id="4692" w:author="Arjan" w:date="2014-11-18T10:00:00Z">
              <w:r w:rsidRPr="00E555FF">
                <w:rPr>
                  <w:rFonts w:ascii="Calibri" w:eastAsia="Times New Roman" w:hAnsi="Calibri" w:cs="Times New Roman"/>
                  <w:color w:val="000000"/>
                  <w:lang w:eastAsia="nl-NL"/>
                </w:rPr>
                <w:delText>Proces-verbaal</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693" w:author="Arjan" w:date="2014-11-18T10:00:00Z"/>
                <w:rFonts w:ascii="Calibri" w:eastAsia="Times New Roman" w:hAnsi="Calibri" w:cs="Times New Roman"/>
                <w:color w:val="000000"/>
                <w:lang w:eastAsia="nl-NL"/>
              </w:rPr>
            </w:pPr>
            <w:del w:id="4694" w:author="Arjan" w:date="2014-11-18T10:00:00Z">
              <w:r w:rsidRPr="00E555FF">
                <w:rPr>
                  <w:rFonts w:ascii="Calibri" w:eastAsia="Times New Roman" w:hAnsi="Calibri" w:cs="Times New Roman"/>
                  <w:color w:val="000000"/>
                  <w:lang w:eastAsia="nl-NL"/>
                </w:rPr>
                <w:delText>Verslag &gt; Proces-Verbaal</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695" w:author="Arjan" w:date="2014-11-18T10:00:00Z"/>
                <w:rFonts w:ascii="Calibri" w:eastAsia="Times New Roman" w:hAnsi="Calibri" w:cs="Times New Roman"/>
                <w:color w:val="000000"/>
                <w:lang w:eastAsia="nl-NL"/>
              </w:rPr>
            </w:pPr>
            <w:del w:id="4696"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697" w:author="Arjan" w:date="2014-11-18T10:00:00Z"/>
                <w:rFonts w:ascii="Calibri" w:eastAsia="Times New Roman" w:hAnsi="Calibri" w:cs="Times New Roman"/>
                <w:color w:val="000000"/>
                <w:lang w:eastAsia="nl-NL"/>
              </w:rPr>
            </w:pPr>
            <w:del w:id="4698" w:author="Arjan" w:date="2014-11-18T10:00:00Z">
              <w:r w:rsidRPr="00E555FF">
                <w:rPr>
                  <w:rFonts w:ascii="Calibri" w:eastAsia="Times New Roman" w:hAnsi="Calibri" w:cs="Times New Roman"/>
                  <w:color w:val="000000"/>
                  <w:lang w:eastAsia="nl-NL"/>
                </w:rPr>
                <w:delText>Document waarin in de waarneming, constatering en toedracht van het verloop van een proces, een handeling, een bevinding of een feit is vastgelegd.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699"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700" w:author="Arjan" w:date="2014-11-18T10:00:00Z"/>
                <w:rFonts w:ascii="Calibri" w:eastAsia="Times New Roman" w:hAnsi="Calibri" w:cs="Times New Roman"/>
                <w:color w:val="000000"/>
                <w:lang w:eastAsia="nl-NL"/>
              </w:rPr>
            </w:pPr>
          </w:p>
        </w:tc>
      </w:tr>
      <w:tr w:rsidR="00E555FF" w:rsidRPr="00E555FF" w:rsidTr="00E555FF">
        <w:trPr>
          <w:trHeight w:val="600"/>
          <w:del w:id="470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02" w:author="Arjan" w:date="2014-11-18T10:00:00Z"/>
                <w:rFonts w:ascii="Calibri" w:eastAsia="Times New Roman" w:hAnsi="Calibri" w:cs="Times New Roman"/>
                <w:color w:val="000000"/>
                <w:lang w:eastAsia="nl-NL"/>
              </w:rPr>
            </w:pPr>
            <w:del w:id="4703" w:author="Arjan" w:date="2014-11-18T10:00:00Z">
              <w:r w:rsidRPr="00E555FF">
                <w:rPr>
                  <w:rFonts w:ascii="Calibri" w:eastAsia="Times New Roman" w:hAnsi="Calibri" w:cs="Times New Roman"/>
                  <w:color w:val="000000"/>
                  <w:lang w:eastAsia="nl-NL"/>
                </w:rPr>
                <w:delText>Rapport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04" w:author="Arjan" w:date="2014-11-18T10:00:00Z"/>
                <w:rFonts w:ascii="Calibri" w:eastAsia="Times New Roman" w:hAnsi="Calibri" w:cs="Times New Roman"/>
                <w:color w:val="000000"/>
                <w:lang w:eastAsia="nl-NL"/>
              </w:rPr>
            </w:pPr>
            <w:del w:id="4705" w:author="Arjan" w:date="2014-11-18T10:00:00Z">
              <w:r w:rsidRPr="00E555FF">
                <w:rPr>
                  <w:rFonts w:ascii="Calibri" w:eastAsia="Times New Roman" w:hAnsi="Calibri" w:cs="Times New Roman"/>
                  <w:color w:val="000000"/>
                  <w:lang w:eastAsia="nl-NL"/>
                </w:rPr>
                <w:delText>Verslag &gt; Rapport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706" w:author="Arjan" w:date="2014-11-18T10:00:00Z"/>
                <w:rFonts w:ascii="Calibri" w:eastAsia="Times New Roman" w:hAnsi="Calibri" w:cs="Times New Roman"/>
                <w:color w:val="000000"/>
                <w:lang w:eastAsia="nl-NL"/>
              </w:rPr>
            </w:pPr>
            <w:del w:id="4707"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708" w:author="Arjan" w:date="2014-11-18T10:00:00Z"/>
                <w:rFonts w:ascii="Calibri" w:eastAsia="Times New Roman" w:hAnsi="Calibri" w:cs="Times New Roman"/>
                <w:color w:val="000000"/>
                <w:lang w:eastAsia="nl-NL"/>
              </w:rPr>
            </w:pPr>
            <w:del w:id="4709" w:author="Arjan" w:date="2014-11-18T10:00:00Z">
              <w:r w:rsidRPr="00E555FF">
                <w:rPr>
                  <w:rFonts w:ascii="Calibri" w:eastAsia="Times New Roman" w:hAnsi="Calibri" w:cs="Times New Roman"/>
                  <w:color w:val="000000"/>
                  <w:lang w:eastAsia="nl-NL"/>
                </w:rPr>
                <w:delText>Volgens opdracht of op verzoek uitgebracht verslag.</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710"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711" w:author="Arjan" w:date="2014-11-18T10:00:00Z"/>
                <w:rFonts w:ascii="Calibri" w:eastAsia="Times New Roman" w:hAnsi="Calibri" w:cs="Times New Roman"/>
                <w:color w:val="000000"/>
                <w:lang w:eastAsia="nl-NL"/>
              </w:rPr>
            </w:pPr>
          </w:p>
        </w:tc>
      </w:tr>
      <w:tr w:rsidR="00E555FF" w:rsidRPr="00E555FF" w:rsidTr="00E555FF">
        <w:trPr>
          <w:trHeight w:val="600"/>
          <w:del w:id="4712"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13" w:author="Arjan" w:date="2014-11-18T10:00:00Z"/>
                <w:rFonts w:ascii="Calibri" w:eastAsia="Times New Roman" w:hAnsi="Calibri" w:cs="Times New Roman"/>
                <w:color w:val="000000"/>
                <w:lang w:eastAsia="nl-NL"/>
              </w:rPr>
            </w:pPr>
            <w:del w:id="4714" w:author="Arjan" w:date="2014-11-18T10:00:00Z">
              <w:r w:rsidRPr="00E555FF">
                <w:rPr>
                  <w:rFonts w:ascii="Calibri" w:eastAsia="Times New Roman" w:hAnsi="Calibri" w:cs="Times New Roman"/>
                  <w:color w:val="000000"/>
                  <w:lang w:eastAsia="nl-NL"/>
                </w:rPr>
                <w:delText>Berekening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15" w:author="Arjan" w:date="2014-11-18T10:00:00Z"/>
                <w:rFonts w:ascii="Calibri" w:eastAsia="Times New Roman" w:hAnsi="Calibri" w:cs="Times New Roman"/>
                <w:color w:val="000000"/>
                <w:lang w:eastAsia="nl-NL"/>
              </w:rPr>
            </w:pPr>
            <w:del w:id="4716" w:author="Arjan" w:date="2014-11-18T10:00:00Z">
              <w:r w:rsidRPr="00E555FF">
                <w:rPr>
                  <w:rFonts w:ascii="Calibri" w:eastAsia="Times New Roman" w:hAnsi="Calibri" w:cs="Times New Roman"/>
                  <w:color w:val="000000"/>
                  <w:lang w:eastAsia="nl-NL"/>
                </w:rPr>
                <w:delText>Verslag &gt; Rapport &gt; Berekening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717" w:author="Arjan" w:date="2014-11-18T10:00:00Z"/>
                <w:rFonts w:ascii="Calibri" w:eastAsia="Times New Roman" w:hAnsi="Calibri" w:cs="Times New Roman"/>
                <w:b/>
                <w:bCs/>
                <w:color w:val="000000"/>
                <w:lang w:eastAsia="nl-NL"/>
              </w:rPr>
            </w:pPr>
            <w:del w:id="4718"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719" w:author="Arjan" w:date="2014-11-18T10:00:00Z"/>
                <w:rFonts w:ascii="Calibri" w:eastAsia="Times New Roman" w:hAnsi="Calibri" w:cs="Times New Roman"/>
                <w:color w:val="000000"/>
                <w:lang w:eastAsia="nl-NL"/>
              </w:rPr>
            </w:pPr>
            <w:del w:id="4720" w:author="Arjan" w:date="2014-11-18T10:00:00Z">
              <w:r w:rsidRPr="00E555FF">
                <w:rPr>
                  <w:rFonts w:ascii="Calibri" w:eastAsia="Times New Roman" w:hAnsi="Calibri" w:cs="Times New Roman"/>
                  <w:color w:val="000000"/>
                  <w:lang w:eastAsia="nl-NL"/>
                </w:rPr>
                <w:delText xml:space="preserve">Numerieke uitwerking van (beoogde) handelingen en bevindingen. </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721"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722" w:author="Arjan" w:date="2014-11-18T10:00:00Z"/>
                <w:rFonts w:ascii="Calibri" w:eastAsia="Times New Roman" w:hAnsi="Calibri" w:cs="Times New Roman"/>
                <w:color w:val="000000"/>
                <w:lang w:eastAsia="nl-NL"/>
              </w:rPr>
            </w:pPr>
          </w:p>
        </w:tc>
      </w:tr>
      <w:tr w:rsidR="00E555FF" w:rsidRPr="00E555FF" w:rsidTr="00E555FF">
        <w:trPr>
          <w:trHeight w:val="900"/>
          <w:del w:id="4723"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24" w:author="Arjan" w:date="2014-11-18T10:00:00Z"/>
                <w:rFonts w:ascii="Calibri" w:eastAsia="Times New Roman" w:hAnsi="Calibri" w:cs="Times New Roman"/>
                <w:color w:val="000000"/>
                <w:lang w:eastAsia="nl-NL"/>
              </w:rPr>
            </w:pPr>
            <w:del w:id="4725" w:author="Arjan" w:date="2014-11-18T10:00:00Z">
              <w:r w:rsidRPr="00E555FF">
                <w:rPr>
                  <w:rFonts w:ascii="Calibri" w:eastAsia="Times New Roman" w:hAnsi="Calibri" w:cs="Times New Roman"/>
                  <w:color w:val="000000"/>
                  <w:lang w:eastAsia="nl-NL"/>
                </w:rPr>
                <w:delText>Catalogus</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26" w:author="Arjan" w:date="2014-11-18T10:00:00Z"/>
                <w:rFonts w:ascii="Calibri" w:eastAsia="Times New Roman" w:hAnsi="Calibri" w:cs="Times New Roman"/>
                <w:color w:val="000000"/>
                <w:lang w:eastAsia="nl-NL"/>
              </w:rPr>
            </w:pPr>
            <w:del w:id="4727" w:author="Arjan" w:date="2014-11-18T10:00:00Z">
              <w:r w:rsidRPr="00E555FF">
                <w:rPr>
                  <w:rFonts w:ascii="Calibri" w:eastAsia="Times New Roman" w:hAnsi="Calibri" w:cs="Times New Roman"/>
                  <w:color w:val="000000"/>
                  <w:lang w:eastAsia="nl-NL"/>
                </w:rPr>
                <w:delText>Verslag &gt; Rapport &gt; Catalogus</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728" w:author="Arjan" w:date="2014-11-18T10:00:00Z"/>
                <w:rFonts w:ascii="Calibri" w:eastAsia="Times New Roman" w:hAnsi="Calibri" w:cs="Times New Roman"/>
                <w:b/>
                <w:bCs/>
                <w:color w:val="000000"/>
                <w:lang w:eastAsia="nl-NL"/>
              </w:rPr>
            </w:pPr>
            <w:del w:id="4729"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730" w:author="Arjan" w:date="2014-11-18T10:00:00Z"/>
                <w:rFonts w:ascii="Calibri" w:eastAsia="Times New Roman" w:hAnsi="Calibri" w:cs="Times New Roman"/>
                <w:color w:val="000000"/>
                <w:lang w:eastAsia="nl-NL"/>
              </w:rPr>
            </w:pPr>
            <w:del w:id="4731" w:author="Arjan" w:date="2014-11-18T10:00:00Z">
              <w:r w:rsidRPr="00E555FF">
                <w:rPr>
                  <w:rFonts w:ascii="Calibri" w:eastAsia="Times New Roman" w:hAnsi="Calibri" w:cs="Times New Roman"/>
                  <w:color w:val="000000"/>
                  <w:lang w:eastAsia="nl-NL"/>
                </w:rPr>
                <w:delText>Een inventaris van een verzameling boeken of andere voorwerpen, die tevens de toegang vormt tot deze verzameling.</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732" w:author="Arjan" w:date="2014-11-18T10:00:00Z"/>
                <w:rFonts w:ascii="Calibri" w:eastAsia="Times New Roman" w:hAnsi="Calibri" w:cs="Times New Roman"/>
                <w:color w:val="000000"/>
                <w:lang w:eastAsia="nl-NL"/>
              </w:rPr>
            </w:pPr>
            <w:del w:id="4733" w:author="Arjan" w:date="2014-11-18T10:00:00Z">
              <w:r w:rsidRPr="00E555FF">
                <w:rPr>
                  <w:rFonts w:ascii="Calibri" w:eastAsia="Times New Roman" w:hAnsi="Calibri" w:cs="Times New Roman"/>
                  <w:color w:val="000000"/>
                  <w:lang w:eastAsia="nl-NL"/>
                </w:rPr>
                <w:delText>Bron: Archiefterminologie voor Nederland en Vlaanderen (2003)</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734" w:author="Arjan" w:date="2014-11-18T10:00:00Z"/>
                <w:rFonts w:ascii="Calibri" w:eastAsia="Times New Roman" w:hAnsi="Calibri" w:cs="Times New Roman"/>
                <w:color w:val="000000"/>
                <w:lang w:eastAsia="nl-NL"/>
              </w:rPr>
            </w:pPr>
          </w:p>
        </w:tc>
      </w:tr>
      <w:tr w:rsidR="00E555FF" w:rsidRPr="00E555FF" w:rsidTr="00E555FF">
        <w:trPr>
          <w:trHeight w:val="900"/>
          <w:del w:id="4735"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36" w:author="Arjan" w:date="2014-11-18T10:00:00Z"/>
                <w:rFonts w:ascii="Calibri" w:eastAsia="Times New Roman" w:hAnsi="Calibri" w:cs="Times New Roman"/>
                <w:color w:val="000000"/>
                <w:lang w:eastAsia="nl-NL"/>
              </w:rPr>
            </w:pPr>
            <w:del w:id="4737" w:author="Arjan" w:date="2014-11-18T10:00:00Z">
              <w:r w:rsidRPr="00E555FF">
                <w:rPr>
                  <w:rFonts w:ascii="Calibri" w:eastAsia="Times New Roman" w:hAnsi="Calibri" w:cs="Times New Roman"/>
                  <w:color w:val="000000"/>
                  <w:lang w:eastAsia="nl-NL"/>
                </w:rPr>
                <w:delText>Gids</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38" w:author="Arjan" w:date="2014-11-18T10:00:00Z"/>
                <w:rFonts w:ascii="Calibri" w:eastAsia="Times New Roman" w:hAnsi="Calibri" w:cs="Times New Roman"/>
                <w:color w:val="000000"/>
                <w:lang w:eastAsia="nl-NL"/>
              </w:rPr>
            </w:pPr>
            <w:del w:id="4739" w:author="Arjan" w:date="2014-11-18T10:00:00Z">
              <w:r w:rsidRPr="00E555FF">
                <w:rPr>
                  <w:rFonts w:ascii="Calibri" w:eastAsia="Times New Roman" w:hAnsi="Calibri" w:cs="Times New Roman"/>
                  <w:color w:val="000000"/>
                  <w:lang w:eastAsia="nl-NL"/>
                </w:rPr>
                <w:delText>Verslag &gt; Rapport &gt; Gids</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740" w:author="Arjan" w:date="2014-11-18T10:00:00Z"/>
                <w:rFonts w:ascii="Calibri" w:eastAsia="Times New Roman" w:hAnsi="Calibri" w:cs="Times New Roman"/>
                <w:b/>
                <w:bCs/>
                <w:color w:val="000000"/>
                <w:lang w:eastAsia="nl-NL"/>
              </w:rPr>
            </w:pPr>
            <w:del w:id="4741"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742" w:author="Arjan" w:date="2014-11-18T10:00:00Z"/>
                <w:rFonts w:ascii="Calibri" w:eastAsia="Times New Roman" w:hAnsi="Calibri" w:cs="Times New Roman"/>
                <w:color w:val="000000"/>
                <w:lang w:eastAsia="nl-NL"/>
              </w:rPr>
            </w:pPr>
            <w:del w:id="4743" w:author="Arjan" w:date="2014-11-18T10:00:00Z">
              <w:r w:rsidRPr="00E555FF">
                <w:rPr>
                  <w:rFonts w:ascii="Calibri" w:eastAsia="Times New Roman" w:hAnsi="Calibri" w:cs="Times New Roman"/>
                  <w:color w:val="000000"/>
                  <w:lang w:eastAsia="nl-NL"/>
                </w:rPr>
                <w:delText>Document dat informatie bevat met als doel een lezer oriënterend te informeren over een bepaald onderwerp.</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744"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745" w:author="Arjan" w:date="2014-11-18T10:00:00Z"/>
                <w:rFonts w:ascii="Calibri" w:eastAsia="Times New Roman" w:hAnsi="Calibri" w:cs="Times New Roman"/>
                <w:color w:val="000000"/>
                <w:lang w:eastAsia="nl-NL"/>
              </w:rPr>
            </w:pPr>
          </w:p>
        </w:tc>
      </w:tr>
      <w:tr w:rsidR="00E555FF" w:rsidRPr="00E555FF" w:rsidTr="00E555FF">
        <w:trPr>
          <w:trHeight w:val="600"/>
          <w:del w:id="4746"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47" w:author="Arjan" w:date="2014-11-18T10:00:00Z"/>
                <w:rFonts w:ascii="Calibri" w:eastAsia="Times New Roman" w:hAnsi="Calibri" w:cs="Times New Roman"/>
                <w:color w:val="000000"/>
                <w:lang w:eastAsia="nl-NL"/>
              </w:rPr>
            </w:pPr>
            <w:del w:id="4748" w:author="Arjan" w:date="2014-11-18T10:00:00Z">
              <w:r w:rsidRPr="00E555FF">
                <w:rPr>
                  <w:rFonts w:ascii="Calibri" w:eastAsia="Times New Roman" w:hAnsi="Calibri" w:cs="Times New Roman"/>
                  <w:color w:val="000000"/>
                  <w:lang w:eastAsia="nl-NL"/>
                </w:rPr>
                <w:delText>Register</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49" w:author="Arjan" w:date="2014-11-18T10:00:00Z"/>
                <w:rFonts w:ascii="Calibri" w:eastAsia="Times New Roman" w:hAnsi="Calibri" w:cs="Times New Roman"/>
                <w:color w:val="000000"/>
                <w:lang w:eastAsia="nl-NL"/>
              </w:rPr>
            </w:pPr>
            <w:del w:id="4750" w:author="Arjan" w:date="2014-11-18T10:00:00Z">
              <w:r w:rsidRPr="00E555FF">
                <w:rPr>
                  <w:rFonts w:ascii="Calibri" w:eastAsia="Times New Roman" w:hAnsi="Calibri" w:cs="Times New Roman"/>
                  <w:color w:val="000000"/>
                  <w:lang w:eastAsia="nl-NL"/>
                </w:rPr>
                <w:delText>Verslag &gt; Rapport &gt; Register</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751" w:author="Arjan" w:date="2014-11-18T10:00:00Z"/>
                <w:rFonts w:ascii="Calibri" w:eastAsia="Times New Roman" w:hAnsi="Calibri" w:cs="Times New Roman"/>
                <w:b/>
                <w:bCs/>
                <w:color w:val="000000"/>
                <w:lang w:eastAsia="nl-NL"/>
              </w:rPr>
            </w:pPr>
            <w:del w:id="4752"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753" w:author="Arjan" w:date="2014-11-18T10:00:00Z"/>
                <w:rFonts w:ascii="Calibri" w:eastAsia="Times New Roman" w:hAnsi="Calibri" w:cs="Times New Roman"/>
                <w:color w:val="000000"/>
                <w:lang w:eastAsia="nl-NL"/>
              </w:rPr>
            </w:pPr>
            <w:del w:id="4754" w:author="Arjan" w:date="2014-11-18T10:00:00Z">
              <w:r w:rsidRPr="00E555FF">
                <w:rPr>
                  <w:rFonts w:ascii="Calibri" w:eastAsia="Times New Roman" w:hAnsi="Calibri" w:cs="Times New Roman"/>
                  <w:i/>
                  <w:iCs/>
                  <w:color w:val="000000"/>
                  <w:lang w:eastAsia="nl-NL"/>
                </w:rPr>
                <w:delText>Rapport</w:delText>
              </w:r>
              <w:r w:rsidRPr="00E555FF">
                <w:rPr>
                  <w:rFonts w:ascii="Calibri" w:eastAsia="Times New Roman" w:hAnsi="Calibri" w:cs="Times New Roman"/>
                  <w:color w:val="000000"/>
                  <w:lang w:eastAsia="nl-NL"/>
                </w:rPr>
                <w:delText xml:space="preserve"> waarin gegevens betreffende personen, organisaties of goederen zijn vastgelegd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755" w:author="Arjan" w:date="2014-11-18T10:00:00Z"/>
                <w:rFonts w:ascii="Calibri" w:eastAsia="Times New Roman" w:hAnsi="Calibri" w:cs="Times New Roman"/>
                <w:color w:val="000000"/>
                <w:lang w:eastAsia="nl-NL"/>
              </w:rPr>
            </w:pPr>
            <w:del w:id="4756" w:author="Arjan" w:date="2014-11-18T10:00:00Z">
              <w:r w:rsidRPr="00E555FF">
                <w:rPr>
                  <w:rFonts w:ascii="Calibri" w:eastAsia="Times New Roman" w:hAnsi="Calibri" w:cs="Times New Roman"/>
                  <w:color w:val="000000"/>
                  <w:lang w:eastAsia="nl-NL"/>
                </w:rPr>
                <w:delText>Ontleend aan: Archiefterminologie voor Nederland en Vlaanderen (2003)</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757" w:author="Arjan" w:date="2014-11-18T10:00:00Z"/>
                <w:rFonts w:ascii="Calibri" w:eastAsia="Times New Roman" w:hAnsi="Calibri" w:cs="Times New Roman"/>
                <w:color w:val="000000"/>
                <w:lang w:eastAsia="nl-NL"/>
              </w:rPr>
            </w:pPr>
          </w:p>
        </w:tc>
      </w:tr>
      <w:tr w:rsidR="00E555FF" w:rsidRPr="00E555FF" w:rsidTr="00E555FF">
        <w:trPr>
          <w:trHeight w:val="900"/>
          <w:del w:id="4758"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59" w:author="Arjan" w:date="2014-11-18T10:00:00Z"/>
                <w:rFonts w:ascii="Calibri" w:eastAsia="Times New Roman" w:hAnsi="Calibri" w:cs="Times New Roman"/>
                <w:color w:val="000000"/>
                <w:lang w:eastAsia="nl-NL"/>
              </w:rPr>
            </w:pPr>
            <w:del w:id="4760" w:author="Arjan" w:date="2014-11-18T10:00:00Z">
              <w:r w:rsidRPr="00E555FF">
                <w:rPr>
                  <w:rFonts w:ascii="Calibri" w:eastAsia="Times New Roman" w:hAnsi="Calibri" w:cs="Times New Roman"/>
                  <w:color w:val="000000"/>
                  <w:lang w:eastAsia="nl-NL"/>
                </w:rPr>
                <w:delText>Verspreidingslijst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61" w:author="Arjan" w:date="2014-11-18T10:00:00Z"/>
                <w:rFonts w:ascii="Calibri" w:eastAsia="Times New Roman" w:hAnsi="Calibri" w:cs="Times New Roman"/>
                <w:color w:val="000000"/>
                <w:lang w:eastAsia="nl-NL"/>
              </w:rPr>
            </w:pPr>
            <w:del w:id="4762" w:author="Arjan" w:date="2014-11-18T10:00:00Z">
              <w:r w:rsidRPr="00E555FF">
                <w:rPr>
                  <w:rFonts w:ascii="Calibri" w:eastAsia="Times New Roman" w:hAnsi="Calibri" w:cs="Times New Roman"/>
                  <w:color w:val="000000"/>
                  <w:lang w:eastAsia="nl-NL"/>
                </w:rPr>
                <w:delText>Verslag &gt; Rapport &gt; Verspreidingslijst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763" w:author="Arjan" w:date="2014-11-18T10:00:00Z"/>
                <w:rFonts w:ascii="Calibri" w:eastAsia="Times New Roman" w:hAnsi="Calibri" w:cs="Times New Roman"/>
                <w:b/>
                <w:bCs/>
                <w:color w:val="000000"/>
                <w:lang w:eastAsia="nl-NL"/>
              </w:rPr>
            </w:pPr>
            <w:del w:id="4764"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765" w:author="Arjan" w:date="2014-11-18T10:00:00Z"/>
                <w:rFonts w:ascii="Calibri" w:eastAsia="Times New Roman" w:hAnsi="Calibri" w:cs="Times New Roman"/>
                <w:color w:val="000000"/>
                <w:lang w:eastAsia="nl-NL"/>
              </w:rPr>
            </w:pPr>
            <w:del w:id="4766" w:author="Arjan" w:date="2014-11-18T10:00:00Z">
              <w:r w:rsidRPr="00E555FF">
                <w:rPr>
                  <w:rFonts w:ascii="Calibri" w:eastAsia="Times New Roman" w:hAnsi="Calibri" w:cs="Times New Roman"/>
                  <w:color w:val="000000"/>
                  <w:lang w:eastAsia="nl-NL"/>
                </w:rPr>
                <w:delText>Opsomming van organisaties, onderdelen daarvan en/of personen waaronder exemplaren van een document verdeeld zijn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767"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768" w:author="Arjan" w:date="2014-11-18T10:00:00Z"/>
                <w:rFonts w:ascii="Calibri" w:eastAsia="Times New Roman" w:hAnsi="Calibri" w:cs="Times New Roman"/>
                <w:color w:val="000000"/>
                <w:lang w:eastAsia="nl-NL"/>
              </w:rPr>
            </w:pPr>
          </w:p>
        </w:tc>
      </w:tr>
      <w:tr w:rsidR="00E555FF" w:rsidRPr="00E555FF" w:rsidTr="00E555FF">
        <w:trPr>
          <w:trHeight w:val="300"/>
          <w:del w:id="4769"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70" w:author="Arjan" w:date="2014-11-18T10:00:00Z"/>
                <w:rFonts w:ascii="Calibri" w:eastAsia="Times New Roman" w:hAnsi="Calibri" w:cs="Times New Roman"/>
                <w:color w:val="000000"/>
                <w:lang w:eastAsia="nl-NL"/>
              </w:rPr>
            </w:pPr>
            <w:del w:id="4771" w:author="Arjan" w:date="2014-11-18T10:00:00Z">
              <w:r w:rsidRPr="00E555FF">
                <w:rPr>
                  <w:rFonts w:ascii="Calibri" w:eastAsia="Times New Roman" w:hAnsi="Calibri" w:cs="Times New Roman"/>
                  <w:color w:val="000000"/>
                  <w:lang w:eastAsia="nl-NL"/>
                </w:rPr>
                <w:delText>Vergaderverslag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72" w:author="Arjan" w:date="2014-11-18T10:00:00Z"/>
                <w:rFonts w:ascii="Calibri" w:eastAsia="Times New Roman" w:hAnsi="Calibri" w:cs="Times New Roman"/>
                <w:color w:val="000000"/>
                <w:lang w:eastAsia="nl-NL"/>
              </w:rPr>
            </w:pPr>
            <w:del w:id="4773" w:author="Arjan" w:date="2014-11-18T10:00:00Z">
              <w:r w:rsidRPr="00E555FF">
                <w:rPr>
                  <w:rFonts w:ascii="Calibri" w:eastAsia="Times New Roman" w:hAnsi="Calibri" w:cs="Times New Roman"/>
                  <w:color w:val="000000"/>
                  <w:lang w:eastAsia="nl-NL"/>
                </w:rPr>
                <w:delText>Verslag &gt; Vergaderverslag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774" w:author="Arjan" w:date="2014-11-18T10:00:00Z"/>
                <w:rFonts w:ascii="Calibri" w:eastAsia="Times New Roman" w:hAnsi="Calibri" w:cs="Times New Roman"/>
                <w:color w:val="000000"/>
                <w:lang w:eastAsia="nl-NL"/>
              </w:rPr>
            </w:pPr>
            <w:del w:id="4775"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776" w:author="Arjan" w:date="2014-11-18T10:00:00Z"/>
                <w:rFonts w:ascii="Calibri" w:eastAsia="Times New Roman" w:hAnsi="Calibri" w:cs="Times New Roman"/>
                <w:color w:val="000000"/>
                <w:lang w:eastAsia="nl-NL"/>
              </w:rPr>
            </w:pPr>
            <w:del w:id="4777" w:author="Arjan" w:date="2014-11-18T10:00:00Z">
              <w:r w:rsidRPr="00E555FF">
                <w:rPr>
                  <w:rFonts w:ascii="Calibri" w:eastAsia="Times New Roman" w:hAnsi="Calibri" w:cs="Times New Roman"/>
                  <w:color w:val="000000"/>
                  <w:lang w:eastAsia="nl-NL"/>
                </w:rPr>
                <w:delText>Verslag van een vergadering.</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778"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779" w:author="Arjan" w:date="2014-11-18T10:00:00Z"/>
                <w:rFonts w:ascii="Calibri" w:eastAsia="Times New Roman" w:hAnsi="Calibri" w:cs="Times New Roman"/>
                <w:color w:val="000000"/>
                <w:lang w:eastAsia="nl-NL"/>
              </w:rPr>
            </w:pPr>
            <w:del w:id="4780"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300"/>
          <w:del w:id="478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82" w:author="Arjan" w:date="2014-11-18T10:00:00Z"/>
                <w:rFonts w:ascii="Calibri" w:eastAsia="Times New Roman" w:hAnsi="Calibri" w:cs="Times New Roman"/>
                <w:color w:val="000000"/>
                <w:lang w:eastAsia="nl-NL"/>
              </w:rPr>
            </w:pPr>
            <w:del w:id="4783" w:author="Arjan" w:date="2014-11-18T10:00:00Z">
              <w:r w:rsidRPr="00E555FF">
                <w:rPr>
                  <w:rFonts w:ascii="Calibri" w:eastAsia="Times New Roman" w:hAnsi="Calibri" w:cs="Times New Roman"/>
                  <w:color w:val="000000"/>
                  <w:lang w:eastAsia="nl-NL"/>
                </w:rPr>
                <w:delText>Verslag van bevindingen</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84" w:author="Arjan" w:date="2014-11-18T10:00:00Z"/>
                <w:rFonts w:ascii="Calibri" w:eastAsia="Times New Roman" w:hAnsi="Calibri" w:cs="Times New Roman"/>
                <w:color w:val="000000"/>
                <w:lang w:eastAsia="nl-NL"/>
              </w:rPr>
            </w:pPr>
            <w:del w:id="4785" w:author="Arjan" w:date="2014-11-18T10:00:00Z">
              <w:r w:rsidRPr="00E555FF">
                <w:rPr>
                  <w:rFonts w:ascii="Calibri" w:eastAsia="Times New Roman" w:hAnsi="Calibri" w:cs="Times New Roman"/>
                  <w:color w:val="000000"/>
                  <w:lang w:eastAsia="nl-NL"/>
                </w:rPr>
                <w:delText>Verslag &gt; Verslag van bevindingen</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786" w:author="Arjan" w:date="2014-11-18T10:00:00Z"/>
                <w:rFonts w:ascii="Calibri" w:eastAsia="Times New Roman" w:hAnsi="Calibri" w:cs="Times New Roman"/>
                <w:color w:val="000000"/>
                <w:lang w:eastAsia="nl-NL"/>
              </w:rPr>
            </w:pPr>
            <w:del w:id="4787"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788"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789"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790" w:author="Arjan" w:date="2014-11-18T10:00:00Z"/>
                <w:rFonts w:ascii="Calibri" w:eastAsia="Times New Roman" w:hAnsi="Calibri" w:cs="Times New Roman"/>
                <w:color w:val="000000"/>
                <w:lang w:eastAsia="nl-NL"/>
              </w:rPr>
            </w:pPr>
            <w:del w:id="4791"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900"/>
          <w:del w:id="4792"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93" w:author="Arjan" w:date="2014-11-18T10:00:00Z"/>
                <w:rFonts w:ascii="Calibri" w:eastAsia="Times New Roman" w:hAnsi="Calibri" w:cs="Times New Roman"/>
                <w:color w:val="000000"/>
                <w:lang w:eastAsia="nl-NL"/>
              </w:rPr>
            </w:pPr>
            <w:del w:id="4794" w:author="Arjan" w:date="2014-11-18T10:00:00Z">
              <w:r w:rsidRPr="00E555FF">
                <w:rPr>
                  <w:rFonts w:ascii="Calibri" w:eastAsia="Times New Roman" w:hAnsi="Calibri" w:cs="Times New Roman"/>
                  <w:color w:val="000000"/>
                  <w:lang w:eastAsia="nl-NL"/>
                </w:rPr>
                <w:lastRenderedPageBreak/>
                <w:delText>Taxatierapport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795" w:author="Arjan" w:date="2014-11-18T10:00:00Z"/>
                <w:rFonts w:ascii="Calibri" w:eastAsia="Times New Roman" w:hAnsi="Calibri" w:cs="Times New Roman"/>
                <w:color w:val="000000"/>
                <w:lang w:eastAsia="nl-NL"/>
              </w:rPr>
            </w:pPr>
            <w:del w:id="4796" w:author="Arjan" w:date="2014-11-18T10:00:00Z">
              <w:r w:rsidRPr="00E555FF">
                <w:rPr>
                  <w:rFonts w:ascii="Calibri" w:eastAsia="Times New Roman" w:hAnsi="Calibri" w:cs="Times New Roman"/>
                  <w:color w:val="000000"/>
                  <w:lang w:eastAsia="nl-NL"/>
                </w:rPr>
                <w:delText>Verslag &gt; Verslag van bevindingen &gt; Taxatierapport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797" w:author="Arjan" w:date="2014-11-18T10:00:00Z"/>
                <w:rFonts w:ascii="Calibri" w:eastAsia="Times New Roman" w:hAnsi="Calibri" w:cs="Times New Roman"/>
                <w:b/>
                <w:bCs/>
                <w:color w:val="000000"/>
                <w:lang w:eastAsia="nl-NL"/>
              </w:rPr>
            </w:pPr>
            <w:del w:id="4798"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799" w:author="Arjan" w:date="2014-11-18T10:00:00Z"/>
                <w:rFonts w:ascii="Calibri" w:eastAsia="Times New Roman" w:hAnsi="Calibri" w:cs="Times New Roman"/>
                <w:color w:val="000000"/>
                <w:lang w:eastAsia="nl-NL"/>
              </w:rPr>
            </w:pPr>
            <w:del w:id="4800" w:author="Arjan" w:date="2014-11-18T10:00:00Z">
              <w:r w:rsidRPr="00E555FF">
                <w:rPr>
                  <w:rFonts w:ascii="Calibri" w:eastAsia="Times New Roman" w:hAnsi="Calibri" w:cs="Times New Roman"/>
                  <w:i/>
                  <w:iCs/>
                  <w:color w:val="000000"/>
                  <w:lang w:eastAsia="nl-NL"/>
                </w:rPr>
                <w:delText>Verslag</w:delText>
              </w:r>
              <w:r w:rsidRPr="00E555FF">
                <w:rPr>
                  <w:rFonts w:ascii="Calibri" w:eastAsia="Times New Roman" w:hAnsi="Calibri" w:cs="Times New Roman"/>
                  <w:color w:val="000000"/>
                  <w:lang w:eastAsia="nl-NL"/>
                </w:rPr>
                <w:delText xml:space="preserve"> waarin een beedigd taxateur de waardebepaling van een onroerende zaak heeft vastgelegd.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801"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802" w:author="Arjan" w:date="2014-11-18T10:00:00Z"/>
                <w:rFonts w:ascii="Calibri" w:eastAsia="Times New Roman" w:hAnsi="Calibri" w:cs="Times New Roman"/>
                <w:color w:val="000000"/>
                <w:lang w:eastAsia="nl-NL"/>
              </w:rPr>
            </w:pPr>
            <w:del w:id="4803" w:author="Arjan" w:date="2014-11-18T10:00:00Z">
              <w:r w:rsidRPr="00E555FF">
                <w:rPr>
                  <w:rFonts w:ascii="Calibri" w:eastAsia="Times New Roman" w:hAnsi="Calibri" w:cs="Times New Roman"/>
                  <w:color w:val="000000"/>
                  <w:lang w:eastAsia="nl-NL"/>
                </w:rPr>
                <w:delText>Hernoeming van 'Taxatie(verslag)'</w:delText>
              </w:r>
            </w:del>
          </w:p>
        </w:tc>
      </w:tr>
      <w:tr w:rsidR="00E555FF" w:rsidRPr="00E555FF" w:rsidTr="00E555FF">
        <w:trPr>
          <w:trHeight w:val="600"/>
          <w:del w:id="4804"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05" w:author="Arjan" w:date="2014-11-18T10:00:00Z"/>
                <w:rFonts w:ascii="Calibri" w:eastAsia="Times New Roman" w:hAnsi="Calibri" w:cs="Times New Roman"/>
                <w:color w:val="000000"/>
                <w:lang w:eastAsia="nl-NL"/>
              </w:rPr>
            </w:pPr>
            <w:del w:id="4806" w:author="Arjan" w:date="2014-11-18T10:00:00Z">
              <w:r w:rsidRPr="00E555FF">
                <w:rPr>
                  <w:rFonts w:ascii="Calibri" w:eastAsia="Times New Roman" w:hAnsi="Calibri" w:cs="Times New Roman"/>
                  <w:color w:val="000000"/>
                  <w:lang w:eastAsia="nl-NL"/>
                </w:rPr>
                <w:delText>Verweerschrift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07" w:author="Arjan" w:date="2014-11-18T10:00:00Z"/>
                <w:rFonts w:ascii="Calibri" w:eastAsia="Times New Roman" w:hAnsi="Calibri" w:cs="Times New Roman"/>
                <w:color w:val="000000"/>
                <w:lang w:eastAsia="nl-NL"/>
              </w:rPr>
            </w:pPr>
            <w:del w:id="4808" w:author="Arjan" w:date="2014-11-18T10:00:00Z">
              <w:r w:rsidRPr="00E555FF">
                <w:rPr>
                  <w:rFonts w:ascii="Calibri" w:eastAsia="Times New Roman" w:hAnsi="Calibri" w:cs="Times New Roman"/>
                  <w:color w:val="000000"/>
                  <w:lang w:eastAsia="nl-NL"/>
                </w:rPr>
                <w:delText>Verslag &gt; Verweerschrift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809" w:author="Arjan" w:date="2014-11-18T10:00:00Z"/>
                <w:rFonts w:ascii="Calibri" w:eastAsia="Times New Roman" w:hAnsi="Calibri" w:cs="Times New Roman"/>
                <w:b/>
                <w:bCs/>
                <w:color w:val="000000"/>
                <w:lang w:eastAsia="nl-NL"/>
              </w:rPr>
            </w:pPr>
            <w:del w:id="4810"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811" w:author="Arjan" w:date="2014-11-18T10:00:00Z"/>
                <w:rFonts w:ascii="Calibri" w:eastAsia="Times New Roman" w:hAnsi="Calibri" w:cs="Times New Roman"/>
                <w:color w:val="000000"/>
                <w:lang w:eastAsia="nl-NL"/>
              </w:rPr>
            </w:pPr>
            <w:del w:id="4812" w:author="Arjan" w:date="2014-11-18T10:00:00Z">
              <w:r w:rsidRPr="00E555FF">
                <w:rPr>
                  <w:rFonts w:ascii="Calibri" w:eastAsia="Times New Roman" w:hAnsi="Calibri" w:cs="Times New Roman"/>
                  <w:color w:val="000000"/>
                  <w:lang w:eastAsia="nl-NL"/>
                </w:rPr>
                <w:delText xml:space="preserve">Schriftelijk stuk waarin men zich verweert, meestal gericht aan een officiële instantie </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813"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814" w:author="Arjan" w:date="2014-11-18T10:00:00Z"/>
                <w:rFonts w:ascii="Calibri" w:eastAsia="Times New Roman" w:hAnsi="Calibri" w:cs="Times New Roman"/>
                <w:color w:val="000000"/>
                <w:lang w:eastAsia="nl-NL"/>
              </w:rPr>
            </w:pPr>
          </w:p>
        </w:tc>
      </w:tr>
      <w:tr w:rsidR="00E555FF" w:rsidRPr="00E555FF" w:rsidTr="00E555FF">
        <w:trPr>
          <w:trHeight w:val="600"/>
          <w:del w:id="4815"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16" w:author="Arjan" w:date="2014-11-18T10:00:00Z"/>
                <w:rFonts w:ascii="Calibri" w:eastAsia="Times New Roman" w:hAnsi="Calibri" w:cs="Times New Roman"/>
                <w:color w:val="000000"/>
                <w:lang w:eastAsia="nl-NL"/>
              </w:rPr>
            </w:pPr>
            <w:del w:id="4817" w:author="Arjan" w:date="2014-11-18T10:00:00Z">
              <w:r w:rsidRPr="00E555FF">
                <w:rPr>
                  <w:rFonts w:ascii="Calibri" w:eastAsia="Times New Roman" w:hAnsi="Calibri" w:cs="Times New Roman"/>
                  <w:color w:val="000000"/>
                  <w:lang w:eastAsia="nl-NL"/>
                </w:rPr>
                <w:delText>Verzoek</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18" w:author="Arjan" w:date="2014-11-18T10:00:00Z"/>
                <w:rFonts w:ascii="Calibri" w:eastAsia="Times New Roman" w:hAnsi="Calibri" w:cs="Times New Roman"/>
                <w:color w:val="000000"/>
                <w:lang w:eastAsia="nl-NL"/>
              </w:rPr>
            </w:pPr>
            <w:del w:id="4819" w:author="Arjan" w:date="2014-11-18T10:00:00Z">
              <w:r w:rsidRPr="00E555FF">
                <w:rPr>
                  <w:rFonts w:ascii="Calibri" w:eastAsia="Times New Roman" w:hAnsi="Calibri" w:cs="Times New Roman"/>
                  <w:color w:val="000000"/>
                  <w:lang w:eastAsia="nl-NL"/>
                </w:rPr>
                <w:delText>Verzoek</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820" w:author="Arjan" w:date="2014-11-18T10:00:00Z"/>
                <w:rFonts w:ascii="Calibri" w:eastAsia="Times New Roman" w:hAnsi="Calibri" w:cs="Times New Roman"/>
                <w:color w:val="000000"/>
                <w:lang w:eastAsia="nl-NL"/>
              </w:rPr>
            </w:pPr>
            <w:del w:id="4821"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822" w:author="Arjan" w:date="2014-11-18T10:00:00Z"/>
                <w:rFonts w:ascii="Calibri" w:eastAsia="Times New Roman" w:hAnsi="Calibri" w:cs="Times New Roman"/>
                <w:color w:val="000000"/>
                <w:lang w:eastAsia="nl-NL"/>
              </w:rPr>
            </w:pPr>
            <w:del w:id="4823" w:author="Arjan" w:date="2014-11-18T10:00:00Z">
              <w:r w:rsidRPr="00E555FF">
                <w:rPr>
                  <w:rFonts w:ascii="Calibri" w:eastAsia="Times New Roman" w:hAnsi="Calibri" w:cs="Times New Roman"/>
                  <w:color w:val="000000"/>
                  <w:lang w:eastAsia="nl-NL"/>
                </w:rPr>
                <w:delText>Document waaruit een vraag of opdracht blijkt om iets te doen of te laten.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824"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825" w:author="Arjan" w:date="2014-11-18T10:00:00Z"/>
                <w:rFonts w:ascii="Calibri" w:eastAsia="Times New Roman" w:hAnsi="Calibri" w:cs="Times New Roman"/>
                <w:color w:val="000000"/>
                <w:lang w:eastAsia="nl-NL"/>
              </w:rPr>
            </w:pPr>
            <w:del w:id="4826"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600"/>
          <w:del w:id="4827"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28" w:author="Arjan" w:date="2014-11-18T10:00:00Z"/>
                <w:rFonts w:ascii="Calibri" w:eastAsia="Times New Roman" w:hAnsi="Calibri" w:cs="Times New Roman"/>
                <w:color w:val="000000"/>
                <w:lang w:eastAsia="nl-NL"/>
              </w:rPr>
            </w:pPr>
            <w:del w:id="4829" w:author="Arjan" w:date="2014-11-18T10:00:00Z">
              <w:r w:rsidRPr="00E555FF">
                <w:rPr>
                  <w:rFonts w:ascii="Calibri" w:eastAsia="Times New Roman" w:hAnsi="Calibri" w:cs="Times New Roman"/>
                  <w:color w:val="000000"/>
                  <w:lang w:eastAsia="nl-NL"/>
                </w:rPr>
                <w:delText>Aanmaning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30" w:author="Arjan" w:date="2014-11-18T10:00:00Z"/>
                <w:rFonts w:ascii="Calibri" w:eastAsia="Times New Roman" w:hAnsi="Calibri" w:cs="Times New Roman"/>
                <w:color w:val="000000"/>
                <w:lang w:eastAsia="nl-NL"/>
              </w:rPr>
            </w:pPr>
            <w:del w:id="4831" w:author="Arjan" w:date="2014-11-18T10:00:00Z">
              <w:r w:rsidRPr="00E555FF">
                <w:rPr>
                  <w:rFonts w:ascii="Calibri" w:eastAsia="Times New Roman" w:hAnsi="Calibri" w:cs="Times New Roman"/>
                  <w:color w:val="000000"/>
                  <w:lang w:eastAsia="nl-NL"/>
                </w:rPr>
                <w:delText>Verzoek &gt; Aanmaning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832" w:author="Arjan" w:date="2014-11-18T10:00:00Z"/>
                <w:rFonts w:ascii="Calibri" w:eastAsia="Times New Roman" w:hAnsi="Calibri" w:cs="Times New Roman"/>
                <w:color w:val="000000"/>
                <w:lang w:eastAsia="nl-NL"/>
              </w:rPr>
            </w:pPr>
            <w:del w:id="4833"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834" w:author="Arjan" w:date="2014-11-18T10:00:00Z"/>
                <w:rFonts w:ascii="Calibri" w:eastAsia="Times New Roman" w:hAnsi="Calibri" w:cs="Times New Roman"/>
                <w:color w:val="000000"/>
                <w:lang w:eastAsia="nl-NL"/>
              </w:rPr>
            </w:pPr>
            <w:del w:id="4835" w:author="Arjan" w:date="2014-11-18T10:00:00Z">
              <w:r w:rsidRPr="00E555FF">
                <w:rPr>
                  <w:rFonts w:ascii="Calibri" w:eastAsia="Times New Roman" w:hAnsi="Calibri" w:cs="Times New Roman"/>
                  <w:color w:val="000000"/>
                  <w:lang w:eastAsia="nl-NL"/>
                </w:rPr>
                <w:delText>Document volgend op een verzoek tot betaling of een melding van ingebrekestelling.</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836"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837" w:author="Arjan" w:date="2014-11-18T10:00:00Z"/>
                <w:rFonts w:ascii="Calibri" w:eastAsia="Times New Roman" w:hAnsi="Calibri" w:cs="Times New Roman"/>
                <w:color w:val="000000"/>
                <w:lang w:eastAsia="nl-NL"/>
              </w:rPr>
            </w:pPr>
            <w:del w:id="4838"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600"/>
          <w:del w:id="4839"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40" w:author="Arjan" w:date="2014-11-18T10:00:00Z"/>
                <w:rFonts w:ascii="Calibri" w:eastAsia="Times New Roman" w:hAnsi="Calibri" w:cs="Times New Roman"/>
                <w:color w:val="000000"/>
                <w:lang w:eastAsia="nl-NL"/>
              </w:rPr>
            </w:pPr>
            <w:del w:id="4841" w:author="Arjan" w:date="2014-11-18T10:00:00Z">
              <w:r w:rsidRPr="00E555FF">
                <w:rPr>
                  <w:rFonts w:ascii="Calibri" w:eastAsia="Times New Roman" w:hAnsi="Calibri" w:cs="Times New Roman"/>
                  <w:color w:val="000000"/>
                  <w:lang w:eastAsia="nl-NL"/>
                </w:rPr>
                <w:delText>Aanvraag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42" w:author="Arjan" w:date="2014-11-18T10:00:00Z"/>
                <w:rFonts w:ascii="Calibri" w:eastAsia="Times New Roman" w:hAnsi="Calibri" w:cs="Times New Roman"/>
                <w:color w:val="000000"/>
                <w:lang w:eastAsia="nl-NL"/>
              </w:rPr>
            </w:pPr>
            <w:del w:id="4843" w:author="Arjan" w:date="2014-11-18T10:00:00Z">
              <w:r w:rsidRPr="00E555FF">
                <w:rPr>
                  <w:rFonts w:ascii="Calibri" w:eastAsia="Times New Roman" w:hAnsi="Calibri" w:cs="Times New Roman"/>
                  <w:color w:val="000000"/>
                  <w:lang w:eastAsia="nl-NL"/>
                </w:rPr>
                <w:delText>Verzoek &gt; Aanvraag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844" w:author="Arjan" w:date="2014-11-18T10:00:00Z"/>
                <w:rFonts w:ascii="Calibri" w:eastAsia="Times New Roman" w:hAnsi="Calibri" w:cs="Times New Roman"/>
                <w:color w:val="000000"/>
                <w:lang w:eastAsia="nl-NL"/>
              </w:rPr>
            </w:pPr>
            <w:del w:id="4845"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846" w:author="Arjan" w:date="2014-11-18T10:00:00Z"/>
                <w:rFonts w:ascii="Calibri" w:eastAsia="Times New Roman" w:hAnsi="Calibri" w:cs="Times New Roman"/>
                <w:color w:val="000000"/>
                <w:lang w:eastAsia="nl-NL"/>
              </w:rPr>
            </w:pPr>
            <w:del w:id="4847" w:author="Arjan" w:date="2014-11-18T10:00:00Z">
              <w:r w:rsidRPr="00E555FF">
                <w:rPr>
                  <w:rFonts w:ascii="Calibri" w:eastAsia="Times New Roman" w:hAnsi="Calibri" w:cs="Times New Roman"/>
                  <w:color w:val="000000"/>
                  <w:lang w:eastAsia="nl-NL"/>
                </w:rPr>
                <w:delText>Verzoek een besluit te nemen of een verzoek om informatie te verstrekken.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848"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849" w:author="Arjan" w:date="2014-11-18T10:00:00Z"/>
                <w:rFonts w:ascii="Calibri" w:eastAsia="Times New Roman" w:hAnsi="Calibri" w:cs="Times New Roman"/>
                <w:color w:val="000000"/>
                <w:lang w:eastAsia="nl-NL"/>
              </w:rPr>
            </w:pPr>
          </w:p>
        </w:tc>
      </w:tr>
      <w:tr w:rsidR="00E555FF" w:rsidRPr="00E555FF" w:rsidTr="00E555FF">
        <w:trPr>
          <w:trHeight w:val="600"/>
          <w:del w:id="4850"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51" w:author="Arjan" w:date="2014-11-18T10:00:00Z"/>
                <w:rFonts w:ascii="Calibri" w:eastAsia="Times New Roman" w:hAnsi="Calibri" w:cs="Times New Roman"/>
                <w:color w:val="000000"/>
                <w:lang w:eastAsia="nl-NL"/>
              </w:rPr>
            </w:pPr>
            <w:del w:id="4852" w:author="Arjan" w:date="2014-11-18T10:00:00Z">
              <w:r w:rsidRPr="00E555FF">
                <w:rPr>
                  <w:rFonts w:ascii="Calibri" w:eastAsia="Times New Roman" w:hAnsi="Calibri" w:cs="Times New Roman"/>
                  <w:color w:val="000000"/>
                  <w:lang w:eastAsia="nl-NL"/>
                </w:rPr>
                <w:delText>Beroepschrift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53" w:author="Arjan" w:date="2014-11-18T10:00:00Z"/>
                <w:rFonts w:ascii="Calibri" w:eastAsia="Times New Roman" w:hAnsi="Calibri" w:cs="Times New Roman"/>
                <w:color w:val="000000"/>
                <w:lang w:eastAsia="nl-NL"/>
              </w:rPr>
            </w:pPr>
            <w:del w:id="4854" w:author="Arjan" w:date="2014-11-18T10:00:00Z">
              <w:r w:rsidRPr="00E555FF">
                <w:rPr>
                  <w:rFonts w:ascii="Calibri" w:eastAsia="Times New Roman" w:hAnsi="Calibri" w:cs="Times New Roman"/>
                  <w:color w:val="000000"/>
                  <w:lang w:eastAsia="nl-NL"/>
                </w:rPr>
                <w:delText>Verzoek &gt; Beroepschrift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855" w:author="Arjan" w:date="2014-11-18T10:00:00Z"/>
                <w:rFonts w:ascii="Calibri" w:eastAsia="Times New Roman" w:hAnsi="Calibri" w:cs="Times New Roman"/>
                <w:color w:val="000000"/>
                <w:lang w:eastAsia="nl-NL"/>
              </w:rPr>
            </w:pPr>
            <w:del w:id="4856"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857" w:author="Arjan" w:date="2014-11-18T10:00:00Z"/>
                <w:rFonts w:ascii="Calibri" w:eastAsia="Times New Roman" w:hAnsi="Calibri" w:cs="Times New Roman"/>
                <w:color w:val="000000"/>
                <w:lang w:eastAsia="nl-NL"/>
              </w:rPr>
            </w:pPr>
            <w:del w:id="4858" w:author="Arjan" w:date="2014-11-18T10:00:00Z">
              <w:r w:rsidRPr="00E555FF">
                <w:rPr>
                  <w:rFonts w:ascii="Calibri" w:eastAsia="Times New Roman" w:hAnsi="Calibri" w:cs="Times New Roman"/>
                  <w:color w:val="000000"/>
                  <w:lang w:eastAsia="nl-NL"/>
                </w:rPr>
                <w:delText>Document waarmee een voorziening tegen een besluit wordt gevraagd.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859"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860" w:author="Arjan" w:date="2014-11-18T10:00:00Z"/>
                <w:rFonts w:ascii="Calibri" w:eastAsia="Times New Roman" w:hAnsi="Calibri" w:cs="Times New Roman"/>
                <w:color w:val="000000"/>
                <w:lang w:eastAsia="nl-NL"/>
              </w:rPr>
            </w:pPr>
          </w:p>
        </w:tc>
      </w:tr>
      <w:tr w:rsidR="00E555FF" w:rsidRPr="00E555FF" w:rsidTr="00E555FF">
        <w:trPr>
          <w:trHeight w:val="600"/>
          <w:del w:id="486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62" w:author="Arjan" w:date="2014-11-18T10:00:00Z"/>
                <w:rFonts w:ascii="Calibri" w:eastAsia="Times New Roman" w:hAnsi="Calibri" w:cs="Times New Roman"/>
                <w:color w:val="000000"/>
                <w:lang w:eastAsia="nl-NL"/>
              </w:rPr>
            </w:pPr>
            <w:del w:id="4863" w:author="Arjan" w:date="2014-11-18T10:00:00Z">
              <w:r w:rsidRPr="00E555FF">
                <w:rPr>
                  <w:rFonts w:ascii="Calibri" w:eastAsia="Times New Roman" w:hAnsi="Calibri" w:cs="Times New Roman"/>
                  <w:color w:val="000000"/>
                  <w:lang w:eastAsia="nl-NL"/>
                </w:rPr>
                <w:delText>Bestelling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64" w:author="Arjan" w:date="2014-11-18T10:00:00Z"/>
                <w:rFonts w:ascii="Calibri" w:eastAsia="Times New Roman" w:hAnsi="Calibri" w:cs="Times New Roman"/>
                <w:color w:val="000000"/>
                <w:lang w:eastAsia="nl-NL"/>
              </w:rPr>
            </w:pPr>
            <w:del w:id="4865" w:author="Arjan" w:date="2014-11-18T10:00:00Z">
              <w:r w:rsidRPr="00E555FF">
                <w:rPr>
                  <w:rFonts w:ascii="Calibri" w:eastAsia="Times New Roman" w:hAnsi="Calibri" w:cs="Times New Roman"/>
                  <w:color w:val="000000"/>
                  <w:lang w:eastAsia="nl-NL"/>
                </w:rPr>
                <w:delText>Verzoek &gt; Bestelling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866" w:author="Arjan" w:date="2014-11-18T10:00:00Z"/>
                <w:rFonts w:ascii="Calibri" w:eastAsia="Times New Roman" w:hAnsi="Calibri" w:cs="Times New Roman"/>
                <w:color w:val="000000"/>
                <w:lang w:eastAsia="nl-NL"/>
              </w:rPr>
            </w:pPr>
            <w:del w:id="4867"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868" w:author="Arjan" w:date="2014-11-18T10:00:00Z"/>
                <w:rFonts w:ascii="Calibri" w:eastAsia="Times New Roman" w:hAnsi="Calibri" w:cs="Times New Roman"/>
                <w:color w:val="000000"/>
                <w:lang w:eastAsia="nl-NL"/>
              </w:rPr>
            </w:pPr>
            <w:del w:id="4869" w:author="Arjan" w:date="2014-11-18T10:00:00Z">
              <w:r w:rsidRPr="00E555FF">
                <w:rPr>
                  <w:rFonts w:ascii="Calibri" w:eastAsia="Times New Roman" w:hAnsi="Calibri" w:cs="Times New Roman"/>
                  <w:color w:val="000000"/>
                  <w:lang w:eastAsia="nl-NL"/>
                </w:rPr>
                <w:delText>Document waaruit een opdracht tot leveren of bezorgen blijkt.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870"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871" w:author="Arjan" w:date="2014-11-18T10:00:00Z"/>
                <w:rFonts w:ascii="Calibri" w:eastAsia="Times New Roman" w:hAnsi="Calibri" w:cs="Times New Roman"/>
                <w:color w:val="000000"/>
                <w:lang w:eastAsia="nl-NL"/>
              </w:rPr>
            </w:pPr>
            <w:del w:id="4872"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600"/>
          <w:del w:id="4873"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74" w:author="Arjan" w:date="2014-11-18T10:00:00Z"/>
                <w:rFonts w:ascii="Calibri" w:eastAsia="Times New Roman" w:hAnsi="Calibri" w:cs="Times New Roman"/>
                <w:color w:val="000000"/>
                <w:lang w:eastAsia="nl-NL"/>
              </w:rPr>
            </w:pPr>
            <w:del w:id="4875" w:author="Arjan" w:date="2014-11-18T10:00:00Z">
              <w:r w:rsidRPr="00E555FF">
                <w:rPr>
                  <w:rFonts w:ascii="Calibri" w:eastAsia="Times New Roman" w:hAnsi="Calibri" w:cs="Times New Roman"/>
                  <w:color w:val="000000"/>
                  <w:lang w:eastAsia="nl-NL"/>
                </w:rPr>
                <w:delText>Betaalopdracht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76" w:author="Arjan" w:date="2014-11-18T10:00:00Z"/>
                <w:rFonts w:ascii="Calibri" w:eastAsia="Times New Roman" w:hAnsi="Calibri" w:cs="Times New Roman"/>
                <w:color w:val="000000"/>
                <w:lang w:eastAsia="nl-NL"/>
              </w:rPr>
            </w:pPr>
            <w:del w:id="4877" w:author="Arjan" w:date="2014-11-18T10:00:00Z">
              <w:r w:rsidRPr="00E555FF">
                <w:rPr>
                  <w:rFonts w:ascii="Calibri" w:eastAsia="Times New Roman" w:hAnsi="Calibri" w:cs="Times New Roman"/>
                  <w:color w:val="000000"/>
                  <w:lang w:eastAsia="nl-NL"/>
                </w:rPr>
                <w:delText>Verzoek &gt; Betaalopdracht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878" w:author="Arjan" w:date="2014-11-18T10:00:00Z"/>
                <w:rFonts w:ascii="Calibri" w:eastAsia="Times New Roman" w:hAnsi="Calibri" w:cs="Times New Roman"/>
                <w:color w:val="000000"/>
                <w:lang w:eastAsia="nl-NL"/>
              </w:rPr>
            </w:pPr>
            <w:del w:id="4879"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880" w:author="Arjan" w:date="2014-11-18T10:00:00Z"/>
                <w:rFonts w:ascii="Calibri" w:eastAsia="Times New Roman" w:hAnsi="Calibri" w:cs="Times New Roman"/>
                <w:color w:val="000000"/>
                <w:lang w:eastAsia="nl-NL"/>
              </w:rPr>
            </w:pPr>
            <w:del w:id="4881" w:author="Arjan" w:date="2014-11-18T10:00:00Z">
              <w:r w:rsidRPr="00E555FF">
                <w:rPr>
                  <w:rFonts w:ascii="Calibri" w:eastAsia="Times New Roman" w:hAnsi="Calibri" w:cs="Times New Roman"/>
                  <w:color w:val="000000"/>
                  <w:lang w:eastAsia="nl-NL"/>
                </w:rPr>
                <w:delText>Document op basis waarvan een financiële transactie wordt ondernomen.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882"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883" w:author="Arjan" w:date="2014-11-18T10:00:00Z"/>
                <w:rFonts w:ascii="Calibri" w:eastAsia="Times New Roman" w:hAnsi="Calibri" w:cs="Times New Roman"/>
                <w:color w:val="000000"/>
                <w:lang w:eastAsia="nl-NL"/>
              </w:rPr>
            </w:pPr>
            <w:del w:id="4884" w:author="Arjan" w:date="2014-11-18T10:00:00Z">
              <w:r w:rsidRPr="00E555FF">
                <w:rPr>
                  <w:rFonts w:ascii="Calibri" w:eastAsia="Times New Roman" w:hAnsi="Calibri" w:cs="Times New Roman"/>
                  <w:color w:val="000000"/>
                  <w:lang w:eastAsia="nl-NL"/>
                </w:rPr>
                <w:delText>Hernoeming van 'Betalingsopdracht'</w:delText>
              </w:r>
            </w:del>
          </w:p>
        </w:tc>
      </w:tr>
      <w:tr w:rsidR="00E555FF" w:rsidRPr="00E555FF" w:rsidTr="00E555FF">
        <w:trPr>
          <w:trHeight w:val="600"/>
          <w:del w:id="4885"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86" w:author="Arjan" w:date="2014-11-18T10:00:00Z"/>
                <w:rFonts w:ascii="Calibri" w:eastAsia="Times New Roman" w:hAnsi="Calibri" w:cs="Times New Roman"/>
                <w:color w:val="000000"/>
                <w:lang w:eastAsia="nl-NL"/>
              </w:rPr>
            </w:pPr>
            <w:del w:id="4887" w:author="Arjan" w:date="2014-11-18T10:00:00Z">
              <w:r w:rsidRPr="00E555FF">
                <w:rPr>
                  <w:rFonts w:ascii="Calibri" w:eastAsia="Times New Roman" w:hAnsi="Calibri" w:cs="Times New Roman"/>
                  <w:color w:val="000000"/>
                  <w:lang w:eastAsia="nl-NL"/>
                </w:rPr>
                <w:delText>Bezwaarschrift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88" w:author="Arjan" w:date="2014-11-18T10:00:00Z"/>
                <w:rFonts w:ascii="Calibri" w:eastAsia="Times New Roman" w:hAnsi="Calibri" w:cs="Times New Roman"/>
                <w:color w:val="000000"/>
                <w:lang w:eastAsia="nl-NL"/>
              </w:rPr>
            </w:pPr>
            <w:del w:id="4889" w:author="Arjan" w:date="2014-11-18T10:00:00Z">
              <w:r w:rsidRPr="00E555FF">
                <w:rPr>
                  <w:rFonts w:ascii="Calibri" w:eastAsia="Times New Roman" w:hAnsi="Calibri" w:cs="Times New Roman"/>
                  <w:color w:val="000000"/>
                  <w:lang w:eastAsia="nl-NL"/>
                </w:rPr>
                <w:delText>Verzoek &gt; Bezwaarschrift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890" w:author="Arjan" w:date="2014-11-18T10:00:00Z"/>
                <w:rFonts w:ascii="Calibri" w:eastAsia="Times New Roman" w:hAnsi="Calibri" w:cs="Times New Roman"/>
                <w:color w:val="000000"/>
                <w:lang w:eastAsia="nl-NL"/>
              </w:rPr>
            </w:pPr>
            <w:del w:id="4891"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892" w:author="Arjan" w:date="2014-11-18T10:00:00Z"/>
                <w:rFonts w:ascii="Calibri" w:eastAsia="Times New Roman" w:hAnsi="Calibri" w:cs="Times New Roman"/>
                <w:color w:val="000000"/>
                <w:lang w:eastAsia="nl-NL"/>
              </w:rPr>
            </w:pPr>
            <w:del w:id="4893" w:author="Arjan" w:date="2014-11-18T10:00:00Z">
              <w:r w:rsidRPr="00E555FF">
                <w:rPr>
                  <w:rFonts w:ascii="Calibri" w:eastAsia="Times New Roman" w:hAnsi="Calibri" w:cs="Times New Roman"/>
                  <w:color w:val="000000"/>
                  <w:lang w:eastAsia="nl-NL"/>
                </w:rPr>
                <w:delText>Document waaruit een verzoek blijkt een voorziening te treffen tegen een besluit.</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894"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895" w:author="Arjan" w:date="2014-11-18T10:00:00Z"/>
                <w:rFonts w:ascii="Calibri" w:eastAsia="Times New Roman" w:hAnsi="Calibri" w:cs="Times New Roman"/>
                <w:color w:val="000000"/>
                <w:lang w:eastAsia="nl-NL"/>
              </w:rPr>
            </w:pPr>
          </w:p>
        </w:tc>
      </w:tr>
      <w:tr w:rsidR="00E555FF" w:rsidRPr="00E555FF" w:rsidTr="00E555FF">
        <w:trPr>
          <w:trHeight w:val="600"/>
          <w:del w:id="4896"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97" w:author="Arjan" w:date="2014-11-18T10:00:00Z"/>
                <w:rFonts w:ascii="Calibri" w:eastAsia="Times New Roman" w:hAnsi="Calibri" w:cs="Times New Roman"/>
                <w:color w:val="000000"/>
                <w:lang w:eastAsia="nl-NL"/>
              </w:rPr>
            </w:pPr>
            <w:del w:id="4898" w:author="Arjan" w:date="2014-11-18T10:00:00Z">
              <w:r w:rsidRPr="00E555FF">
                <w:rPr>
                  <w:rFonts w:ascii="Calibri" w:eastAsia="Times New Roman" w:hAnsi="Calibri" w:cs="Times New Roman"/>
                  <w:color w:val="000000"/>
                  <w:lang w:eastAsia="nl-NL"/>
                </w:rPr>
                <w:delText>Declaratie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899" w:author="Arjan" w:date="2014-11-18T10:00:00Z"/>
                <w:rFonts w:ascii="Calibri" w:eastAsia="Times New Roman" w:hAnsi="Calibri" w:cs="Times New Roman"/>
                <w:color w:val="000000"/>
                <w:lang w:eastAsia="nl-NL"/>
              </w:rPr>
            </w:pPr>
            <w:del w:id="4900" w:author="Arjan" w:date="2014-11-18T10:00:00Z">
              <w:r w:rsidRPr="00E555FF">
                <w:rPr>
                  <w:rFonts w:ascii="Calibri" w:eastAsia="Times New Roman" w:hAnsi="Calibri" w:cs="Times New Roman"/>
                  <w:color w:val="000000"/>
                  <w:lang w:eastAsia="nl-NL"/>
                </w:rPr>
                <w:delText>Verzoek &gt; Declaratie</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901" w:author="Arjan" w:date="2014-11-18T10:00:00Z"/>
                <w:rFonts w:ascii="Calibri" w:eastAsia="Times New Roman" w:hAnsi="Calibri" w:cs="Times New Roman"/>
                <w:color w:val="000000"/>
                <w:lang w:eastAsia="nl-NL"/>
              </w:rPr>
            </w:pPr>
            <w:del w:id="4902"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903" w:author="Arjan" w:date="2014-11-18T10:00:00Z"/>
                <w:rFonts w:ascii="Calibri" w:eastAsia="Times New Roman" w:hAnsi="Calibri" w:cs="Times New Roman"/>
                <w:color w:val="000000"/>
                <w:lang w:eastAsia="nl-NL"/>
              </w:rPr>
            </w:pPr>
            <w:del w:id="4904" w:author="Arjan" w:date="2014-11-18T10:00:00Z">
              <w:r w:rsidRPr="00E555FF">
                <w:rPr>
                  <w:rFonts w:ascii="Calibri" w:eastAsia="Times New Roman" w:hAnsi="Calibri" w:cs="Times New Roman"/>
                  <w:color w:val="000000"/>
                  <w:lang w:eastAsia="nl-NL"/>
                </w:rPr>
                <w:delText>Document waaruit gemaakte onkosten of te betalen honoraria blijken.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905"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906" w:author="Arjan" w:date="2014-11-18T10:00:00Z"/>
                <w:rFonts w:ascii="Calibri" w:eastAsia="Times New Roman" w:hAnsi="Calibri" w:cs="Times New Roman"/>
                <w:color w:val="000000"/>
                <w:lang w:eastAsia="nl-NL"/>
              </w:rPr>
            </w:pPr>
          </w:p>
        </w:tc>
      </w:tr>
      <w:tr w:rsidR="00E555FF" w:rsidRPr="00E555FF" w:rsidTr="00E555FF">
        <w:trPr>
          <w:trHeight w:val="300"/>
          <w:del w:id="4907"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08" w:author="Arjan" w:date="2014-11-18T10:00:00Z"/>
                <w:rFonts w:ascii="Calibri" w:eastAsia="Times New Roman" w:hAnsi="Calibri" w:cs="Times New Roman"/>
                <w:color w:val="000000"/>
                <w:lang w:eastAsia="nl-NL"/>
              </w:rPr>
            </w:pPr>
            <w:del w:id="4909" w:author="Arjan" w:date="2014-11-18T10:00:00Z">
              <w:r w:rsidRPr="00E555FF">
                <w:rPr>
                  <w:rFonts w:ascii="Calibri" w:eastAsia="Times New Roman" w:hAnsi="Calibri" w:cs="Times New Roman"/>
                  <w:color w:val="000000"/>
                  <w:lang w:eastAsia="nl-NL"/>
                </w:rPr>
                <w:delText>Uitnodiging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10" w:author="Arjan" w:date="2014-11-18T10:00:00Z"/>
                <w:rFonts w:ascii="Calibri" w:eastAsia="Times New Roman" w:hAnsi="Calibri" w:cs="Times New Roman"/>
                <w:color w:val="000000"/>
                <w:lang w:eastAsia="nl-NL"/>
              </w:rPr>
            </w:pPr>
            <w:del w:id="4911" w:author="Arjan" w:date="2014-11-18T10:00:00Z">
              <w:r w:rsidRPr="00E555FF">
                <w:rPr>
                  <w:rFonts w:ascii="Calibri" w:eastAsia="Times New Roman" w:hAnsi="Calibri" w:cs="Times New Roman"/>
                  <w:color w:val="000000"/>
                  <w:lang w:eastAsia="nl-NL"/>
                </w:rPr>
                <w:delText>Verzoek &gt; Uitnodiging</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912" w:author="Arjan" w:date="2014-11-18T10:00:00Z"/>
                <w:rFonts w:ascii="Calibri" w:eastAsia="Times New Roman" w:hAnsi="Calibri" w:cs="Times New Roman"/>
                <w:b/>
                <w:bCs/>
                <w:color w:val="000000"/>
                <w:lang w:eastAsia="nl-NL"/>
              </w:rPr>
            </w:pPr>
            <w:del w:id="4913"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914" w:author="Arjan" w:date="2014-11-18T10:00:00Z"/>
                <w:rFonts w:ascii="Calibri" w:eastAsia="Times New Roman" w:hAnsi="Calibri" w:cs="Times New Roman"/>
                <w:color w:val="000000"/>
                <w:lang w:eastAsia="nl-NL"/>
              </w:rPr>
            </w:pPr>
            <w:del w:id="4915" w:author="Arjan" w:date="2014-11-18T10:00:00Z">
              <w:r w:rsidRPr="00E555FF">
                <w:rPr>
                  <w:rFonts w:ascii="Calibri" w:eastAsia="Times New Roman" w:hAnsi="Calibri" w:cs="Times New Roman"/>
                  <w:i/>
                  <w:iCs/>
                  <w:color w:val="000000"/>
                  <w:lang w:eastAsia="nl-NL"/>
                </w:rPr>
                <w:delText>Verzoek</w:delText>
              </w:r>
              <w:r w:rsidRPr="00E555FF">
                <w:rPr>
                  <w:rFonts w:ascii="Calibri" w:eastAsia="Times New Roman" w:hAnsi="Calibri" w:cs="Times New Roman"/>
                  <w:color w:val="000000"/>
                  <w:lang w:eastAsia="nl-NL"/>
                </w:rPr>
                <w:delText xml:space="preserve"> om iets bij te wonen</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916"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917" w:author="Arjan" w:date="2014-11-18T10:00:00Z"/>
                <w:rFonts w:ascii="Calibri" w:eastAsia="Times New Roman" w:hAnsi="Calibri" w:cs="Times New Roman"/>
                <w:color w:val="000000"/>
                <w:lang w:eastAsia="nl-NL"/>
              </w:rPr>
            </w:pPr>
          </w:p>
        </w:tc>
      </w:tr>
      <w:tr w:rsidR="00E555FF" w:rsidRPr="00E555FF" w:rsidTr="00E555FF">
        <w:trPr>
          <w:trHeight w:val="300"/>
          <w:del w:id="4918"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19" w:author="Arjan" w:date="2014-11-18T10:00:00Z"/>
                <w:rFonts w:ascii="Calibri" w:eastAsia="Times New Roman" w:hAnsi="Calibri" w:cs="Times New Roman"/>
                <w:color w:val="000000"/>
                <w:lang w:eastAsia="nl-NL"/>
              </w:rPr>
            </w:pPr>
            <w:del w:id="4920" w:author="Arjan" w:date="2014-11-18T10:00:00Z">
              <w:r w:rsidRPr="00E555FF">
                <w:rPr>
                  <w:rFonts w:ascii="Calibri" w:eastAsia="Times New Roman" w:hAnsi="Calibri" w:cs="Times New Roman"/>
                  <w:color w:val="000000"/>
                  <w:lang w:eastAsia="nl-NL"/>
                </w:rPr>
                <w:delText>Verzoekschrift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21" w:author="Arjan" w:date="2014-11-18T10:00:00Z"/>
                <w:rFonts w:ascii="Calibri" w:eastAsia="Times New Roman" w:hAnsi="Calibri" w:cs="Times New Roman"/>
                <w:color w:val="000000"/>
                <w:lang w:eastAsia="nl-NL"/>
              </w:rPr>
            </w:pPr>
            <w:del w:id="4922" w:author="Arjan" w:date="2014-11-18T10:00:00Z">
              <w:r w:rsidRPr="00E555FF">
                <w:rPr>
                  <w:rFonts w:ascii="Calibri" w:eastAsia="Times New Roman" w:hAnsi="Calibri" w:cs="Times New Roman"/>
                  <w:color w:val="000000"/>
                  <w:lang w:eastAsia="nl-NL"/>
                </w:rPr>
                <w:delText>Verzoek &gt; Verzoekschrift</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923" w:author="Arjan" w:date="2014-11-18T10:00:00Z"/>
                <w:rFonts w:ascii="Calibri" w:eastAsia="Times New Roman" w:hAnsi="Calibri" w:cs="Times New Roman"/>
                <w:color w:val="000000"/>
                <w:lang w:eastAsia="nl-NL"/>
              </w:rPr>
            </w:pPr>
            <w:del w:id="4924" w:author="Arjan" w:date="2014-11-18T10:00:00Z">
              <w:r w:rsidRPr="00E555FF">
                <w:rPr>
                  <w:rFonts w:ascii="Calibri" w:eastAsia="Times New Roman" w:hAnsi="Calibri" w:cs="Times New Roman"/>
                  <w:color w:val="000000"/>
                  <w:lang w:eastAsia="nl-NL"/>
                </w:rPr>
                <w:delText>NEN</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925" w:author="Arjan" w:date="2014-11-18T10:00:00Z"/>
                <w:rFonts w:ascii="Calibri" w:eastAsia="Times New Roman" w:hAnsi="Calibri" w:cs="Times New Roman"/>
                <w:color w:val="000000"/>
                <w:lang w:eastAsia="nl-NL"/>
              </w:rPr>
            </w:pPr>
            <w:del w:id="4926" w:author="Arjan" w:date="2014-11-18T10:00:00Z">
              <w:r w:rsidRPr="00E555FF">
                <w:rPr>
                  <w:rFonts w:ascii="Calibri" w:eastAsia="Times New Roman" w:hAnsi="Calibri" w:cs="Times New Roman"/>
                  <w:color w:val="000000"/>
                  <w:lang w:eastAsia="nl-NL"/>
                </w:rPr>
                <w:delText>Document waarin om een gunst wordt gevraagd.</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927"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928" w:author="Arjan" w:date="2014-11-18T10:00:00Z"/>
                <w:rFonts w:ascii="Calibri" w:eastAsia="Times New Roman" w:hAnsi="Calibri" w:cs="Times New Roman"/>
                <w:color w:val="000000"/>
                <w:lang w:eastAsia="nl-NL"/>
              </w:rPr>
            </w:pPr>
            <w:del w:id="4929" w:author="Arjan" w:date="2014-11-18T10:00:00Z">
              <w:r w:rsidRPr="00E555FF">
                <w:rPr>
                  <w:rFonts w:ascii="Calibri" w:eastAsia="Times New Roman" w:hAnsi="Calibri" w:cs="Times New Roman"/>
                  <w:color w:val="000000"/>
                  <w:lang w:eastAsia="nl-NL"/>
                </w:rPr>
                <w:delText>Toegevoegd</w:delText>
              </w:r>
            </w:del>
          </w:p>
        </w:tc>
      </w:tr>
      <w:tr w:rsidR="00E555FF" w:rsidRPr="00E555FF" w:rsidTr="00E555FF">
        <w:trPr>
          <w:trHeight w:val="600"/>
          <w:del w:id="4930"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31" w:author="Arjan" w:date="2014-11-18T10:00:00Z"/>
                <w:rFonts w:ascii="Calibri" w:eastAsia="Times New Roman" w:hAnsi="Calibri" w:cs="Times New Roman"/>
                <w:color w:val="000000"/>
                <w:lang w:eastAsia="nl-NL"/>
              </w:rPr>
            </w:pPr>
            <w:del w:id="4932" w:author="Arjan" w:date="2014-11-18T10:00:00Z">
              <w:r w:rsidRPr="00E555FF">
                <w:rPr>
                  <w:rFonts w:ascii="Calibri" w:eastAsia="Times New Roman" w:hAnsi="Calibri" w:cs="Times New Roman"/>
                  <w:color w:val="000000"/>
                  <w:lang w:eastAsia="nl-NL"/>
                </w:rPr>
                <w:delText>Zienswijze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33" w:author="Arjan" w:date="2014-11-18T10:00:00Z"/>
                <w:rFonts w:ascii="Calibri" w:eastAsia="Times New Roman" w:hAnsi="Calibri" w:cs="Times New Roman"/>
                <w:color w:val="000000"/>
                <w:lang w:eastAsia="nl-NL"/>
              </w:rPr>
            </w:pPr>
            <w:del w:id="4934" w:author="Arjan" w:date="2014-11-18T10:00:00Z">
              <w:r w:rsidRPr="00E555FF">
                <w:rPr>
                  <w:rFonts w:ascii="Calibri" w:eastAsia="Times New Roman" w:hAnsi="Calibri" w:cs="Times New Roman"/>
                  <w:color w:val="000000"/>
                  <w:lang w:eastAsia="nl-NL"/>
                </w:rPr>
                <w:delText>Verzoek &gt; Zienswijze</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935" w:author="Arjan" w:date="2014-11-18T10:00:00Z"/>
                <w:rFonts w:ascii="Calibri" w:eastAsia="Times New Roman" w:hAnsi="Calibri" w:cs="Times New Roman"/>
                <w:b/>
                <w:bCs/>
                <w:color w:val="000000"/>
                <w:lang w:eastAsia="nl-NL"/>
              </w:rPr>
            </w:pPr>
            <w:del w:id="4936" w:author="Arjan" w:date="2014-11-18T10:00:00Z">
              <w:r w:rsidRPr="00E555FF">
                <w:rPr>
                  <w:rFonts w:ascii="Calibri" w:eastAsia="Times New Roman" w:hAnsi="Calibri" w:cs="Times New Roman"/>
                  <w:b/>
                  <w:bCs/>
                  <w:color w:val="000000"/>
                  <w:lang w:eastAsia="nl-NL"/>
                </w:rPr>
                <w:delText>KING</w:delText>
              </w:r>
            </w:del>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937" w:author="Arjan" w:date="2014-11-18T10:00:00Z"/>
                <w:rFonts w:ascii="Calibri" w:eastAsia="Times New Roman" w:hAnsi="Calibri" w:cs="Times New Roman"/>
                <w:color w:val="000000"/>
                <w:lang w:eastAsia="nl-NL"/>
              </w:rPr>
            </w:pPr>
            <w:del w:id="4938" w:author="Arjan" w:date="2014-11-18T10:00:00Z">
              <w:r w:rsidRPr="00E555FF">
                <w:rPr>
                  <w:rFonts w:ascii="Calibri" w:eastAsia="Times New Roman" w:hAnsi="Calibri" w:cs="Times New Roman"/>
                  <w:color w:val="000000"/>
                  <w:lang w:eastAsia="nl-NL"/>
                </w:rPr>
                <w:delText xml:space="preserve">Mening van een belanghebbende over een ontwerp-besluit van een bevoegd </w:delText>
              </w:r>
              <w:r w:rsidRPr="00E555FF">
                <w:rPr>
                  <w:rFonts w:ascii="Calibri" w:eastAsia="Times New Roman" w:hAnsi="Calibri" w:cs="Times New Roman"/>
                  <w:color w:val="000000"/>
                  <w:lang w:eastAsia="nl-NL"/>
                </w:rPr>
                <w:lastRenderedPageBreak/>
                <w:delText>gezag</w:delText>
              </w:r>
            </w:del>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939"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940" w:author="Arjan" w:date="2014-11-18T10:00:00Z"/>
                <w:rFonts w:ascii="Calibri" w:eastAsia="Times New Roman" w:hAnsi="Calibri" w:cs="Times New Roman"/>
                <w:color w:val="000000"/>
                <w:lang w:eastAsia="nl-NL"/>
              </w:rPr>
            </w:pPr>
          </w:p>
        </w:tc>
      </w:tr>
      <w:tr w:rsidR="00E555FF" w:rsidRPr="00E555FF" w:rsidTr="00E555FF">
        <w:trPr>
          <w:trHeight w:val="600"/>
          <w:del w:id="494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42" w:author="Arjan" w:date="2014-11-18T10:00:00Z"/>
                <w:rFonts w:ascii="Calibri" w:eastAsia="Times New Roman" w:hAnsi="Calibri" w:cs="Times New Roman"/>
                <w:color w:val="000000"/>
                <w:lang w:eastAsia="nl-NL"/>
              </w:rPr>
            </w:pPr>
            <w:del w:id="4943" w:author="Arjan" w:date="2014-11-18T10:00:00Z">
              <w:r w:rsidRPr="00E555FF">
                <w:rPr>
                  <w:rFonts w:ascii="Calibri" w:eastAsia="Times New Roman" w:hAnsi="Calibri" w:cs="Times New Roman"/>
                  <w:color w:val="000000"/>
                  <w:lang w:eastAsia="nl-NL"/>
                </w:rPr>
                <w:lastRenderedPageBreak/>
                <w:delText>Audit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44"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945"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946"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947"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948" w:author="Arjan" w:date="2014-11-18T10:00:00Z"/>
                <w:rFonts w:ascii="Calibri" w:eastAsia="Times New Roman" w:hAnsi="Calibri" w:cs="Times New Roman"/>
                <w:color w:val="000000"/>
                <w:lang w:eastAsia="nl-NL"/>
              </w:rPr>
            </w:pPr>
            <w:del w:id="4949" w:author="Arjan" w:date="2014-11-18T10:00:00Z">
              <w:r w:rsidRPr="00E555FF">
                <w:rPr>
                  <w:rFonts w:ascii="Calibri" w:eastAsia="Times New Roman" w:hAnsi="Calibri" w:cs="Times New Roman"/>
                  <w:color w:val="000000"/>
                  <w:lang w:eastAsia="nl-NL"/>
                </w:rPr>
                <w:delText>Vervallen; te specifiek (type 'Verslag van bevindingen')</w:delText>
              </w:r>
            </w:del>
          </w:p>
        </w:tc>
      </w:tr>
      <w:tr w:rsidR="00E555FF" w:rsidRPr="00E555FF" w:rsidTr="00E555FF">
        <w:trPr>
          <w:trHeight w:val="600"/>
          <w:del w:id="4950"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51" w:author="Arjan" w:date="2014-11-18T10:00:00Z"/>
                <w:rFonts w:ascii="Calibri" w:eastAsia="Times New Roman" w:hAnsi="Calibri" w:cs="Times New Roman"/>
                <w:color w:val="000000"/>
                <w:lang w:eastAsia="nl-NL"/>
              </w:rPr>
            </w:pPr>
            <w:del w:id="4952" w:author="Arjan" w:date="2014-11-18T10:00:00Z">
              <w:r w:rsidRPr="00E555FF">
                <w:rPr>
                  <w:rFonts w:ascii="Calibri" w:eastAsia="Times New Roman" w:hAnsi="Calibri" w:cs="Times New Roman"/>
                  <w:color w:val="000000"/>
                  <w:lang w:eastAsia="nl-NL"/>
                </w:rPr>
                <w:delText>Audit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53"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954"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955"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956"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957" w:author="Arjan" w:date="2014-11-18T10:00:00Z"/>
                <w:rFonts w:ascii="Calibri" w:eastAsia="Times New Roman" w:hAnsi="Calibri" w:cs="Times New Roman"/>
                <w:color w:val="000000"/>
                <w:lang w:eastAsia="nl-NL"/>
              </w:rPr>
            </w:pPr>
            <w:del w:id="4958" w:author="Arjan" w:date="2014-11-18T10:00:00Z">
              <w:r w:rsidRPr="00E555FF">
                <w:rPr>
                  <w:rFonts w:ascii="Calibri" w:eastAsia="Times New Roman" w:hAnsi="Calibri" w:cs="Times New Roman"/>
                  <w:color w:val="000000"/>
                  <w:lang w:eastAsia="nl-NL"/>
                </w:rPr>
                <w:delText>Vervallen; te domeinspecifiek (type 'Verslag van bevindingen')</w:delText>
              </w:r>
            </w:del>
          </w:p>
        </w:tc>
      </w:tr>
      <w:tr w:rsidR="00E555FF" w:rsidRPr="00E555FF" w:rsidTr="00E555FF">
        <w:trPr>
          <w:trHeight w:val="600"/>
          <w:del w:id="4959"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60" w:author="Arjan" w:date="2014-11-18T10:00:00Z"/>
                <w:rFonts w:ascii="Calibri" w:eastAsia="Times New Roman" w:hAnsi="Calibri" w:cs="Times New Roman"/>
                <w:color w:val="000000"/>
                <w:lang w:eastAsia="nl-NL"/>
              </w:rPr>
            </w:pPr>
            <w:del w:id="4961" w:author="Arjan" w:date="2014-11-18T10:00:00Z">
              <w:r w:rsidRPr="00E555FF">
                <w:rPr>
                  <w:rFonts w:ascii="Calibri" w:eastAsia="Times New Roman" w:hAnsi="Calibri" w:cs="Times New Roman"/>
                  <w:color w:val="000000"/>
                  <w:lang w:eastAsia="nl-NL"/>
                </w:rPr>
                <w:delText>Behandelingsbericht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62"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963"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964"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965"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966" w:author="Arjan" w:date="2014-11-18T10:00:00Z"/>
                <w:rFonts w:ascii="Calibri" w:eastAsia="Times New Roman" w:hAnsi="Calibri" w:cs="Times New Roman"/>
                <w:color w:val="000000"/>
                <w:lang w:eastAsia="nl-NL"/>
              </w:rPr>
            </w:pPr>
            <w:del w:id="4967" w:author="Arjan" w:date="2014-11-18T10:00:00Z">
              <w:r w:rsidRPr="00E555FF">
                <w:rPr>
                  <w:rFonts w:ascii="Calibri" w:eastAsia="Times New Roman" w:hAnsi="Calibri" w:cs="Times New Roman"/>
                  <w:color w:val="000000"/>
                  <w:lang w:eastAsia="nl-NL"/>
                </w:rPr>
                <w:delText>Vervallen (te specifiek) (type 'Melding')</w:delText>
              </w:r>
            </w:del>
          </w:p>
        </w:tc>
      </w:tr>
      <w:tr w:rsidR="00E555FF" w:rsidRPr="00E555FF" w:rsidTr="00E555FF">
        <w:trPr>
          <w:trHeight w:val="300"/>
          <w:del w:id="4968"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69" w:author="Arjan" w:date="2014-11-18T10:00:00Z"/>
                <w:rFonts w:ascii="Calibri" w:eastAsia="Times New Roman" w:hAnsi="Calibri" w:cs="Times New Roman"/>
                <w:color w:val="000000"/>
                <w:lang w:eastAsia="nl-NL"/>
              </w:rPr>
            </w:pPr>
            <w:del w:id="4970" w:author="Arjan" w:date="2014-11-18T10:00:00Z">
              <w:r w:rsidRPr="00E555FF">
                <w:rPr>
                  <w:rFonts w:ascii="Calibri" w:eastAsia="Times New Roman" w:hAnsi="Calibri" w:cs="Times New Roman"/>
                  <w:color w:val="000000"/>
                  <w:lang w:eastAsia="nl-NL"/>
                </w:rPr>
                <w:delText>Beschrijving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71"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972"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973"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974"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975" w:author="Arjan" w:date="2014-11-18T10:00:00Z"/>
                <w:rFonts w:ascii="Calibri" w:eastAsia="Times New Roman" w:hAnsi="Calibri" w:cs="Times New Roman"/>
                <w:color w:val="000000"/>
                <w:lang w:eastAsia="nl-NL"/>
              </w:rPr>
            </w:pPr>
            <w:del w:id="4976" w:author="Arjan" w:date="2014-11-18T10:00:00Z">
              <w:r w:rsidRPr="00E555FF">
                <w:rPr>
                  <w:rFonts w:ascii="Calibri" w:eastAsia="Times New Roman" w:hAnsi="Calibri" w:cs="Times New Roman"/>
                  <w:color w:val="000000"/>
                  <w:lang w:eastAsia="nl-NL"/>
                </w:rPr>
                <w:delText>Vervalt, te algemeen</w:delText>
              </w:r>
            </w:del>
          </w:p>
        </w:tc>
      </w:tr>
      <w:tr w:rsidR="00E555FF" w:rsidRPr="00E555FF" w:rsidTr="00E555FF">
        <w:trPr>
          <w:trHeight w:val="600"/>
          <w:del w:id="4977"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78" w:author="Arjan" w:date="2014-11-18T10:00:00Z"/>
                <w:rFonts w:ascii="Calibri" w:eastAsia="Times New Roman" w:hAnsi="Calibri" w:cs="Times New Roman"/>
                <w:color w:val="000000"/>
                <w:lang w:eastAsia="nl-NL"/>
              </w:rPr>
            </w:pPr>
            <w:del w:id="4979" w:author="Arjan" w:date="2014-11-18T10:00:00Z">
              <w:r w:rsidRPr="00E555FF">
                <w:rPr>
                  <w:rFonts w:ascii="Calibri" w:eastAsia="Times New Roman" w:hAnsi="Calibri" w:cs="Times New Roman"/>
                  <w:color w:val="000000"/>
                  <w:lang w:eastAsia="nl-NL"/>
                </w:rPr>
                <w:delText>Beslaglegging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80"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981"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982"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983"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984" w:author="Arjan" w:date="2014-11-18T10:00:00Z"/>
                <w:rFonts w:ascii="Calibri" w:eastAsia="Times New Roman" w:hAnsi="Calibri" w:cs="Times New Roman"/>
                <w:color w:val="000000"/>
                <w:lang w:eastAsia="nl-NL"/>
              </w:rPr>
            </w:pPr>
            <w:del w:id="4985" w:author="Arjan" w:date="2014-11-18T10:00:00Z">
              <w:r w:rsidRPr="00E555FF">
                <w:rPr>
                  <w:rFonts w:ascii="Calibri" w:eastAsia="Times New Roman" w:hAnsi="Calibri" w:cs="Times New Roman"/>
                  <w:color w:val="000000"/>
                  <w:lang w:eastAsia="nl-NL"/>
                </w:rPr>
                <w:delText>Vervallen; te domeinspecifiek (type 'Opdracht')</w:delText>
              </w:r>
            </w:del>
          </w:p>
        </w:tc>
      </w:tr>
      <w:tr w:rsidR="00E555FF" w:rsidRPr="00E555FF" w:rsidTr="00E555FF">
        <w:trPr>
          <w:trHeight w:val="300"/>
          <w:del w:id="4986"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87" w:author="Arjan" w:date="2014-11-18T10:00:00Z"/>
                <w:rFonts w:ascii="Calibri" w:eastAsia="Times New Roman" w:hAnsi="Calibri" w:cs="Times New Roman"/>
                <w:color w:val="000000"/>
                <w:lang w:eastAsia="nl-NL"/>
              </w:rPr>
            </w:pPr>
            <w:del w:id="4988" w:author="Arjan" w:date="2014-11-18T10:00:00Z">
              <w:r w:rsidRPr="00E555FF">
                <w:rPr>
                  <w:rFonts w:ascii="Calibri" w:eastAsia="Times New Roman" w:hAnsi="Calibri" w:cs="Times New Roman"/>
                  <w:color w:val="000000"/>
                  <w:lang w:eastAsia="nl-NL"/>
                </w:rPr>
                <w:delText>Betalingsopdracht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89"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990"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4991"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4992"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4993" w:author="Arjan" w:date="2014-11-18T10:00:00Z"/>
                <w:rFonts w:ascii="Calibri" w:eastAsia="Times New Roman" w:hAnsi="Calibri" w:cs="Times New Roman"/>
                <w:color w:val="000000"/>
                <w:lang w:eastAsia="nl-NL"/>
              </w:rPr>
            </w:pPr>
            <w:del w:id="4994" w:author="Arjan" w:date="2014-11-18T10:00:00Z">
              <w:r w:rsidRPr="00E555FF">
                <w:rPr>
                  <w:rFonts w:ascii="Calibri" w:eastAsia="Times New Roman" w:hAnsi="Calibri" w:cs="Times New Roman"/>
                  <w:color w:val="000000"/>
                  <w:lang w:eastAsia="nl-NL"/>
                </w:rPr>
                <w:delText>Hernoemd naar 'Betaalopdracht'</w:delText>
              </w:r>
            </w:del>
          </w:p>
        </w:tc>
      </w:tr>
      <w:tr w:rsidR="00E555FF" w:rsidRPr="00E555FF" w:rsidTr="00E555FF">
        <w:trPr>
          <w:trHeight w:val="300"/>
          <w:del w:id="4995" w:author="Arjan" w:date="2014-11-18T10:00:00Z"/>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del w:id="4996" w:author="Arjan" w:date="2014-11-18T10:00:00Z"/>
                <w:rFonts w:ascii="Calibri" w:eastAsia="Times New Roman" w:hAnsi="Calibri" w:cs="Times New Roman"/>
                <w:color w:val="000000"/>
                <w:lang w:eastAsia="nl-NL"/>
              </w:rPr>
            </w:pPr>
            <w:del w:id="4997" w:author="Arjan" w:date="2014-11-18T10:00:00Z">
              <w:r w:rsidRPr="00E555FF">
                <w:rPr>
                  <w:rFonts w:ascii="Calibri" w:eastAsia="Times New Roman" w:hAnsi="Calibri" w:cs="Times New Roman"/>
                  <w:color w:val="000000"/>
                  <w:lang w:eastAsia="nl-NL"/>
                </w:rPr>
                <w:delText>Bijbehorend stuk</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4998"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4999"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000"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001"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002" w:author="Arjan" w:date="2014-11-18T10:00:00Z"/>
                <w:rFonts w:ascii="Calibri" w:eastAsia="Times New Roman" w:hAnsi="Calibri" w:cs="Times New Roman"/>
                <w:color w:val="000000"/>
                <w:lang w:eastAsia="nl-NL"/>
              </w:rPr>
            </w:pPr>
            <w:del w:id="5003" w:author="Arjan" w:date="2014-11-18T10:00:00Z">
              <w:r w:rsidRPr="00E555FF">
                <w:rPr>
                  <w:rFonts w:ascii="Calibri" w:eastAsia="Times New Roman" w:hAnsi="Calibri" w:cs="Times New Roman"/>
                  <w:color w:val="000000"/>
                  <w:lang w:eastAsia="nl-NL"/>
                </w:rPr>
                <w:delText>Vervalt, te algemeen</w:delText>
              </w:r>
            </w:del>
          </w:p>
        </w:tc>
      </w:tr>
      <w:tr w:rsidR="00E555FF" w:rsidRPr="00E555FF" w:rsidTr="00E555FF">
        <w:trPr>
          <w:trHeight w:val="300"/>
          <w:del w:id="5004"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05" w:author="Arjan" w:date="2014-11-18T10:00:00Z"/>
                <w:rFonts w:ascii="Calibri" w:eastAsia="Times New Roman" w:hAnsi="Calibri" w:cs="Times New Roman"/>
                <w:color w:val="000000"/>
                <w:lang w:eastAsia="nl-NL"/>
              </w:rPr>
            </w:pPr>
            <w:del w:id="5006" w:author="Arjan" w:date="2014-11-18T10:00:00Z">
              <w:r w:rsidRPr="00E555FF">
                <w:rPr>
                  <w:rFonts w:ascii="Calibri" w:eastAsia="Times New Roman" w:hAnsi="Calibri" w:cs="Times New Roman"/>
                  <w:color w:val="000000"/>
                  <w:lang w:eastAsia="nl-NL"/>
                </w:rPr>
                <w:delText>Enquete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07"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008"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009"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010"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011" w:author="Arjan" w:date="2014-11-18T10:00:00Z"/>
                <w:rFonts w:ascii="Calibri" w:eastAsia="Times New Roman" w:hAnsi="Calibri" w:cs="Times New Roman"/>
                <w:color w:val="000000"/>
                <w:lang w:eastAsia="nl-NL"/>
              </w:rPr>
            </w:pPr>
            <w:del w:id="5012" w:author="Arjan" w:date="2014-11-18T10:00:00Z">
              <w:r w:rsidRPr="00E555FF">
                <w:rPr>
                  <w:rFonts w:ascii="Calibri" w:eastAsia="Times New Roman" w:hAnsi="Calibri" w:cs="Times New Roman"/>
                  <w:color w:val="000000"/>
                  <w:lang w:eastAsia="nl-NL"/>
                </w:rPr>
                <w:delText>Vervallen; te specifiek (type 'Verzoek')</w:delText>
              </w:r>
            </w:del>
          </w:p>
        </w:tc>
      </w:tr>
      <w:tr w:rsidR="00E555FF" w:rsidRPr="00E555FF" w:rsidTr="00E555FF">
        <w:trPr>
          <w:trHeight w:val="300"/>
          <w:del w:id="5013"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14" w:author="Arjan" w:date="2014-11-18T10:00:00Z"/>
                <w:rFonts w:ascii="Calibri" w:eastAsia="Times New Roman" w:hAnsi="Calibri" w:cs="Times New Roman"/>
                <w:color w:val="000000"/>
                <w:lang w:eastAsia="nl-NL"/>
              </w:rPr>
            </w:pPr>
            <w:del w:id="5015" w:author="Arjan" w:date="2014-11-18T10:00:00Z">
              <w:r w:rsidRPr="00E555FF">
                <w:rPr>
                  <w:rFonts w:ascii="Calibri" w:eastAsia="Times New Roman" w:hAnsi="Calibri" w:cs="Times New Roman"/>
                  <w:color w:val="000000"/>
                  <w:lang w:eastAsia="nl-NL"/>
                </w:rPr>
                <w:delText>Folder</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16"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017"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018"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019"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020" w:author="Arjan" w:date="2014-11-18T10:00:00Z"/>
                <w:rFonts w:ascii="Calibri" w:eastAsia="Times New Roman" w:hAnsi="Calibri" w:cs="Times New Roman"/>
                <w:color w:val="000000"/>
                <w:lang w:eastAsia="nl-NL"/>
              </w:rPr>
            </w:pPr>
            <w:del w:id="5021" w:author="Arjan" w:date="2014-11-18T10:00:00Z">
              <w:r w:rsidRPr="00E555FF">
                <w:rPr>
                  <w:rFonts w:ascii="Calibri" w:eastAsia="Times New Roman" w:hAnsi="Calibri" w:cs="Times New Roman"/>
                  <w:color w:val="000000"/>
                  <w:lang w:eastAsia="nl-NL"/>
                </w:rPr>
                <w:delText>Vervalt, is hetzelfde als ´Brochure´</w:delText>
              </w:r>
            </w:del>
          </w:p>
        </w:tc>
      </w:tr>
      <w:tr w:rsidR="00E555FF" w:rsidRPr="00E555FF" w:rsidTr="00E555FF">
        <w:trPr>
          <w:trHeight w:val="300"/>
          <w:del w:id="5022"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23" w:author="Arjan" w:date="2014-11-18T10:00:00Z"/>
                <w:rFonts w:ascii="Calibri" w:eastAsia="Times New Roman" w:hAnsi="Calibri" w:cs="Times New Roman"/>
                <w:color w:val="000000"/>
                <w:lang w:eastAsia="nl-NL"/>
              </w:rPr>
            </w:pPr>
            <w:del w:id="5024" w:author="Arjan" w:date="2014-11-18T10:00:00Z">
              <w:r w:rsidRPr="00E555FF">
                <w:rPr>
                  <w:rFonts w:ascii="Calibri" w:eastAsia="Times New Roman" w:hAnsi="Calibri" w:cs="Times New Roman"/>
                  <w:color w:val="000000"/>
                  <w:lang w:eastAsia="nl-NL"/>
                </w:rPr>
                <w:delText>Handboek</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25"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026"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027"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028"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029" w:author="Arjan" w:date="2014-11-18T10:00:00Z"/>
                <w:rFonts w:ascii="Calibri" w:eastAsia="Times New Roman" w:hAnsi="Calibri" w:cs="Times New Roman"/>
                <w:color w:val="000000"/>
                <w:lang w:eastAsia="nl-NL"/>
              </w:rPr>
            </w:pPr>
            <w:del w:id="5030" w:author="Arjan" w:date="2014-11-18T10:00:00Z">
              <w:r w:rsidRPr="00E555FF">
                <w:rPr>
                  <w:rFonts w:ascii="Calibri" w:eastAsia="Times New Roman" w:hAnsi="Calibri" w:cs="Times New Roman"/>
                  <w:color w:val="000000"/>
                  <w:lang w:eastAsia="nl-NL"/>
                </w:rPr>
                <w:delText>Vervallen; te specifiek (type 'Rapport')</w:delText>
              </w:r>
            </w:del>
          </w:p>
        </w:tc>
      </w:tr>
      <w:tr w:rsidR="00E555FF" w:rsidRPr="00E555FF" w:rsidTr="00E555FF">
        <w:trPr>
          <w:trHeight w:val="600"/>
          <w:del w:id="503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32" w:author="Arjan" w:date="2014-11-18T10:00:00Z"/>
                <w:rFonts w:ascii="Calibri" w:eastAsia="Times New Roman" w:hAnsi="Calibri" w:cs="Times New Roman"/>
                <w:color w:val="000000"/>
                <w:lang w:eastAsia="nl-NL"/>
              </w:rPr>
            </w:pPr>
            <w:del w:id="5033" w:author="Arjan" w:date="2014-11-18T10:00:00Z">
              <w:r w:rsidRPr="00E555FF">
                <w:rPr>
                  <w:rFonts w:ascii="Calibri" w:eastAsia="Times New Roman" w:hAnsi="Calibri" w:cs="Times New Roman"/>
                  <w:color w:val="000000"/>
                  <w:lang w:eastAsia="nl-NL"/>
                </w:rPr>
                <w:delText>Identiteitsbewijs</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34"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035"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036"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037"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038" w:author="Arjan" w:date="2014-11-18T10:00:00Z"/>
                <w:rFonts w:ascii="Calibri" w:eastAsia="Times New Roman" w:hAnsi="Calibri" w:cs="Times New Roman"/>
                <w:color w:val="000000"/>
                <w:lang w:eastAsia="nl-NL"/>
              </w:rPr>
            </w:pPr>
            <w:del w:id="5039" w:author="Arjan" w:date="2014-11-18T10:00:00Z">
              <w:r w:rsidRPr="00E555FF">
                <w:rPr>
                  <w:rFonts w:ascii="Calibri" w:eastAsia="Times New Roman" w:hAnsi="Calibri" w:cs="Times New Roman"/>
                  <w:color w:val="000000"/>
                  <w:lang w:eastAsia="nl-NL"/>
                </w:rPr>
                <w:delText xml:space="preserve">Vervallen; geen toegevoegde </w:delText>
              </w:r>
              <w:r w:rsidRPr="00E555FF">
                <w:rPr>
                  <w:rFonts w:ascii="Calibri" w:eastAsia="Times New Roman" w:hAnsi="Calibri" w:cs="Times New Roman"/>
                  <w:color w:val="000000"/>
                  <w:lang w:eastAsia="nl-NL"/>
                </w:rPr>
                <w:lastRenderedPageBreak/>
                <w:delText>waarde t.o.v. 'Identificatiebewijs'</w:delText>
              </w:r>
            </w:del>
          </w:p>
        </w:tc>
      </w:tr>
      <w:tr w:rsidR="00E555FF" w:rsidRPr="00E555FF" w:rsidTr="00E555FF">
        <w:trPr>
          <w:trHeight w:val="300"/>
          <w:del w:id="5040"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41" w:author="Arjan" w:date="2014-11-18T10:00:00Z"/>
                <w:rFonts w:ascii="Calibri" w:eastAsia="Times New Roman" w:hAnsi="Calibri" w:cs="Times New Roman"/>
                <w:color w:val="000000"/>
                <w:lang w:eastAsia="nl-NL"/>
              </w:rPr>
            </w:pPr>
            <w:del w:id="5042" w:author="Arjan" w:date="2014-11-18T10:00:00Z">
              <w:r w:rsidRPr="00E555FF">
                <w:rPr>
                  <w:rFonts w:ascii="Calibri" w:eastAsia="Times New Roman" w:hAnsi="Calibri" w:cs="Times New Roman"/>
                  <w:color w:val="000000"/>
                  <w:lang w:eastAsia="nl-NL"/>
                </w:rPr>
                <w:lastRenderedPageBreak/>
                <w:delText>In behandeling name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43"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044"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045"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046"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047" w:author="Arjan" w:date="2014-11-18T10:00:00Z"/>
                <w:rFonts w:ascii="Calibri" w:eastAsia="Times New Roman" w:hAnsi="Calibri" w:cs="Times New Roman"/>
                <w:color w:val="000000"/>
                <w:lang w:eastAsia="nl-NL"/>
              </w:rPr>
            </w:pPr>
            <w:del w:id="5048" w:author="Arjan" w:date="2014-11-18T10:00:00Z">
              <w:r w:rsidRPr="00E555FF">
                <w:rPr>
                  <w:rFonts w:ascii="Calibri" w:eastAsia="Times New Roman" w:hAnsi="Calibri" w:cs="Times New Roman"/>
                  <w:color w:val="000000"/>
                  <w:lang w:eastAsia="nl-NL"/>
                </w:rPr>
                <w:delText>Vervalt, te specifiek</w:delText>
              </w:r>
            </w:del>
          </w:p>
        </w:tc>
      </w:tr>
      <w:tr w:rsidR="00E555FF" w:rsidRPr="00E555FF" w:rsidTr="00E555FF">
        <w:trPr>
          <w:trHeight w:val="600"/>
          <w:del w:id="5049"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50" w:author="Arjan" w:date="2014-11-18T10:00:00Z"/>
                <w:rFonts w:ascii="Calibri" w:eastAsia="Times New Roman" w:hAnsi="Calibri" w:cs="Times New Roman"/>
                <w:color w:val="000000"/>
                <w:lang w:eastAsia="nl-NL"/>
              </w:rPr>
            </w:pPr>
            <w:del w:id="5051" w:author="Arjan" w:date="2014-11-18T10:00:00Z">
              <w:r w:rsidRPr="00E555FF">
                <w:rPr>
                  <w:rFonts w:ascii="Calibri" w:eastAsia="Times New Roman" w:hAnsi="Calibri" w:cs="Times New Roman"/>
                  <w:color w:val="000000"/>
                  <w:lang w:eastAsia="nl-NL"/>
                </w:rPr>
                <w:delText>Inkomstenverklaring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52"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053"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054"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055"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056" w:author="Arjan" w:date="2014-11-18T10:00:00Z"/>
                <w:rFonts w:ascii="Calibri" w:eastAsia="Times New Roman" w:hAnsi="Calibri" w:cs="Times New Roman"/>
                <w:color w:val="000000"/>
                <w:lang w:eastAsia="nl-NL"/>
              </w:rPr>
            </w:pPr>
            <w:del w:id="5057" w:author="Arjan" w:date="2014-11-18T10:00:00Z">
              <w:r w:rsidRPr="00E555FF">
                <w:rPr>
                  <w:rFonts w:ascii="Calibri" w:eastAsia="Times New Roman" w:hAnsi="Calibri" w:cs="Times New Roman"/>
                  <w:color w:val="000000"/>
                  <w:lang w:eastAsia="nl-NL"/>
                </w:rPr>
                <w:delText>Vervallen; te domeinspecifiek (type 'Verklaring')</w:delText>
              </w:r>
            </w:del>
          </w:p>
        </w:tc>
      </w:tr>
      <w:tr w:rsidR="00E555FF" w:rsidRPr="00E555FF" w:rsidTr="00E555FF">
        <w:trPr>
          <w:trHeight w:val="300"/>
          <w:del w:id="5058"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59" w:author="Arjan" w:date="2014-11-18T10:00:00Z"/>
                <w:rFonts w:ascii="Calibri" w:eastAsia="Times New Roman" w:hAnsi="Calibri" w:cs="Times New Roman"/>
                <w:color w:val="000000"/>
                <w:lang w:eastAsia="nl-NL"/>
              </w:rPr>
            </w:pPr>
            <w:del w:id="5060" w:author="Arjan" w:date="2014-11-18T10:00:00Z">
              <w:r w:rsidRPr="00E555FF">
                <w:rPr>
                  <w:rFonts w:ascii="Calibri" w:eastAsia="Times New Roman" w:hAnsi="Calibri" w:cs="Times New Roman"/>
                  <w:color w:val="000000"/>
                  <w:lang w:eastAsia="nl-NL"/>
                </w:rPr>
                <w:delText>Kaart (geografisch)</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61"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062"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063"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064"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065" w:author="Arjan" w:date="2014-11-18T10:00:00Z"/>
                <w:rFonts w:ascii="Calibri" w:eastAsia="Times New Roman" w:hAnsi="Calibri" w:cs="Times New Roman"/>
                <w:color w:val="000000"/>
                <w:lang w:eastAsia="nl-NL"/>
              </w:rPr>
            </w:pPr>
            <w:del w:id="5066" w:author="Arjan" w:date="2014-11-18T10:00:00Z">
              <w:r w:rsidRPr="00E555FF">
                <w:rPr>
                  <w:rFonts w:ascii="Calibri" w:eastAsia="Times New Roman" w:hAnsi="Calibri" w:cs="Times New Roman"/>
                  <w:color w:val="000000"/>
                  <w:lang w:eastAsia="nl-NL"/>
                </w:rPr>
                <w:delText>Hernoemd naar 'Kaart'</w:delText>
              </w:r>
            </w:del>
          </w:p>
        </w:tc>
      </w:tr>
      <w:tr w:rsidR="00E555FF" w:rsidRPr="00E555FF" w:rsidTr="00E555FF">
        <w:trPr>
          <w:trHeight w:val="600"/>
          <w:del w:id="5067"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68" w:author="Arjan" w:date="2014-11-18T10:00:00Z"/>
                <w:rFonts w:ascii="Calibri" w:eastAsia="Times New Roman" w:hAnsi="Calibri" w:cs="Times New Roman"/>
                <w:color w:val="000000"/>
                <w:lang w:eastAsia="nl-NL"/>
              </w:rPr>
            </w:pPr>
            <w:del w:id="5069" w:author="Arjan" w:date="2014-11-18T10:00:00Z">
              <w:r w:rsidRPr="00E555FF">
                <w:rPr>
                  <w:rFonts w:ascii="Calibri" w:eastAsia="Times New Roman" w:hAnsi="Calibri" w:cs="Times New Roman"/>
                  <w:color w:val="000000"/>
                  <w:lang w:eastAsia="nl-NL"/>
                </w:rPr>
                <w:delText>Kandidatenlijst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70"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071"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072"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073" w:author="Arjan" w:date="2014-11-18T10:00:00Z"/>
                <w:rFonts w:ascii="Calibri" w:eastAsia="Times New Roman" w:hAnsi="Calibri" w:cs="Times New Roman"/>
                <w:color w:val="000000"/>
                <w:lang w:eastAsia="nl-NL"/>
              </w:rPr>
            </w:pPr>
            <w:del w:id="5074" w:author="Arjan" w:date="2014-11-18T10:00:00Z">
              <w:r w:rsidRPr="00E555FF">
                <w:rPr>
                  <w:rFonts w:ascii="Calibri" w:eastAsia="Times New Roman" w:hAnsi="Calibri" w:cs="Times New Roman"/>
                  <w:color w:val="000000"/>
                  <w:lang w:eastAsia="nl-NL"/>
                </w:rPr>
                <w:delText>Synoniemen o.a. Verkiezingslijst</w:delText>
              </w:r>
            </w:del>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075" w:author="Arjan" w:date="2014-11-18T10:00:00Z"/>
                <w:rFonts w:ascii="Calibri" w:eastAsia="Times New Roman" w:hAnsi="Calibri" w:cs="Times New Roman"/>
                <w:color w:val="000000"/>
                <w:lang w:eastAsia="nl-NL"/>
              </w:rPr>
            </w:pPr>
            <w:del w:id="5076" w:author="Arjan" w:date="2014-11-18T10:00:00Z">
              <w:r w:rsidRPr="00E555FF">
                <w:rPr>
                  <w:rFonts w:ascii="Calibri" w:eastAsia="Times New Roman" w:hAnsi="Calibri" w:cs="Times New Roman"/>
                  <w:color w:val="000000"/>
                  <w:lang w:eastAsia="nl-NL"/>
                </w:rPr>
                <w:delText>Vervallen; te domeinspecifiek (type 'Rapport')</w:delText>
              </w:r>
            </w:del>
          </w:p>
        </w:tc>
      </w:tr>
      <w:tr w:rsidR="00E555FF" w:rsidRPr="00E555FF" w:rsidTr="00E555FF">
        <w:trPr>
          <w:trHeight w:val="300"/>
          <w:del w:id="5077"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78" w:author="Arjan" w:date="2014-11-18T10:00:00Z"/>
                <w:rFonts w:ascii="Calibri" w:eastAsia="Times New Roman" w:hAnsi="Calibri" w:cs="Times New Roman"/>
                <w:color w:val="000000"/>
                <w:lang w:eastAsia="nl-NL"/>
              </w:rPr>
            </w:pPr>
            <w:del w:id="5079" w:author="Arjan" w:date="2014-11-18T10:00:00Z">
              <w:r w:rsidRPr="00E555FF">
                <w:rPr>
                  <w:rFonts w:ascii="Calibri" w:eastAsia="Times New Roman" w:hAnsi="Calibri" w:cs="Times New Roman"/>
                  <w:color w:val="000000"/>
                  <w:lang w:eastAsia="nl-NL"/>
                </w:rPr>
                <w:delText>Kennisgeving derden</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80"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081"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082"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083"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084" w:author="Arjan" w:date="2014-11-18T10:00:00Z"/>
                <w:rFonts w:ascii="Calibri" w:eastAsia="Times New Roman" w:hAnsi="Calibri" w:cs="Times New Roman"/>
                <w:color w:val="000000"/>
                <w:lang w:eastAsia="nl-NL"/>
              </w:rPr>
            </w:pPr>
            <w:del w:id="5085" w:author="Arjan" w:date="2014-11-18T10:00:00Z">
              <w:r w:rsidRPr="00E555FF">
                <w:rPr>
                  <w:rFonts w:ascii="Calibri" w:eastAsia="Times New Roman" w:hAnsi="Calibri" w:cs="Times New Roman"/>
                  <w:color w:val="000000"/>
                  <w:lang w:eastAsia="nl-NL"/>
                </w:rPr>
                <w:delText>Hernoemd naar ´Kennisgeving´</w:delText>
              </w:r>
            </w:del>
          </w:p>
        </w:tc>
      </w:tr>
      <w:tr w:rsidR="00E555FF" w:rsidRPr="00E555FF" w:rsidTr="00E555FF">
        <w:trPr>
          <w:trHeight w:val="600"/>
          <w:del w:id="5086"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87" w:author="Arjan" w:date="2014-11-18T10:00:00Z"/>
                <w:rFonts w:ascii="Calibri" w:eastAsia="Times New Roman" w:hAnsi="Calibri" w:cs="Times New Roman"/>
                <w:color w:val="000000"/>
                <w:lang w:eastAsia="nl-NL"/>
              </w:rPr>
            </w:pPr>
            <w:del w:id="5088" w:author="Arjan" w:date="2014-11-18T10:00:00Z">
              <w:r w:rsidRPr="00E555FF">
                <w:rPr>
                  <w:rFonts w:ascii="Calibri" w:eastAsia="Times New Roman" w:hAnsi="Calibri" w:cs="Times New Roman"/>
                  <w:color w:val="000000"/>
                  <w:lang w:eastAsia="nl-NL"/>
                </w:rPr>
                <w:delText>Kiezerspas</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89"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090"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091"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092"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093" w:author="Arjan" w:date="2014-11-18T10:00:00Z"/>
                <w:rFonts w:ascii="Calibri" w:eastAsia="Times New Roman" w:hAnsi="Calibri" w:cs="Times New Roman"/>
                <w:color w:val="000000"/>
                <w:lang w:eastAsia="nl-NL"/>
              </w:rPr>
            </w:pPr>
            <w:del w:id="5094" w:author="Arjan" w:date="2014-11-18T10:00:00Z">
              <w:r w:rsidRPr="00E555FF">
                <w:rPr>
                  <w:rFonts w:ascii="Calibri" w:eastAsia="Times New Roman" w:hAnsi="Calibri" w:cs="Times New Roman"/>
                  <w:color w:val="000000"/>
                  <w:lang w:eastAsia="nl-NL"/>
                </w:rPr>
                <w:delText>Vervallen; te domeinspecifiek (type 'Identificatiebewijs')</w:delText>
              </w:r>
            </w:del>
          </w:p>
        </w:tc>
      </w:tr>
      <w:tr w:rsidR="00E555FF" w:rsidRPr="00E555FF" w:rsidTr="00E555FF">
        <w:trPr>
          <w:trHeight w:val="300"/>
          <w:del w:id="5095"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96" w:author="Arjan" w:date="2014-11-18T10:00:00Z"/>
                <w:rFonts w:ascii="Calibri" w:eastAsia="Times New Roman" w:hAnsi="Calibri" w:cs="Times New Roman"/>
                <w:color w:val="000000"/>
                <w:lang w:eastAsia="nl-NL"/>
              </w:rPr>
            </w:pPr>
            <w:del w:id="5097" w:author="Arjan" w:date="2014-11-18T10:00:00Z">
              <w:r w:rsidRPr="00E555FF">
                <w:rPr>
                  <w:rFonts w:ascii="Calibri" w:eastAsia="Times New Roman" w:hAnsi="Calibri" w:cs="Times New Roman"/>
                  <w:color w:val="000000"/>
                  <w:lang w:eastAsia="nl-NL"/>
                </w:rPr>
                <w:delText>Ledenbrief</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098"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099"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100"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101"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102" w:author="Arjan" w:date="2014-11-18T10:00:00Z"/>
                <w:rFonts w:ascii="Calibri" w:eastAsia="Times New Roman" w:hAnsi="Calibri" w:cs="Times New Roman"/>
                <w:color w:val="000000"/>
                <w:lang w:eastAsia="nl-NL"/>
              </w:rPr>
            </w:pPr>
            <w:del w:id="5103" w:author="Arjan" w:date="2014-11-18T10:00:00Z">
              <w:r w:rsidRPr="00E555FF">
                <w:rPr>
                  <w:rFonts w:ascii="Calibri" w:eastAsia="Times New Roman" w:hAnsi="Calibri" w:cs="Times New Roman"/>
                  <w:color w:val="000000"/>
                  <w:lang w:eastAsia="nl-NL"/>
                </w:rPr>
                <w:delText>Vervallen (te specifiek) (type 'Brief')</w:delText>
              </w:r>
            </w:del>
          </w:p>
        </w:tc>
      </w:tr>
      <w:tr w:rsidR="00E555FF" w:rsidRPr="00E555FF" w:rsidTr="00E555FF">
        <w:trPr>
          <w:trHeight w:val="300"/>
          <w:del w:id="5104"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05" w:author="Arjan" w:date="2014-11-18T10:00:00Z"/>
                <w:rFonts w:ascii="Calibri" w:eastAsia="Times New Roman" w:hAnsi="Calibri" w:cs="Times New Roman"/>
                <w:color w:val="000000"/>
                <w:lang w:eastAsia="nl-NL"/>
              </w:rPr>
            </w:pPr>
            <w:del w:id="5106" w:author="Arjan" w:date="2014-11-18T10:00:00Z">
              <w:r w:rsidRPr="00E555FF">
                <w:rPr>
                  <w:rFonts w:ascii="Calibri" w:eastAsia="Times New Roman" w:hAnsi="Calibri" w:cs="Times New Roman"/>
                  <w:color w:val="000000"/>
                  <w:lang w:eastAsia="nl-NL"/>
                </w:rPr>
                <w:delText>Motivatie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07"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108"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109"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110"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111" w:author="Arjan" w:date="2014-11-18T10:00:00Z"/>
                <w:rFonts w:ascii="Calibri" w:eastAsia="Times New Roman" w:hAnsi="Calibri" w:cs="Times New Roman"/>
                <w:color w:val="000000"/>
                <w:lang w:eastAsia="nl-NL"/>
              </w:rPr>
            </w:pPr>
            <w:del w:id="5112" w:author="Arjan" w:date="2014-11-18T10:00:00Z">
              <w:r w:rsidRPr="00E555FF">
                <w:rPr>
                  <w:rFonts w:ascii="Calibri" w:eastAsia="Times New Roman" w:hAnsi="Calibri" w:cs="Times New Roman"/>
                  <w:color w:val="000000"/>
                  <w:lang w:eastAsia="nl-NL"/>
                </w:rPr>
                <w:delText>Vervalt, te specifiek</w:delText>
              </w:r>
            </w:del>
          </w:p>
        </w:tc>
      </w:tr>
      <w:tr w:rsidR="00E555FF" w:rsidRPr="00E555FF" w:rsidTr="00E555FF">
        <w:trPr>
          <w:trHeight w:val="600"/>
          <w:del w:id="5113"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14" w:author="Arjan" w:date="2014-11-18T10:00:00Z"/>
                <w:rFonts w:ascii="Calibri" w:eastAsia="Times New Roman" w:hAnsi="Calibri" w:cs="Times New Roman"/>
                <w:color w:val="000000"/>
                <w:lang w:eastAsia="nl-NL"/>
              </w:rPr>
            </w:pPr>
            <w:del w:id="5115" w:author="Arjan" w:date="2014-11-18T10:00:00Z">
              <w:r w:rsidRPr="00E555FF">
                <w:rPr>
                  <w:rFonts w:ascii="Calibri" w:eastAsia="Times New Roman" w:hAnsi="Calibri" w:cs="Times New Roman"/>
                  <w:color w:val="000000"/>
                  <w:lang w:eastAsia="nl-NL"/>
                </w:rPr>
                <w:delText>Oproepkaart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16"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117"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118"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119"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120" w:author="Arjan" w:date="2014-11-18T10:00:00Z"/>
                <w:rFonts w:ascii="Calibri" w:eastAsia="Times New Roman" w:hAnsi="Calibri" w:cs="Times New Roman"/>
                <w:color w:val="000000"/>
                <w:lang w:eastAsia="nl-NL"/>
              </w:rPr>
            </w:pPr>
            <w:del w:id="5121" w:author="Arjan" w:date="2014-11-18T10:00:00Z">
              <w:r w:rsidRPr="00E555FF">
                <w:rPr>
                  <w:rFonts w:ascii="Calibri" w:eastAsia="Times New Roman" w:hAnsi="Calibri" w:cs="Times New Roman"/>
                  <w:color w:val="000000"/>
                  <w:lang w:eastAsia="nl-NL"/>
                </w:rPr>
                <w:delText>Vervallen; te domeinspecifiek (type 'Verzoek')</w:delText>
              </w:r>
            </w:del>
          </w:p>
        </w:tc>
      </w:tr>
      <w:tr w:rsidR="00E555FF" w:rsidRPr="00E555FF" w:rsidTr="00E555FF">
        <w:trPr>
          <w:trHeight w:val="600"/>
          <w:del w:id="5122"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23" w:author="Arjan" w:date="2014-11-18T10:00:00Z"/>
                <w:rFonts w:ascii="Calibri" w:eastAsia="Times New Roman" w:hAnsi="Calibri" w:cs="Times New Roman"/>
                <w:color w:val="000000"/>
                <w:lang w:eastAsia="nl-NL"/>
              </w:rPr>
            </w:pPr>
            <w:del w:id="5124" w:author="Arjan" w:date="2014-11-18T10:00:00Z">
              <w:r w:rsidRPr="00E555FF">
                <w:rPr>
                  <w:rFonts w:ascii="Calibri" w:eastAsia="Times New Roman" w:hAnsi="Calibri" w:cs="Times New Roman"/>
                  <w:color w:val="000000"/>
                  <w:lang w:eastAsia="nl-NL"/>
                </w:rPr>
                <w:delText>Opzegging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25"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126"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127"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128"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129" w:author="Arjan" w:date="2014-11-18T10:00:00Z"/>
                <w:rFonts w:ascii="Calibri" w:eastAsia="Times New Roman" w:hAnsi="Calibri" w:cs="Times New Roman"/>
                <w:color w:val="000000"/>
                <w:lang w:eastAsia="nl-NL"/>
              </w:rPr>
            </w:pPr>
            <w:del w:id="5130" w:author="Arjan" w:date="2014-11-18T10:00:00Z">
              <w:r w:rsidRPr="00E555FF">
                <w:rPr>
                  <w:rFonts w:ascii="Calibri" w:eastAsia="Times New Roman" w:hAnsi="Calibri" w:cs="Times New Roman"/>
                  <w:color w:val="000000"/>
                  <w:lang w:eastAsia="nl-NL"/>
                </w:rPr>
                <w:delText>Vervalt, te specifiek subtype van AFMELDING</w:delText>
              </w:r>
            </w:del>
          </w:p>
        </w:tc>
      </w:tr>
      <w:tr w:rsidR="00E555FF" w:rsidRPr="00E555FF" w:rsidTr="00E555FF">
        <w:trPr>
          <w:trHeight w:val="300"/>
          <w:del w:id="5131" w:author="Arjan" w:date="2014-11-18T10:00:00Z"/>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del w:id="5132" w:author="Arjan" w:date="2014-11-18T10:00:00Z"/>
                <w:rFonts w:ascii="Calibri" w:eastAsia="Times New Roman" w:hAnsi="Calibri" w:cs="Times New Roman"/>
                <w:color w:val="000000"/>
                <w:lang w:eastAsia="nl-NL"/>
              </w:rPr>
            </w:pPr>
            <w:del w:id="5133" w:author="Arjan" w:date="2014-11-18T10:00:00Z">
              <w:r w:rsidRPr="00E555FF">
                <w:rPr>
                  <w:rFonts w:ascii="Calibri" w:eastAsia="Times New Roman" w:hAnsi="Calibri" w:cs="Times New Roman"/>
                  <w:color w:val="000000"/>
                  <w:lang w:eastAsia="nl-NL"/>
                </w:rPr>
                <w:delText>Overig</w:delText>
              </w:r>
            </w:del>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del w:id="5134"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135"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136"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137"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138" w:author="Arjan" w:date="2014-11-18T10:00:00Z"/>
                <w:rFonts w:ascii="Calibri" w:eastAsia="Times New Roman" w:hAnsi="Calibri" w:cs="Times New Roman"/>
                <w:color w:val="000000"/>
                <w:lang w:eastAsia="nl-NL"/>
              </w:rPr>
            </w:pPr>
            <w:del w:id="5139" w:author="Arjan" w:date="2014-11-18T10:00:00Z">
              <w:r w:rsidRPr="00E555FF">
                <w:rPr>
                  <w:rFonts w:ascii="Calibri" w:eastAsia="Times New Roman" w:hAnsi="Calibri" w:cs="Times New Roman"/>
                  <w:color w:val="000000"/>
                  <w:lang w:eastAsia="nl-NL"/>
                </w:rPr>
                <w:delText>Vervalt, te algemeen</w:delText>
              </w:r>
            </w:del>
          </w:p>
        </w:tc>
      </w:tr>
      <w:tr w:rsidR="00E555FF" w:rsidRPr="00E555FF" w:rsidTr="00E555FF">
        <w:trPr>
          <w:trHeight w:val="600"/>
          <w:del w:id="5140"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41" w:author="Arjan" w:date="2014-11-18T10:00:00Z"/>
                <w:rFonts w:ascii="Calibri" w:eastAsia="Times New Roman" w:hAnsi="Calibri" w:cs="Times New Roman"/>
                <w:color w:val="000000"/>
                <w:lang w:eastAsia="nl-NL"/>
              </w:rPr>
            </w:pPr>
            <w:del w:id="5142" w:author="Arjan" w:date="2014-11-18T10:00:00Z">
              <w:r w:rsidRPr="00E555FF">
                <w:rPr>
                  <w:rFonts w:ascii="Calibri" w:eastAsia="Times New Roman" w:hAnsi="Calibri" w:cs="Times New Roman"/>
                  <w:color w:val="000000"/>
                  <w:lang w:eastAsia="nl-NL"/>
                </w:rPr>
                <w:delText>Overschrijving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43"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144"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145"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146"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147" w:author="Arjan" w:date="2014-11-18T10:00:00Z"/>
                <w:rFonts w:ascii="Calibri" w:eastAsia="Times New Roman" w:hAnsi="Calibri" w:cs="Times New Roman"/>
                <w:color w:val="000000"/>
                <w:lang w:eastAsia="nl-NL"/>
              </w:rPr>
            </w:pPr>
            <w:del w:id="5148" w:author="Arjan" w:date="2014-11-18T10:00:00Z">
              <w:r w:rsidRPr="00E555FF">
                <w:rPr>
                  <w:rFonts w:ascii="Calibri" w:eastAsia="Times New Roman" w:hAnsi="Calibri" w:cs="Times New Roman"/>
                  <w:color w:val="000000"/>
                  <w:lang w:eastAsia="nl-NL"/>
                </w:rPr>
                <w:delText>Vervalt, is hetzelfde als 'Betaalopdracht'</w:delText>
              </w:r>
            </w:del>
          </w:p>
        </w:tc>
      </w:tr>
      <w:tr w:rsidR="00E555FF" w:rsidRPr="00E555FF" w:rsidTr="00E555FF">
        <w:trPr>
          <w:trHeight w:val="300"/>
          <w:del w:id="5149"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50" w:author="Arjan" w:date="2014-11-18T10:00:00Z"/>
                <w:rFonts w:ascii="Calibri" w:eastAsia="Times New Roman" w:hAnsi="Calibri" w:cs="Times New Roman"/>
                <w:color w:val="000000"/>
                <w:lang w:eastAsia="nl-NL"/>
              </w:rPr>
            </w:pPr>
            <w:del w:id="5151" w:author="Arjan" w:date="2014-11-18T10:00:00Z">
              <w:r w:rsidRPr="00E555FF">
                <w:rPr>
                  <w:rFonts w:ascii="Calibri" w:eastAsia="Times New Roman" w:hAnsi="Calibri" w:cs="Times New Roman"/>
                  <w:color w:val="000000"/>
                  <w:lang w:eastAsia="nl-NL"/>
                </w:rPr>
                <w:lastRenderedPageBreak/>
                <w:delText>Reactie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52"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153"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154"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155"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156" w:author="Arjan" w:date="2014-11-18T10:00:00Z"/>
                <w:rFonts w:ascii="Calibri" w:eastAsia="Times New Roman" w:hAnsi="Calibri" w:cs="Times New Roman"/>
                <w:color w:val="000000"/>
                <w:lang w:eastAsia="nl-NL"/>
              </w:rPr>
            </w:pPr>
            <w:del w:id="5157" w:author="Arjan" w:date="2014-11-18T10:00:00Z">
              <w:r w:rsidRPr="00E555FF">
                <w:rPr>
                  <w:rFonts w:ascii="Calibri" w:eastAsia="Times New Roman" w:hAnsi="Calibri" w:cs="Times New Roman"/>
                  <w:color w:val="000000"/>
                  <w:lang w:eastAsia="nl-NL"/>
                </w:rPr>
                <w:delText>Vervalt, te algemeen</w:delText>
              </w:r>
            </w:del>
          </w:p>
        </w:tc>
      </w:tr>
      <w:tr w:rsidR="00E555FF" w:rsidRPr="00E555FF" w:rsidTr="00E555FF">
        <w:trPr>
          <w:trHeight w:val="600"/>
          <w:del w:id="5158"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59" w:author="Arjan" w:date="2014-11-18T10:00:00Z"/>
                <w:rFonts w:ascii="Calibri" w:eastAsia="Times New Roman" w:hAnsi="Calibri" w:cs="Times New Roman"/>
                <w:color w:val="000000"/>
                <w:lang w:eastAsia="nl-NL"/>
              </w:rPr>
            </w:pPr>
            <w:del w:id="5160" w:author="Arjan" w:date="2014-11-18T10:00:00Z">
              <w:r w:rsidRPr="00E555FF">
                <w:rPr>
                  <w:rFonts w:ascii="Calibri" w:eastAsia="Times New Roman" w:hAnsi="Calibri" w:cs="Times New Roman"/>
                  <w:color w:val="000000"/>
                  <w:lang w:eastAsia="nl-NL"/>
                </w:rPr>
                <w:delText>Rekening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61"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162"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163"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164"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165" w:author="Arjan" w:date="2014-11-18T10:00:00Z"/>
                <w:rFonts w:ascii="Calibri" w:eastAsia="Times New Roman" w:hAnsi="Calibri" w:cs="Times New Roman"/>
                <w:color w:val="000000"/>
                <w:lang w:eastAsia="nl-NL"/>
              </w:rPr>
            </w:pPr>
            <w:del w:id="5166" w:author="Arjan" w:date="2014-11-18T10:00:00Z">
              <w:r w:rsidRPr="00E555FF">
                <w:rPr>
                  <w:rFonts w:ascii="Calibri" w:eastAsia="Times New Roman" w:hAnsi="Calibri" w:cs="Times New Roman"/>
                  <w:color w:val="000000"/>
                  <w:lang w:eastAsia="nl-NL"/>
                </w:rPr>
                <w:delText>Vervalt, is volgens NEN synoniem van 'Factuur'.</w:delText>
              </w:r>
            </w:del>
          </w:p>
        </w:tc>
      </w:tr>
      <w:tr w:rsidR="00E555FF" w:rsidRPr="00E555FF" w:rsidTr="00E555FF">
        <w:trPr>
          <w:trHeight w:val="300"/>
          <w:del w:id="5167"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68" w:author="Arjan" w:date="2014-11-18T10:00:00Z"/>
                <w:rFonts w:ascii="Calibri" w:eastAsia="Times New Roman" w:hAnsi="Calibri" w:cs="Times New Roman"/>
                <w:color w:val="000000"/>
                <w:lang w:eastAsia="nl-NL"/>
              </w:rPr>
            </w:pPr>
            <w:del w:id="5169" w:author="Arjan" w:date="2014-11-18T10:00:00Z">
              <w:r w:rsidRPr="00E555FF">
                <w:rPr>
                  <w:rFonts w:ascii="Calibri" w:eastAsia="Times New Roman" w:hAnsi="Calibri" w:cs="Times New Roman"/>
                  <w:color w:val="000000"/>
                  <w:lang w:eastAsia="nl-NL"/>
                </w:rPr>
                <w:delText>Schadeclaim</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70"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171"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172"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173"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174" w:author="Arjan" w:date="2014-11-18T10:00:00Z"/>
                <w:rFonts w:ascii="Calibri" w:eastAsia="Times New Roman" w:hAnsi="Calibri" w:cs="Times New Roman"/>
                <w:color w:val="000000"/>
                <w:lang w:eastAsia="nl-NL"/>
              </w:rPr>
            </w:pPr>
            <w:del w:id="5175" w:author="Arjan" w:date="2014-11-18T10:00:00Z">
              <w:r w:rsidRPr="00E555FF">
                <w:rPr>
                  <w:rFonts w:ascii="Calibri" w:eastAsia="Times New Roman" w:hAnsi="Calibri" w:cs="Times New Roman"/>
                  <w:color w:val="000000"/>
                  <w:lang w:eastAsia="nl-NL"/>
                </w:rPr>
                <w:delText>Hernoemd naar 'Schademelding'</w:delText>
              </w:r>
            </w:del>
          </w:p>
        </w:tc>
      </w:tr>
      <w:tr w:rsidR="00E555FF" w:rsidRPr="00E555FF" w:rsidTr="00E555FF">
        <w:trPr>
          <w:trHeight w:val="600"/>
          <w:del w:id="5176"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77" w:author="Arjan" w:date="2014-11-18T10:00:00Z"/>
                <w:rFonts w:ascii="Calibri" w:eastAsia="Times New Roman" w:hAnsi="Calibri" w:cs="Times New Roman"/>
                <w:color w:val="000000"/>
                <w:lang w:eastAsia="nl-NL"/>
              </w:rPr>
            </w:pPr>
            <w:del w:id="5178" w:author="Arjan" w:date="2014-11-18T10:00:00Z">
              <w:r w:rsidRPr="00E555FF">
                <w:rPr>
                  <w:rFonts w:ascii="Calibri" w:eastAsia="Times New Roman" w:hAnsi="Calibri" w:cs="Times New Roman"/>
                  <w:color w:val="000000"/>
                  <w:lang w:eastAsia="nl-NL"/>
                </w:rPr>
                <w:delText>Schadeclaim</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79"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180"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181"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182"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183" w:author="Arjan" w:date="2014-11-18T10:00:00Z"/>
                <w:rFonts w:ascii="Calibri" w:eastAsia="Times New Roman" w:hAnsi="Calibri" w:cs="Times New Roman"/>
                <w:color w:val="000000"/>
                <w:lang w:eastAsia="nl-NL"/>
              </w:rPr>
            </w:pPr>
            <w:del w:id="5184" w:author="Arjan" w:date="2014-11-18T10:00:00Z">
              <w:r w:rsidRPr="00E555FF">
                <w:rPr>
                  <w:rFonts w:ascii="Calibri" w:eastAsia="Times New Roman" w:hAnsi="Calibri" w:cs="Times New Roman"/>
                  <w:color w:val="000000"/>
                  <w:lang w:eastAsia="nl-NL"/>
                </w:rPr>
                <w:delText>Vervallen; te domeinspecifiek (type 'Melding')</w:delText>
              </w:r>
            </w:del>
          </w:p>
        </w:tc>
      </w:tr>
      <w:tr w:rsidR="00E555FF" w:rsidRPr="00E555FF" w:rsidTr="00E555FF">
        <w:trPr>
          <w:trHeight w:val="300"/>
          <w:del w:id="5185"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86" w:author="Arjan" w:date="2014-11-18T10:00:00Z"/>
                <w:rFonts w:ascii="Calibri" w:eastAsia="Times New Roman" w:hAnsi="Calibri" w:cs="Times New Roman"/>
                <w:color w:val="000000"/>
                <w:lang w:eastAsia="nl-NL"/>
              </w:rPr>
            </w:pPr>
            <w:del w:id="5187" w:author="Arjan" w:date="2014-11-18T10:00:00Z">
              <w:r w:rsidRPr="00E555FF">
                <w:rPr>
                  <w:rFonts w:ascii="Calibri" w:eastAsia="Times New Roman" w:hAnsi="Calibri" w:cs="Times New Roman"/>
                  <w:color w:val="000000"/>
                  <w:lang w:eastAsia="nl-NL"/>
                </w:rPr>
                <w:delText>Sollicitatie</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88"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189"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190"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191"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192" w:author="Arjan" w:date="2014-11-18T10:00:00Z"/>
                <w:rFonts w:ascii="Calibri" w:eastAsia="Times New Roman" w:hAnsi="Calibri" w:cs="Times New Roman"/>
                <w:color w:val="000000"/>
                <w:lang w:eastAsia="nl-NL"/>
              </w:rPr>
            </w:pPr>
            <w:del w:id="5193" w:author="Arjan" w:date="2014-11-18T10:00:00Z">
              <w:r w:rsidRPr="00E555FF">
                <w:rPr>
                  <w:rFonts w:ascii="Calibri" w:eastAsia="Times New Roman" w:hAnsi="Calibri" w:cs="Times New Roman"/>
                  <w:color w:val="000000"/>
                  <w:lang w:eastAsia="nl-NL"/>
                </w:rPr>
                <w:delText>Hernoemd naar 'Sollicitatiebrief'</w:delText>
              </w:r>
            </w:del>
          </w:p>
        </w:tc>
      </w:tr>
      <w:tr w:rsidR="00E555FF" w:rsidRPr="00E555FF" w:rsidTr="00E555FF">
        <w:trPr>
          <w:trHeight w:val="600"/>
          <w:del w:id="5194"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95" w:author="Arjan" w:date="2014-11-18T10:00:00Z"/>
                <w:rFonts w:ascii="Calibri" w:eastAsia="Times New Roman" w:hAnsi="Calibri" w:cs="Times New Roman"/>
                <w:color w:val="000000"/>
                <w:lang w:eastAsia="nl-NL"/>
              </w:rPr>
            </w:pPr>
            <w:del w:id="5196" w:author="Arjan" w:date="2014-11-18T10:00:00Z">
              <w:r w:rsidRPr="00E555FF">
                <w:rPr>
                  <w:rFonts w:ascii="Calibri" w:eastAsia="Times New Roman" w:hAnsi="Calibri" w:cs="Times New Roman"/>
                  <w:color w:val="000000"/>
                  <w:lang w:eastAsia="nl-NL"/>
                </w:rPr>
                <w:delText>Stembiljet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197"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198"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199"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200"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201" w:author="Arjan" w:date="2014-11-18T10:00:00Z"/>
                <w:rFonts w:ascii="Calibri" w:eastAsia="Times New Roman" w:hAnsi="Calibri" w:cs="Times New Roman"/>
                <w:color w:val="000000"/>
                <w:lang w:eastAsia="nl-NL"/>
              </w:rPr>
            </w:pPr>
            <w:del w:id="5202" w:author="Arjan" w:date="2014-11-18T10:00:00Z">
              <w:r w:rsidRPr="00E555FF">
                <w:rPr>
                  <w:rFonts w:ascii="Calibri" w:eastAsia="Times New Roman" w:hAnsi="Calibri" w:cs="Times New Roman"/>
                  <w:color w:val="000000"/>
                  <w:lang w:eastAsia="nl-NL"/>
                </w:rPr>
                <w:delText>Vervallen; te domeinspecifiek (type 'Verklaring')</w:delText>
              </w:r>
            </w:del>
          </w:p>
        </w:tc>
      </w:tr>
      <w:tr w:rsidR="00E555FF" w:rsidRPr="00E555FF" w:rsidTr="00E555FF">
        <w:trPr>
          <w:trHeight w:val="600"/>
          <w:del w:id="5203"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04" w:author="Arjan" w:date="2014-11-18T10:00:00Z"/>
                <w:rFonts w:ascii="Calibri" w:eastAsia="Times New Roman" w:hAnsi="Calibri" w:cs="Times New Roman"/>
                <w:color w:val="000000"/>
                <w:lang w:eastAsia="nl-NL"/>
              </w:rPr>
            </w:pPr>
            <w:del w:id="5205" w:author="Arjan" w:date="2014-11-18T10:00:00Z">
              <w:r w:rsidRPr="00E555FF">
                <w:rPr>
                  <w:rFonts w:ascii="Calibri" w:eastAsia="Times New Roman" w:hAnsi="Calibri" w:cs="Times New Roman"/>
                  <w:color w:val="000000"/>
                  <w:lang w:eastAsia="nl-NL"/>
                </w:rPr>
                <w:delText>Streekplan</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06"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207"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208"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209"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210" w:author="Arjan" w:date="2014-11-18T10:00:00Z"/>
                <w:rFonts w:ascii="Calibri" w:eastAsia="Times New Roman" w:hAnsi="Calibri" w:cs="Times New Roman"/>
                <w:color w:val="000000"/>
                <w:lang w:eastAsia="nl-NL"/>
              </w:rPr>
            </w:pPr>
            <w:del w:id="5211" w:author="Arjan" w:date="2014-11-18T10:00:00Z">
              <w:r w:rsidRPr="00E555FF">
                <w:rPr>
                  <w:rFonts w:ascii="Calibri" w:eastAsia="Times New Roman" w:hAnsi="Calibri" w:cs="Times New Roman"/>
                  <w:color w:val="000000"/>
                  <w:lang w:eastAsia="nl-NL"/>
                </w:rPr>
                <w:delText>Vervallen; te domeinspecifiek (type 'Ruimtelijk plan')</w:delText>
              </w:r>
            </w:del>
          </w:p>
        </w:tc>
      </w:tr>
      <w:tr w:rsidR="00E555FF" w:rsidRPr="00E555FF" w:rsidTr="00E555FF">
        <w:trPr>
          <w:trHeight w:val="600"/>
          <w:del w:id="5212"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13" w:author="Arjan" w:date="2014-11-18T10:00:00Z"/>
                <w:rFonts w:ascii="Calibri" w:eastAsia="Times New Roman" w:hAnsi="Calibri" w:cs="Times New Roman"/>
                <w:color w:val="000000"/>
                <w:lang w:eastAsia="nl-NL"/>
              </w:rPr>
            </w:pPr>
            <w:del w:id="5214" w:author="Arjan" w:date="2014-11-18T10:00:00Z">
              <w:r w:rsidRPr="00E555FF">
                <w:rPr>
                  <w:rFonts w:ascii="Calibri" w:eastAsia="Times New Roman" w:hAnsi="Calibri" w:cs="Times New Roman"/>
                  <w:color w:val="000000"/>
                  <w:lang w:eastAsia="nl-NL"/>
                </w:rPr>
                <w:delText>Structuurplan</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15"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216"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217"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218"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219" w:author="Arjan" w:date="2014-11-18T10:00:00Z"/>
                <w:rFonts w:ascii="Calibri" w:eastAsia="Times New Roman" w:hAnsi="Calibri" w:cs="Times New Roman"/>
                <w:color w:val="000000"/>
                <w:lang w:eastAsia="nl-NL"/>
              </w:rPr>
            </w:pPr>
            <w:del w:id="5220" w:author="Arjan" w:date="2014-11-18T10:00:00Z">
              <w:r w:rsidRPr="00E555FF">
                <w:rPr>
                  <w:rFonts w:ascii="Calibri" w:eastAsia="Times New Roman" w:hAnsi="Calibri" w:cs="Times New Roman"/>
                  <w:color w:val="000000"/>
                  <w:lang w:eastAsia="nl-NL"/>
                </w:rPr>
                <w:delText>Vervallen; te domeinspecifiek (type 'Ruimtelijk plan')</w:delText>
              </w:r>
            </w:del>
          </w:p>
        </w:tc>
      </w:tr>
      <w:tr w:rsidR="00E555FF" w:rsidRPr="00E555FF" w:rsidTr="00E555FF">
        <w:trPr>
          <w:trHeight w:val="300"/>
          <w:del w:id="5221"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22" w:author="Arjan" w:date="2014-11-18T10:00:00Z"/>
                <w:rFonts w:ascii="Calibri" w:eastAsia="Times New Roman" w:hAnsi="Calibri" w:cs="Times New Roman"/>
                <w:color w:val="000000"/>
                <w:lang w:eastAsia="nl-NL"/>
              </w:rPr>
            </w:pPr>
            <w:del w:id="5223" w:author="Arjan" w:date="2014-11-18T10:00:00Z">
              <w:r w:rsidRPr="00E555FF">
                <w:rPr>
                  <w:rFonts w:ascii="Calibri" w:eastAsia="Times New Roman" w:hAnsi="Calibri" w:cs="Times New Roman"/>
                  <w:color w:val="000000"/>
                  <w:lang w:eastAsia="nl-NL"/>
                </w:rPr>
                <w:delText>Taxatie(verslag)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24"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225"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226"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227"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228" w:author="Arjan" w:date="2014-11-18T10:00:00Z"/>
                <w:rFonts w:ascii="Calibri" w:eastAsia="Times New Roman" w:hAnsi="Calibri" w:cs="Times New Roman"/>
                <w:color w:val="000000"/>
                <w:lang w:eastAsia="nl-NL"/>
              </w:rPr>
            </w:pPr>
            <w:del w:id="5229" w:author="Arjan" w:date="2014-11-18T10:00:00Z">
              <w:r w:rsidRPr="00E555FF">
                <w:rPr>
                  <w:rFonts w:ascii="Calibri" w:eastAsia="Times New Roman" w:hAnsi="Calibri" w:cs="Times New Roman"/>
                  <w:color w:val="000000"/>
                  <w:lang w:eastAsia="nl-NL"/>
                </w:rPr>
                <w:delText>Hernoemd naar 'Taxatierapport'</w:delText>
              </w:r>
            </w:del>
          </w:p>
        </w:tc>
      </w:tr>
      <w:tr w:rsidR="00E555FF" w:rsidRPr="00E555FF" w:rsidTr="00E555FF">
        <w:trPr>
          <w:trHeight w:val="600"/>
          <w:del w:id="5230"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31" w:author="Arjan" w:date="2014-11-18T10:00:00Z"/>
                <w:rFonts w:ascii="Calibri" w:eastAsia="Times New Roman" w:hAnsi="Calibri" w:cs="Times New Roman"/>
                <w:color w:val="000000"/>
                <w:lang w:eastAsia="nl-NL"/>
              </w:rPr>
            </w:pPr>
            <w:del w:id="5232" w:author="Arjan" w:date="2014-11-18T10:00:00Z">
              <w:r w:rsidRPr="00E555FF">
                <w:rPr>
                  <w:rFonts w:ascii="Calibri" w:eastAsia="Times New Roman" w:hAnsi="Calibri" w:cs="Times New Roman"/>
                  <w:color w:val="000000"/>
                  <w:lang w:eastAsia="nl-NL"/>
                </w:rPr>
                <w:delText>Tekening (kunstzinnig)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33"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234"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235"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236"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237" w:author="Arjan" w:date="2014-11-18T10:00:00Z"/>
                <w:rFonts w:ascii="Calibri" w:eastAsia="Times New Roman" w:hAnsi="Calibri" w:cs="Times New Roman"/>
                <w:color w:val="000000"/>
                <w:lang w:eastAsia="nl-NL"/>
              </w:rPr>
            </w:pPr>
            <w:del w:id="5238" w:author="Arjan" w:date="2014-11-18T10:00:00Z">
              <w:r w:rsidRPr="00E555FF">
                <w:rPr>
                  <w:rFonts w:ascii="Calibri" w:eastAsia="Times New Roman" w:hAnsi="Calibri" w:cs="Times New Roman"/>
                  <w:color w:val="000000"/>
                  <w:lang w:eastAsia="nl-NL"/>
                </w:rPr>
                <w:delText>Vervalt; geen toegevoegde waarde t.o.v. 'Tekening'</w:delText>
              </w:r>
            </w:del>
          </w:p>
        </w:tc>
      </w:tr>
      <w:tr w:rsidR="00E555FF" w:rsidRPr="00E555FF" w:rsidTr="00E555FF">
        <w:trPr>
          <w:trHeight w:val="300"/>
          <w:del w:id="5239"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40" w:author="Arjan" w:date="2014-11-18T10:00:00Z"/>
                <w:rFonts w:ascii="Calibri" w:eastAsia="Times New Roman" w:hAnsi="Calibri" w:cs="Times New Roman"/>
                <w:color w:val="000000"/>
                <w:lang w:eastAsia="nl-NL"/>
              </w:rPr>
            </w:pPr>
            <w:del w:id="5241" w:author="Arjan" w:date="2014-11-18T10:00:00Z">
              <w:r w:rsidRPr="00E555FF">
                <w:rPr>
                  <w:rFonts w:ascii="Calibri" w:eastAsia="Times New Roman" w:hAnsi="Calibri" w:cs="Times New Roman"/>
                  <w:color w:val="000000"/>
                  <w:lang w:eastAsia="nl-NL"/>
                </w:rPr>
                <w:delText>Tekening (overig)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42"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243"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244"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245"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246" w:author="Arjan" w:date="2014-11-18T10:00:00Z"/>
                <w:rFonts w:ascii="Calibri" w:eastAsia="Times New Roman" w:hAnsi="Calibri" w:cs="Times New Roman"/>
                <w:color w:val="000000"/>
                <w:lang w:eastAsia="nl-NL"/>
              </w:rPr>
            </w:pPr>
            <w:del w:id="5247" w:author="Arjan" w:date="2014-11-18T10:00:00Z">
              <w:r w:rsidRPr="00E555FF">
                <w:rPr>
                  <w:rFonts w:ascii="Calibri" w:eastAsia="Times New Roman" w:hAnsi="Calibri" w:cs="Times New Roman"/>
                  <w:color w:val="000000"/>
                  <w:lang w:eastAsia="nl-NL"/>
                </w:rPr>
                <w:delText>Hernoemd naar 'Tekening'</w:delText>
              </w:r>
            </w:del>
          </w:p>
        </w:tc>
      </w:tr>
      <w:tr w:rsidR="00E555FF" w:rsidRPr="00E555FF" w:rsidTr="00E555FF">
        <w:trPr>
          <w:trHeight w:val="300"/>
          <w:del w:id="5248" w:author="Arjan" w:date="2014-11-18T10:00:00Z"/>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del w:id="5249" w:author="Arjan" w:date="2014-11-18T10:00:00Z"/>
                <w:rFonts w:ascii="Calibri" w:eastAsia="Times New Roman" w:hAnsi="Calibri" w:cs="Times New Roman"/>
                <w:color w:val="000000"/>
                <w:lang w:eastAsia="nl-NL"/>
              </w:rPr>
            </w:pPr>
            <w:del w:id="5250" w:author="Arjan" w:date="2014-11-18T10:00:00Z">
              <w:r w:rsidRPr="00E555FF">
                <w:rPr>
                  <w:rFonts w:ascii="Calibri" w:eastAsia="Times New Roman" w:hAnsi="Calibri" w:cs="Times New Roman"/>
                  <w:color w:val="000000"/>
                  <w:lang w:eastAsia="nl-NL"/>
                </w:rPr>
                <w:delText>Tenaamstelling</w:delText>
              </w:r>
            </w:del>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del w:id="5251"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252"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253"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254"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255" w:author="Arjan" w:date="2014-11-18T10:00:00Z"/>
                <w:rFonts w:ascii="Calibri" w:eastAsia="Times New Roman" w:hAnsi="Calibri" w:cs="Times New Roman"/>
                <w:color w:val="000000"/>
                <w:lang w:eastAsia="nl-NL"/>
              </w:rPr>
            </w:pPr>
            <w:del w:id="5256" w:author="Arjan" w:date="2014-11-18T10:00:00Z">
              <w:r w:rsidRPr="00E555FF">
                <w:rPr>
                  <w:rFonts w:ascii="Calibri" w:eastAsia="Times New Roman" w:hAnsi="Calibri" w:cs="Times New Roman"/>
                  <w:color w:val="000000"/>
                  <w:lang w:eastAsia="nl-NL"/>
                </w:rPr>
                <w:delText xml:space="preserve">Vervalt, is geen </w:delText>
              </w:r>
              <w:r w:rsidRPr="00E555FF">
                <w:rPr>
                  <w:rFonts w:ascii="Calibri" w:eastAsia="Times New Roman" w:hAnsi="Calibri" w:cs="Times New Roman"/>
                  <w:color w:val="000000"/>
                  <w:lang w:eastAsia="nl-NL"/>
                </w:rPr>
                <w:lastRenderedPageBreak/>
                <w:delText>document(type)</w:delText>
              </w:r>
            </w:del>
          </w:p>
        </w:tc>
      </w:tr>
      <w:tr w:rsidR="00E555FF" w:rsidRPr="00E555FF" w:rsidTr="00E555FF">
        <w:trPr>
          <w:trHeight w:val="300"/>
          <w:del w:id="5257" w:author="Arjan" w:date="2014-11-18T10:00:00Z"/>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del w:id="5258" w:author="Arjan" w:date="2014-11-18T10:00:00Z"/>
                <w:rFonts w:ascii="Calibri" w:eastAsia="Times New Roman" w:hAnsi="Calibri" w:cs="Times New Roman"/>
                <w:color w:val="000000"/>
                <w:lang w:eastAsia="nl-NL"/>
              </w:rPr>
            </w:pPr>
            <w:del w:id="5259" w:author="Arjan" w:date="2014-11-18T10:00:00Z">
              <w:r w:rsidRPr="00E555FF">
                <w:rPr>
                  <w:rFonts w:ascii="Calibri" w:eastAsia="Times New Roman" w:hAnsi="Calibri" w:cs="Times New Roman"/>
                  <w:color w:val="000000"/>
                  <w:lang w:eastAsia="nl-NL"/>
                </w:rPr>
                <w:lastRenderedPageBreak/>
                <w:delText>Ter inzage stuk</w:delText>
              </w:r>
            </w:del>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del w:id="5260"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261"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262"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263"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264" w:author="Arjan" w:date="2014-11-18T10:00:00Z"/>
                <w:rFonts w:ascii="Calibri" w:eastAsia="Times New Roman" w:hAnsi="Calibri" w:cs="Times New Roman"/>
                <w:color w:val="000000"/>
                <w:lang w:eastAsia="nl-NL"/>
              </w:rPr>
            </w:pPr>
            <w:del w:id="5265" w:author="Arjan" w:date="2014-11-18T10:00:00Z">
              <w:r w:rsidRPr="00E555FF">
                <w:rPr>
                  <w:rFonts w:ascii="Calibri" w:eastAsia="Times New Roman" w:hAnsi="Calibri" w:cs="Times New Roman"/>
                  <w:color w:val="000000"/>
                  <w:lang w:eastAsia="nl-NL"/>
                </w:rPr>
                <w:delText>Vervalt, te algemeen</w:delText>
              </w:r>
            </w:del>
          </w:p>
        </w:tc>
      </w:tr>
      <w:tr w:rsidR="00E555FF" w:rsidRPr="00E555FF" w:rsidTr="00E555FF">
        <w:trPr>
          <w:trHeight w:val="600"/>
          <w:del w:id="5266"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67" w:author="Arjan" w:date="2014-11-18T10:00:00Z"/>
                <w:rFonts w:ascii="Calibri" w:eastAsia="Times New Roman" w:hAnsi="Calibri" w:cs="Times New Roman"/>
                <w:color w:val="000000"/>
                <w:lang w:eastAsia="nl-NL"/>
              </w:rPr>
            </w:pPr>
            <w:del w:id="5268" w:author="Arjan" w:date="2014-11-18T10:00:00Z">
              <w:r w:rsidRPr="00E555FF">
                <w:rPr>
                  <w:rFonts w:ascii="Calibri" w:eastAsia="Times New Roman" w:hAnsi="Calibri" w:cs="Times New Roman"/>
                  <w:color w:val="000000"/>
                  <w:lang w:eastAsia="nl-NL"/>
                </w:rPr>
                <w:delText>Trajectplan</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69"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270"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271"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272"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273" w:author="Arjan" w:date="2014-11-18T10:00:00Z"/>
                <w:rFonts w:ascii="Calibri" w:eastAsia="Times New Roman" w:hAnsi="Calibri" w:cs="Times New Roman"/>
                <w:color w:val="000000"/>
                <w:lang w:eastAsia="nl-NL"/>
              </w:rPr>
            </w:pPr>
            <w:del w:id="5274" w:author="Arjan" w:date="2014-11-18T10:00:00Z">
              <w:r w:rsidRPr="00E555FF">
                <w:rPr>
                  <w:rFonts w:ascii="Calibri" w:eastAsia="Times New Roman" w:hAnsi="Calibri" w:cs="Times New Roman"/>
                  <w:color w:val="000000"/>
                  <w:lang w:eastAsia="nl-NL"/>
                </w:rPr>
                <w:delText>Vervallen; te domeinspecifiek (type 'Ruimtelijk plan')</w:delText>
              </w:r>
            </w:del>
          </w:p>
        </w:tc>
      </w:tr>
      <w:tr w:rsidR="00E555FF" w:rsidRPr="00E555FF" w:rsidTr="00E555FF">
        <w:trPr>
          <w:trHeight w:val="600"/>
          <w:del w:id="5275"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76" w:author="Arjan" w:date="2014-11-18T10:00:00Z"/>
                <w:rFonts w:ascii="Calibri" w:eastAsia="Times New Roman" w:hAnsi="Calibri" w:cs="Times New Roman"/>
                <w:color w:val="000000"/>
                <w:lang w:eastAsia="nl-NL"/>
              </w:rPr>
            </w:pPr>
            <w:del w:id="5277" w:author="Arjan" w:date="2014-11-18T10:00:00Z">
              <w:r w:rsidRPr="00E555FF">
                <w:rPr>
                  <w:rFonts w:ascii="Calibri" w:eastAsia="Times New Roman" w:hAnsi="Calibri" w:cs="Times New Roman"/>
                  <w:color w:val="000000"/>
                  <w:lang w:eastAsia="nl-NL"/>
                </w:rPr>
                <w:delText>Uitslag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78"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279"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280"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281"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282" w:author="Arjan" w:date="2014-11-18T10:00:00Z"/>
                <w:rFonts w:ascii="Calibri" w:eastAsia="Times New Roman" w:hAnsi="Calibri" w:cs="Times New Roman"/>
                <w:color w:val="000000"/>
                <w:lang w:eastAsia="nl-NL"/>
              </w:rPr>
            </w:pPr>
            <w:del w:id="5283" w:author="Arjan" w:date="2014-11-18T10:00:00Z">
              <w:r w:rsidRPr="00E555FF">
                <w:rPr>
                  <w:rFonts w:ascii="Calibri" w:eastAsia="Times New Roman" w:hAnsi="Calibri" w:cs="Times New Roman"/>
                  <w:color w:val="000000"/>
                  <w:lang w:eastAsia="nl-NL"/>
                </w:rPr>
                <w:delText>Vervallen; te domeinspecifiek (type 'Verslag van bevindingen')</w:delText>
              </w:r>
            </w:del>
          </w:p>
        </w:tc>
      </w:tr>
      <w:tr w:rsidR="00E555FF" w:rsidRPr="00E555FF" w:rsidTr="00E555FF">
        <w:trPr>
          <w:trHeight w:val="300"/>
          <w:del w:id="5284"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85" w:author="Arjan" w:date="2014-11-18T10:00:00Z"/>
                <w:rFonts w:ascii="Calibri" w:eastAsia="Times New Roman" w:hAnsi="Calibri" w:cs="Times New Roman"/>
                <w:color w:val="000000"/>
                <w:lang w:eastAsia="nl-NL"/>
              </w:rPr>
            </w:pPr>
            <w:del w:id="5286" w:author="Arjan" w:date="2014-11-18T10:00:00Z">
              <w:r w:rsidRPr="00E555FF">
                <w:rPr>
                  <w:rFonts w:ascii="Calibri" w:eastAsia="Times New Roman" w:hAnsi="Calibri" w:cs="Times New Roman"/>
                  <w:color w:val="000000"/>
                  <w:lang w:eastAsia="nl-NL"/>
                </w:rPr>
                <w:delText>Vertragingsbericht</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87"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288"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289"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290"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291" w:author="Arjan" w:date="2014-11-18T10:00:00Z"/>
                <w:rFonts w:ascii="Calibri" w:eastAsia="Times New Roman" w:hAnsi="Calibri" w:cs="Times New Roman"/>
                <w:color w:val="000000"/>
                <w:lang w:eastAsia="nl-NL"/>
              </w:rPr>
            </w:pPr>
            <w:del w:id="5292" w:author="Arjan" w:date="2014-11-18T10:00:00Z">
              <w:r w:rsidRPr="00E555FF">
                <w:rPr>
                  <w:rFonts w:ascii="Calibri" w:eastAsia="Times New Roman" w:hAnsi="Calibri" w:cs="Times New Roman"/>
                  <w:color w:val="000000"/>
                  <w:lang w:eastAsia="nl-NL"/>
                </w:rPr>
                <w:delText>Vervalt, te specifiek</w:delText>
              </w:r>
            </w:del>
          </w:p>
        </w:tc>
      </w:tr>
      <w:tr w:rsidR="00E555FF" w:rsidRPr="00E555FF" w:rsidTr="00E555FF">
        <w:trPr>
          <w:trHeight w:val="300"/>
          <w:del w:id="5293"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94" w:author="Arjan" w:date="2014-11-18T10:00:00Z"/>
                <w:rFonts w:ascii="Calibri" w:eastAsia="Times New Roman" w:hAnsi="Calibri" w:cs="Times New Roman"/>
                <w:color w:val="000000"/>
                <w:lang w:eastAsia="nl-NL"/>
              </w:rPr>
            </w:pPr>
            <w:del w:id="5295" w:author="Arjan" w:date="2014-11-18T10:00:00Z">
              <w:r w:rsidRPr="00E555FF">
                <w:rPr>
                  <w:rFonts w:ascii="Calibri" w:eastAsia="Times New Roman" w:hAnsi="Calibri" w:cs="Times New Roman"/>
                  <w:color w:val="000000"/>
                  <w:lang w:eastAsia="nl-NL"/>
                </w:rPr>
                <w:delText>Verzekering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296"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297"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298"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299"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300" w:author="Arjan" w:date="2014-11-18T10:00:00Z"/>
                <w:rFonts w:ascii="Calibri" w:eastAsia="Times New Roman" w:hAnsi="Calibri" w:cs="Times New Roman"/>
                <w:color w:val="000000"/>
                <w:lang w:eastAsia="nl-NL"/>
              </w:rPr>
            </w:pPr>
            <w:del w:id="5301" w:author="Arjan" w:date="2014-11-18T10:00:00Z">
              <w:r w:rsidRPr="00E555FF">
                <w:rPr>
                  <w:rFonts w:ascii="Calibri" w:eastAsia="Times New Roman" w:hAnsi="Calibri" w:cs="Times New Roman"/>
                  <w:color w:val="000000"/>
                  <w:lang w:eastAsia="nl-NL"/>
                </w:rPr>
                <w:delText>Vervalt, zelfde als 'Polis'</w:delText>
              </w:r>
            </w:del>
          </w:p>
        </w:tc>
      </w:tr>
      <w:tr w:rsidR="00E555FF" w:rsidRPr="00E555FF" w:rsidTr="00E555FF">
        <w:trPr>
          <w:trHeight w:val="300"/>
          <w:del w:id="5302" w:author="Arjan" w:date="2014-11-18T10:00:00Z"/>
        </w:trPr>
        <w:tc>
          <w:tcPr>
            <w:tcW w:w="4410" w:type="dxa"/>
            <w:gridSpan w:val="2"/>
            <w:tcBorders>
              <w:top w:val="nil"/>
              <w:left w:val="nil"/>
              <w:bottom w:val="nil"/>
              <w:right w:val="nil"/>
            </w:tcBorders>
            <w:shd w:val="clear" w:color="auto" w:fill="auto"/>
            <w:noWrap/>
            <w:hideMark/>
          </w:tcPr>
          <w:p w:rsidR="00E555FF" w:rsidRPr="00E555FF" w:rsidRDefault="00E555FF" w:rsidP="00E555FF">
            <w:pPr>
              <w:spacing w:after="0" w:line="240" w:lineRule="auto"/>
              <w:rPr>
                <w:del w:id="5303" w:author="Arjan" w:date="2014-11-18T10:00:00Z"/>
                <w:rFonts w:ascii="Calibri" w:eastAsia="Times New Roman" w:hAnsi="Calibri" w:cs="Times New Roman"/>
                <w:color w:val="000000"/>
                <w:lang w:eastAsia="nl-NL"/>
              </w:rPr>
            </w:pPr>
            <w:del w:id="5304" w:author="Arjan" w:date="2014-11-18T10:00:00Z">
              <w:r w:rsidRPr="00E555FF">
                <w:rPr>
                  <w:rFonts w:ascii="Calibri" w:eastAsia="Times New Roman" w:hAnsi="Calibri" w:cs="Times New Roman"/>
                  <w:color w:val="000000"/>
                  <w:lang w:eastAsia="nl-NL"/>
                </w:rPr>
                <w:delText>Verzoek aanvullende informatie</w:delText>
              </w:r>
            </w:del>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305"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306"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307"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308" w:author="Arjan" w:date="2014-11-18T10:00:00Z"/>
                <w:rFonts w:ascii="Calibri" w:eastAsia="Times New Roman" w:hAnsi="Calibri" w:cs="Times New Roman"/>
                <w:color w:val="000000"/>
                <w:lang w:eastAsia="nl-NL"/>
              </w:rPr>
            </w:pPr>
            <w:del w:id="5309" w:author="Arjan" w:date="2014-11-18T10:00:00Z">
              <w:r w:rsidRPr="00E555FF">
                <w:rPr>
                  <w:rFonts w:ascii="Calibri" w:eastAsia="Times New Roman" w:hAnsi="Calibri" w:cs="Times New Roman"/>
                  <w:color w:val="000000"/>
                  <w:lang w:eastAsia="nl-NL"/>
                </w:rPr>
                <w:delText>Vervalt, te algemeen</w:delText>
              </w:r>
            </w:del>
          </w:p>
        </w:tc>
      </w:tr>
      <w:tr w:rsidR="00E555FF" w:rsidRPr="00E555FF" w:rsidTr="00E555FF">
        <w:trPr>
          <w:trHeight w:val="600"/>
          <w:del w:id="5310"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311" w:author="Arjan" w:date="2014-11-18T10:00:00Z"/>
                <w:rFonts w:ascii="Calibri" w:eastAsia="Times New Roman" w:hAnsi="Calibri" w:cs="Times New Roman"/>
                <w:color w:val="000000"/>
                <w:lang w:eastAsia="nl-NL"/>
              </w:rPr>
            </w:pPr>
            <w:del w:id="5312" w:author="Arjan" w:date="2014-11-18T10:00:00Z">
              <w:r w:rsidRPr="00E555FF">
                <w:rPr>
                  <w:rFonts w:ascii="Calibri" w:eastAsia="Times New Roman" w:hAnsi="Calibri" w:cs="Times New Roman"/>
                  <w:color w:val="000000"/>
                  <w:lang w:eastAsia="nl-NL"/>
                </w:rPr>
                <w:delText>Voorlopige voorziening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313"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314"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315"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316"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317" w:author="Arjan" w:date="2014-11-18T10:00:00Z"/>
                <w:rFonts w:ascii="Calibri" w:eastAsia="Times New Roman" w:hAnsi="Calibri" w:cs="Times New Roman"/>
                <w:color w:val="000000"/>
                <w:lang w:eastAsia="nl-NL"/>
              </w:rPr>
            </w:pPr>
            <w:del w:id="5318" w:author="Arjan" w:date="2014-11-18T10:00:00Z">
              <w:r w:rsidRPr="00E555FF">
                <w:rPr>
                  <w:rFonts w:ascii="Calibri" w:eastAsia="Times New Roman" w:hAnsi="Calibri" w:cs="Times New Roman"/>
                  <w:color w:val="000000"/>
                  <w:lang w:eastAsia="nl-NL"/>
                </w:rPr>
                <w:delText>Vervallen; te domeinspecifiek (type 'Verklaring')</w:delText>
              </w:r>
            </w:del>
          </w:p>
        </w:tc>
      </w:tr>
      <w:tr w:rsidR="00E555FF" w:rsidRPr="00E555FF" w:rsidTr="00E555FF">
        <w:trPr>
          <w:trHeight w:val="600"/>
          <w:del w:id="5319"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320" w:author="Arjan" w:date="2014-11-18T10:00:00Z"/>
                <w:rFonts w:ascii="Calibri" w:eastAsia="Times New Roman" w:hAnsi="Calibri" w:cs="Times New Roman"/>
                <w:color w:val="000000"/>
                <w:lang w:eastAsia="nl-NL"/>
              </w:rPr>
            </w:pPr>
            <w:del w:id="5321" w:author="Arjan" w:date="2014-11-18T10:00:00Z">
              <w:r w:rsidRPr="00E555FF">
                <w:rPr>
                  <w:rFonts w:ascii="Calibri" w:eastAsia="Times New Roman" w:hAnsi="Calibri" w:cs="Times New Roman"/>
                  <w:color w:val="000000"/>
                  <w:lang w:eastAsia="nl-NL"/>
                </w:rPr>
                <w:delText>Voornemen</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322"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323" w:author="Arjan" w:date="2014-11-18T10:00:00Z"/>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324"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325"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326" w:author="Arjan" w:date="2014-11-18T10:00:00Z"/>
                <w:rFonts w:ascii="Calibri" w:eastAsia="Times New Roman" w:hAnsi="Calibri" w:cs="Times New Roman"/>
                <w:color w:val="000000"/>
                <w:lang w:eastAsia="nl-NL"/>
              </w:rPr>
            </w:pPr>
            <w:del w:id="5327" w:author="Arjan" w:date="2014-11-18T10:00:00Z">
              <w:r w:rsidRPr="00E555FF">
                <w:rPr>
                  <w:rFonts w:ascii="Calibri" w:eastAsia="Times New Roman" w:hAnsi="Calibri" w:cs="Times New Roman"/>
                  <w:color w:val="000000"/>
                  <w:lang w:eastAsia="nl-NL"/>
                </w:rPr>
                <w:delText>Vervallen; te domeinspecifiek (type 'Plan')</w:delText>
              </w:r>
            </w:del>
          </w:p>
        </w:tc>
      </w:tr>
      <w:tr w:rsidR="00E555FF" w:rsidRPr="00E555FF" w:rsidTr="00E555FF">
        <w:trPr>
          <w:trHeight w:val="300"/>
          <w:del w:id="5328" w:author="Arjan" w:date="2014-11-18T10:00:00Z"/>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329" w:author="Arjan" w:date="2014-11-18T10:00:00Z"/>
                <w:rFonts w:ascii="Calibri" w:eastAsia="Times New Roman" w:hAnsi="Calibri" w:cs="Times New Roman"/>
                <w:color w:val="000000"/>
                <w:lang w:eastAsia="nl-NL"/>
              </w:rPr>
            </w:pPr>
            <w:del w:id="5330" w:author="Arjan" w:date="2014-11-18T10:00:00Z">
              <w:r w:rsidRPr="00E555FF">
                <w:rPr>
                  <w:rFonts w:ascii="Calibri" w:eastAsia="Times New Roman" w:hAnsi="Calibri" w:cs="Times New Roman"/>
                  <w:color w:val="000000"/>
                  <w:lang w:eastAsia="nl-NL"/>
                </w:rPr>
                <w:delText>Wetgeving</w:delText>
              </w:r>
            </w:del>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del w:id="5331" w:author="Arjan" w:date="2014-11-18T10:00:00Z"/>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del w:id="5332" w:author="Arjan" w:date="2014-11-18T10:00:00Z"/>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del w:id="5333" w:author="Arjan" w:date="2014-11-18T10:00:00Z"/>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del w:id="5334" w:author="Arjan" w:date="2014-11-18T10:00:00Z"/>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del w:id="5335" w:author="Arjan" w:date="2014-11-18T10:00:00Z"/>
                <w:rFonts w:ascii="Calibri" w:eastAsia="Times New Roman" w:hAnsi="Calibri" w:cs="Times New Roman"/>
                <w:color w:val="000000"/>
                <w:lang w:eastAsia="nl-NL"/>
              </w:rPr>
            </w:pPr>
            <w:del w:id="5336" w:author="Arjan" w:date="2014-11-18T10:00:00Z">
              <w:r w:rsidRPr="00E555FF">
                <w:rPr>
                  <w:rFonts w:ascii="Calibri" w:eastAsia="Times New Roman" w:hAnsi="Calibri" w:cs="Times New Roman"/>
                  <w:color w:val="000000"/>
                  <w:lang w:eastAsia="nl-NL"/>
                </w:rPr>
                <w:delText>Hernoemd naar 'Wet'</w:delText>
              </w:r>
            </w:del>
          </w:p>
        </w:tc>
      </w:tr>
    </w:tbl>
    <w:p w:rsidR="00E555FF" w:rsidRDefault="00E555FF" w:rsidP="00A02BEA">
      <w:pPr>
        <w:rPr>
          <w:del w:id="5337" w:author="Arjan" w:date="2014-11-18T10:00:00Z"/>
        </w:rPr>
        <w:sectPr w:rsidR="00E555FF" w:rsidSect="00E555FF">
          <w:pgSz w:w="16838" w:h="11906" w:orient="landscape"/>
          <w:pgMar w:top="1417" w:right="1417" w:bottom="1417" w:left="1417" w:header="708" w:footer="708" w:gutter="0"/>
          <w:cols w:space="708"/>
          <w:titlePg/>
          <w:docGrid w:linePitch="360"/>
        </w:sectPr>
      </w:pPr>
    </w:p>
    <w:p w:rsidR="0038425A" w:rsidRPr="00BC0BAD" w:rsidRDefault="0038425A">
      <w:pPr>
        <w:rPr>
          <w:del w:id="5338" w:author="Arjan" w:date="2014-11-18T10:00:00Z"/>
          <w:noProof/>
        </w:rPr>
      </w:pPr>
    </w:p>
    <w:p w:rsidR="00D11FB7" w:rsidRDefault="00D11FB7" w:rsidP="00D11FB7">
      <w:pPr>
        <w:rPr>
          <w:ins w:id="5339" w:author="Arjan" w:date="2014-11-18T10:00:00Z"/>
        </w:rPr>
      </w:pPr>
      <w:ins w:id="5340" w:author="Arjan" w:date="2014-11-18T10:00:00Z">
        <w:r>
          <w:t>In deze bijlage sommen we de structurele wijzigingen op die voorgesteld zijn om door te voeren in RGBZ 2.0 ten opzichte  van RGBZ 1.0. We doen dit per objecttype, in alfabetische volgorde. Zie voor de wijzigingen in detail de gemarkeerde wijzgingen in de voorafgaande hoofdstukken.</w:t>
        </w:r>
      </w:ins>
    </w:p>
    <w:p w:rsidR="00D11FB7" w:rsidRDefault="00D11FB7" w:rsidP="00D11FB7">
      <w:pPr>
        <w:rPr>
          <w:ins w:id="5341" w:author="Arjan" w:date="2014-11-18T10:00:00Z"/>
        </w:rPr>
      </w:pPr>
      <w:ins w:id="5342" w:author="Arjan" w:date="2014-11-18T10:00:00Z">
        <w:r>
          <w:t>BESLUIT:</w:t>
        </w:r>
      </w:ins>
    </w:p>
    <w:p w:rsidR="00E555FF" w:rsidRDefault="00E555FF" w:rsidP="00A02BEA">
      <w:pPr>
        <w:rPr>
          <w:ins w:id="5343" w:author="Arjan" w:date="2014-11-18T10:00:00Z"/>
          <w:lang w:val="nl-NL"/>
        </w:rPr>
      </w:pPr>
    </w:p>
    <w:p w:rsidR="00D11FB7" w:rsidRDefault="00D11FB7" w:rsidP="00A02BEA">
      <w:pPr>
        <w:rPr>
          <w:ins w:id="5344" w:author="Arjan" w:date="2014-11-18T10:00:00Z"/>
          <w:lang w:val="nl-NL"/>
        </w:rPr>
      </w:pPr>
    </w:p>
    <w:p w:rsidR="00D11FB7" w:rsidRPr="00DD0F4F" w:rsidRDefault="00D11FB7" w:rsidP="00A02BEA">
      <w:pPr>
        <w:rPr>
          <w:ins w:id="5345" w:author="Arjan" w:date="2014-11-18T10:00:00Z"/>
          <w:lang w:val="nl-NL"/>
        </w:rPr>
      </w:pPr>
    </w:p>
    <w:p w:rsidR="00E555FF" w:rsidRDefault="00E555FF" w:rsidP="00A02BEA">
      <w:pPr>
        <w:rPr>
          <w:ins w:id="5346" w:author="Arjan" w:date="2014-11-18T10:00:00Z"/>
        </w:rPr>
        <w:sectPr w:rsidR="00E555FF" w:rsidSect="00D11FB7">
          <w:pgSz w:w="11906" w:h="16838"/>
          <w:pgMar w:top="1417" w:right="1417" w:bottom="1417" w:left="1417" w:header="708" w:footer="708" w:gutter="0"/>
          <w:cols w:space="708"/>
          <w:titlePg/>
          <w:docGrid w:linePitch="360"/>
        </w:sectPr>
      </w:pPr>
    </w:p>
    <w:p w:rsidR="0038425A" w:rsidRPr="00BC0BAD" w:rsidRDefault="0038425A">
      <w:pPr>
        <w:rPr>
          <w:ins w:id="5347" w:author="Arjan" w:date="2014-11-18T10:00:00Z"/>
          <w:noProof/>
        </w:rPr>
      </w:pPr>
    </w:p>
    <w:p w:rsidR="0038425A" w:rsidRPr="00BC0BAD" w:rsidRDefault="00B47636" w:rsidP="0038425A">
      <w:pPr>
        <w:rPr>
          <w:noProof/>
        </w:rPr>
      </w:pPr>
      <w:r w:rsidRPr="00B47636">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7" type="#_x0000_t185" style="position:absolute;margin-left:64.9pt;margin-top:439.15pt;width:347.25pt;height:165.6pt;z-index:251665408;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" o:allowincell="f" adj="1739" fillcolor="#943634" strokecolor="#cc0068" strokeweight="3pt">
            <v:shadow color="#7a003e" offset="1pt,1pt"/>
            <v:textbox style="mso-fit-shape-to-text:t" inset="3.6pt,,3.6pt">
              <w:txbxContent>
                <w:p w:rsidR="00C07477" w:rsidRDefault="00C07477" w:rsidP="0038425A">
                  <w:pPr>
                    <w:pBdr>
                      <w:top w:val="single" w:sz="8" w:space="10" w:color="FFFFFF"/>
                      <w:bottom w:val="single" w:sz="8" w:space="10" w:color="FFFFFF"/>
                    </w:pBdr>
                    <w:jc w:val="center"/>
                    <w:rPr>
                      <w:i/>
                      <w:iCs/>
                      <w:sz w:val="24"/>
                    </w:rPr>
                  </w:pPr>
                </w:p>
                <w:tbl>
                  <w:tblPr>
                    <w:tblW w:w="0" w:type="auto"/>
                    <w:tblCellMar>
                      <w:top w:w="15" w:type="dxa"/>
                      <w:left w:w="15" w:type="dxa"/>
                      <w:bottom w:w="15" w:type="dxa"/>
                      <w:right w:w="15" w:type="dxa"/>
                    </w:tblCellMar>
                    <w:tblLook w:val="04A0"/>
                  </w:tblPr>
                  <w:tblGrid>
                    <w:gridCol w:w="1800"/>
                    <w:gridCol w:w="2250"/>
                    <w:gridCol w:w="2250"/>
                  </w:tblGrid>
                  <w:tr w:rsidR="00C07477" w:rsidRPr="00D80B5A" w:rsidTr="004221F2">
                    <w:tc>
                      <w:tcPr>
                        <w:tcW w:w="1800" w:type="dxa"/>
                        <w:hideMark/>
                      </w:tcPr>
                      <w:p w:rsidR="00C07477" w:rsidRPr="00DD0F4F" w:rsidRDefault="00C07477" w:rsidP="004221F2">
                        <w:pPr>
                          <w:spacing w:line="270" w:lineRule="atLeast"/>
                          <w:rPr>
                            <w:color w:val="000000"/>
                            <w:sz w:val="20"/>
                            <w:szCs w:val="20"/>
                            <w:lang w:val="nl-NL"/>
                          </w:rPr>
                        </w:pPr>
                        <w:r w:rsidRPr="00DD0F4F">
                          <w:rPr>
                            <w:color w:val="000000"/>
                            <w:sz w:val="20"/>
                            <w:szCs w:val="20"/>
                            <w:lang w:val="nl-NL"/>
                          </w:rPr>
                          <w:t>Bezoekadres:</w:t>
                        </w:r>
                        <w:r w:rsidRPr="00DD0F4F">
                          <w:rPr>
                            <w:color w:val="000000"/>
                            <w:sz w:val="20"/>
                            <w:szCs w:val="20"/>
                            <w:lang w:val="nl-NL"/>
                          </w:rPr>
                          <w:br/>
                          <w:t>Nassaulaan 12</w:t>
                        </w:r>
                        <w:r w:rsidRPr="00DD0F4F">
                          <w:rPr>
                            <w:color w:val="000000"/>
                            <w:sz w:val="20"/>
                            <w:szCs w:val="20"/>
                            <w:lang w:val="nl-NL"/>
                          </w:rPr>
                          <w:br/>
                          <w:t>2514 JS Den Haag</w:t>
                        </w:r>
                      </w:p>
                    </w:tc>
                    <w:tc>
                      <w:tcPr>
                        <w:tcW w:w="2250" w:type="dxa"/>
                        <w:hideMark/>
                      </w:tcPr>
                      <w:p w:rsidR="00C07477" w:rsidRPr="00DD0F4F" w:rsidRDefault="00C07477" w:rsidP="004221F2">
                        <w:pPr>
                          <w:spacing w:line="270" w:lineRule="atLeast"/>
                          <w:rPr>
                            <w:color w:val="000000"/>
                            <w:sz w:val="20"/>
                            <w:szCs w:val="20"/>
                            <w:lang w:val="nl-NL"/>
                          </w:rPr>
                        </w:pPr>
                        <w:r w:rsidRPr="00DD0F4F">
                          <w:rPr>
                            <w:color w:val="000000"/>
                            <w:sz w:val="20"/>
                            <w:szCs w:val="20"/>
                            <w:lang w:val="nl-NL"/>
                          </w:rPr>
                          <w:t>Postadres:</w:t>
                        </w:r>
                        <w:r w:rsidRPr="00DD0F4F">
                          <w:rPr>
                            <w:color w:val="000000"/>
                            <w:sz w:val="20"/>
                            <w:szCs w:val="20"/>
                            <w:lang w:val="nl-NL"/>
                          </w:rPr>
                          <w:br/>
                          <w:t>Postbus 30435</w:t>
                        </w:r>
                        <w:r w:rsidRPr="00DD0F4F">
                          <w:rPr>
                            <w:color w:val="000000"/>
                            <w:sz w:val="20"/>
                            <w:szCs w:val="20"/>
                            <w:lang w:val="nl-NL"/>
                          </w:rPr>
                          <w:br/>
                          <w:t>2500 GK Den Haag</w:t>
                        </w:r>
                      </w:p>
                    </w:tc>
                    <w:tc>
                      <w:tcPr>
                        <w:tcW w:w="2250" w:type="dxa"/>
                        <w:hideMark/>
                      </w:tcPr>
                      <w:p w:rsidR="00C07477" w:rsidRPr="00564D1E" w:rsidRDefault="00C07477" w:rsidP="004221F2">
                        <w:pPr>
                          <w:spacing w:line="270" w:lineRule="atLeast"/>
                          <w:rPr>
                            <w:color w:val="000000"/>
                            <w:sz w:val="20"/>
                            <w:szCs w:val="20"/>
                          </w:rPr>
                        </w:pPr>
                        <w:hyperlink r:id="rId26" w:tgtFrame="_blank" w:history="1">
                          <w:r w:rsidRPr="00564D1E">
                            <w:rPr>
                              <w:color w:val="6C5A45"/>
                              <w:sz w:val="20"/>
                              <w:szCs w:val="20"/>
                            </w:rPr>
                            <w:t>info@kinggemeenten.nl</w:t>
                          </w:r>
                        </w:hyperlink>
                        <w:r w:rsidRPr="00564D1E">
                          <w:rPr>
                            <w:color w:val="000000"/>
                            <w:sz w:val="20"/>
                            <w:szCs w:val="20"/>
                          </w:rPr>
                          <w:br/>
                          <w:t>T: 070 373 8017</w:t>
                        </w:r>
                        <w:r w:rsidRPr="00564D1E">
                          <w:rPr>
                            <w:color w:val="000000"/>
                            <w:sz w:val="20"/>
                            <w:szCs w:val="20"/>
                          </w:rPr>
                          <w:br/>
                          <w:t>F: 070 363 5682</w:t>
                        </w:r>
                      </w:p>
                    </w:tc>
                  </w:tr>
                </w:tbl>
                <w:p w:rsidR="00C07477" w:rsidRPr="00B21709" w:rsidRDefault="00C07477" w:rsidP="0038425A">
                  <w:pPr>
                    <w:pBdr>
                      <w:top w:val="single" w:sz="8" w:space="10" w:color="FFFFFF"/>
                      <w:bottom w:val="single" w:sz="8" w:space="10" w:color="FFFFFF"/>
                    </w:pBdr>
                    <w:jc w:val="center"/>
                    <w:rPr>
                      <w:i/>
                      <w:iCs/>
                      <w:color w:val="808080"/>
                      <w:sz w:val="24"/>
                    </w:rPr>
                  </w:pPr>
                </w:p>
              </w:txbxContent>
            </v:textbox>
            <w10:wrap type="square" anchorx="margin" anchory="margin"/>
          </v:shape>
        </w:pict>
      </w:r>
      <w:r w:rsidR="0038425A" w:rsidRPr="00BC0BAD">
        <w:rPr>
          <w:noProof/>
          <w:lang w:val="nl-NL" w:eastAsia="nl-NL"/>
        </w:rPr>
        <w:drawing>
          <wp:anchor distT="0" distB="0" distL="114300" distR="114300" simplePos="0" relativeHeight="251664384" behindDoc="0" locked="0" layoutInCell="1" allowOverlap="1">
            <wp:simplePos x="0" y="0"/>
            <wp:positionH relativeFrom="margin">
              <wp:align>center</wp:align>
            </wp:positionH>
            <wp:positionV relativeFrom="margin">
              <wp:align>center</wp:align>
            </wp:positionV>
            <wp:extent cx="3957527" cy="1977656"/>
            <wp:effectExtent l="19050" t="0" r="0" b="0"/>
            <wp:wrapSquare wrapText="bothSides"/>
            <wp:docPr id="5" name="Afbeelding 4"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NG_logo_300dpi"/>
                    <pic:cNvPicPr>
                      <a:picLocks noChangeAspect="1" noChangeArrowheads="1"/>
                    </pic:cNvPicPr>
                  </pic:nvPicPr>
                  <pic:blipFill>
                    <a:blip r:embed="rId27" cstate="print"/>
                    <a:srcRect/>
                    <a:stretch>
                      <a:fillRect/>
                    </a:stretch>
                  </pic:blipFill>
                  <pic:spPr bwMode="auto">
                    <a:xfrm>
                      <a:off x="0" y="0"/>
                      <a:ext cx="3962400" cy="1981200"/>
                    </a:xfrm>
                    <a:prstGeom prst="rect">
                      <a:avLst/>
                    </a:prstGeom>
                    <a:noFill/>
                    <a:ln w="9525">
                      <a:noFill/>
                      <a:miter lim="800000"/>
                      <a:headEnd/>
                      <a:tailEnd/>
                    </a:ln>
                  </pic:spPr>
                </pic:pic>
              </a:graphicData>
            </a:graphic>
          </wp:anchor>
        </w:drawing>
      </w:r>
    </w:p>
    <w:sectPr w:rsidR="0038425A" w:rsidRPr="00BC0BAD" w:rsidSect="00E555FF">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29C" w:rsidRDefault="00B9429C" w:rsidP="0038425A">
      <w:pPr>
        <w:spacing w:after="0" w:line="240" w:lineRule="auto"/>
      </w:pPr>
      <w:r>
        <w:separator/>
      </w:r>
    </w:p>
  </w:endnote>
  <w:endnote w:type="continuationSeparator" w:id="0">
    <w:p w:rsidR="00B9429C" w:rsidRDefault="00B9429C" w:rsidP="00384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altName w:val="Arial"/>
    <w:charset w:val="00"/>
    <w:family w:val="swiss"/>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Sans">
    <w:altName w:val="Lucida Sans Unicode"/>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477" w:rsidRDefault="00C07477">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17972"/>
      <w:docPartObj>
        <w:docPartGallery w:val="Page Numbers (Bottom of Page)"/>
        <w:docPartUnique/>
      </w:docPartObj>
    </w:sdtPr>
    <w:sdtContent>
      <w:p w:rsidR="00C07477" w:rsidRDefault="00C07477">
        <w:pPr>
          <w:pStyle w:val="Voettekst"/>
          <w:jc w:val="right"/>
        </w:pPr>
        <w:r>
          <w:rPr>
            <w:noProof/>
            <w:lang w:val="nl-NL" w:eastAsia="nl-NL"/>
          </w:rPr>
          <w:drawing>
            <wp:anchor distT="0" distB="0" distL="114300" distR="114300" simplePos="0" relativeHeight="251656704" behindDoc="0" locked="0" layoutInCell="1" allowOverlap="1">
              <wp:simplePos x="0" y="0"/>
              <wp:positionH relativeFrom="margin">
                <wp:posOffset>-901700</wp:posOffset>
              </wp:positionH>
              <wp:positionV relativeFrom="margin">
                <wp:posOffset>9158605</wp:posOffset>
              </wp:positionV>
              <wp:extent cx="7550785" cy="605790"/>
              <wp:effectExtent l="19050" t="0" r="0" b="0"/>
              <wp:wrapSquare wrapText="bothSides"/>
              <wp:docPr id="2" name="Afbeelding 8" descr="onder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erbanner.JPG"/>
                      <pic:cNvPicPr/>
                    </pic:nvPicPr>
                    <pic:blipFill>
                      <a:blip r:embed="rId1"/>
                      <a:stretch>
                        <a:fillRect/>
                      </a:stretch>
                    </pic:blipFill>
                    <pic:spPr>
                      <a:xfrm>
                        <a:off x="0" y="0"/>
                        <a:ext cx="7550785" cy="605790"/>
                      </a:xfrm>
                      <a:prstGeom prst="rect">
                        <a:avLst/>
                      </a:prstGeom>
                    </pic:spPr>
                  </pic:pic>
                </a:graphicData>
              </a:graphic>
            </wp:anchor>
          </w:drawing>
        </w:r>
        <w:fldSimple w:instr=" PAGE   \* MERGEFORMAT ">
          <w:r w:rsidR="00E57BE8">
            <w:rPr>
              <w:noProof/>
            </w:rPr>
            <w:t>7</w:t>
          </w:r>
        </w:fldSimple>
      </w:p>
    </w:sdtContent>
  </w:sdt>
  <w:p w:rsidR="00C07477" w:rsidRDefault="00C07477">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477" w:rsidRDefault="00C07477">
    <w:pPr>
      <w:pStyle w:val="Voetteks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477" w:rsidRDefault="00C07477">
    <w:pPr>
      <w:pStyle w:val="Voetteks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950"/>
      <w:docPartObj>
        <w:docPartGallery w:val="Page Numbers (Bottom of Page)"/>
        <w:docPartUnique/>
      </w:docPartObj>
    </w:sdtPr>
    <w:sdtContent>
      <w:p w:rsidR="00C07477" w:rsidRDefault="00C07477">
        <w:pPr>
          <w:pStyle w:val="Voettekst"/>
          <w:jc w:val="right"/>
        </w:pPr>
        <w:r>
          <w:rPr>
            <w:noProof/>
            <w:lang w:val="nl-NL" w:eastAsia="nl-NL"/>
          </w:rPr>
          <w:drawing>
            <wp:anchor distT="0" distB="0" distL="114300" distR="114300" simplePos="0" relativeHeight="251660800" behindDoc="0" locked="0" layoutInCell="1" allowOverlap="1">
              <wp:simplePos x="0" y="0"/>
              <wp:positionH relativeFrom="margin">
                <wp:posOffset>-901700</wp:posOffset>
              </wp:positionH>
              <wp:positionV relativeFrom="margin">
                <wp:posOffset>9158605</wp:posOffset>
              </wp:positionV>
              <wp:extent cx="7550785" cy="605790"/>
              <wp:effectExtent l="19050" t="0" r="0" b="0"/>
              <wp:wrapSquare wrapText="bothSides"/>
              <wp:docPr id="11" name="Afbeelding 8" descr="onder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erbanner.JPG"/>
                      <pic:cNvPicPr/>
                    </pic:nvPicPr>
                    <pic:blipFill>
                      <a:blip r:embed="rId1"/>
                      <a:stretch>
                        <a:fillRect/>
                      </a:stretch>
                    </pic:blipFill>
                    <pic:spPr>
                      <a:xfrm>
                        <a:off x="0" y="0"/>
                        <a:ext cx="7550785" cy="605790"/>
                      </a:xfrm>
                      <a:prstGeom prst="rect">
                        <a:avLst/>
                      </a:prstGeom>
                    </pic:spPr>
                  </pic:pic>
                </a:graphicData>
              </a:graphic>
            </wp:anchor>
          </w:drawing>
        </w:r>
        <w:fldSimple w:instr=" PAGE   \* MERGEFORMAT ">
          <w:r w:rsidR="00E57BE8">
            <w:rPr>
              <w:noProof/>
            </w:rPr>
            <w:t>150</w:t>
          </w:r>
        </w:fldSimple>
      </w:p>
    </w:sdtContent>
  </w:sdt>
  <w:p w:rsidR="00C07477" w:rsidRDefault="00C07477">
    <w:pPr>
      <w:pStyle w:val="Voetteks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477" w:rsidRDefault="00C07477">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29C" w:rsidRDefault="00B9429C" w:rsidP="0038425A">
      <w:pPr>
        <w:spacing w:after="0" w:line="240" w:lineRule="auto"/>
      </w:pPr>
      <w:r>
        <w:separator/>
      </w:r>
    </w:p>
  </w:footnote>
  <w:footnote w:type="continuationSeparator" w:id="0">
    <w:p w:rsidR="00B9429C" w:rsidRDefault="00B9429C" w:rsidP="0038425A">
      <w:pPr>
        <w:spacing w:after="0" w:line="240" w:lineRule="auto"/>
      </w:pPr>
      <w:r>
        <w:continuationSeparator/>
      </w:r>
    </w:p>
  </w:footnote>
  <w:footnote w:id="1">
    <w:p w:rsidR="00C07477" w:rsidRPr="00DD0F4F" w:rsidRDefault="00C07477" w:rsidP="00AF5C29">
      <w:pPr>
        <w:pStyle w:val="Voetnoottekst"/>
        <w:rPr>
          <w:lang w:val="nl-NL"/>
        </w:rPr>
      </w:pPr>
      <w:r>
        <w:rPr>
          <w:rStyle w:val="Voetnootmarkering"/>
        </w:rPr>
        <w:footnoteRef/>
      </w:r>
      <w:r w:rsidRPr="00DD0F4F">
        <w:rPr>
          <w:lang w:val="nl-NL"/>
        </w:rPr>
        <w:t xml:space="preserve"> GEMMA Procesarchitectuur; KING, 9 mei 2011, versie 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477" w:rsidRDefault="00C07477">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477" w:rsidRDefault="00C07477" w:rsidP="0038425A">
    <w:pPr>
      <w:pStyle w:val="Koptekst"/>
      <w:tabs>
        <w:tab w:val="clear" w:pos="9072"/>
      </w:tabs>
    </w:pPr>
    <w:sdt>
      <w:sdtPr>
        <w:id w:val="43172029"/>
        <w:docPartObj>
          <w:docPartGallery w:val="Watermarks"/>
          <w:docPartUnique/>
        </w:docPartObj>
      </w:sdtPr>
      <w:sdtContent>
        <w:r>
          <w:rPr>
            <w:noProof/>
            <w:lang w:val="nl-NL"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CONCEPT"/>
              <w10:wrap anchorx="margin" anchory="margin"/>
            </v:shape>
          </w:pict>
        </w:r>
      </w:sdtContent>
    </w:sdt>
    <w:r>
      <w:tab/>
    </w:r>
    <w:r w:rsidRPr="0038425A">
      <w:rPr>
        <w:noProof/>
        <w:lang w:val="nl-NL" w:eastAsia="nl-NL"/>
      </w:rPr>
      <w:drawing>
        <wp:anchor distT="0" distB="0" distL="114300" distR="114300" simplePos="0" relativeHeight="251657728" behindDoc="0" locked="0" layoutInCell="1" allowOverlap="1">
          <wp:simplePos x="0" y="0"/>
          <wp:positionH relativeFrom="margin">
            <wp:posOffset>5286139</wp:posOffset>
          </wp:positionH>
          <wp:positionV relativeFrom="margin">
            <wp:posOffset>-697776</wp:posOffset>
          </wp:positionV>
          <wp:extent cx="1161164" cy="595423"/>
          <wp:effectExtent l="19050" t="0" r="0" b="0"/>
          <wp:wrapSquare wrapText="bothSides"/>
          <wp:docPr id="4" name="Afbeelding 3" descr="king_logo.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_logo.gif"/>
                  <pic:cNvPicPr/>
                </pic:nvPicPr>
                <pic:blipFill>
                  <a:blip r:embed="rId2"/>
                  <a:stretch>
                    <a:fillRect/>
                  </a:stretch>
                </pic:blipFill>
                <pic:spPr>
                  <a:xfrm>
                    <a:off x="0" y="0"/>
                    <a:ext cx="1163320" cy="598805"/>
                  </a:xfrm>
                  <a:prstGeom prst="rect">
                    <a:avLst/>
                  </a:prstGeom>
                </pic:spPr>
              </pic:pic>
            </a:graphicData>
          </a:graphic>
        </wp:anchor>
      </w:drawing>
    </w:r>
  </w:p>
  <w:p w:rsidR="00C07477" w:rsidRDefault="00C07477">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477" w:rsidRDefault="00C07477">
    <w:pPr>
      <w:pStyle w:val="Kopteks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477" w:rsidRDefault="00C07477">
    <w:pPr>
      <w:pStyle w:val="Kopteks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477" w:rsidRDefault="00C07477" w:rsidP="0038425A">
    <w:pPr>
      <w:pStyle w:val="Koptekst"/>
      <w:tabs>
        <w:tab w:val="clear" w:pos="9072"/>
      </w:tabs>
    </w:pPr>
    <w:sdt>
      <w:sdtPr>
        <w:id w:val="6709949"/>
        <w:docPartObj>
          <w:docPartGallery w:val="Watermarks"/>
          <w:docPartUnique/>
        </w:docPartObj>
      </w:sdtPr>
      <w:sdtContent>
        <w:r w:rsidRPr="00B47636">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12.4pt;height:247.45pt;rotation:315;z-index:-251653632;mso-position-horizontal:center;mso-position-horizontal-relative:margin;mso-position-vertical:center;mso-position-vertical-relative:margin" o:allowincell="f" fillcolor="silver" stroked="f">
              <v:fill opacity=".5"/>
              <v:textpath style="font-family:&quot;Calibri&quot;;font-size:1pt" string="CONCEPT"/>
              <w10:wrap anchorx="margin" anchory="margin"/>
            </v:shape>
          </w:pict>
        </w:r>
      </w:sdtContent>
    </w:sdt>
    <w:r>
      <w:tab/>
    </w:r>
    <w:r w:rsidRPr="0038425A">
      <w:rPr>
        <w:noProof/>
        <w:lang w:val="nl-NL" w:eastAsia="nl-NL"/>
      </w:rPr>
      <w:drawing>
        <wp:anchor distT="0" distB="0" distL="114300" distR="114300" simplePos="0" relativeHeight="251661824" behindDoc="0" locked="0" layoutInCell="1" allowOverlap="1">
          <wp:simplePos x="0" y="0"/>
          <wp:positionH relativeFrom="margin">
            <wp:posOffset>5286139</wp:posOffset>
          </wp:positionH>
          <wp:positionV relativeFrom="margin">
            <wp:posOffset>-697776</wp:posOffset>
          </wp:positionV>
          <wp:extent cx="1161164" cy="595423"/>
          <wp:effectExtent l="19050" t="0" r="0" b="0"/>
          <wp:wrapSquare wrapText="bothSides"/>
          <wp:docPr id="10" name="Afbeelding 3" descr="king_logo.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_logo.gif"/>
                  <pic:cNvPicPr/>
                </pic:nvPicPr>
                <pic:blipFill>
                  <a:blip r:embed="rId2"/>
                  <a:stretch>
                    <a:fillRect/>
                  </a:stretch>
                </pic:blipFill>
                <pic:spPr>
                  <a:xfrm>
                    <a:off x="0" y="0"/>
                    <a:ext cx="1163320" cy="598805"/>
                  </a:xfrm>
                  <a:prstGeom prst="rect">
                    <a:avLst/>
                  </a:prstGeom>
                </pic:spPr>
              </pic:pic>
            </a:graphicData>
          </a:graphic>
        </wp:anchor>
      </w:drawing>
    </w:r>
  </w:p>
  <w:p w:rsidR="00C07477" w:rsidRDefault="00C07477">
    <w:pPr>
      <w:pStyle w:val="Kopteks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477" w:rsidRDefault="00C07477">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1B80D49"/>
    <w:multiLevelType w:val="hybridMultilevel"/>
    <w:tmpl w:val="D830249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20525A"/>
    <w:multiLevelType w:val="hybridMultilevel"/>
    <w:tmpl w:val="43020C08"/>
    <w:lvl w:ilvl="0" w:tplc="04130019">
      <w:start w:val="1"/>
      <w:numFmt w:val="lowerLetter"/>
      <w:lvlText w:val="%1."/>
      <w:lvlJc w:val="left"/>
      <w:pPr>
        <w:ind w:left="720" w:hanging="360"/>
      </w:pPr>
      <w:rPr>
        <w:rFonts w:hint="default"/>
      </w:rPr>
    </w:lvl>
    <w:lvl w:ilvl="1" w:tplc="04130005">
      <w:start w:val="1"/>
      <w:numFmt w:val="bullet"/>
      <w:lvlText w:val=""/>
      <w:lvlJc w:val="left"/>
      <w:pPr>
        <w:ind w:left="1440" w:hanging="360"/>
      </w:pPr>
      <w:rPr>
        <w:rFonts w:ascii="Wingdings" w:hAnsi="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59B312C"/>
    <w:multiLevelType w:val="hybridMultilevel"/>
    <w:tmpl w:val="549C737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61A3E20"/>
    <w:multiLevelType w:val="hybridMultilevel"/>
    <w:tmpl w:val="2B26958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06AD5B07"/>
    <w:multiLevelType w:val="hybridMultilevel"/>
    <w:tmpl w:val="33140A46"/>
    <w:lvl w:ilvl="0" w:tplc="A7C8123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3585569"/>
    <w:multiLevelType w:val="hybridMultilevel"/>
    <w:tmpl w:val="D4648F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EBA011D"/>
    <w:multiLevelType w:val="hybridMultilevel"/>
    <w:tmpl w:val="ABD48B38"/>
    <w:lvl w:ilvl="0" w:tplc="33163026">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414429B"/>
    <w:multiLevelType w:val="hybridMultilevel"/>
    <w:tmpl w:val="C6C4DABE"/>
    <w:lvl w:ilvl="0" w:tplc="647657AC">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DA01B72"/>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1">
    <w:nsid w:val="32274878"/>
    <w:multiLevelType w:val="hybridMultilevel"/>
    <w:tmpl w:val="B1A473E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B950AA6"/>
    <w:multiLevelType w:val="hybridMultilevel"/>
    <w:tmpl w:val="72F8EF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DCFA4AF"/>
    <w:multiLevelType w:val="multilevel"/>
    <w:tmpl w:val="00000016"/>
    <w:name w:val="List3679796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nsid w:val="3DCFA4B1"/>
    <w:multiLevelType w:val="multilevel"/>
    <w:tmpl w:val="00000018"/>
    <w:name w:val="List35262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nsid w:val="5E0413F5"/>
    <w:multiLevelType w:val="hybridMultilevel"/>
    <w:tmpl w:val="9150212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6970E6F"/>
    <w:multiLevelType w:val="hybridMultilevel"/>
    <w:tmpl w:val="CB7CFA6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69817F5"/>
    <w:multiLevelType w:val="multilevel"/>
    <w:tmpl w:val="7A4AC7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6B364FA1"/>
    <w:multiLevelType w:val="hybridMultilevel"/>
    <w:tmpl w:val="54E68C2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BA2402C"/>
    <w:multiLevelType w:val="hybridMultilevel"/>
    <w:tmpl w:val="62C467D2"/>
    <w:lvl w:ilvl="0" w:tplc="6752218C">
      <w:start w:val="1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4"/>
  </w:num>
  <w:num w:numId="4">
    <w:abstractNumId w:val="17"/>
  </w:num>
  <w:num w:numId="5">
    <w:abstractNumId w:val="12"/>
  </w:num>
  <w:num w:numId="6">
    <w:abstractNumId w:val="5"/>
  </w:num>
  <w:num w:numId="7">
    <w:abstractNumId w:val="2"/>
  </w:num>
  <w:num w:numId="8">
    <w:abstractNumId w:val="6"/>
  </w:num>
  <w:num w:numId="9">
    <w:abstractNumId w:val="11"/>
  </w:num>
  <w:num w:numId="10">
    <w:abstractNumId w:val="3"/>
  </w:num>
  <w:num w:numId="11">
    <w:abstractNumId w:val="16"/>
  </w:num>
  <w:num w:numId="12">
    <w:abstractNumId w:val="9"/>
  </w:num>
  <w:num w:numId="13">
    <w:abstractNumId w:val="18"/>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3"/>
  </w:num>
  <w:num w:numId="25">
    <w:abstractNumId w:val="8"/>
  </w:num>
  <w:num w:numId="26">
    <w:abstractNumId w:val="15"/>
  </w:num>
  <w:num w:numId="27">
    <w:abstractNumId w:val="0"/>
  </w:num>
  <w:num w:numId="28">
    <w:abstractNumId w:val="14"/>
  </w:num>
  <w:num w:numId="29">
    <w:abstractNumId w:val="20"/>
  </w:num>
  <w:num w:numId="30">
    <w:abstractNumId w:val="19"/>
  </w:num>
  <w:num w:numId="31">
    <w:abstractNumId w:val="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trackRevisions/>
  <w:defaultTabStop w:val="708"/>
  <w:hyphenationZone w:val="425"/>
  <w:drawingGridHorizontalSpacing w:val="110"/>
  <w:displayHorizontalDrawingGridEvery w:val="2"/>
  <w:characterSpacingControl w:val="doNotCompress"/>
  <w:hdrShapeDefaults>
    <o:shapedefaults v:ext="edit" spidmax="71682"/>
    <o:shapelayout v:ext="edit">
      <o:idmap v:ext="edit" data="2"/>
    </o:shapelayout>
  </w:hdrShapeDefaults>
  <w:footnotePr>
    <w:footnote w:id="-1"/>
    <w:footnote w:id="0"/>
  </w:footnotePr>
  <w:endnotePr>
    <w:endnote w:id="-1"/>
    <w:endnote w:id="0"/>
  </w:endnotePr>
  <w:compat>
    <w:useFELayout/>
  </w:compat>
  <w:rsids>
    <w:rsidRoot w:val="00103274"/>
    <w:rsid w:val="00001526"/>
    <w:rsid w:val="00001C0E"/>
    <w:rsid w:val="00003779"/>
    <w:rsid w:val="000058DE"/>
    <w:rsid w:val="00010599"/>
    <w:rsid w:val="00010D01"/>
    <w:rsid w:val="00015BD8"/>
    <w:rsid w:val="00017712"/>
    <w:rsid w:val="00024418"/>
    <w:rsid w:val="00025679"/>
    <w:rsid w:val="00031AF3"/>
    <w:rsid w:val="00034211"/>
    <w:rsid w:val="00035A5D"/>
    <w:rsid w:val="0004091D"/>
    <w:rsid w:val="00041946"/>
    <w:rsid w:val="00042D72"/>
    <w:rsid w:val="000437B2"/>
    <w:rsid w:val="0005106F"/>
    <w:rsid w:val="00051C7C"/>
    <w:rsid w:val="00053644"/>
    <w:rsid w:val="00054557"/>
    <w:rsid w:val="0005491B"/>
    <w:rsid w:val="00057627"/>
    <w:rsid w:val="00060495"/>
    <w:rsid w:val="000703E2"/>
    <w:rsid w:val="0007662B"/>
    <w:rsid w:val="0008157F"/>
    <w:rsid w:val="00081CB0"/>
    <w:rsid w:val="00084D76"/>
    <w:rsid w:val="00087982"/>
    <w:rsid w:val="0009458E"/>
    <w:rsid w:val="000A1102"/>
    <w:rsid w:val="000A21C0"/>
    <w:rsid w:val="000A3FC7"/>
    <w:rsid w:val="000A78AB"/>
    <w:rsid w:val="000B3E99"/>
    <w:rsid w:val="000B4456"/>
    <w:rsid w:val="000B457B"/>
    <w:rsid w:val="000C2932"/>
    <w:rsid w:val="000D05F9"/>
    <w:rsid w:val="000D0872"/>
    <w:rsid w:val="000D08C4"/>
    <w:rsid w:val="000D1EE5"/>
    <w:rsid w:val="000E11FB"/>
    <w:rsid w:val="000E1D99"/>
    <w:rsid w:val="000E349E"/>
    <w:rsid w:val="000E4C1C"/>
    <w:rsid w:val="000E4D37"/>
    <w:rsid w:val="000E5937"/>
    <w:rsid w:val="000F4468"/>
    <w:rsid w:val="00102C07"/>
    <w:rsid w:val="00103274"/>
    <w:rsid w:val="00107D49"/>
    <w:rsid w:val="00107DE5"/>
    <w:rsid w:val="0012731A"/>
    <w:rsid w:val="00130C96"/>
    <w:rsid w:val="0013487B"/>
    <w:rsid w:val="00135276"/>
    <w:rsid w:val="0014094D"/>
    <w:rsid w:val="00141550"/>
    <w:rsid w:val="001438BC"/>
    <w:rsid w:val="0014643D"/>
    <w:rsid w:val="00146DC0"/>
    <w:rsid w:val="0015040A"/>
    <w:rsid w:val="00152AF9"/>
    <w:rsid w:val="00152D78"/>
    <w:rsid w:val="00154FED"/>
    <w:rsid w:val="00161033"/>
    <w:rsid w:val="001647B0"/>
    <w:rsid w:val="001715C8"/>
    <w:rsid w:val="00171943"/>
    <w:rsid w:val="00173847"/>
    <w:rsid w:val="00174442"/>
    <w:rsid w:val="001771D8"/>
    <w:rsid w:val="00184717"/>
    <w:rsid w:val="00185126"/>
    <w:rsid w:val="00186A95"/>
    <w:rsid w:val="001938EB"/>
    <w:rsid w:val="001B0154"/>
    <w:rsid w:val="001B35BF"/>
    <w:rsid w:val="001B52E6"/>
    <w:rsid w:val="001B6B7E"/>
    <w:rsid w:val="001B73B7"/>
    <w:rsid w:val="001B7FEC"/>
    <w:rsid w:val="001C6FC8"/>
    <w:rsid w:val="001C7151"/>
    <w:rsid w:val="001D22D8"/>
    <w:rsid w:val="001E49FD"/>
    <w:rsid w:val="001E58EB"/>
    <w:rsid w:val="001F11C7"/>
    <w:rsid w:val="001F670B"/>
    <w:rsid w:val="002015D0"/>
    <w:rsid w:val="0020184D"/>
    <w:rsid w:val="0020199B"/>
    <w:rsid w:val="00206CC3"/>
    <w:rsid w:val="00207F2A"/>
    <w:rsid w:val="00211C3F"/>
    <w:rsid w:val="0021484C"/>
    <w:rsid w:val="00217075"/>
    <w:rsid w:val="00221344"/>
    <w:rsid w:val="0022264C"/>
    <w:rsid w:val="0022328D"/>
    <w:rsid w:val="002261BB"/>
    <w:rsid w:val="00230280"/>
    <w:rsid w:val="00230725"/>
    <w:rsid w:val="00232D48"/>
    <w:rsid w:val="002355C9"/>
    <w:rsid w:val="00235FE4"/>
    <w:rsid w:val="002408B5"/>
    <w:rsid w:val="00240A84"/>
    <w:rsid w:val="00240E9E"/>
    <w:rsid w:val="00247F69"/>
    <w:rsid w:val="002517B3"/>
    <w:rsid w:val="00252513"/>
    <w:rsid w:val="002526B0"/>
    <w:rsid w:val="00256106"/>
    <w:rsid w:val="00256CC6"/>
    <w:rsid w:val="00256DF2"/>
    <w:rsid w:val="002627FD"/>
    <w:rsid w:val="00271023"/>
    <w:rsid w:val="0027430E"/>
    <w:rsid w:val="00275DB1"/>
    <w:rsid w:val="00276285"/>
    <w:rsid w:val="002766DF"/>
    <w:rsid w:val="00277AEE"/>
    <w:rsid w:val="002800B8"/>
    <w:rsid w:val="00282AF2"/>
    <w:rsid w:val="00283300"/>
    <w:rsid w:val="002A0D87"/>
    <w:rsid w:val="002A2D8C"/>
    <w:rsid w:val="002A3D94"/>
    <w:rsid w:val="002B0381"/>
    <w:rsid w:val="002B055C"/>
    <w:rsid w:val="002B255B"/>
    <w:rsid w:val="002C007B"/>
    <w:rsid w:val="002C7394"/>
    <w:rsid w:val="002D46B6"/>
    <w:rsid w:val="002D7669"/>
    <w:rsid w:val="002E1670"/>
    <w:rsid w:val="002E34EF"/>
    <w:rsid w:val="002E42B6"/>
    <w:rsid w:val="002E7926"/>
    <w:rsid w:val="002F298A"/>
    <w:rsid w:val="00300758"/>
    <w:rsid w:val="0030260B"/>
    <w:rsid w:val="00306ECD"/>
    <w:rsid w:val="003071C4"/>
    <w:rsid w:val="00310A16"/>
    <w:rsid w:val="00313DE4"/>
    <w:rsid w:val="00313E69"/>
    <w:rsid w:val="0031569A"/>
    <w:rsid w:val="00315DB2"/>
    <w:rsid w:val="00324287"/>
    <w:rsid w:val="0032562A"/>
    <w:rsid w:val="003313C0"/>
    <w:rsid w:val="00331ABA"/>
    <w:rsid w:val="003328C2"/>
    <w:rsid w:val="00333A1A"/>
    <w:rsid w:val="00334791"/>
    <w:rsid w:val="00334B0B"/>
    <w:rsid w:val="00334E6A"/>
    <w:rsid w:val="0033587D"/>
    <w:rsid w:val="0034071F"/>
    <w:rsid w:val="003419B3"/>
    <w:rsid w:val="003424C0"/>
    <w:rsid w:val="003465E8"/>
    <w:rsid w:val="003465FF"/>
    <w:rsid w:val="00351DAC"/>
    <w:rsid w:val="00355852"/>
    <w:rsid w:val="00355B15"/>
    <w:rsid w:val="00356AD5"/>
    <w:rsid w:val="003605B8"/>
    <w:rsid w:val="00360977"/>
    <w:rsid w:val="00360B08"/>
    <w:rsid w:val="003616C8"/>
    <w:rsid w:val="00361FBC"/>
    <w:rsid w:val="00362A29"/>
    <w:rsid w:val="0036460B"/>
    <w:rsid w:val="00365246"/>
    <w:rsid w:val="00365809"/>
    <w:rsid w:val="00367362"/>
    <w:rsid w:val="003673F7"/>
    <w:rsid w:val="00367786"/>
    <w:rsid w:val="00367B3C"/>
    <w:rsid w:val="003711AD"/>
    <w:rsid w:val="00372AFB"/>
    <w:rsid w:val="00374506"/>
    <w:rsid w:val="0037515C"/>
    <w:rsid w:val="0038425A"/>
    <w:rsid w:val="003867FF"/>
    <w:rsid w:val="003904BF"/>
    <w:rsid w:val="00391858"/>
    <w:rsid w:val="00394E66"/>
    <w:rsid w:val="00394EF5"/>
    <w:rsid w:val="003A012F"/>
    <w:rsid w:val="003B0B42"/>
    <w:rsid w:val="003B61BF"/>
    <w:rsid w:val="003B75DD"/>
    <w:rsid w:val="003B7D41"/>
    <w:rsid w:val="003C0274"/>
    <w:rsid w:val="003C0548"/>
    <w:rsid w:val="003C376A"/>
    <w:rsid w:val="003C47EC"/>
    <w:rsid w:val="003C6417"/>
    <w:rsid w:val="003D1807"/>
    <w:rsid w:val="003D3CE0"/>
    <w:rsid w:val="003D57B3"/>
    <w:rsid w:val="003D5F9A"/>
    <w:rsid w:val="003E2911"/>
    <w:rsid w:val="003E2DE6"/>
    <w:rsid w:val="003E3BBD"/>
    <w:rsid w:val="003E4F27"/>
    <w:rsid w:val="003E7E75"/>
    <w:rsid w:val="003F0A6A"/>
    <w:rsid w:val="003F455D"/>
    <w:rsid w:val="003F6665"/>
    <w:rsid w:val="003F78E0"/>
    <w:rsid w:val="004013F1"/>
    <w:rsid w:val="00401C6B"/>
    <w:rsid w:val="004025C7"/>
    <w:rsid w:val="004117CD"/>
    <w:rsid w:val="004140A0"/>
    <w:rsid w:val="00414E16"/>
    <w:rsid w:val="00415031"/>
    <w:rsid w:val="004165D9"/>
    <w:rsid w:val="00420D09"/>
    <w:rsid w:val="004217DD"/>
    <w:rsid w:val="00421AEC"/>
    <w:rsid w:val="004221F2"/>
    <w:rsid w:val="00426665"/>
    <w:rsid w:val="00426B73"/>
    <w:rsid w:val="00426DB2"/>
    <w:rsid w:val="00433554"/>
    <w:rsid w:val="00435184"/>
    <w:rsid w:val="00445B37"/>
    <w:rsid w:val="0044638F"/>
    <w:rsid w:val="00447EB3"/>
    <w:rsid w:val="00455B80"/>
    <w:rsid w:val="004561FB"/>
    <w:rsid w:val="004620FF"/>
    <w:rsid w:val="00462396"/>
    <w:rsid w:val="0046343B"/>
    <w:rsid w:val="00465ED6"/>
    <w:rsid w:val="0047180B"/>
    <w:rsid w:val="0047220E"/>
    <w:rsid w:val="00474A91"/>
    <w:rsid w:val="00475B8B"/>
    <w:rsid w:val="0047625A"/>
    <w:rsid w:val="00480EB1"/>
    <w:rsid w:val="00481082"/>
    <w:rsid w:val="0048223F"/>
    <w:rsid w:val="00482FEA"/>
    <w:rsid w:val="004834E7"/>
    <w:rsid w:val="00483FEF"/>
    <w:rsid w:val="00484C0C"/>
    <w:rsid w:val="004903B8"/>
    <w:rsid w:val="00490410"/>
    <w:rsid w:val="00497649"/>
    <w:rsid w:val="00497884"/>
    <w:rsid w:val="004A1865"/>
    <w:rsid w:val="004A3B10"/>
    <w:rsid w:val="004A412E"/>
    <w:rsid w:val="004A56CC"/>
    <w:rsid w:val="004B216A"/>
    <w:rsid w:val="004B37F9"/>
    <w:rsid w:val="004B55FF"/>
    <w:rsid w:val="004C1B1D"/>
    <w:rsid w:val="004C2A4D"/>
    <w:rsid w:val="004C3F11"/>
    <w:rsid w:val="004C5CE4"/>
    <w:rsid w:val="004D2034"/>
    <w:rsid w:val="004E5C10"/>
    <w:rsid w:val="004F32A3"/>
    <w:rsid w:val="004F3E5A"/>
    <w:rsid w:val="004F3F32"/>
    <w:rsid w:val="004F5D06"/>
    <w:rsid w:val="004F64CE"/>
    <w:rsid w:val="004F6790"/>
    <w:rsid w:val="005008FC"/>
    <w:rsid w:val="00502AFC"/>
    <w:rsid w:val="005056D5"/>
    <w:rsid w:val="00515E1F"/>
    <w:rsid w:val="00516E76"/>
    <w:rsid w:val="00524073"/>
    <w:rsid w:val="00524AB8"/>
    <w:rsid w:val="00533859"/>
    <w:rsid w:val="005360D6"/>
    <w:rsid w:val="00540B4C"/>
    <w:rsid w:val="00542973"/>
    <w:rsid w:val="00542B5B"/>
    <w:rsid w:val="0054461D"/>
    <w:rsid w:val="005455A4"/>
    <w:rsid w:val="00547E22"/>
    <w:rsid w:val="00553174"/>
    <w:rsid w:val="005540A4"/>
    <w:rsid w:val="00555197"/>
    <w:rsid w:val="00564D1E"/>
    <w:rsid w:val="005662C3"/>
    <w:rsid w:val="0057020E"/>
    <w:rsid w:val="005707DB"/>
    <w:rsid w:val="00570B8A"/>
    <w:rsid w:val="005719B1"/>
    <w:rsid w:val="00574446"/>
    <w:rsid w:val="00575941"/>
    <w:rsid w:val="0057620D"/>
    <w:rsid w:val="005830B1"/>
    <w:rsid w:val="0058622B"/>
    <w:rsid w:val="00586727"/>
    <w:rsid w:val="00594431"/>
    <w:rsid w:val="005A4DAE"/>
    <w:rsid w:val="005A51A1"/>
    <w:rsid w:val="005B3891"/>
    <w:rsid w:val="005B3EFA"/>
    <w:rsid w:val="005B4451"/>
    <w:rsid w:val="005C1E11"/>
    <w:rsid w:val="005C3DE1"/>
    <w:rsid w:val="005C4949"/>
    <w:rsid w:val="005C5A75"/>
    <w:rsid w:val="005D07DB"/>
    <w:rsid w:val="005D189E"/>
    <w:rsid w:val="005D1A35"/>
    <w:rsid w:val="005D1B2A"/>
    <w:rsid w:val="005D2E25"/>
    <w:rsid w:val="005D4C64"/>
    <w:rsid w:val="005D7177"/>
    <w:rsid w:val="005E066D"/>
    <w:rsid w:val="005E1944"/>
    <w:rsid w:val="005E1AD4"/>
    <w:rsid w:val="005E1BFC"/>
    <w:rsid w:val="005E1D2F"/>
    <w:rsid w:val="005E6EA9"/>
    <w:rsid w:val="005F0259"/>
    <w:rsid w:val="005F3452"/>
    <w:rsid w:val="005F4985"/>
    <w:rsid w:val="005F5B21"/>
    <w:rsid w:val="005F7F07"/>
    <w:rsid w:val="006038B0"/>
    <w:rsid w:val="00604808"/>
    <w:rsid w:val="00614588"/>
    <w:rsid w:val="00614A78"/>
    <w:rsid w:val="006208AE"/>
    <w:rsid w:val="00622906"/>
    <w:rsid w:val="00623234"/>
    <w:rsid w:val="00623249"/>
    <w:rsid w:val="00623B7C"/>
    <w:rsid w:val="00624D61"/>
    <w:rsid w:val="0062522E"/>
    <w:rsid w:val="00637B05"/>
    <w:rsid w:val="006401AC"/>
    <w:rsid w:val="00640CA1"/>
    <w:rsid w:val="00650FA0"/>
    <w:rsid w:val="00660E22"/>
    <w:rsid w:val="00661525"/>
    <w:rsid w:val="0066210F"/>
    <w:rsid w:val="00664CC5"/>
    <w:rsid w:val="0067025A"/>
    <w:rsid w:val="00671FE4"/>
    <w:rsid w:val="00674405"/>
    <w:rsid w:val="006757BE"/>
    <w:rsid w:val="006832B3"/>
    <w:rsid w:val="00690B71"/>
    <w:rsid w:val="0069104B"/>
    <w:rsid w:val="006919A7"/>
    <w:rsid w:val="00696938"/>
    <w:rsid w:val="006A0F24"/>
    <w:rsid w:val="006A14EC"/>
    <w:rsid w:val="006A2CB5"/>
    <w:rsid w:val="006A4AA9"/>
    <w:rsid w:val="006A5A58"/>
    <w:rsid w:val="006A5F03"/>
    <w:rsid w:val="006A6C7F"/>
    <w:rsid w:val="006B01A0"/>
    <w:rsid w:val="006B0975"/>
    <w:rsid w:val="006B0CA1"/>
    <w:rsid w:val="006B29E5"/>
    <w:rsid w:val="006B550F"/>
    <w:rsid w:val="006B5AB9"/>
    <w:rsid w:val="006B6695"/>
    <w:rsid w:val="006B6D1B"/>
    <w:rsid w:val="006C1C58"/>
    <w:rsid w:val="006C2517"/>
    <w:rsid w:val="006C4E2B"/>
    <w:rsid w:val="006C6C52"/>
    <w:rsid w:val="006D72E6"/>
    <w:rsid w:val="006E0D98"/>
    <w:rsid w:val="006E58FE"/>
    <w:rsid w:val="006E6826"/>
    <w:rsid w:val="006F5256"/>
    <w:rsid w:val="00700677"/>
    <w:rsid w:val="007008F2"/>
    <w:rsid w:val="00704B4C"/>
    <w:rsid w:val="00717312"/>
    <w:rsid w:val="00717384"/>
    <w:rsid w:val="00722C75"/>
    <w:rsid w:val="0073024E"/>
    <w:rsid w:val="00730432"/>
    <w:rsid w:val="00731A65"/>
    <w:rsid w:val="00732714"/>
    <w:rsid w:val="00740BC9"/>
    <w:rsid w:val="007412FA"/>
    <w:rsid w:val="00743406"/>
    <w:rsid w:val="0074523B"/>
    <w:rsid w:val="00745B23"/>
    <w:rsid w:val="00745C41"/>
    <w:rsid w:val="00747F0B"/>
    <w:rsid w:val="007502BC"/>
    <w:rsid w:val="0075140A"/>
    <w:rsid w:val="007518F9"/>
    <w:rsid w:val="00757745"/>
    <w:rsid w:val="0076453B"/>
    <w:rsid w:val="00765D6B"/>
    <w:rsid w:val="00770E30"/>
    <w:rsid w:val="00772000"/>
    <w:rsid w:val="007760E0"/>
    <w:rsid w:val="00776AFF"/>
    <w:rsid w:val="007838F4"/>
    <w:rsid w:val="00785ED1"/>
    <w:rsid w:val="0078748D"/>
    <w:rsid w:val="00787E26"/>
    <w:rsid w:val="007917F2"/>
    <w:rsid w:val="007953C3"/>
    <w:rsid w:val="007A1B92"/>
    <w:rsid w:val="007A2DD1"/>
    <w:rsid w:val="007A2DE2"/>
    <w:rsid w:val="007A36BD"/>
    <w:rsid w:val="007A3973"/>
    <w:rsid w:val="007A3BCF"/>
    <w:rsid w:val="007A6C44"/>
    <w:rsid w:val="007B0175"/>
    <w:rsid w:val="007B1B1C"/>
    <w:rsid w:val="007C30FB"/>
    <w:rsid w:val="007D0679"/>
    <w:rsid w:val="007E4D2B"/>
    <w:rsid w:val="007E5384"/>
    <w:rsid w:val="007E556C"/>
    <w:rsid w:val="007F03EA"/>
    <w:rsid w:val="007F2175"/>
    <w:rsid w:val="00804727"/>
    <w:rsid w:val="00806380"/>
    <w:rsid w:val="008210AD"/>
    <w:rsid w:val="0082540F"/>
    <w:rsid w:val="00825B0B"/>
    <w:rsid w:val="00826264"/>
    <w:rsid w:val="0083120B"/>
    <w:rsid w:val="00831A2A"/>
    <w:rsid w:val="00831B18"/>
    <w:rsid w:val="008351DB"/>
    <w:rsid w:val="00835E27"/>
    <w:rsid w:val="0083693D"/>
    <w:rsid w:val="0084781F"/>
    <w:rsid w:val="00851DEE"/>
    <w:rsid w:val="00851EC7"/>
    <w:rsid w:val="00853718"/>
    <w:rsid w:val="00853DF5"/>
    <w:rsid w:val="00855330"/>
    <w:rsid w:val="00856FD0"/>
    <w:rsid w:val="008571D5"/>
    <w:rsid w:val="00860585"/>
    <w:rsid w:val="008605C0"/>
    <w:rsid w:val="00862114"/>
    <w:rsid w:val="00862276"/>
    <w:rsid w:val="0086278E"/>
    <w:rsid w:val="00877837"/>
    <w:rsid w:val="008800FC"/>
    <w:rsid w:val="00881ED4"/>
    <w:rsid w:val="00883655"/>
    <w:rsid w:val="00884FED"/>
    <w:rsid w:val="008A5805"/>
    <w:rsid w:val="008B6937"/>
    <w:rsid w:val="008B722B"/>
    <w:rsid w:val="008B745D"/>
    <w:rsid w:val="008B785B"/>
    <w:rsid w:val="008C2BEE"/>
    <w:rsid w:val="008C517A"/>
    <w:rsid w:val="008D346A"/>
    <w:rsid w:val="008F2569"/>
    <w:rsid w:val="008F2B4B"/>
    <w:rsid w:val="008F3364"/>
    <w:rsid w:val="008F72D7"/>
    <w:rsid w:val="008F7B24"/>
    <w:rsid w:val="009052E5"/>
    <w:rsid w:val="009057E3"/>
    <w:rsid w:val="00905C34"/>
    <w:rsid w:val="00910CBE"/>
    <w:rsid w:val="00910F00"/>
    <w:rsid w:val="009113E7"/>
    <w:rsid w:val="0091396D"/>
    <w:rsid w:val="009154E4"/>
    <w:rsid w:val="009223DA"/>
    <w:rsid w:val="00922EA9"/>
    <w:rsid w:val="009242C5"/>
    <w:rsid w:val="00924A0D"/>
    <w:rsid w:val="00924E01"/>
    <w:rsid w:val="0093106D"/>
    <w:rsid w:val="00932461"/>
    <w:rsid w:val="00932A2F"/>
    <w:rsid w:val="00934EE7"/>
    <w:rsid w:val="00942E09"/>
    <w:rsid w:val="00943C53"/>
    <w:rsid w:val="00946F5C"/>
    <w:rsid w:val="009505E2"/>
    <w:rsid w:val="00951BDD"/>
    <w:rsid w:val="00952560"/>
    <w:rsid w:val="00954A12"/>
    <w:rsid w:val="00956A00"/>
    <w:rsid w:val="00961238"/>
    <w:rsid w:val="00963B28"/>
    <w:rsid w:val="00964A60"/>
    <w:rsid w:val="00965486"/>
    <w:rsid w:val="00966380"/>
    <w:rsid w:val="00974E8B"/>
    <w:rsid w:val="00982815"/>
    <w:rsid w:val="00982A2A"/>
    <w:rsid w:val="00987F6E"/>
    <w:rsid w:val="0099098F"/>
    <w:rsid w:val="0099376F"/>
    <w:rsid w:val="009946C9"/>
    <w:rsid w:val="00994C11"/>
    <w:rsid w:val="009A0FFD"/>
    <w:rsid w:val="009A4320"/>
    <w:rsid w:val="009A74DC"/>
    <w:rsid w:val="009B3D39"/>
    <w:rsid w:val="009B7235"/>
    <w:rsid w:val="009B7428"/>
    <w:rsid w:val="009C2896"/>
    <w:rsid w:val="009C5412"/>
    <w:rsid w:val="009C5A49"/>
    <w:rsid w:val="009C615C"/>
    <w:rsid w:val="009C7A31"/>
    <w:rsid w:val="009D18D8"/>
    <w:rsid w:val="009E1C60"/>
    <w:rsid w:val="009E279C"/>
    <w:rsid w:val="009E38C6"/>
    <w:rsid w:val="009E65CB"/>
    <w:rsid w:val="009F3B00"/>
    <w:rsid w:val="009F44E5"/>
    <w:rsid w:val="009F4B35"/>
    <w:rsid w:val="009F766B"/>
    <w:rsid w:val="00A007F0"/>
    <w:rsid w:val="00A01DCE"/>
    <w:rsid w:val="00A02015"/>
    <w:rsid w:val="00A02BEA"/>
    <w:rsid w:val="00A039A7"/>
    <w:rsid w:val="00A044C0"/>
    <w:rsid w:val="00A13B54"/>
    <w:rsid w:val="00A20D31"/>
    <w:rsid w:val="00A23C28"/>
    <w:rsid w:val="00A27770"/>
    <w:rsid w:val="00A30A33"/>
    <w:rsid w:val="00A352D8"/>
    <w:rsid w:val="00A41767"/>
    <w:rsid w:val="00A41FFB"/>
    <w:rsid w:val="00A45E4A"/>
    <w:rsid w:val="00A4794E"/>
    <w:rsid w:val="00A506FA"/>
    <w:rsid w:val="00A552F0"/>
    <w:rsid w:val="00A55A5F"/>
    <w:rsid w:val="00A650F2"/>
    <w:rsid w:val="00A651AF"/>
    <w:rsid w:val="00A669DE"/>
    <w:rsid w:val="00A66F17"/>
    <w:rsid w:val="00A70705"/>
    <w:rsid w:val="00A71B89"/>
    <w:rsid w:val="00A72884"/>
    <w:rsid w:val="00A75642"/>
    <w:rsid w:val="00A76CD7"/>
    <w:rsid w:val="00A8006A"/>
    <w:rsid w:val="00A82131"/>
    <w:rsid w:val="00A87CAE"/>
    <w:rsid w:val="00A91463"/>
    <w:rsid w:val="00A96A00"/>
    <w:rsid w:val="00AA16E9"/>
    <w:rsid w:val="00AB019F"/>
    <w:rsid w:val="00AB0C37"/>
    <w:rsid w:val="00AB215D"/>
    <w:rsid w:val="00AB3520"/>
    <w:rsid w:val="00AB4F0A"/>
    <w:rsid w:val="00AB6562"/>
    <w:rsid w:val="00AB7DA2"/>
    <w:rsid w:val="00AC042C"/>
    <w:rsid w:val="00AC53DD"/>
    <w:rsid w:val="00AC6547"/>
    <w:rsid w:val="00AC735E"/>
    <w:rsid w:val="00AC73C1"/>
    <w:rsid w:val="00AD5216"/>
    <w:rsid w:val="00AD6474"/>
    <w:rsid w:val="00AE5159"/>
    <w:rsid w:val="00AE6C4A"/>
    <w:rsid w:val="00AF4589"/>
    <w:rsid w:val="00AF5C29"/>
    <w:rsid w:val="00AF6228"/>
    <w:rsid w:val="00AF659B"/>
    <w:rsid w:val="00AF72FB"/>
    <w:rsid w:val="00AF7478"/>
    <w:rsid w:val="00B01029"/>
    <w:rsid w:val="00B0601B"/>
    <w:rsid w:val="00B06E38"/>
    <w:rsid w:val="00B116C1"/>
    <w:rsid w:val="00B15E19"/>
    <w:rsid w:val="00B16C6E"/>
    <w:rsid w:val="00B2515C"/>
    <w:rsid w:val="00B307E4"/>
    <w:rsid w:val="00B31902"/>
    <w:rsid w:val="00B31E8E"/>
    <w:rsid w:val="00B34554"/>
    <w:rsid w:val="00B47636"/>
    <w:rsid w:val="00B5226F"/>
    <w:rsid w:val="00B6181D"/>
    <w:rsid w:val="00B644DB"/>
    <w:rsid w:val="00B645A3"/>
    <w:rsid w:val="00B65857"/>
    <w:rsid w:val="00B7296C"/>
    <w:rsid w:val="00B73E2A"/>
    <w:rsid w:val="00B914EC"/>
    <w:rsid w:val="00B92D60"/>
    <w:rsid w:val="00B9429C"/>
    <w:rsid w:val="00B94495"/>
    <w:rsid w:val="00BA0C0A"/>
    <w:rsid w:val="00BA6A7F"/>
    <w:rsid w:val="00BA7994"/>
    <w:rsid w:val="00BB0052"/>
    <w:rsid w:val="00BB276A"/>
    <w:rsid w:val="00BB4A33"/>
    <w:rsid w:val="00BB768B"/>
    <w:rsid w:val="00BB7F2F"/>
    <w:rsid w:val="00BC0B09"/>
    <w:rsid w:val="00BC0BAD"/>
    <w:rsid w:val="00BC2DCF"/>
    <w:rsid w:val="00BC30EF"/>
    <w:rsid w:val="00BC57CA"/>
    <w:rsid w:val="00BC5981"/>
    <w:rsid w:val="00BC5C97"/>
    <w:rsid w:val="00BD550F"/>
    <w:rsid w:val="00BD6866"/>
    <w:rsid w:val="00BD7674"/>
    <w:rsid w:val="00BE20CE"/>
    <w:rsid w:val="00BE3409"/>
    <w:rsid w:val="00BE670C"/>
    <w:rsid w:val="00BE6950"/>
    <w:rsid w:val="00BE705A"/>
    <w:rsid w:val="00BF3799"/>
    <w:rsid w:val="00BF50FF"/>
    <w:rsid w:val="00BF76B4"/>
    <w:rsid w:val="00C05BD1"/>
    <w:rsid w:val="00C05E06"/>
    <w:rsid w:val="00C07477"/>
    <w:rsid w:val="00C11EEB"/>
    <w:rsid w:val="00C14CE3"/>
    <w:rsid w:val="00C246B7"/>
    <w:rsid w:val="00C3145C"/>
    <w:rsid w:val="00C34301"/>
    <w:rsid w:val="00C43D6D"/>
    <w:rsid w:val="00C5049E"/>
    <w:rsid w:val="00C51C88"/>
    <w:rsid w:val="00C607CC"/>
    <w:rsid w:val="00C643AA"/>
    <w:rsid w:val="00C776BA"/>
    <w:rsid w:val="00C85815"/>
    <w:rsid w:val="00C86C30"/>
    <w:rsid w:val="00C94B83"/>
    <w:rsid w:val="00C97DF5"/>
    <w:rsid w:val="00CA2025"/>
    <w:rsid w:val="00CA7751"/>
    <w:rsid w:val="00CB0D10"/>
    <w:rsid w:val="00CB2183"/>
    <w:rsid w:val="00CB2F98"/>
    <w:rsid w:val="00CB375A"/>
    <w:rsid w:val="00CB6254"/>
    <w:rsid w:val="00CB6684"/>
    <w:rsid w:val="00CB705C"/>
    <w:rsid w:val="00CC20E0"/>
    <w:rsid w:val="00CC4555"/>
    <w:rsid w:val="00CC57FC"/>
    <w:rsid w:val="00CC750B"/>
    <w:rsid w:val="00CD0C04"/>
    <w:rsid w:val="00CD23CE"/>
    <w:rsid w:val="00CD45A4"/>
    <w:rsid w:val="00CD50A0"/>
    <w:rsid w:val="00CD63CD"/>
    <w:rsid w:val="00CD6AC2"/>
    <w:rsid w:val="00CE4547"/>
    <w:rsid w:val="00CE4566"/>
    <w:rsid w:val="00CF1261"/>
    <w:rsid w:val="00CF1953"/>
    <w:rsid w:val="00CF1DA2"/>
    <w:rsid w:val="00CF5C11"/>
    <w:rsid w:val="00D0706E"/>
    <w:rsid w:val="00D11307"/>
    <w:rsid w:val="00D11FB7"/>
    <w:rsid w:val="00D169D9"/>
    <w:rsid w:val="00D16ECE"/>
    <w:rsid w:val="00D2012E"/>
    <w:rsid w:val="00D25E14"/>
    <w:rsid w:val="00D307C6"/>
    <w:rsid w:val="00D30F71"/>
    <w:rsid w:val="00D312ED"/>
    <w:rsid w:val="00D416B2"/>
    <w:rsid w:val="00D42BE5"/>
    <w:rsid w:val="00D447C8"/>
    <w:rsid w:val="00D44BF1"/>
    <w:rsid w:val="00D44D5A"/>
    <w:rsid w:val="00D50951"/>
    <w:rsid w:val="00D54BC0"/>
    <w:rsid w:val="00D56602"/>
    <w:rsid w:val="00D5730C"/>
    <w:rsid w:val="00D657D8"/>
    <w:rsid w:val="00D6591C"/>
    <w:rsid w:val="00D73EFE"/>
    <w:rsid w:val="00D768A4"/>
    <w:rsid w:val="00D87359"/>
    <w:rsid w:val="00D9252C"/>
    <w:rsid w:val="00D94088"/>
    <w:rsid w:val="00DB1D7F"/>
    <w:rsid w:val="00DB70C5"/>
    <w:rsid w:val="00DB7208"/>
    <w:rsid w:val="00DB7C93"/>
    <w:rsid w:val="00DC6AC7"/>
    <w:rsid w:val="00DD0F4F"/>
    <w:rsid w:val="00DD1804"/>
    <w:rsid w:val="00DD18A8"/>
    <w:rsid w:val="00DD3E66"/>
    <w:rsid w:val="00DE2BF8"/>
    <w:rsid w:val="00DE36EF"/>
    <w:rsid w:val="00DE71CF"/>
    <w:rsid w:val="00DF25C0"/>
    <w:rsid w:val="00DF5AA6"/>
    <w:rsid w:val="00DF74C5"/>
    <w:rsid w:val="00E0087F"/>
    <w:rsid w:val="00E02A36"/>
    <w:rsid w:val="00E0750F"/>
    <w:rsid w:val="00E10437"/>
    <w:rsid w:val="00E13F9A"/>
    <w:rsid w:val="00E15C54"/>
    <w:rsid w:val="00E20050"/>
    <w:rsid w:val="00E2054E"/>
    <w:rsid w:val="00E230EC"/>
    <w:rsid w:val="00E245B8"/>
    <w:rsid w:val="00E25C61"/>
    <w:rsid w:val="00E26818"/>
    <w:rsid w:val="00E276C6"/>
    <w:rsid w:val="00E300A7"/>
    <w:rsid w:val="00E30F34"/>
    <w:rsid w:val="00E34033"/>
    <w:rsid w:val="00E37EE3"/>
    <w:rsid w:val="00E4465F"/>
    <w:rsid w:val="00E4478D"/>
    <w:rsid w:val="00E45C16"/>
    <w:rsid w:val="00E51155"/>
    <w:rsid w:val="00E54EB8"/>
    <w:rsid w:val="00E555FF"/>
    <w:rsid w:val="00E57BE8"/>
    <w:rsid w:val="00E6368C"/>
    <w:rsid w:val="00E64A39"/>
    <w:rsid w:val="00E6576F"/>
    <w:rsid w:val="00E86B0C"/>
    <w:rsid w:val="00E91562"/>
    <w:rsid w:val="00E91CCF"/>
    <w:rsid w:val="00E92549"/>
    <w:rsid w:val="00E958E4"/>
    <w:rsid w:val="00E96E2B"/>
    <w:rsid w:val="00EA0DDA"/>
    <w:rsid w:val="00EA1407"/>
    <w:rsid w:val="00EA4F86"/>
    <w:rsid w:val="00EA52D8"/>
    <w:rsid w:val="00EB43A8"/>
    <w:rsid w:val="00EB4B31"/>
    <w:rsid w:val="00EC11C1"/>
    <w:rsid w:val="00EC611E"/>
    <w:rsid w:val="00EC7A97"/>
    <w:rsid w:val="00ED3119"/>
    <w:rsid w:val="00ED4564"/>
    <w:rsid w:val="00EE16DA"/>
    <w:rsid w:val="00EE4D07"/>
    <w:rsid w:val="00EE67FF"/>
    <w:rsid w:val="00EE7ECE"/>
    <w:rsid w:val="00EF2016"/>
    <w:rsid w:val="00EF5D39"/>
    <w:rsid w:val="00EF740A"/>
    <w:rsid w:val="00F04770"/>
    <w:rsid w:val="00F04EBE"/>
    <w:rsid w:val="00F1119A"/>
    <w:rsid w:val="00F1179F"/>
    <w:rsid w:val="00F11DD2"/>
    <w:rsid w:val="00F12A27"/>
    <w:rsid w:val="00F15295"/>
    <w:rsid w:val="00F168FB"/>
    <w:rsid w:val="00F17894"/>
    <w:rsid w:val="00F2006F"/>
    <w:rsid w:val="00F31C58"/>
    <w:rsid w:val="00F34B18"/>
    <w:rsid w:val="00F43AA2"/>
    <w:rsid w:val="00F45FE4"/>
    <w:rsid w:val="00F50BEB"/>
    <w:rsid w:val="00F53355"/>
    <w:rsid w:val="00F533C2"/>
    <w:rsid w:val="00F53FB3"/>
    <w:rsid w:val="00F648D6"/>
    <w:rsid w:val="00F64D19"/>
    <w:rsid w:val="00F72620"/>
    <w:rsid w:val="00F72C89"/>
    <w:rsid w:val="00F73CAD"/>
    <w:rsid w:val="00F74E7F"/>
    <w:rsid w:val="00F7500C"/>
    <w:rsid w:val="00F810CD"/>
    <w:rsid w:val="00F860D7"/>
    <w:rsid w:val="00FA0819"/>
    <w:rsid w:val="00FB5D4D"/>
    <w:rsid w:val="00FB720A"/>
    <w:rsid w:val="00FC7BDD"/>
    <w:rsid w:val="00FD1EB5"/>
    <w:rsid w:val="00FD22EB"/>
    <w:rsid w:val="00FD50DA"/>
    <w:rsid w:val="00FE0E32"/>
    <w:rsid w:val="00FE63AC"/>
    <w:rsid w:val="00FE6A60"/>
    <w:rsid w:val="00FE77D7"/>
    <w:rsid w:val="00FF0D22"/>
    <w:rsid w:val="00FF1206"/>
    <w:rsid w:val="00FF23A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B720A"/>
  </w:style>
  <w:style w:type="paragraph" w:styleId="Kop1">
    <w:name w:val="heading 1"/>
    <w:basedOn w:val="Standaard"/>
    <w:next w:val="Standaard"/>
    <w:link w:val="Kop1Char"/>
    <w:uiPriority w:val="9"/>
    <w:qFormat/>
    <w:rsid w:val="0038425A"/>
    <w:pPr>
      <w:keepNext/>
      <w:keepLines/>
      <w:numPr>
        <w:numId w:val="1"/>
      </w:numPr>
      <w:spacing w:before="480" w:after="0"/>
      <w:outlineLvl w:val="0"/>
    </w:pPr>
    <w:rPr>
      <w:rFonts w:asciiTheme="majorHAnsi" w:eastAsiaTheme="majorEastAsia" w:hAnsiTheme="majorHAnsi" w:cstheme="majorBidi"/>
      <w:b/>
      <w:bCs/>
      <w:color w:val="CC0068"/>
      <w:sz w:val="32"/>
      <w:szCs w:val="28"/>
    </w:rPr>
  </w:style>
  <w:style w:type="paragraph" w:styleId="Kop2">
    <w:name w:val="heading 2"/>
    <w:basedOn w:val="Standaard"/>
    <w:next w:val="Standaard"/>
    <w:link w:val="Kop2Char"/>
    <w:uiPriority w:val="9"/>
    <w:unhideWhenUsed/>
    <w:qFormat/>
    <w:rsid w:val="0038425A"/>
    <w:pPr>
      <w:keepNext/>
      <w:keepLines/>
      <w:numPr>
        <w:ilvl w:val="1"/>
        <w:numId w:val="1"/>
      </w:numPr>
      <w:spacing w:before="200" w:after="0"/>
      <w:outlineLvl w:val="1"/>
    </w:pPr>
    <w:rPr>
      <w:rFonts w:asciiTheme="majorHAnsi" w:eastAsiaTheme="majorEastAsia" w:hAnsiTheme="majorHAnsi" w:cstheme="majorBidi"/>
      <w:b/>
      <w:bCs/>
      <w:color w:val="DA5C21"/>
      <w:sz w:val="26"/>
      <w:szCs w:val="26"/>
    </w:rPr>
  </w:style>
  <w:style w:type="paragraph" w:styleId="Kop3">
    <w:name w:val="heading 3"/>
    <w:basedOn w:val="Standaard"/>
    <w:next w:val="Standaard"/>
    <w:link w:val="Kop3Char"/>
    <w:uiPriority w:val="9"/>
    <w:unhideWhenUsed/>
    <w:qFormat/>
    <w:rsid w:val="0038425A"/>
    <w:pPr>
      <w:keepNext/>
      <w:keepLines/>
      <w:numPr>
        <w:ilvl w:val="2"/>
        <w:numId w:val="1"/>
      </w:numPr>
      <w:spacing w:before="200" w:after="0"/>
      <w:outlineLvl w:val="2"/>
    </w:pPr>
    <w:rPr>
      <w:rFonts w:asciiTheme="majorHAnsi" w:eastAsiaTheme="majorEastAsia" w:hAnsiTheme="majorHAnsi" w:cstheme="majorBidi"/>
      <w:b/>
      <w:bCs/>
      <w:color w:val="DA5C21"/>
    </w:rPr>
  </w:style>
  <w:style w:type="paragraph" w:styleId="Kop4">
    <w:name w:val="heading 4"/>
    <w:basedOn w:val="Standaard"/>
    <w:next w:val="Standaard"/>
    <w:link w:val="Kop4Char"/>
    <w:uiPriority w:val="9"/>
    <w:semiHidden/>
    <w:unhideWhenUsed/>
    <w:qFormat/>
    <w:rsid w:val="0038425A"/>
    <w:pPr>
      <w:keepNext/>
      <w:keepLines/>
      <w:numPr>
        <w:ilvl w:val="3"/>
        <w:numId w:val="1"/>
      </w:numPr>
      <w:spacing w:before="200" w:after="0"/>
      <w:outlineLvl w:val="3"/>
    </w:pPr>
    <w:rPr>
      <w:rFonts w:asciiTheme="majorHAnsi" w:eastAsiaTheme="majorEastAsia" w:hAnsiTheme="majorHAnsi" w:cstheme="majorBidi"/>
      <w:b/>
      <w:bCs/>
      <w:i/>
      <w:iCs/>
      <w:color w:val="DA5C21"/>
    </w:rPr>
  </w:style>
  <w:style w:type="paragraph" w:styleId="Kop5">
    <w:name w:val="heading 5"/>
    <w:basedOn w:val="Standaard"/>
    <w:next w:val="Standaard"/>
    <w:link w:val="Kop5Char"/>
    <w:uiPriority w:val="9"/>
    <w:semiHidden/>
    <w:unhideWhenUsed/>
    <w:qFormat/>
    <w:rsid w:val="0038425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38425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38425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38425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38425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8425A"/>
    <w:rPr>
      <w:rFonts w:asciiTheme="majorHAnsi" w:eastAsiaTheme="majorEastAsia" w:hAnsiTheme="majorHAnsi" w:cstheme="majorBidi"/>
      <w:b/>
      <w:bCs/>
      <w:color w:val="CC0068"/>
      <w:sz w:val="32"/>
      <w:szCs w:val="28"/>
    </w:rPr>
  </w:style>
  <w:style w:type="character" w:customStyle="1" w:styleId="Kop2Char">
    <w:name w:val="Kop 2 Char"/>
    <w:basedOn w:val="Standaardalinea-lettertype"/>
    <w:link w:val="Kop2"/>
    <w:uiPriority w:val="9"/>
    <w:rsid w:val="0038425A"/>
    <w:rPr>
      <w:rFonts w:asciiTheme="majorHAnsi" w:eastAsiaTheme="majorEastAsia" w:hAnsiTheme="majorHAnsi" w:cstheme="majorBidi"/>
      <w:b/>
      <w:bCs/>
      <w:color w:val="DA5C21"/>
      <w:sz w:val="26"/>
      <w:szCs w:val="26"/>
    </w:rPr>
  </w:style>
  <w:style w:type="character" w:customStyle="1" w:styleId="Kop3Char">
    <w:name w:val="Kop 3 Char"/>
    <w:basedOn w:val="Standaardalinea-lettertype"/>
    <w:link w:val="Kop3"/>
    <w:uiPriority w:val="9"/>
    <w:rsid w:val="0038425A"/>
    <w:rPr>
      <w:rFonts w:asciiTheme="majorHAnsi" w:eastAsiaTheme="majorEastAsia" w:hAnsiTheme="majorHAnsi" w:cstheme="majorBidi"/>
      <w:b/>
      <w:bCs/>
      <w:color w:val="DA5C21"/>
    </w:rPr>
  </w:style>
  <w:style w:type="character" w:customStyle="1" w:styleId="Kop4Char">
    <w:name w:val="Kop 4 Char"/>
    <w:basedOn w:val="Standaardalinea-lettertype"/>
    <w:link w:val="Kop4"/>
    <w:uiPriority w:val="9"/>
    <w:semiHidden/>
    <w:rsid w:val="0038425A"/>
    <w:rPr>
      <w:rFonts w:asciiTheme="majorHAnsi" w:eastAsiaTheme="majorEastAsia" w:hAnsiTheme="majorHAnsi" w:cstheme="majorBidi"/>
      <w:b/>
      <w:bCs/>
      <w:i/>
      <w:iCs/>
      <w:color w:val="DA5C21"/>
    </w:rPr>
  </w:style>
  <w:style w:type="character" w:customStyle="1" w:styleId="Kop5Char">
    <w:name w:val="Kop 5 Char"/>
    <w:basedOn w:val="Standaardalinea-lettertype"/>
    <w:link w:val="Kop5"/>
    <w:uiPriority w:val="9"/>
    <w:semiHidden/>
    <w:rsid w:val="0038425A"/>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38425A"/>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38425A"/>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38425A"/>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38425A"/>
    <w:rPr>
      <w:rFonts w:asciiTheme="majorHAnsi" w:eastAsiaTheme="majorEastAsia" w:hAnsiTheme="majorHAnsi" w:cstheme="majorBidi"/>
      <w:i/>
      <w:iCs/>
      <w:color w:val="404040" w:themeColor="text1" w:themeTint="BF"/>
      <w:sz w:val="20"/>
      <w:szCs w:val="20"/>
    </w:rPr>
  </w:style>
  <w:style w:type="paragraph" w:styleId="Titel">
    <w:name w:val="Title"/>
    <w:basedOn w:val="Standaard"/>
    <w:next w:val="Standaard"/>
    <w:link w:val="TitelChar"/>
    <w:uiPriority w:val="99"/>
    <w:qFormat/>
    <w:rsid w:val="0038425A"/>
    <w:pPr>
      <w:spacing w:after="300" w:line="240" w:lineRule="auto"/>
      <w:ind w:left="113" w:right="113"/>
      <w:contextualSpacing/>
      <w:jc w:val="center"/>
    </w:pPr>
    <w:rPr>
      <w:rFonts w:ascii="Verdana" w:eastAsiaTheme="majorEastAsia" w:hAnsi="Verdana" w:cstheme="majorBidi"/>
      <w:b/>
      <w:color w:val="DA5C21"/>
      <w:spacing w:val="5"/>
      <w:kern w:val="28"/>
      <w:sz w:val="36"/>
      <w:szCs w:val="52"/>
    </w:rPr>
  </w:style>
  <w:style w:type="character" w:customStyle="1" w:styleId="TitelChar">
    <w:name w:val="Titel Char"/>
    <w:basedOn w:val="Standaardalinea-lettertype"/>
    <w:link w:val="Titel"/>
    <w:uiPriority w:val="99"/>
    <w:rsid w:val="0038425A"/>
    <w:rPr>
      <w:rFonts w:ascii="Verdana" w:eastAsiaTheme="majorEastAsia" w:hAnsi="Verdana" w:cstheme="majorBidi"/>
      <w:b/>
      <w:color w:val="DA5C21"/>
      <w:spacing w:val="5"/>
      <w:kern w:val="28"/>
      <w:sz w:val="36"/>
      <w:szCs w:val="52"/>
    </w:rPr>
  </w:style>
  <w:style w:type="character" w:styleId="Nadruk">
    <w:name w:val="Emphasis"/>
    <w:basedOn w:val="Standaardalinea-lettertype"/>
    <w:uiPriority w:val="99"/>
    <w:qFormat/>
    <w:rsid w:val="0038425A"/>
    <w:rPr>
      <w:rFonts w:ascii="Verdana" w:hAnsi="Verdana"/>
      <w:i/>
      <w:iCs/>
      <w:color w:val="DA5C21"/>
      <w:sz w:val="32"/>
    </w:rPr>
  </w:style>
  <w:style w:type="paragraph" w:styleId="Koptekst">
    <w:name w:val="header"/>
    <w:basedOn w:val="Standaard"/>
    <w:link w:val="KoptekstChar"/>
    <w:uiPriority w:val="99"/>
    <w:unhideWhenUsed/>
    <w:rsid w:val="003842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25A"/>
  </w:style>
  <w:style w:type="paragraph" w:styleId="Voettekst">
    <w:name w:val="footer"/>
    <w:basedOn w:val="Standaard"/>
    <w:link w:val="VoettekstChar"/>
    <w:uiPriority w:val="99"/>
    <w:unhideWhenUsed/>
    <w:rsid w:val="003842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25A"/>
  </w:style>
  <w:style w:type="paragraph" w:styleId="Ballontekst">
    <w:name w:val="Balloon Text"/>
    <w:basedOn w:val="Standaard"/>
    <w:link w:val="BallontekstChar"/>
    <w:uiPriority w:val="99"/>
    <w:semiHidden/>
    <w:unhideWhenUsed/>
    <w:rsid w:val="003842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425A"/>
    <w:rPr>
      <w:rFonts w:ascii="Tahoma" w:hAnsi="Tahoma" w:cs="Tahoma"/>
      <w:sz w:val="16"/>
      <w:szCs w:val="16"/>
    </w:rPr>
  </w:style>
  <w:style w:type="paragraph" w:styleId="Kopvaninhoudsopgave">
    <w:name w:val="TOC Heading"/>
    <w:basedOn w:val="Kop1"/>
    <w:next w:val="Standaard"/>
    <w:uiPriority w:val="39"/>
    <w:unhideWhenUsed/>
    <w:qFormat/>
    <w:rsid w:val="0038425A"/>
    <w:pPr>
      <w:numPr>
        <w:numId w:val="0"/>
      </w:numPr>
      <w:outlineLvl w:val="9"/>
    </w:pPr>
    <w:rPr>
      <w:color w:val="365F91" w:themeColor="accent1" w:themeShade="BF"/>
      <w:sz w:val="28"/>
    </w:rPr>
  </w:style>
  <w:style w:type="paragraph" w:styleId="Inhopg1">
    <w:name w:val="toc 1"/>
    <w:basedOn w:val="Standaard"/>
    <w:next w:val="Standaard"/>
    <w:autoRedefine/>
    <w:uiPriority w:val="39"/>
    <w:unhideWhenUsed/>
    <w:rsid w:val="0038425A"/>
    <w:pPr>
      <w:spacing w:after="100"/>
    </w:pPr>
  </w:style>
  <w:style w:type="paragraph" w:styleId="Inhopg2">
    <w:name w:val="toc 2"/>
    <w:basedOn w:val="Standaard"/>
    <w:next w:val="Standaard"/>
    <w:autoRedefine/>
    <w:uiPriority w:val="39"/>
    <w:unhideWhenUsed/>
    <w:rsid w:val="0038425A"/>
    <w:pPr>
      <w:spacing w:after="100"/>
      <w:ind w:left="220"/>
    </w:pPr>
  </w:style>
  <w:style w:type="paragraph" w:styleId="Inhopg3">
    <w:name w:val="toc 3"/>
    <w:basedOn w:val="Standaard"/>
    <w:next w:val="Standaard"/>
    <w:autoRedefine/>
    <w:uiPriority w:val="39"/>
    <w:unhideWhenUsed/>
    <w:rsid w:val="0038425A"/>
    <w:pPr>
      <w:spacing w:after="100"/>
      <w:ind w:left="440"/>
    </w:pPr>
  </w:style>
  <w:style w:type="character" w:styleId="Hyperlink">
    <w:name w:val="Hyperlink"/>
    <w:basedOn w:val="Standaardalinea-lettertype"/>
    <w:uiPriority w:val="99"/>
    <w:unhideWhenUsed/>
    <w:rsid w:val="0038425A"/>
    <w:rPr>
      <w:color w:val="0000FF" w:themeColor="hyperlink"/>
      <w:u w:val="single"/>
    </w:rPr>
  </w:style>
  <w:style w:type="paragraph" w:styleId="Documentstructuur">
    <w:name w:val="Document Map"/>
    <w:basedOn w:val="Standaard"/>
    <w:link w:val="DocumentstructuurChar"/>
    <w:uiPriority w:val="99"/>
    <w:semiHidden/>
    <w:unhideWhenUsed/>
    <w:rsid w:val="00E6368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6368C"/>
    <w:rPr>
      <w:rFonts w:ascii="Tahoma" w:hAnsi="Tahoma" w:cs="Tahoma"/>
      <w:sz w:val="16"/>
      <w:szCs w:val="16"/>
    </w:rPr>
  </w:style>
  <w:style w:type="paragraph" w:styleId="Lijstalinea">
    <w:name w:val="List Paragraph"/>
    <w:basedOn w:val="Standaard"/>
    <w:uiPriority w:val="34"/>
    <w:qFormat/>
    <w:rsid w:val="00D56602"/>
    <w:pPr>
      <w:ind w:left="720"/>
      <w:contextualSpacing/>
    </w:pPr>
  </w:style>
  <w:style w:type="paragraph" w:customStyle="1" w:styleId="Kop41">
    <w:name w:val="Kop 41"/>
    <w:next w:val="Standaard"/>
    <w:uiPriority w:val="99"/>
    <w:rsid w:val="002517B3"/>
    <w:pPr>
      <w:autoSpaceDE w:val="0"/>
      <w:autoSpaceDN w:val="0"/>
      <w:adjustRightInd w:val="0"/>
      <w:spacing w:before="240" w:after="60" w:line="240" w:lineRule="auto"/>
      <w:outlineLvl w:val="3"/>
    </w:pPr>
    <w:rPr>
      <w:rFonts w:ascii="Arial" w:hAnsi="Arial" w:cs="Arial"/>
      <w:b/>
      <w:bCs/>
      <w:color w:val="004080"/>
      <w:sz w:val="24"/>
      <w:szCs w:val="24"/>
      <w:shd w:val="clear" w:color="auto" w:fill="FFFFFF"/>
      <w:lang w:val="en-AU"/>
    </w:rPr>
  </w:style>
  <w:style w:type="character" w:styleId="GevolgdeHyperlink">
    <w:name w:val="FollowedHyperlink"/>
    <w:basedOn w:val="Standaardalinea-lettertype"/>
    <w:uiPriority w:val="99"/>
    <w:semiHidden/>
    <w:unhideWhenUsed/>
    <w:rsid w:val="00E555FF"/>
    <w:rPr>
      <w:color w:val="800080"/>
      <w:u w:val="single"/>
    </w:rPr>
  </w:style>
  <w:style w:type="paragraph" w:customStyle="1" w:styleId="font0">
    <w:name w:val="font0"/>
    <w:basedOn w:val="Standaard"/>
    <w:rsid w:val="00E555FF"/>
    <w:pPr>
      <w:spacing w:before="100" w:beforeAutospacing="1" w:after="100" w:afterAutospacing="1" w:line="240" w:lineRule="auto"/>
    </w:pPr>
    <w:rPr>
      <w:rFonts w:ascii="Calibri" w:eastAsia="Times New Roman" w:hAnsi="Calibri" w:cs="Times New Roman"/>
      <w:color w:val="000000"/>
      <w:lang w:eastAsia="nl-NL"/>
    </w:rPr>
  </w:style>
  <w:style w:type="paragraph" w:customStyle="1" w:styleId="font5">
    <w:name w:val="font5"/>
    <w:basedOn w:val="Standaard"/>
    <w:rsid w:val="00E555FF"/>
    <w:pPr>
      <w:spacing w:before="100" w:beforeAutospacing="1" w:after="100" w:afterAutospacing="1" w:line="240" w:lineRule="auto"/>
    </w:pPr>
    <w:rPr>
      <w:rFonts w:ascii="Calibri" w:eastAsia="Times New Roman" w:hAnsi="Calibri" w:cs="Times New Roman"/>
      <w:i/>
      <w:iCs/>
      <w:color w:val="000000"/>
      <w:lang w:eastAsia="nl-NL"/>
    </w:rPr>
  </w:style>
  <w:style w:type="paragraph" w:customStyle="1" w:styleId="xl63">
    <w:name w:val="xl63"/>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4">
    <w:name w:val="xl64"/>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5">
    <w:name w:val="xl65"/>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xl66">
    <w:name w:val="xl66"/>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nhopg11">
    <w:name w:val="Inhopg 11"/>
    <w:next w:val="Standaard"/>
    <w:uiPriority w:val="99"/>
    <w:rsid w:val="00CF1DA2"/>
    <w:pPr>
      <w:autoSpaceDE w:val="0"/>
      <w:autoSpaceDN w:val="0"/>
      <w:adjustRightInd w:val="0"/>
      <w:spacing w:after="0" w:line="240" w:lineRule="auto"/>
    </w:pPr>
    <w:rPr>
      <w:rFonts w:ascii="Times New Roman" w:hAnsi="Times New Roman" w:cs="Times New Roman"/>
      <w:b/>
      <w:bCs/>
      <w:color w:val="000000"/>
      <w:sz w:val="28"/>
      <w:szCs w:val="28"/>
      <w:shd w:val="clear" w:color="auto" w:fill="FFFFFF"/>
      <w:lang w:val="en-AU"/>
    </w:rPr>
  </w:style>
  <w:style w:type="paragraph" w:customStyle="1" w:styleId="Inhopg21">
    <w:name w:val="Inhopg 21"/>
    <w:next w:val="Standaard"/>
    <w:uiPriority w:val="99"/>
    <w:rsid w:val="00CF1DA2"/>
    <w:pPr>
      <w:autoSpaceDE w:val="0"/>
      <w:autoSpaceDN w:val="0"/>
      <w:adjustRightInd w:val="0"/>
      <w:spacing w:after="0" w:line="240" w:lineRule="auto"/>
      <w:ind w:left="180"/>
    </w:pPr>
    <w:rPr>
      <w:rFonts w:ascii="Times New Roman" w:hAnsi="Times New Roman" w:cs="Times New Roman"/>
      <w:b/>
      <w:bCs/>
      <w:color w:val="000000"/>
      <w:sz w:val="24"/>
      <w:szCs w:val="24"/>
      <w:shd w:val="clear" w:color="auto" w:fill="FFFFFF"/>
      <w:lang w:val="en-AU"/>
    </w:rPr>
  </w:style>
  <w:style w:type="paragraph" w:customStyle="1" w:styleId="Inhopg31">
    <w:name w:val="Inhopg 31"/>
    <w:next w:val="Standaard"/>
    <w:uiPriority w:val="99"/>
    <w:rsid w:val="00CF1DA2"/>
    <w:pPr>
      <w:autoSpaceDE w:val="0"/>
      <w:autoSpaceDN w:val="0"/>
      <w:adjustRightInd w:val="0"/>
      <w:spacing w:after="0" w:line="240" w:lineRule="auto"/>
      <w:ind w:left="360"/>
    </w:pPr>
    <w:rPr>
      <w:rFonts w:ascii="Times New Roman" w:hAnsi="Times New Roman" w:cs="Times New Roman"/>
      <w:color w:val="000000"/>
      <w:sz w:val="24"/>
      <w:szCs w:val="24"/>
      <w:shd w:val="clear" w:color="auto" w:fill="FFFFFF"/>
      <w:lang w:val="en-AU"/>
    </w:rPr>
  </w:style>
  <w:style w:type="paragraph" w:customStyle="1" w:styleId="Inhopg41">
    <w:name w:val="Inhopg 41"/>
    <w:next w:val="Standaard"/>
    <w:uiPriority w:val="99"/>
    <w:rsid w:val="00CF1DA2"/>
    <w:pPr>
      <w:autoSpaceDE w:val="0"/>
      <w:autoSpaceDN w:val="0"/>
      <w:adjustRightInd w:val="0"/>
      <w:spacing w:after="0" w:line="240" w:lineRule="auto"/>
      <w:ind w:left="540"/>
    </w:pPr>
    <w:rPr>
      <w:rFonts w:ascii="Times New Roman" w:hAnsi="Times New Roman" w:cs="Times New Roman"/>
      <w:color w:val="000000"/>
      <w:sz w:val="24"/>
      <w:szCs w:val="24"/>
      <w:shd w:val="clear" w:color="auto" w:fill="FFFFFF"/>
      <w:lang w:val="en-AU"/>
    </w:rPr>
  </w:style>
  <w:style w:type="paragraph" w:customStyle="1" w:styleId="Inhopg51">
    <w:name w:val="Inhopg 51"/>
    <w:next w:val="Standaard"/>
    <w:uiPriority w:val="99"/>
    <w:rsid w:val="00CF1DA2"/>
    <w:pPr>
      <w:autoSpaceDE w:val="0"/>
      <w:autoSpaceDN w:val="0"/>
      <w:adjustRightInd w:val="0"/>
      <w:spacing w:after="0" w:line="240" w:lineRule="auto"/>
      <w:ind w:left="720"/>
    </w:pPr>
    <w:rPr>
      <w:rFonts w:ascii="Times New Roman" w:hAnsi="Times New Roman" w:cs="Times New Roman"/>
      <w:color w:val="000000"/>
      <w:sz w:val="24"/>
      <w:szCs w:val="24"/>
      <w:shd w:val="clear" w:color="auto" w:fill="FFFFFF"/>
      <w:lang w:val="en-AU"/>
    </w:rPr>
  </w:style>
  <w:style w:type="paragraph" w:customStyle="1" w:styleId="Inhopg61">
    <w:name w:val="Inhopg 61"/>
    <w:next w:val="Standaard"/>
    <w:uiPriority w:val="99"/>
    <w:rsid w:val="00CF1DA2"/>
    <w:pPr>
      <w:autoSpaceDE w:val="0"/>
      <w:autoSpaceDN w:val="0"/>
      <w:adjustRightInd w:val="0"/>
      <w:spacing w:after="0" w:line="240" w:lineRule="auto"/>
      <w:ind w:left="900"/>
    </w:pPr>
    <w:rPr>
      <w:rFonts w:ascii="Times New Roman" w:hAnsi="Times New Roman" w:cs="Times New Roman"/>
      <w:color w:val="000000"/>
      <w:sz w:val="24"/>
      <w:szCs w:val="24"/>
      <w:shd w:val="clear" w:color="auto" w:fill="FFFFFF"/>
      <w:lang w:val="en-AU"/>
    </w:rPr>
  </w:style>
  <w:style w:type="paragraph" w:customStyle="1" w:styleId="Inhopg71">
    <w:name w:val="Inhopg 71"/>
    <w:next w:val="Standaard"/>
    <w:uiPriority w:val="99"/>
    <w:rsid w:val="00CF1DA2"/>
    <w:pPr>
      <w:autoSpaceDE w:val="0"/>
      <w:autoSpaceDN w:val="0"/>
      <w:adjustRightInd w:val="0"/>
      <w:spacing w:after="0" w:line="240" w:lineRule="auto"/>
      <w:ind w:left="1080"/>
    </w:pPr>
    <w:rPr>
      <w:rFonts w:ascii="Times New Roman" w:hAnsi="Times New Roman" w:cs="Times New Roman"/>
      <w:color w:val="000000"/>
      <w:sz w:val="24"/>
      <w:szCs w:val="24"/>
      <w:shd w:val="clear" w:color="auto" w:fill="FFFFFF"/>
      <w:lang w:val="en-AU"/>
    </w:rPr>
  </w:style>
  <w:style w:type="paragraph" w:customStyle="1" w:styleId="Inhopg81">
    <w:name w:val="Inhopg 81"/>
    <w:next w:val="Standaard"/>
    <w:uiPriority w:val="99"/>
    <w:rsid w:val="00CF1DA2"/>
    <w:pPr>
      <w:autoSpaceDE w:val="0"/>
      <w:autoSpaceDN w:val="0"/>
      <w:adjustRightInd w:val="0"/>
      <w:spacing w:after="0" w:line="240" w:lineRule="auto"/>
      <w:ind w:left="1260"/>
    </w:pPr>
    <w:rPr>
      <w:rFonts w:ascii="Times New Roman" w:hAnsi="Times New Roman" w:cs="Times New Roman"/>
      <w:color w:val="000000"/>
      <w:sz w:val="24"/>
      <w:szCs w:val="24"/>
      <w:shd w:val="clear" w:color="auto" w:fill="FFFFFF"/>
      <w:lang w:val="en-AU"/>
    </w:rPr>
  </w:style>
  <w:style w:type="paragraph" w:customStyle="1" w:styleId="Inhopg91">
    <w:name w:val="Inhopg 91"/>
    <w:next w:val="Standaard"/>
    <w:uiPriority w:val="99"/>
    <w:rsid w:val="00CF1DA2"/>
    <w:pPr>
      <w:autoSpaceDE w:val="0"/>
      <w:autoSpaceDN w:val="0"/>
      <w:adjustRightInd w:val="0"/>
      <w:spacing w:after="0" w:line="240" w:lineRule="auto"/>
      <w:ind w:left="1440"/>
    </w:pPr>
    <w:rPr>
      <w:rFonts w:ascii="Times New Roman" w:hAnsi="Times New Roman" w:cs="Times New Roman"/>
      <w:color w:val="000000"/>
      <w:sz w:val="24"/>
      <w:szCs w:val="24"/>
      <w:shd w:val="clear" w:color="auto" w:fill="FFFFFF"/>
      <w:lang w:val="en-AU"/>
    </w:rPr>
  </w:style>
  <w:style w:type="paragraph" w:customStyle="1" w:styleId="Kop11">
    <w:name w:val="Kop 11"/>
    <w:next w:val="Standaard"/>
    <w:uiPriority w:val="99"/>
    <w:rsid w:val="00CF1DA2"/>
    <w:pPr>
      <w:autoSpaceDE w:val="0"/>
      <w:autoSpaceDN w:val="0"/>
      <w:adjustRightInd w:val="0"/>
      <w:spacing w:before="240" w:after="60" w:line="240" w:lineRule="auto"/>
      <w:outlineLvl w:val="0"/>
    </w:pPr>
    <w:rPr>
      <w:rFonts w:ascii="Arial" w:hAnsi="Arial" w:cs="Arial"/>
      <w:b/>
      <w:bCs/>
      <w:color w:val="004080"/>
      <w:sz w:val="32"/>
      <w:szCs w:val="32"/>
      <w:shd w:val="clear" w:color="auto" w:fill="FFFFFF"/>
      <w:lang w:val="en-AU"/>
    </w:rPr>
  </w:style>
  <w:style w:type="paragraph" w:customStyle="1" w:styleId="Kop21">
    <w:name w:val="Kop 21"/>
    <w:next w:val="Standaard"/>
    <w:uiPriority w:val="99"/>
    <w:rsid w:val="00CF1DA2"/>
    <w:pPr>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rPr>
  </w:style>
  <w:style w:type="paragraph" w:customStyle="1" w:styleId="Kop31">
    <w:name w:val="Kop 31"/>
    <w:next w:val="Standaard"/>
    <w:uiPriority w:val="99"/>
    <w:rsid w:val="00CF1DA2"/>
    <w:pPr>
      <w:autoSpaceDE w:val="0"/>
      <w:autoSpaceDN w:val="0"/>
      <w:adjustRightInd w:val="0"/>
      <w:spacing w:before="240" w:after="60" w:line="240" w:lineRule="auto"/>
      <w:outlineLvl w:val="2"/>
    </w:pPr>
    <w:rPr>
      <w:rFonts w:ascii="Arial" w:hAnsi="Arial" w:cs="Arial"/>
      <w:b/>
      <w:bCs/>
      <w:color w:val="0000D2"/>
      <w:sz w:val="28"/>
      <w:szCs w:val="28"/>
      <w:shd w:val="clear" w:color="auto" w:fill="FFFFFF"/>
      <w:lang w:val="en-AU"/>
    </w:rPr>
  </w:style>
  <w:style w:type="paragraph" w:customStyle="1" w:styleId="Kop51">
    <w:name w:val="Kop 51"/>
    <w:next w:val="Standaard"/>
    <w:uiPriority w:val="99"/>
    <w:rsid w:val="00CF1DA2"/>
    <w:pPr>
      <w:autoSpaceDE w:val="0"/>
      <w:autoSpaceDN w:val="0"/>
      <w:adjustRightInd w:val="0"/>
      <w:spacing w:before="240" w:after="60" w:line="240" w:lineRule="auto"/>
      <w:outlineLvl w:val="4"/>
    </w:pPr>
    <w:rPr>
      <w:rFonts w:ascii="Arial" w:hAnsi="Arial" w:cs="Arial"/>
      <w:b/>
      <w:bCs/>
      <w:i/>
      <w:iCs/>
      <w:color w:val="004080"/>
      <w:sz w:val="24"/>
      <w:szCs w:val="24"/>
      <w:shd w:val="clear" w:color="auto" w:fill="FFFFFF"/>
      <w:lang w:val="en-AU"/>
    </w:rPr>
  </w:style>
  <w:style w:type="paragraph" w:customStyle="1" w:styleId="Kop61">
    <w:name w:val="Kop 61"/>
    <w:next w:val="Standaard"/>
    <w:uiPriority w:val="99"/>
    <w:rsid w:val="00CF1DA2"/>
    <w:pPr>
      <w:autoSpaceDE w:val="0"/>
      <w:autoSpaceDN w:val="0"/>
      <w:adjustRightInd w:val="0"/>
      <w:spacing w:before="240" w:after="60" w:line="240" w:lineRule="auto"/>
      <w:outlineLvl w:val="5"/>
    </w:pPr>
    <w:rPr>
      <w:rFonts w:ascii="Arial" w:hAnsi="Arial" w:cs="Arial"/>
      <w:b/>
      <w:bCs/>
      <w:color w:val="004080"/>
      <w:shd w:val="clear" w:color="auto" w:fill="FFFFFF"/>
      <w:lang w:val="en-AU"/>
    </w:rPr>
  </w:style>
  <w:style w:type="paragraph" w:customStyle="1" w:styleId="Kop71">
    <w:name w:val="Kop 71"/>
    <w:next w:val="Standaard"/>
    <w:uiPriority w:val="99"/>
    <w:rsid w:val="00CF1DA2"/>
    <w:pPr>
      <w:autoSpaceDE w:val="0"/>
      <w:autoSpaceDN w:val="0"/>
      <w:adjustRightInd w:val="0"/>
      <w:spacing w:before="240" w:after="60" w:line="240" w:lineRule="auto"/>
      <w:outlineLvl w:val="6"/>
    </w:pPr>
    <w:rPr>
      <w:rFonts w:ascii="Arial" w:hAnsi="Arial" w:cs="Arial"/>
      <w:color w:val="004080"/>
      <w:u w:val="single"/>
      <w:shd w:val="clear" w:color="auto" w:fill="FFFFFF"/>
      <w:lang w:val="en-AU"/>
    </w:rPr>
  </w:style>
  <w:style w:type="paragraph" w:customStyle="1" w:styleId="Kop81">
    <w:name w:val="Kop 81"/>
    <w:next w:val="Standaard"/>
    <w:uiPriority w:val="99"/>
    <w:rsid w:val="00CF1DA2"/>
    <w:pPr>
      <w:autoSpaceDE w:val="0"/>
      <w:autoSpaceDN w:val="0"/>
      <w:adjustRightInd w:val="0"/>
      <w:spacing w:before="240" w:after="60" w:line="240" w:lineRule="auto"/>
      <w:outlineLvl w:val="7"/>
    </w:pPr>
    <w:rPr>
      <w:rFonts w:ascii="Arial" w:hAnsi="Arial" w:cs="Arial"/>
      <w:i/>
      <w:iCs/>
      <w:color w:val="000000"/>
      <w:sz w:val="20"/>
      <w:szCs w:val="20"/>
      <w:u w:val="single"/>
      <w:shd w:val="clear" w:color="auto" w:fill="FFFFFF"/>
      <w:lang w:val="en-AU"/>
    </w:rPr>
  </w:style>
  <w:style w:type="paragraph" w:customStyle="1" w:styleId="Kop91">
    <w:name w:val="Kop 91"/>
    <w:next w:val="Standaard"/>
    <w:uiPriority w:val="99"/>
    <w:rsid w:val="00CF1DA2"/>
    <w:pPr>
      <w:autoSpaceDE w:val="0"/>
      <w:autoSpaceDN w:val="0"/>
      <w:adjustRightInd w:val="0"/>
      <w:spacing w:before="240" w:after="60" w:line="240" w:lineRule="auto"/>
      <w:outlineLvl w:val="8"/>
    </w:pPr>
    <w:rPr>
      <w:rFonts w:ascii="Arial" w:hAnsi="Arial" w:cs="Arial"/>
      <w:color w:val="004080"/>
      <w:shd w:val="clear" w:color="auto" w:fill="FFFFFF"/>
      <w:lang w:val="en-AU"/>
    </w:rPr>
  </w:style>
  <w:style w:type="paragraph" w:customStyle="1" w:styleId="NumberedList">
    <w:name w:val="Number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customStyle="1" w:styleId="BulletedList">
    <w:name w:val="Bullet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styleId="Plattetekst">
    <w:name w:val="Body Text"/>
    <w:basedOn w:val="Standaard"/>
    <w:next w:val="Standaard"/>
    <w:link w:val="PlattetekstChar"/>
    <w:uiPriority w:val="99"/>
    <w:rsid w:val="00CF1DA2"/>
    <w:pPr>
      <w:autoSpaceDE w:val="0"/>
      <w:autoSpaceDN w:val="0"/>
      <w:adjustRightInd w:val="0"/>
      <w:spacing w:after="120" w:line="240" w:lineRule="auto"/>
    </w:pPr>
    <w:rPr>
      <w:rFonts w:ascii="Times New Roman" w:hAnsi="Times New Roman" w:cs="Times New Roman"/>
      <w:color w:val="000000"/>
      <w:sz w:val="20"/>
      <w:szCs w:val="20"/>
      <w:shd w:val="clear" w:color="auto" w:fill="FFFFFF"/>
      <w:lang w:val="en-AU"/>
    </w:rPr>
  </w:style>
  <w:style w:type="character" w:customStyle="1" w:styleId="PlattetekstChar">
    <w:name w:val="Platte tekst Char"/>
    <w:basedOn w:val="Standaardalinea-lettertype"/>
    <w:link w:val="Plattetekst"/>
    <w:uiPriority w:val="99"/>
    <w:rsid w:val="00CF1DA2"/>
    <w:rPr>
      <w:rFonts w:ascii="Times New Roman" w:hAnsi="Times New Roman" w:cs="Times New Roman"/>
      <w:color w:val="000000"/>
      <w:sz w:val="20"/>
      <w:szCs w:val="20"/>
      <w:lang w:val="en-AU"/>
    </w:rPr>
  </w:style>
  <w:style w:type="paragraph" w:styleId="Plattetekst2">
    <w:name w:val="Body Text 2"/>
    <w:basedOn w:val="Standaard"/>
    <w:next w:val="Standaard"/>
    <w:link w:val="Plattetekst2Char"/>
    <w:uiPriority w:val="99"/>
    <w:rsid w:val="00CF1DA2"/>
    <w:pPr>
      <w:autoSpaceDE w:val="0"/>
      <w:autoSpaceDN w:val="0"/>
      <w:adjustRightInd w:val="0"/>
      <w:spacing w:after="120" w:line="480" w:lineRule="auto"/>
    </w:pPr>
    <w:rPr>
      <w:rFonts w:ascii="Times New Roman" w:hAnsi="Times New Roman" w:cs="Times New Roman"/>
      <w:color w:val="000000"/>
      <w:sz w:val="18"/>
      <w:szCs w:val="18"/>
      <w:shd w:val="clear" w:color="auto" w:fill="FFFFFF"/>
      <w:lang w:val="en-AU"/>
    </w:rPr>
  </w:style>
  <w:style w:type="character" w:customStyle="1" w:styleId="Plattetekst2Char">
    <w:name w:val="Platte tekst 2 Char"/>
    <w:basedOn w:val="Standaardalinea-lettertype"/>
    <w:link w:val="Plattetekst2"/>
    <w:uiPriority w:val="99"/>
    <w:rsid w:val="00CF1DA2"/>
    <w:rPr>
      <w:rFonts w:ascii="Times New Roman" w:hAnsi="Times New Roman" w:cs="Times New Roman"/>
      <w:color w:val="000000"/>
      <w:sz w:val="18"/>
      <w:szCs w:val="18"/>
      <w:lang w:val="en-AU"/>
    </w:rPr>
  </w:style>
  <w:style w:type="paragraph" w:styleId="Plattetekst3">
    <w:name w:val="Body Text 3"/>
    <w:basedOn w:val="Standaard"/>
    <w:next w:val="Standaard"/>
    <w:link w:val="Plattetekst3Char"/>
    <w:uiPriority w:val="99"/>
    <w:rsid w:val="00CF1DA2"/>
    <w:pPr>
      <w:autoSpaceDE w:val="0"/>
      <w:autoSpaceDN w:val="0"/>
      <w:adjustRightInd w:val="0"/>
      <w:spacing w:after="120" w:line="240" w:lineRule="auto"/>
    </w:pPr>
    <w:rPr>
      <w:rFonts w:ascii="Times New Roman" w:hAnsi="Times New Roman" w:cs="Times New Roman"/>
      <w:color w:val="000000"/>
      <w:sz w:val="16"/>
      <w:szCs w:val="16"/>
      <w:shd w:val="clear" w:color="auto" w:fill="FFFFFF"/>
      <w:lang w:val="en-AU"/>
    </w:rPr>
  </w:style>
  <w:style w:type="character" w:customStyle="1" w:styleId="Plattetekst3Char">
    <w:name w:val="Platte tekst 3 Char"/>
    <w:basedOn w:val="Standaardalinea-lettertype"/>
    <w:link w:val="Plattetekst3"/>
    <w:uiPriority w:val="99"/>
    <w:rsid w:val="00CF1DA2"/>
    <w:rPr>
      <w:rFonts w:ascii="Times New Roman" w:hAnsi="Times New Roman" w:cs="Times New Roman"/>
      <w:color w:val="000000"/>
      <w:sz w:val="16"/>
      <w:szCs w:val="16"/>
      <w:lang w:val="en-AU"/>
    </w:rPr>
  </w:style>
  <w:style w:type="paragraph" w:styleId="Notitiekop">
    <w:name w:val="Note Heading"/>
    <w:basedOn w:val="Standaard"/>
    <w:next w:val="Standaard"/>
    <w:link w:val="NotitiekopChar"/>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character" w:customStyle="1" w:styleId="NotitiekopChar">
    <w:name w:val="Notitiekop Char"/>
    <w:basedOn w:val="Standaardalinea-lettertype"/>
    <w:link w:val="Notitiekop"/>
    <w:uiPriority w:val="99"/>
    <w:rsid w:val="00CF1DA2"/>
    <w:rPr>
      <w:rFonts w:ascii="Times New Roman" w:hAnsi="Times New Roman" w:cs="Times New Roman"/>
      <w:color w:val="000000"/>
      <w:sz w:val="20"/>
      <w:szCs w:val="20"/>
      <w:lang w:val="en-AU"/>
    </w:rPr>
  </w:style>
  <w:style w:type="paragraph" w:styleId="Tekstzonderopmaak">
    <w:name w:val="Plain Text"/>
    <w:basedOn w:val="Standaard"/>
    <w:next w:val="Standaard"/>
    <w:link w:val="TekstzonderopmaakChar"/>
    <w:uiPriority w:val="99"/>
    <w:rsid w:val="00CF1DA2"/>
    <w:pPr>
      <w:autoSpaceDE w:val="0"/>
      <w:autoSpaceDN w:val="0"/>
      <w:adjustRightInd w:val="0"/>
      <w:spacing w:after="0" w:line="240" w:lineRule="auto"/>
    </w:pPr>
    <w:rPr>
      <w:rFonts w:ascii="Courier New" w:hAnsi="Courier New" w:cs="Courier New"/>
      <w:color w:val="000000"/>
      <w:sz w:val="20"/>
      <w:szCs w:val="20"/>
      <w:shd w:val="clear" w:color="auto" w:fill="FFFFFF"/>
      <w:lang w:val="en-AU"/>
    </w:rPr>
  </w:style>
  <w:style w:type="character" w:customStyle="1" w:styleId="TekstzonderopmaakChar">
    <w:name w:val="Tekst zonder opmaak Char"/>
    <w:basedOn w:val="Standaardalinea-lettertype"/>
    <w:link w:val="Tekstzonderopmaak"/>
    <w:uiPriority w:val="99"/>
    <w:rsid w:val="00CF1DA2"/>
    <w:rPr>
      <w:rFonts w:ascii="Courier New" w:hAnsi="Courier New" w:cs="Courier New"/>
      <w:color w:val="000000"/>
      <w:sz w:val="20"/>
      <w:szCs w:val="20"/>
      <w:lang w:val="en-AU"/>
    </w:rPr>
  </w:style>
  <w:style w:type="character" w:styleId="Zwaar">
    <w:name w:val="Strong"/>
    <w:basedOn w:val="Standaardalinea-lettertype"/>
    <w:uiPriority w:val="99"/>
    <w:qFormat/>
    <w:rsid w:val="00CF1DA2"/>
    <w:rPr>
      <w:rFonts w:ascii="Times New Roman" w:hAnsi="Times New Roman" w:cs="Times New Roman"/>
      <w:b/>
      <w:bCs/>
      <w:color w:val="000000"/>
      <w:sz w:val="20"/>
      <w:szCs w:val="20"/>
      <w:shd w:val="clear" w:color="auto" w:fill="FFFFFF"/>
    </w:rPr>
  </w:style>
  <w:style w:type="paragraph" w:customStyle="1" w:styleId="Voettekst1">
    <w:name w:val="Voet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Koptekst1">
    <w:name w:val="Kop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Code">
    <w:name w:val="Code"/>
    <w:next w:val="Standaard"/>
    <w:uiPriority w:val="99"/>
    <w:rsid w:val="00CF1DA2"/>
    <w:pPr>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FieldLabel">
    <w:name w:val="Field Label"/>
    <w:uiPriority w:val="99"/>
    <w:rsid w:val="00CF1DA2"/>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CF1DA2"/>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CF1DA2"/>
    <w:rPr>
      <w:b/>
      <w:bCs/>
      <w:color w:val="000000"/>
      <w:sz w:val="16"/>
      <w:szCs w:val="16"/>
      <w:shd w:val="clear" w:color="auto" w:fill="FFFF80"/>
    </w:rPr>
  </w:style>
  <w:style w:type="character" w:customStyle="1" w:styleId="Objecttype">
    <w:name w:val="Object type"/>
    <w:uiPriority w:val="99"/>
    <w:rsid w:val="00CF1DA2"/>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CF1DA2"/>
    <w:pPr>
      <w:autoSpaceDE w:val="0"/>
      <w:autoSpaceDN w:val="0"/>
      <w:adjustRightInd w:val="0"/>
      <w:spacing w:after="0" w:line="240" w:lineRule="auto"/>
    </w:pPr>
    <w:rPr>
      <w:rFonts w:ascii="Times New Roman" w:hAnsi="Times New Roman" w:cs="Times New Roman"/>
      <w:b/>
      <w:bCs/>
      <w:i/>
      <w:iCs/>
      <w:color w:val="0000A0"/>
      <w:sz w:val="20"/>
      <w:szCs w:val="20"/>
      <w:shd w:val="clear" w:color="auto" w:fill="FFFFFF"/>
      <w:lang w:val="en-AU"/>
    </w:rPr>
  </w:style>
  <w:style w:type="paragraph" w:styleId="Voetnoottekst">
    <w:name w:val="footnote text"/>
    <w:basedOn w:val="Standaard"/>
    <w:link w:val="VoetnoottekstChar"/>
    <w:uiPriority w:val="99"/>
    <w:semiHidden/>
    <w:unhideWhenUsed/>
    <w:rsid w:val="00AF5C2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F5C29"/>
    <w:rPr>
      <w:sz w:val="20"/>
      <w:szCs w:val="20"/>
    </w:rPr>
  </w:style>
  <w:style w:type="character" w:styleId="Voetnootmarkering">
    <w:name w:val="footnote reference"/>
    <w:basedOn w:val="Standaardalinea-lettertype"/>
    <w:uiPriority w:val="99"/>
    <w:semiHidden/>
    <w:unhideWhenUsed/>
    <w:rsid w:val="00AF5C29"/>
    <w:rPr>
      <w:vertAlign w:val="superscript"/>
    </w:rPr>
  </w:style>
  <w:style w:type="character" w:styleId="Verwijzingopmerking">
    <w:name w:val="annotation reference"/>
    <w:basedOn w:val="Standaardalinea-lettertype"/>
    <w:uiPriority w:val="99"/>
    <w:semiHidden/>
    <w:unhideWhenUsed/>
    <w:rsid w:val="00B645A3"/>
    <w:rPr>
      <w:sz w:val="16"/>
      <w:szCs w:val="16"/>
    </w:rPr>
  </w:style>
  <w:style w:type="paragraph" w:styleId="Tekstopmerking">
    <w:name w:val="annotation text"/>
    <w:basedOn w:val="Standaard"/>
    <w:link w:val="TekstopmerkingChar"/>
    <w:uiPriority w:val="99"/>
    <w:semiHidden/>
    <w:unhideWhenUsed/>
    <w:rsid w:val="00B645A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645A3"/>
    <w:rPr>
      <w:sz w:val="20"/>
      <w:szCs w:val="20"/>
    </w:rPr>
  </w:style>
  <w:style w:type="paragraph" w:styleId="Onderwerpvanopmerking">
    <w:name w:val="annotation subject"/>
    <w:basedOn w:val="Tekstopmerking"/>
    <w:next w:val="Tekstopmerking"/>
    <w:link w:val="OnderwerpvanopmerkingChar"/>
    <w:uiPriority w:val="99"/>
    <w:semiHidden/>
    <w:unhideWhenUsed/>
    <w:rsid w:val="00B645A3"/>
    <w:rPr>
      <w:b/>
      <w:bCs/>
    </w:rPr>
  </w:style>
  <w:style w:type="character" w:customStyle="1" w:styleId="OnderwerpvanopmerkingChar">
    <w:name w:val="Onderwerp van opmerking Char"/>
    <w:basedOn w:val="TekstopmerkingChar"/>
    <w:link w:val="Onderwerpvanopmerking"/>
    <w:uiPriority w:val="99"/>
    <w:semiHidden/>
    <w:rsid w:val="00B645A3"/>
    <w:rPr>
      <w:b/>
      <w:bCs/>
      <w:sz w:val="20"/>
      <w:szCs w:val="20"/>
    </w:rPr>
  </w:style>
  <w:style w:type="paragraph" w:styleId="Revisie">
    <w:name w:val="Revision"/>
    <w:hidden/>
    <w:uiPriority w:val="99"/>
    <w:semiHidden/>
    <w:rsid w:val="002627FD"/>
    <w:pPr>
      <w:spacing w:after="0" w:line="240" w:lineRule="auto"/>
    </w:pPr>
  </w:style>
  <w:style w:type="paragraph" w:customStyle="1" w:styleId="Heading2">
    <w:name w:val="Heading 2"/>
    <w:next w:val="Standaard"/>
    <w:uiPriority w:val="99"/>
    <w:rsid w:val="001647B0"/>
    <w:pPr>
      <w:widowControl w:val="0"/>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eastAsia="nl-NL"/>
    </w:rPr>
  </w:style>
  <w:style w:type="paragraph" w:customStyle="1" w:styleId="Heading4">
    <w:name w:val="Heading 4"/>
    <w:next w:val="Standaard"/>
    <w:uiPriority w:val="99"/>
    <w:rsid w:val="00414E16"/>
    <w:pPr>
      <w:autoSpaceDE w:val="0"/>
      <w:autoSpaceDN w:val="0"/>
      <w:adjustRightInd w:val="0"/>
      <w:spacing w:before="240" w:after="60" w:line="240" w:lineRule="auto"/>
      <w:outlineLvl w:val="3"/>
    </w:pPr>
    <w:rPr>
      <w:rFonts w:ascii="Arial" w:eastAsiaTheme="minorHAnsi" w:hAnsi="Arial" w:cs="Arial"/>
      <w:b/>
      <w:bCs/>
      <w:color w:val="004080"/>
      <w:sz w:val="24"/>
      <w:szCs w:val="24"/>
      <w:shd w:val="clear" w:color="auto" w:fill="FFFFFF"/>
      <w:lang w:val="en-AU"/>
    </w:rPr>
  </w:style>
  <w:style w:type="paragraph" w:customStyle="1" w:styleId="TOC1">
    <w:name w:val="TOC 1"/>
    <w:next w:val="Standaard"/>
    <w:uiPriority w:val="99"/>
    <w:rsid w:val="00414E16"/>
    <w:pPr>
      <w:autoSpaceDE w:val="0"/>
      <w:autoSpaceDN w:val="0"/>
      <w:adjustRightInd w:val="0"/>
      <w:spacing w:after="0" w:line="240" w:lineRule="auto"/>
    </w:pPr>
    <w:rPr>
      <w:rFonts w:ascii="Times New Roman" w:eastAsiaTheme="minorHAnsi" w:hAnsi="Times New Roman" w:cs="Times New Roman"/>
      <w:b/>
      <w:bCs/>
      <w:color w:val="000000"/>
      <w:sz w:val="28"/>
      <w:szCs w:val="28"/>
      <w:shd w:val="clear" w:color="auto" w:fill="FFFFFF"/>
      <w:lang w:val="en-AU"/>
    </w:rPr>
  </w:style>
  <w:style w:type="paragraph" w:customStyle="1" w:styleId="TOC2">
    <w:name w:val="TOC 2"/>
    <w:next w:val="Standaard"/>
    <w:uiPriority w:val="99"/>
    <w:rsid w:val="00414E16"/>
    <w:pPr>
      <w:autoSpaceDE w:val="0"/>
      <w:autoSpaceDN w:val="0"/>
      <w:adjustRightInd w:val="0"/>
      <w:spacing w:after="0" w:line="240" w:lineRule="auto"/>
      <w:ind w:left="180"/>
    </w:pPr>
    <w:rPr>
      <w:rFonts w:ascii="Times New Roman" w:eastAsiaTheme="minorHAnsi" w:hAnsi="Times New Roman" w:cs="Times New Roman"/>
      <w:b/>
      <w:bCs/>
      <w:color w:val="000000"/>
      <w:sz w:val="24"/>
      <w:szCs w:val="24"/>
      <w:shd w:val="clear" w:color="auto" w:fill="FFFFFF"/>
      <w:lang w:val="en-AU"/>
    </w:rPr>
  </w:style>
  <w:style w:type="paragraph" w:customStyle="1" w:styleId="TOC3">
    <w:name w:val="TOC 3"/>
    <w:next w:val="Standaard"/>
    <w:uiPriority w:val="99"/>
    <w:rsid w:val="00414E16"/>
    <w:pPr>
      <w:autoSpaceDE w:val="0"/>
      <w:autoSpaceDN w:val="0"/>
      <w:adjustRightInd w:val="0"/>
      <w:spacing w:after="0" w:line="240" w:lineRule="auto"/>
      <w:ind w:left="360"/>
    </w:pPr>
    <w:rPr>
      <w:rFonts w:ascii="Times New Roman" w:eastAsiaTheme="minorHAnsi" w:hAnsi="Times New Roman" w:cs="Times New Roman"/>
      <w:color w:val="000000"/>
      <w:sz w:val="24"/>
      <w:szCs w:val="24"/>
      <w:shd w:val="clear" w:color="auto" w:fill="FFFFFF"/>
      <w:lang w:val="en-AU"/>
    </w:rPr>
  </w:style>
  <w:style w:type="paragraph" w:customStyle="1" w:styleId="TOC4">
    <w:name w:val="TOC 4"/>
    <w:next w:val="Standaard"/>
    <w:uiPriority w:val="99"/>
    <w:rsid w:val="00414E16"/>
    <w:pPr>
      <w:autoSpaceDE w:val="0"/>
      <w:autoSpaceDN w:val="0"/>
      <w:adjustRightInd w:val="0"/>
      <w:spacing w:after="0" w:line="240" w:lineRule="auto"/>
      <w:ind w:left="540"/>
    </w:pPr>
    <w:rPr>
      <w:rFonts w:ascii="Times New Roman" w:eastAsiaTheme="minorHAnsi" w:hAnsi="Times New Roman" w:cs="Times New Roman"/>
      <w:color w:val="000000"/>
      <w:sz w:val="24"/>
      <w:szCs w:val="24"/>
      <w:shd w:val="clear" w:color="auto" w:fill="FFFFFF"/>
      <w:lang w:val="en-AU"/>
    </w:rPr>
  </w:style>
  <w:style w:type="paragraph" w:customStyle="1" w:styleId="TOC5">
    <w:name w:val="TOC 5"/>
    <w:next w:val="Standaard"/>
    <w:uiPriority w:val="99"/>
    <w:rsid w:val="00414E16"/>
    <w:pPr>
      <w:autoSpaceDE w:val="0"/>
      <w:autoSpaceDN w:val="0"/>
      <w:adjustRightInd w:val="0"/>
      <w:spacing w:after="0" w:line="240" w:lineRule="auto"/>
      <w:ind w:left="720"/>
    </w:pPr>
    <w:rPr>
      <w:rFonts w:ascii="Times New Roman" w:eastAsiaTheme="minorHAnsi" w:hAnsi="Times New Roman" w:cs="Times New Roman"/>
      <w:color w:val="000000"/>
      <w:sz w:val="24"/>
      <w:szCs w:val="24"/>
      <w:shd w:val="clear" w:color="auto" w:fill="FFFFFF"/>
      <w:lang w:val="en-AU"/>
    </w:rPr>
  </w:style>
  <w:style w:type="paragraph" w:customStyle="1" w:styleId="TOC6">
    <w:name w:val="TOC 6"/>
    <w:next w:val="Standaard"/>
    <w:uiPriority w:val="99"/>
    <w:rsid w:val="00414E16"/>
    <w:pPr>
      <w:autoSpaceDE w:val="0"/>
      <w:autoSpaceDN w:val="0"/>
      <w:adjustRightInd w:val="0"/>
      <w:spacing w:after="0" w:line="240" w:lineRule="auto"/>
      <w:ind w:left="900"/>
    </w:pPr>
    <w:rPr>
      <w:rFonts w:ascii="Times New Roman" w:eastAsiaTheme="minorHAnsi" w:hAnsi="Times New Roman" w:cs="Times New Roman"/>
      <w:color w:val="000000"/>
      <w:sz w:val="24"/>
      <w:szCs w:val="24"/>
      <w:shd w:val="clear" w:color="auto" w:fill="FFFFFF"/>
      <w:lang w:val="en-AU"/>
    </w:rPr>
  </w:style>
  <w:style w:type="paragraph" w:customStyle="1" w:styleId="TOC7">
    <w:name w:val="TOC 7"/>
    <w:next w:val="Standaard"/>
    <w:uiPriority w:val="99"/>
    <w:rsid w:val="00414E16"/>
    <w:pPr>
      <w:autoSpaceDE w:val="0"/>
      <w:autoSpaceDN w:val="0"/>
      <w:adjustRightInd w:val="0"/>
      <w:spacing w:after="0" w:line="240" w:lineRule="auto"/>
      <w:ind w:left="1080"/>
    </w:pPr>
    <w:rPr>
      <w:rFonts w:ascii="Times New Roman" w:eastAsiaTheme="minorHAnsi" w:hAnsi="Times New Roman" w:cs="Times New Roman"/>
      <w:color w:val="000000"/>
      <w:sz w:val="24"/>
      <w:szCs w:val="24"/>
      <w:shd w:val="clear" w:color="auto" w:fill="FFFFFF"/>
      <w:lang w:val="en-AU"/>
    </w:rPr>
  </w:style>
  <w:style w:type="paragraph" w:customStyle="1" w:styleId="TOC8">
    <w:name w:val="TOC 8"/>
    <w:next w:val="Standaard"/>
    <w:uiPriority w:val="99"/>
    <w:rsid w:val="00414E16"/>
    <w:pPr>
      <w:autoSpaceDE w:val="0"/>
      <w:autoSpaceDN w:val="0"/>
      <w:adjustRightInd w:val="0"/>
      <w:spacing w:after="0" w:line="240" w:lineRule="auto"/>
      <w:ind w:left="1260"/>
    </w:pPr>
    <w:rPr>
      <w:rFonts w:ascii="Times New Roman" w:eastAsiaTheme="minorHAnsi" w:hAnsi="Times New Roman" w:cs="Times New Roman"/>
      <w:color w:val="000000"/>
      <w:sz w:val="24"/>
      <w:szCs w:val="24"/>
      <w:shd w:val="clear" w:color="auto" w:fill="FFFFFF"/>
      <w:lang w:val="en-AU"/>
    </w:rPr>
  </w:style>
  <w:style w:type="paragraph" w:customStyle="1" w:styleId="TOC9">
    <w:name w:val="TOC 9"/>
    <w:next w:val="Standaard"/>
    <w:uiPriority w:val="99"/>
    <w:rsid w:val="00414E16"/>
    <w:pPr>
      <w:autoSpaceDE w:val="0"/>
      <w:autoSpaceDN w:val="0"/>
      <w:adjustRightInd w:val="0"/>
      <w:spacing w:after="0" w:line="240" w:lineRule="auto"/>
      <w:ind w:left="1440"/>
    </w:pPr>
    <w:rPr>
      <w:rFonts w:ascii="Times New Roman" w:eastAsiaTheme="minorHAnsi" w:hAnsi="Times New Roman" w:cs="Times New Roman"/>
      <w:color w:val="000000"/>
      <w:sz w:val="24"/>
      <w:szCs w:val="24"/>
      <w:shd w:val="clear" w:color="auto" w:fill="FFFFFF"/>
      <w:lang w:val="en-AU"/>
    </w:rPr>
  </w:style>
  <w:style w:type="paragraph" w:customStyle="1" w:styleId="Heading1">
    <w:name w:val="Heading 1"/>
    <w:next w:val="Standaard"/>
    <w:uiPriority w:val="99"/>
    <w:rsid w:val="00414E16"/>
    <w:pPr>
      <w:autoSpaceDE w:val="0"/>
      <w:autoSpaceDN w:val="0"/>
      <w:adjustRightInd w:val="0"/>
      <w:spacing w:before="240" w:after="60" w:line="240" w:lineRule="auto"/>
      <w:outlineLvl w:val="0"/>
    </w:pPr>
    <w:rPr>
      <w:rFonts w:ascii="Arial" w:eastAsiaTheme="minorHAnsi" w:hAnsi="Arial" w:cs="Arial"/>
      <w:b/>
      <w:bCs/>
      <w:color w:val="004080"/>
      <w:sz w:val="32"/>
      <w:szCs w:val="32"/>
      <w:shd w:val="clear" w:color="auto" w:fill="FFFFFF"/>
      <w:lang w:val="en-AU"/>
    </w:rPr>
  </w:style>
  <w:style w:type="paragraph" w:customStyle="1" w:styleId="Heading3">
    <w:name w:val="Heading 3"/>
    <w:next w:val="Standaard"/>
    <w:uiPriority w:val="99"/>
    <w:rsid w:val="00414E16"/>
    <w:pPr>
      <w:autoSpaceDE w:val="0"/>
      <w:autoSpaceDN w:val="0"/>
      <w:adjustRightInd w:val="0"/>
      <w:spacing w:before="240" w:after="60" w:line="240" w:lineRule="auto"/>
      <w:outlineLvl w:val="2"/>
    </w:pPr>
    <w:rPr>
      <w:rFonts w:ascii="Arial" w:eastAsiaTheme="minorHAnsi" w:hAnsi="Arial" w:cs="Arial"/>
      <w:b/>
      <w:bCs/>
      <w:color w:val="0000D2"/>
      <w:sz w:val="28"/>
      <w:szCs w:val="28"/>
      <w:shd w:val="clear" w:color="auto" w:fill="FFFFFF"/>
      <w:lang w:val="en-AU"/>
    </w:rPr>
  </w:style>
  <w:style w:type="paragraph" w:customStyle="1" w:styleId="Heading5">
    <w:name w:val="Heading 5"/>
    <w:next w:val="Standaard"/>
    <w:uiPriority w:val="99"/>
    <w:rsid w:val="00414E16"/>
    <w:pPr>
      <w:autoSpaceDE w:val="0"/>
      <w:autoSpaceDN w:val="0"/>
      <w:adjustRightInd w:val="0"/>
      <w:spacing w:before="240" w:after="60" w:line="240" w:lineRule="auto"/>
      <w:outlineLvl w:val="4"/>
    </w:pPr>
    <w:rPr>
      <w:rFonts w:ascii="Arial" w:eastAsiaTheme="minorHAnsi" w:hAnsi="Arial" w:cs="Arial"/>
      <w:b/>
      <w:bCs/>
      <w:i/>
      <w:iCs/>
      <w:color w:val="004080"/>
      <w:sz w:val="24"/>
      <w:szCs w:val="24"/>
      <w:shd w:val="clear" w:color="auto" w:fill="FFFFFF"/>
      <w:lang w:val="en-AU"/>
    </w:rPr>
  </w:style>
  <w:style w:type="paragraph" w:customStyle="1" w:styleId="Heading6">
    <w:name w:val="Heading 6"/>
    <w:next w:val="Standaard"/>
    <w:uiPriority w:val="99"/>
    <w:rsid w:val="00414E16"/>
    <w:pPr>
      <w:autoSpaceDE w:val="0"/>
      <w:autoSpaceDN w:val="0"/>
      <w:adjustRightInd w:val="0"/>
      <w:spacing w:before="240" w:after="60" w:line="240" w:lineRule="auto"/>
      <w:outlineLvl w:val="5"/>
    </w:pPr>
    <w:rPr>
      <w:rFonts w:ascii="Arial" w:eastAsiaTheme="minorHAnsi" w:hAnsi="Arial" w:cs="Arial"/>
      <w:b/>
      <w:bCs/>
      <w:color w:val="004080"/>
      <w:shd w:val="clear" w:color="auto" w:fill="FFFFFF"/>
      <w:lang w:val="en-AU"/>
    </w:rPr>
  </w:style>
  <w:style w:type="paragraph" w:customStyle="1" w:styleId="Heading7">
    <w:name w:val="Heading 7"/>
    <w:next w:val="Standaard"/>
    <w:uiPriority w:val="99"/>
    <w:rsid w:val="00414E16"/>
    <w:pPr>
      <w:autoSpaceDE w:val="0"/>
      <w:autoSpaceDN w:val="0"/>
      <w:adjustRightInd w:val="0"/>
      <w:spacing w:before="240" w:after="60" w:line="240" w:lineRule="auto"/>
      <w:outlineLvl w:val="6"/>
    </w:pPr>
    <w:rPr>
      <w:rFonts w:ascii="Arial" w:eastAsiaTheme="minorHAnsi" w:hAnsi="Arial" w:cs="Arial"/>
      <w:color w:val="004080"/>
      <w:u w:val="single"/>
      <w:shd w:val="clear" w:color="auto" w:fill="FFFFFF"/>
      <w:lang w:val="en-AU"/>
    </w:rPr>
  </w:style>
  <w:style w:type="paragraph" w:customStyle="1" w:styleId="Heading8">
    <w:name w:val="Heading 8"/>
    <w:next w:val="Standaard"/>
    <w:uiPriority w:val="99"/>
    <w:rsid w:val="00414E16"/>
    <w:pPr>
      <w:autoSpaceDE w:val="0"/>
      <w:autoSpaceDN w:val="0"/>
      <w:adjustRightInd w:val="0"/>
      <w:spacing w:before="240" w:after="60" w:line="240" w:lineRule="auto"/>
      <w:outlineLvl w:val="7"/>
    </w:pPr>
    <w:rPr>
      <w:rFonts w:ascii="Arial" w:eastAsiaTheme="minorHAnsi" w:hAnsi="Arial" w:cs="Arial"/>
      <w:i/>
      <w:iCs/>
      <w:color w:val="000000"/>
      <w:sz w:val="20"/>
      <w:szCs w:val="20"/>
      <w:u w:val="single"/>
      <w:shd w:val="clear" w:color="auto" w:fill="FFFFFF"/>
      <w:lang w:val="en-AU"/>
    </w:rPr>
  </w:style>
  <w:style w:type="paragraph" w:customStyle="1" w:styleId="Heading9">
    <w:name w:val="Heading 9"/>
    <w:next w:val="Standaard"/>
    <w:uiPriority w:val="99"/>
    <w:rsid w:val="00414E16"/>
    <w:pPr>
      <w:autoSpaceDE w:val="0"/>
      <w:autoSpaceDN w:val="0"/>
      <w:adjustRightInd w:val="0"/>
      <w:spacing w:before="240" w:after="60" w:line="240" w:lineRule="auto"/>
      <w:outlineLvl w:val="8"/>
    </w:pPr>
    <w:rPr>
      <w:rFonts w:ascii="Arial" w:eastAsiaTheme="minorHAnsi" w:hAnsi="Arial" w:cs="Arial"/>
      <w:color w:val="004080"/>
      <w:shd w:val="clear" w:color="auto" w:fill="FFFFFF"/>
      <w:lang w:val="en-AU"/>
    </w:rPr>
  </w:style>
  <w:style w:type="paragraph" w:customStyle="1" w:styleId="Footer">
    <w:name w:val="Footer"/>
    <w:next w:val="Standaard"/>
    <w:uiPriority w:val="99"/>
    <w:rsid w:val="00414E16"/>
    <w:pPr>
      <w:autoSpaceDE w:val="0"/>
      <w:autoSpaceDN w:val="0"/>
      <w:adjustRightInd w:val="0"/>
      <w:spacing w:after="0" w:line="240" w:lineRule="auto"/>
    </w:pPr>
    <w:rPr>
      <w:rFonts w:ascii="Times New Roman" w:eastAsiaTheme="minorHAnsi" w:hAnsi="Times New Roman" w:cs="Times New Roman"/>
      <w:color w:val="000000"/>
      <w:sz w:val="20"/>
      <w:szCs w:val="20"/>
      <w:shd w:val="clear" w:color="auto" w:fill="FFFFFF"/>
      <w:lang w:val="en-AU"/>
    </w:rPr>
  </w:style>
  <w:style w:type="paragraph" w:customStyle="1" w:styleId="Header">
    <w:name w:val="Header"/>
    <w:next w:val="Standaard"/>
    <w:uiPriority w:val="99"/>
    <w:rsid w:val="00414E16"/>
    <w:pPr>
      <w:autoSpaceDE w:val="0"/>
      <w:autoSpaceDN w:val="0"/>
      <w:adjustRightInd w:val="0"/>
      <w:spacing w:after="0" w:line="240" w:lineRule="auto"/>
    </w:pPr>
    <w:rPr>
      <w:rFonts w:ascii="Times New Roman" w:eastAsiaTheme="minorHAnsi" w:hAnsi="Times New Roman" w:cs="Times New Roman"/>
      <w:color w:val="000000"/>
      <w:sz w:val="20"/>
      <w:szCs w:val="20"/>
      <w:shd w:val="clear" w:color="auto" w:fill="FFFFFF"/>
      <w:lang w:val="en-AU"/>
    </w:rPr>
  </w:style>
  <w:style w:type="table" w:styleId="Tabelraster">
    <w:name w:val="Table Grid"/>
    <w:basedOn w:val="Standaardtabel"/>
    <w:uiPriority w:val="59"/>
    <w:rsid w:val="004D2034"/>
    <w:pPr>
      <w:spacing w:after="0" w:line="240" w:lineRule="auto"/>
    </w:pPr>
    <w:rPr>
      <w:rFonts w:eastAsiaTheme="minorHAnsi"/>
      <w:lang w:val="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38425A"/>
    <w:pPr>
      <w:keepNext/>
      <w:keepLines/>
      <w:numPr>
        <w:numId w:val="1"/>
      </w:numPr>
      <w:spacing w:before="480" w:after="0"/>
      <w:outlineLvl w:val="0"/>
    </w:pPr>
    <w:rPr>
      <w:rFonts w:asciiTheme="majorHAnsi" w:eastAsiaTheme="majorEastAsia" w:hAnsiTheme="majorHAnsi" w:cstheme="majorBidi"/>
      <w:b/>
      <w:bCs/>
      <w:color w:val="CC0068"/>
      <w:sz w:val="32"/>
      <w:szCs w:val="28"/>
    </w:rPr>
  </w:style>
  <w:style w:type="paragraph" w:styleId="Kop2">
    <w:name w:val="heading 2"/>
    <w:basedOn w:val="Standaard"/>
    <w:next w:val="Standaard"/>
    <w:link w:val="Kop2Char"/>
    <w:uiPriority w:val="9"/>
    <w:unhideWhenUsed/>
    <w:qFormat/>
    <w:rsid w:val="0038425A"/>
    <w:pPr>
      <w:keepNext/>
      <w:keepLines/>
      <w:numPr>
        <w:ilvl w:val="1"/>
        <w:numId w:val="1"/>
      </w:numPr>
      <w:spacing w:before="200" w:after="0"/>
      <w:outlineLvl w:val="1"/>
    </w:pPr>
    <w:rPr>
      <w:rFonts w:asciiTheme="majorHAnsi" w:eastAsiaTheme="majorEastAsia" w:hAnsiTheme="majorHAnsi" w:cstheme="majorBidi"/>
      <w:b/>
      <w:bCs/>
      <w:color w:val="DA5C21"/>
      <w:sz w:val="26"/>
      <w:szCs w:val="26"/>
    </w:rPr>
  </w:style>
  <w:style w:type="paragraph" w:styleId="Kop3">
    <w:name w:val="heading 3"/>
    <w:basedOn w:val="Standaard"/>
    <w:next w:val="Standaard"/>
    <w:link w:val="Kop3Char"/>
    <w:uiPriority w:val="9"/>
    <w:unhideWhenUsed/>
    <w:qFormat/>
    <w:rsid w:val="0038425A"/>
    <w:pPr>
      <w:keepNext/>
      <w:keepLines/>
      <w:numPr>
        <w:ilvl w:val="2"/>
        <w:numId w:val="1"/>
      </w:numPr>
      <w:spacing w:before="200" w:after="0"/>
      <w:outlineLvl w:val="2"/>
    </w:pPr>
    <w:rPr>
      <w:rFonts w:asciiTheme="majorHAnsi" w:eastAsiaTheme="majorEastAsia" w:hAnsiTheme="majorHAnsi" w:cstheme="majorBidi"/>
      <w:b/>
      <w:bCs/>
      <w:color w:val="DA5C21"/>
    </w:rPr>
  </w:style>
  <w:style w:type="paragraph" w:styleId="Kop4">
    <w:name w:val="heading 4"/>
    <w:basedOn w:val="Standaard"/>
    <w:next w:val="Standaard"/>
    <w:link w:val="Kop4Char"/>
    <w:uiPriority w:val="9"/>
    <w:semiHidden/>
    <w:unhideWhenUsed/>
    <w:qFormat/>
    <w:rsid w:val="0038425A"/>
    <w:pPr>
      <w:keepNext/>
      <w:keepLines/>
      <w:numPr>
        <w:ilvl w:val="3"/>
        <w:numId w:val="1"/>
      </w:numPr>
      <w:spacing w:before="200" w:after="0"/>
      <w:outlineLvl w:val="3"/>
    </w:pPr>
    <w:rPr>
      <w:rFonts w:asciiTheme="majorHAnsi" w:eastAsiaTheme="majorEastAsia" w:hAnsiTheme="majorHAnsi" w:cstheme="majorBidi"/>
      <w:b/>
      <w:bCs/>
      <w:i/>
      <w:iCs/>
      <w:color w:val="DA5C21"/>
    </w:rPr>
  </w:style>
  <w:style w:type="paragraph" w:styleId="Kop5">
    <w:name w:val="heading 5"/>
    <w:basedOn w:val="Standaard"/>
    <w:next w:val="Standaard"/>
    <w:link w:val="Kop5Char"/>
    <w:uiPriority w:val="9"/>
    <w:semiHidden/>
    <w:unhideWhenUsed/>
    <w:qFormat/>
    <w:rsid w:val="0038425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38425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38425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38425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38425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8425A"/>
    <w:rPr>
      <w:rFonts w:asciiTheme="majorHAnsi" w:eastAsiaTheme="majorEastAsia" w:hAnsiTheme="majorHAnsi" w:cstheme="majorBidi"/>
      <w:b/>
      <w:bCs/>
      <w:color w:val="CC0068"/>
      <w:sz w:val="32"/>
      <w:szCs w:val="28"/>
    </w:rPr>
  </w:style>
  <w:style w:type="character" w:customStyle="1" w:styleId="Kop2Char">
    <w:name w:val="Kop 2 Char"/>
    <w:basedOn w:val="Standaardalinea-lettertype"/>
    <w:link w:val="Kop2"/>
    <w:uiPriority w:val="9"/>
    <w:rsid w:val="0038425A"/>
    <w:rPr>
      <w:rFonts w:asciiTheme="majorHAnsi" w:eastAsiaTheme="majorEastAsia" w:hAnsiTheme="majorHAnsi" w:cstheme="majorBidi"/>
      <w:b/>
      <w:bCs/>
      <w:color w:val="DA5C21"/>
      <w:sz w:val="26"/>
      <w:szCs w:val="26"/>
    </w:rPr>
  </w:style>
  <w:style w:type="character" w:customStyle="1" w:styleId="Kop3Char">
    <w:name w:val="Kop 3 Char"/>
    <w:basedOn w:val="Standaardalinea-lettertype"/>
    <w:link w:val="Kop3"/>
    <w:uiPriority w:val="9"/>
    <w:rsid w:val="0038425A"/>
    <w:rPr>
      <w:rFonts w:asciiTheme="majorHAnsi" w:eastAsiaTheme="majorEastAsia" w:hAnsiTheme="majorHAnsi" w:cstheme="majorBidi"/>
      <w:b/>
      <w:bCs/>
      <w:color w:val="DA5C21"/>
    </w:rPr>
  </w:style>
  <w:style w:type="character" w:customStyle="1" w:styleId="Kop4Char">
    <w:name w:val="Kop 4 Char"/>
    <w:basedOn w:val="Standaardalinea-lettertype"/>
    <w:link w:val="Kop4"/>
    <w:uiPriority w:val="9"/>
    <w:semiHidden/>
    <w:rsid w:val="0038425A"/>
    <w:rPr>
      <w:rFonts w:asciiTheme="majorHAnsi" w:eastAsiaTheme="majorEastAsia" w:hAnsiTheme="majorHAnsi" w:cstheme="majorBidi"/>
      <w:b/>
      <w:bCs/>
      <w:i/>
      <w:iCs/>
      <w:color w:val="DA5C21"/>
    </w:rPr>
  </w:style>
  <w:style w:type="character" w:customStyle="1" w:styleId="Kop5Char">
    <w:name w:val="Kop 5 Char"/>
    <w:basedOn w:val="Standaardalinea-lettertype"/>
    <w:link w:val="Kop5"/>
    <w:uiPriority w:val="9"/>
    <w:semiHidden/>
    <w:rsid w:val="0038425A"/>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38425A"/>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38425A"/>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38425A"/>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38425A"/>
    <w:rPr>
      <w:rFonts w:asciiTheme="majorHAnsi" w:eastAsiaTheme="majorEastAsia" w:hAnsiTheme="majorHAnsi" w:cstheme="majorBidi"/>
      <w:i/>
      <w:iCs/>
      <w:color w:val="404040" w:themeColor="text1" w:themeTint="BF"/>
      <w:sz w:val="20"/>
      <w:szCs w:val="20"/>
    </w:rPr>
  </w:style>
  <w:style w:type="paragraph" w:styleId="Titel">
    <w:name w:val="Title"/>
    <w:basedOn w:val="Standaard"/>
    <w:next w:val="Standaard"/>
    <w:link w:val="TitelChar"/>
    <w:uiPriority w:val="99"/>
    <w:qFormat/>
    <w:rsid w:val="0038425A"/>
    <w:pPr>
      <w:spacing w:after="300" w:line="240" w:lineRule="auto"/>
      <w:ind w:left="113" w:right="113"/>
      <w:contextualSpacing/>
      <w:jc w:val="center"/>
    </w:pPr>
    <w:rPr>
      <w:rFonts w:ascii="Verdana" w:eastAsiaTheme="majorEastAsia" w:hAnsi="Verdana" w:cstheme="majorBidi"/>
      <w:b/>
      <w:color w:val="DA5C21"/>
      <w:spacing w:val="5"/>
      <w:kern w:val="28"/>
      <w:sz w:val="36"/>
      <w:szCs w:val="52"/>
    </w:rPr>
  </w:style>
  <w:style w:type="character" w:customStyle="1" w:styleId="TitelChar">
    <w:name w:val="Titel Char"/>
    <w:basedOn w:val="Standaardalinea-lettertype"/>
    <w:link w:val="Titel"/>
    <w:uiPriority w:val="99"/>
    <w:rsid w:val="0038425A"/>
    <w:rPr>
      <w:rFonts w:ascii="Verdana" w:eastAsiaTheme="majorEastAsia" w:hAnsi="Verdana" w:cstheme="majorBidi"/>
      <w:b/>
      <w:color w:val="DA5C21"/>
      <w:spacing w:val="5"/>
      <w:kern w:val="28"/>
      <w:sz w:val="36"/>
      <w:szCs w:val="52"/>
    </w:rPr>
  </w:style>
  <w:style w:type="character" w:styleId="Nadruk">
    <w:name w:val="Emphasis"/>
    <w:basedOn w:val="Standaardalinea-lettertype"/>
    <w:uiPriority w:val="99"/>
    <w:qFormat/>
    <w:rsid w:val="0038425A"/>
    <w:rPr>
      <w:rFonts w:ascii="Verdana" w:hAnsi="Verdana"/>
      <w:i/>
      <w:iCs/>
      <w:color w:val="DA5C21"/>
      <w:sz w:val="32"/>
    </w:rPr>
  </w:style>
  <w:style w:type="paragraph" w:styleId="Koptekst">
    <w:name w:val="header"/>
    <w:basedOn w:val="Standaard"/>
    <w:link w:val="KoptekstChar"/>
    <w:uiPriority w:val="99"/>
    <w:unhideWhenUsed/>
    <w:rsid w:val="003842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25A"/>
  </w:style>
  <w:style w:type="paragraph" w:styleId="Voettekst">
    <w:name w:val="footer"/>
    <w:basedOn w:val="Standaard"/>
    <w:link w:val="VoettekstChar"/>
    <w:uiPriority w:val="99"/>
    <w:unhideWhenUsed/>
    <w:rsid w:val="003842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25A"/>
  </w:style>
  <w:style w:type="paragraph" w:styleId="Ballontekst">
    <w:name w:val="Balloon Text"/>
    <w:basedOn w:val="Standaard"/>
    <w:link w:val="BallontekstChar"/>
    <w:uiPriority w:val="99"/>
    <w:semiHidden/>
    <w:unhideWhenUsed/>
    <w:rsid w:val="003842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425A"/>
    <w:rPr>
      <w:rFonts w:ascii="Tahoma" w:hAnsi="Tahoma" w:cs="Tahoma"/>
      <w:sz w:val="16"/>
      <w:szCs w:val="16"/>
    </w:rPr>
  </w:style>
  <w:style w:type="paragraph" w:styleId="Kopvaninhoudsopgave">
    <w:name w:val="TOC Heading"/>
    <w:basedOn w:val="Kop1"/>
    <w:next w:val="Standaard"/>
    <w:uiPriority w:val="39"/>
    <w:semiHidden/>
    <w:unhideWhenUsed/>
    <w:qFormat/>
    <w:rsid w:val="0038425A"/>
    <w:pPr>
      <w:numPr>
        <w:numId w:val="0"/>
      </w:numPr>
      <w:outlineLvl w:val="9"/>
    </w:pPr>
    <w:rPr>
      <w:color w:val="365F91" w:themeColor="accent1" w:themeShade="BF"/>
      <w:sz w:val="28"/>
    </w:rPr>
  </w:style>
  <w:style w:type="paragraph" w:styleId="Inhopg1">
    <w:name w:val="toc 1"/>
    <w:basedOn w:val="Standaard"/>
    <w:next w:val="Standaard"/>
    <w:autoRedefine/>
    <w:uiPriority w:val="39"/>
    <w:unhideWhenUsed/>
    <w:rsid w:val="0038425A"/>
    <w:pPr>
      <w:spacing w:after="100"/>
    </w:pPr>
  </w:style>
  <w:style w:type="paragraph" w:styleId="Inhopg2">
    <w:name w:val="toc 2"/>
    <w:basedOn w:val="Standaard"/>
    <w:next w:val="Standaard"/>
    <w:autoRedefine/>
    <w:uiPriority w:val="39"/>
    <w:unhideWhenUsed/>
    <w:rsid w:val="0038425A"/>
    <w:pPr>
      <w:spacing w:after="100"/>
      <w:ind w:left="220"/>
    </w:pPr>
  </w:style>
  <w:style w:type="paragraph" w:styleId="Inhopg3">
    <w:name w:val="toc 3"/>
    <w:basedOn w:val="Standaard"/>
    <w:next w:val="Standaard"/>
    <w:autoRedefine/>
    <w:uiPriority w:val="39"/>
    <w:unhideWhenUsed/>
    <w:rsid w:val="0038425A"/>
    <w:pPr>
      <w:spacing w:after="100"/>
      <w:ind w:left="440"/>
    </w:pPr>
  </w:style>
  <w:style w:type="character" w:styleId="Hyperlink">
    <w:name w:val="Hyperlink"/>
    <w:basedOn w:val="Standaardalinea-lettertype"/>
    <w:uiPriority w:val="99"/>
    <w:unhideWhenUsed/>
    <w:rsid w:val="0038425A"/>
    <w:rPr>
      <w:color w:val="0000FF" w:themeColor="hyperlink"/>
      <w:u w:val="single"/>
    </w:rPr>
  </w:style>
  <w:style w:type="paragraph" w:styleId="Documentstructuur">
    <w:name w:val="Document Map"/>
    <w:basedOn w:val="Standaard"/>
    <w:link w:val="DocumentstructuurChar"/>
    <w:uiPriority w:val="99"/>
    <w:semiHidden/>
    <w:unhideWhenUsed/>
    <w:rsid w:val="00E6368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6368C"/>
    <w:rPr>
      <w:rFonts w:ascii="Tahoma" w:hAnsi="Tahoma" w:cs="Tahoma"/>
      <w:sz w:val="16"/>
      <w:szCs w:val="16"/>
    </w:rPr>
  </w:style>
  <w:style w:type="paragraph" w:styleId="Lijstalinea">
    <w:name w:val="List Paragraph"/>
    <w:basedOn w:val="Standaard"/>
    <w:uiPriority w:val="34"/>
    <w:qFormat/>
    <w:rsid w:val="00D56602"/>
    <w:pPr>
      <w:ind w:left="720"/>
      <w:contextualSpacing/>
    </w:pPr>
  </w:style>
  <w:style w:type="paragraph" w:customStyle="1" w:styleId="Kop41">
    <w:name w:val="Kop 41"/>
    <w:next w:val="Standaard"/>
    <w:uiPriority w:val="99"/>
    <w:rsid w:val="002517B3"/>
    <w:pPr>
      <w:autoSpaceDE w:val="0"/>
      <w:autoSpaceDN w:val="0"/>
      <w:adjustRightInd w:val="0"/>
      <w:spacing w:before="240" w:after="60" w:line="240" w:lineRule="auto"/>
      <w:outlineLvl w:val="3"/>
    </w:pPr>
    <w:rPr>
      <w:rFonts w:ascii="Arial" w:hAnsi="Arial" w:cs="Arial"/>
      <w:b/>
      <w:bCs/>
      <w:color w:val="004080"/>
      <w:sz w:val="24"/>
      <w:szCs w:val="24"/>
      <w:shd w:val="clear" w:color="auto" w:fill="FFFFFF"/>
      <w:lang w:val="en-AU"/>
    </w:rPr>
  </w:style>
  <w:style w:type="character" w:styleId="GevolgdeHyperlink">
    <w:name w:val="FollowedHyperlink"/>
    <w:basedOn w:val="Standaardalinea-lettertype"/>
    <w:uiPriority w:val="99"/>
    <w:semiHidden/>
    <w:unhideWhenUsed/>
    <w:rsid w:val="00E555FF"/>
    <w:rPr>
      <w:color w:val="800080"/>
      <w:u w:val="single"/>
    </w:rPr>
  </w:style>
  <w:style w:type="paragraph" w:customStyle="1" w:styleId="font0">
    <w:name w:val="font0"/>
    <w:basedOn w:val="Standaard"/>
    <w:rsid w:val="00E555FF"/>
    <w:pPr>
      <w:spacing w:before="100" w:beforeAutospacing="1" w:after="100" w:afterAutospacing="1" w:line="240" w:lineRule="auto"/>
    </w:pPr>
    <w:rPr>
      <w:rFonts w:ascii="Calibri" w:eastAsia="Times New Roman" w:hAnsi="Calibri" w:cs="Times New Roman"/>
      <w:color w:val="000000"/>
      <w:lang w:eastAsia="nl-NL"/>
    </w:rPr>
  </w:style>
  <w:style w:type="paragraph" w:customStyle="1" w:styleId="font5">
    <w:name w:val="font5"/>
    <w:basedOn w:val="Standaard"/>
    <w:rsid w:val="00E555FF"/>
    <w:pPr>
      <w:spacing w:before="100" w:beforeAutospacing="1" w:after="100" w:afterAutospacing="1" w:line="240" w:lineRule="auto"/>
    </w:pPr>
    <w:rPr>
      <w:rFonts w:ascii="Calibri" w:eastAsia="Times New Roman" w:hAnsi="Calibri" w:cs="Times New Roman"/>
      <w:i/>
      <w:iCs/>
      <w:color w:val="000000"/>
      <w:lang w:eastAsia="nl-NL"/>
    </w:rPr>
  </w:style>
  <w:style w:type="paragraph" w:customStyle="1" w:styleId="xl63">
    <w:name w:val="xl63"/>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4">
    <w:name w:val="xl64"/>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5">
    <w:name w:val="xl65"/>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xl66">
    <w:name w:val="xl66"/>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Inhopg11">
    <w:name w:val="Inhopg 11"/>
    <w:next w:val="Standaard"/>
    <w:uiPriority w:val="99"/>
    <w:rsid w:val="00CF1DA2"/>
    <w:pPr>
      <w:autoSpaceDE w:val="0"/>
      <w:autoSpaceDN w:val="0"/>
      <w:adjustRightInd w:val="0"/>
      <w:spacing w:after="0" w:line="240" w:lineRule="auto"/>
    </w:pPr>
    <w:rPr>
      <w:rFonts w:ascii="Times New Roman" w:hAnsi="Times New Roman" w:cs="Times New Roman"/>
      <w:b/>
      <w:bCs/>
      <w:color w:val="000000"/>
      <w:sz w:val="28"/>
      <w:szCs w:val="28"/>
      <w:shd w:val="clear" w:color="auto" w:fill="FFFFFF"/>
      <w:lang w:val="en-AU"/>
    </w:rPr>
  </w:style>
  <w:style w:type="paragraph" w:customStyle="1" w:styleId="Inhopg21">
    <w:name w:val="Inhopg 21"/>
    <w:next w:val="Standaard"/>
    <w:uiPriority w:val="99"/>
    <w:rsid w:val="00CF1DA2"/>
    <w:pPr>
      <w:autoSpaceDE w:val="0"/>
      <w:autoSpaceDN w:val="0"/>
      <w:adjustRightInd w:val="0"/>
      <w:spacing w:after="0" w:line="240" w:lineRule="auto"/>
      <w:ind w:left="180"/>
    </w:pPr>
    <w:rPr>
      <w:rFonts w:ascii="Times New Roman" w:hAnsi="Times New Roman" w:cs="Times New Roman"/>
      <w:b/>
      <w:bCs/>
      <w:color w:val="000000"/>
      <w:sz w:val="24"/>
      <w:szCs w:val="24"/>
      <w:shd w:val="clear" w:color="auto" w:fill="FFFFFF"/>
      <w:lang w:val="en-AU"/>
    </w:rPr>
  </w:style>
  <w:style w:type="paragraph" w:customStyle="1" w:styleId="Inhopg31">
    <w:name w:val="Inhopg 31"/>
    <w:next w:val="Standaard"/>
    <w:uiPriority w:val="99"/>
    <w:rsid w:val="00CF1DA2"/>
    <w:pPr>
      <w:autoSpaceDE w:val="0"/>
      <w:autoSpaceDN w:val="0"/>
      <w:adjustRightInd w:val="0"/>
      <w:spacing w:after="0" w:line="240" w:lineRule="auto"/>
      <w:ind w:left="360"/>
    </w:pPr>
    <w:rPr>
      <w:rFonts w:ascii="Times New Roman" w:hAnsi="Times New Roman" w:cs="Times New Roman"/>
      <w:color w:val="000000"/>
      <w:sz w:val="24"/>
      <w:szCs w:val="24"/>
      <w:shd w:val="clear" w:color="auto" w:fill="FFFFFF"/>
      <w:lang w:val="en-AU"/>
    </w:rPr>
  </w:style>
  <w:style w:type="paragraph" w:customStyle="1" w:styleId="Inhopg41">
    <w:name w:val="Inhopg 41"/>
    <w:next w:val="Standaard"/>
    <w:uiPriority w:val="99"/>
    <w:rsid w:val="00CF1DA2"/>
    <w:pPr>
      <w:autoSpaceDE w:val="0"/>
      <w:autoSpaceDN w:val="0"/>
      <w:adjustRightInd w:val="0"/>
      <w:spacing w:after="0" w:line="240" w:lineRule="auto"/>
      <w:ind w:left="540"/>
    </w:pPr>
    <w:rPr>
      <w:rFonts w:ascii="Times New Roman" w:hAnsi="Times New Roman" w:cs="Times New Roman"/>
      <w:color w:val="000000"/>
      <w:sz w:val="24"/>
      <w:szCs w:val="24"/>
      <w:shd w:val="clear" w:color="auto" w:fill="FFFFFF"/>
      <w:lang w:val="en-AU"/>
    </w:rPr>
  </w:style>
  <w:style w:type="paragraph" w:customStyle="1" w:styleId="Inhopg51">
    <w:name w:val="Inhopg 51"/>
    <w:next w:val="Standaard"/>
    <w:uiPriority w:val="99"/>
    <w:rsid w:val="00CF1DA2"/>
    <w:pPr>
      <w:autoSpaceDE w:val="0"/>
      <w:autoSpaceDN w:val="0"/>
      <w:adjustRightInd w:val="0"/>
      <w:spacing w:after="0" w:line="240" w:lineRule="auto"/>
      <w:ind w:left="720"/>
    </w:pPr>
    <w:rPr>
      <w:rFonts w:ascii="Times New Roman" w:hAnsi="Times New Roman" w:cs="Times New Roman"/>
      <w:color w:val="000000"/>
      <w:sz w:val="24"/>
      <w:szCs w:val="24"/>
      <w:shd w:val="clear" w:color="auto" w:fill="FFFFFF"/>
      <w:lang w:val="en-AU"/>
    </w:rPr>
  </w:style>
  <w:style w:type="paragraph" w:customStyle="1" w:styleId="Inhopg61">
    <w:name w:val="Inhopg 61"/>
    <w:next w:val="Standaard"/>
    <w:uiPriority w:val="99"/>
    <w:rsid w:val="00CF1DA2"/>
    <w:pPr>
      <w:autoSpaceDE w:val="0"/>
      <w:autoSpaceDN w:val="0"/>
      <w:adjustRightInd w:val="0"/>
      <w:spacing w:after="0" w:line="240" w:lineRule="auto"/>
      <w:ind w:left="900"/>
    </w:pPr>
    <w:rPr>
      <w:rFonts w:ascii="Times New Roman" w:hAnsi="Times New Roman" w:cs="Times New Roman"/>
      <w:color w:val="000000"/>
      <w:sz w:val="24"/>
      <w:szCs w:val="24"/>
      <w:shd w:val="clear" w:color="auto" w:fill="FFFFFF"/>
      <w:lang w:val="en-AU"/>
    </w:rPr>
  </w:style>
  <w:style w:type="paragraph" w:customStyle="1" w:styleId="Inhopg71">
    <w:name w:val="Inhopg 71"/>
    <w:next w:val="Standaard"/>
    <w:uiPriority w:val="99"/>
    <w:rsid w:val="00CF1DA2"/>
    <w:pPr>
      <w:autoSpaceDE w:val="0"/>
      <w:autoSpaceDN w:val="0"/>
      <w:adjustRightInd w:val="0"/>
      <w:spacing w:after="0" w:line="240" w:lineRule="auto"/>
      <w:ind w:left="1080"/>
    </w:pPr>
    <w:rPr>
      <w:rFonts w:ascii="Times New Roman" w:hAnsi="Times New Roman" w:cs="Times New Roman"/>
      <w:color w:val="000000"/>
      <w:sz w:val="24"/>
      <w:szCs w:val="24"/>
      <w:shd w:val="clear" w:color="auto" w:fill="FFFFFF"/>
      <w:lang w:val="en-AU"/>
    </w:rPr>
  </w:style>
  <w:style w:type="paragraph" w:customStyle="1" w:styleId="Inhopg81">
    <w:name w:val="Inhopg 81"/>
    <w:next w:val="Standaard"/>
    <w:uiPriority w:val="99"/>
    <w:rsid w:val="00CF1DA2"/>
    <w:pPr>
      <w:autoSpaceDE w:val="0"/>
      <w:autoSpaceDN w:val="0"/>
      <w:adjustRightInd w:val="0"/>
      <w:spacing w:after="0" w:line="240" w:lineRule="auto"/>
      <w:ind w:left="1260"/>
    </w:pPr>
    <w:rPr>
      <w:rFonts w:ascii="Times New Roman" w:hAnsi="Times New Roman" w:cs="Times New Roman"/>
      <w:color w:val="000000"/>
      <w:sz w:val="24"/>
      <w:szCs w:val="24"/>
      <w:shd w:val="clear" w:color="auto" w:fill="FFFFFF"/>
      <w:lang w:val="en-AU"/>
    </w:rPr>
  </w:style>
  <w:style w:type="paragraph" w:customStyle="1" w:styleId="Inhopg91">
    <w:name w:val="Inhopg 91"/>
    <w:next w:val="Standaard"/>
    <w:uiPriority w:val="99"/>
    <w:rsid w:val="00CF1DA2"/>
    <w:pPr>
      <w:autoSpaceDE w:val="0"/>
      <w:autoSpaceDN w:val="0"/>
      <w:adjustRightInd w:val="0"/>
      <w:spacing w:after="0" w:line="240" w:lineRule="auto"/>
      <w:ind w:left="1440"/>
    </w:pPr>
    <w:rPr>
      <w:rFonts w:ascii="Times New Roman" w:hAnsi="Times New Roman" w:cs="Times New Roman"/>
      <w:color w:val="000000"/>
      <w:sz w:val="24"/>
      <w:szCs w:val="24"/>
      <w:shd w:val="clear" w:color="auto" w:fill="FFFFFF"/>
      <w:lang w:val="en-AU"/>
    </w:rPr>
  </w:style>
  <w:style w:type="paragraph" w:customStyle="1" w:styleId="Kop11">
    <w:name w:val="Kop 11"/>
    <w:next w:val="Standaard"/>
    <w:uiPriority w:val="99"/>
    <w:rsid w:val="00CF1DA2"/>
    <w:pPr>
      <w:autoSpaceDE w:val="0"/>
      <w:autoSpaceDN w:val="0"/>
      <w:adjustRightInd w:val="0"/>
      <w:spacing w:before="240" w:after="60" w:line="240" w:lineRule="auto"/>
      <w:outlineLvl w:val="0"/>
    </w:pPr>
    <w:rPr>
      <w:rFonts w:ascii="Arial" w:hAnsi="Arial" w:cs="Arial"/>
      <w:b/>
      <w:bCs/>
      <w:color w:val="004080"/>
      <w:sz w:val="32"/>
      <w:szCs w:val="32"/>
      <w:shd w:val="clear" w:color="auto" w:fill="FFFFFF"/>
      <w:lang w:val="en-AU"/>
    </w:rPr>
  </w:style>
  <w:style w:type="paragraph" w:customStyle="1" w:styleId="Kop21">
    <w:name w:val="Kop 21"/>
    <w:next w:val="Standaard"/>
    <w:uiPriority w:val="99"/>
    <w:rsid w:val="00CF1DA2"/>
    <w:pPr>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rPr>
  </w:style>
  <w:style w:type="paragraph" w:customStyle="1" w:styleId="Kop31">
    <w:name w:val="Kop 31"/>
    <w:next w:val="Standaard"/>
    <w:uiPriority w:val="99"/>
    <w:rsid w:val="00CF1DA2"/>
    <w:pPr>
      <w:autoSpaceDE w:val="0"/>
      <w:autoSpaceDN w:val="0"/>
      <w:adjustRightInd w:val="0"/>
      <w:spacing w:before="240" w:after="60" w:line="240" w:lineRule="auto"/>
      <w:outlineLvl w:val="2"/>
    </w:pPr>
    <w:rPr>
      <w:rFonts w:ascii="Arial" w:hAnsi="Arial" w:cs="Arial"/>
      <w:b/>
      <w:bCs/>
      <w:color w:val="0000D2"/>
      <w:sz w:val="28"/>
      <w:szCs w:val="28"/>
      <w:shd w:val="clear" w:color="auto" w:fill="FFFFFF"/>
      <w:lang w:val="en-AU"/>
    </w:rPr>
  </w:style>
  <w:style w:type="paragraph" w:customStyle="1" w:styleId="Kop51">
    <w:name w:val="Kop 51"/>
    <w:next w:val="Standaard"/>
    <w:uiPriority w:val="99"/>
    <w:rsid w:val="00CF1DA2"/>
    <w:pPr>
      <w:autoSpaceDE w:val="0"/>
      <w:autoSpaceDN w:val="0"/>
      <w:adjustRightInd w:val="0"/>
      <w:spacing w:before="240" w:after="60" w:line="240" w:lineRule="auto"/>
      <w:outlineLvl w:val="4"/>
    </w:pPr>
    <w:rPr>
      <w:rFonts w:ascii="Arial" w:hAnsi="Arial" w:cs="Arial"/>
      <w:b/>
      <w:bCs/>
      <w:i/>
      <w:iCs/>
      <w:color w:val="004080"/>
      <w:sz w:val="24"/>
      <w:szCs w:val="24"/>
      <w:shd w:val="clear" w:color="auto" w:fill="FFFFFF"/>
      <w:lang w:val="en-AU"/>
    </w:rPr>
  </w:style>
  <w:style w:type="paragraph" w:customStyle="1" w:styleId="Kop61">
    <w:name w:val="Kop 61"/>
    <w:next w:val="Standaard"/>
    <w:uiPriority w:val="99"/>
    <w:rsid w:val="00CF1DA2"/>
    <w:pPr>
      <w:autoSpaceDE w:val="0"/>
      <w:autoSpaceDN w:val="0"/>
      <w:adjustRightInd w:val="0"/>
      <w:spacing w:before="240" w:after="60" w:line="240" w:lineRule="auto"/>
      <w:outlineLvl w:val="5"/>
    </w:pPr>
    <w:rPr>
      <w:rFonts w:ascii="Arial" w:hAnsi="Arial" w:cs="Arial"/>
      <w:b/>
      <w:bCs/>
      <w:color w:val="004080"/>
      <w:shd w:val="clear" w:color="auto" w:fill="FFFFFF"/>
      <w:lang w:val="en-AU"/>
    </w:rPr>
  </w:style>
  <w:style w:type="paragraph" w:customStyle="1" w:styleId="Kop71">
    <w:name w:val="Kop 71"/>
    <w:next w:val="Standaard"/>
    <w:uiPriority w:val="99"/>
    <w:rsid w:val="00CF1DA2"/>
    <w:pPr>
      <w:autoSpaceDE w:val="0"/>
      <w:autoSpaceDN w:val="0"/>
      <w:adjustRightInd w:val="0"/>
      <w:spacing w:before="240" w:after="60" w:line="240" w:lineRule="auto"/>
      <w:outlineLvl w:val="6"/>
    </w:pPr>
    <w:rPr>
      <w:rFonts w:ascii="Arial" w:hAnsi="Arial" w:cs="Arial"/>
      <w:color w:val="004080"/>
      <w:u w:val="single"/>
      <w:shd w:val="clear" w:color="auto" w:fill="FFFFFF"/>
      <w:lang w:val="en-AU"/>
    </w:rPr>
  </w:style>
  <w:style w:type="paragraph" w:customStyle="1" w:styleId="Kop81">
    <w:name w:val="Kop 81"/>
    <w:next w:val="Standaard"/>
    <w:uiPriority w:val="99"/>
    <w:rsid w:val="00CF1DA2"/>
    <w:pPr>
      <w:autoSpaceDE w:val="0"/>
      <w:autoSpaceDN w:val="0"/>
      <w:adjustRightInd w:val="0"/>
      <w:spacing w:before="240" w:after="60" w:line="240" w:lineRule="auto"/>
      <w:outlineLvl w:val="7"/>
    </w:pPr>
    <w:rPr>
      <w:rFonts w:ascii="Arial" w:hAnsi="Arial" w:cs="Arial"/>
      <w:i/>
      <w:iCs/>
      <w:color w:val="000000"/>
      <w:sz w:val="20"/>
      <w:szCs w:val="20"/>
      <w:u w:val="single"/>
      <w:shd w:val="clear" w:color="auto" w:fill="FFFFFF"/>
      <w:lang w:val="en-AU"/>
    </w:rPr>
  </w:style>
  <w:style w:type="paragraph" w:customStyle="1" w:styleId="Kop91">
    <w:name w:val="Kop 91"/>
    <w:next w:val="Standaard"/>
    <w:uiPriority w:val="99"/>
    <w:rsid w:val="00CF1DA2"/>
    <w:pPr>
      <w:autoSpaceDE w:val="0"/>
      <w:autoSpaceDN w:val="0"/>
      <w:adjustRightInd w:val="0"/>
      <w:spacing w:before="240" w:after="60" w:line="240" w:lineRule="auto"/>
      <w:outlineLvl w:val="8"/>
    </w:pPr>
    <w:rPr>
      <w:rFonts w:ascii="Arial" w:hAnsi="Arial" w:cs="Arial"/>
      <w:color w:val="004080"/>
      <w:shd w:val="clear" w:color="auto" w:fill="FFFFFF"/>
      <w:lang w:val="en-AU"/>
    </w:rPr>
  </w:style>
  <w:style w:type="paragraph" w:customStyle="1" w:styleId="NumberedList">
    <w:name w:val="Number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customStyle="1" w:styleId="BulletedList">
    <w:name w:val="Bullet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styleId="Plattetekst">
    <w:name w:val="Body Text"/>
    <w:basedOn w:val="Standaard"/>
    <w:next w:val="Standaard"/>
    <w:link w:val="PlattetekstChar"/>
    <w:uiPriority w:val="99"/>
    <w:rsid w:val="00CF1DA2"/>
    <w:pPr>
      <w:autoSpaceDE w:val="0"/>
      <w:autoSpaceDN w:val="0"/>
      <w:adjustRightInd w:val="0"/>
      <w:spacing w:after="120" w:line="240" w:lineRule="auto"/>
    </w:pPr>
    <w:rPr>
      <w:rFonts w:ascii="Times New Roman" w:hAnsi="Times New Roman" w:cs="Times New Roman"/>
      <w:color w:val="000000"/>
      <w:sz w:val="20"/>
      <w:szCs w:val="20"/>
      <w:shd w:val="clear" w:color="auto" w:fill="FFFFFF"/>
      <w:lang w:val="en-AU"/>
    </w:rPr>
  </w:style>
  <w:style w:type="character" w:customStyle="1" w:styleId="PlattetekstChar">
    <w:name w:val="Platte tekst Char"/>
    <w:basedOn w:val="Standaardalinea-lettertype"/>
    <w:link w:val="Plattetekst"/>
    <w:uiPriority w:val="99"/>
    <w:rsid w:val="00CF1DA2"/>
    <w:rPr>
      <w:rFonts w:ascii="Times New Roman" w:hAnsi="Times New Roman" w:cs="Times New Roman"/>
      <w:color w:val="000000"/>
      <w:sz w:val="20"/>
      <w:szCs w:val="20"/>
      <w:lang w:val="en-AU"/>
    </w:rPr>
  </w:style>
  <w:style w:type="paragraph" w:styleId="Plattetekst2">
    <w:name w:val="Body Text 2"/>
    <w:basedOn w:val="Standaard"/>
    <w:next w:val="Standaard"/>
    <w:link w:val="Plattetekst2Char"/>
    <w:uiPriority w:val="99"/>
    <w:rsid w:val="00CF1DA2"/>
    <w:pPr>
      <w:autoSpaceDE w:val="0"/>
      <w:autoSpaceDN w:val="0"/>
      <w:adjustRightInd w:val="0"/>
      <w:spacing w:after="120" w:line="480" w:lineRule="auto"/>
    </w:pPr>
    <w:rPr>
      <w:rFonts w:ascii="Times New Roman" w:hAnsi="Times New Roman" w:cs="Times New Roman"/>
      <w:color w:val="000000"/>
      <w:sz w:val="18"/>
      <w:szCs w:val="18"/>
      <w:shd w:val="clear" w:color="auto" w:fill="FFFFFF"/>
      <w:lang w:val="en-AU"/>
    </w:rPr>
  </w:style>
  <w:style w:type="character" w:customStyle="1" w:styleId="Plattetekst2Char">
    <w:name w:val="Platte tekst 2 Char"/>
    <w:basedOn w:val="Standaardalinea-lettertype"/>
    <w:link w:val="Plattetekst2"/>
    <w:uiPriority w:val="99"/>
    <w:rsid w:val="00CF1DA2"/>
    <w:rPr>
      <w:rFonts w:ascii="Times New Roman" w:hAnsi="Times New Roman" w:cs="Times New Roman"/>
      <w:color w:val="000000"/>
      <w:sz w:val="18"/>
      <w:szCs w:val="18"/>
      <w:lang w:val="en-AU"/>
    </w:rPr>
  </w:style>
  <w:style w:type="paragraph" w:styleId="Plattetekst3">
    <w:name w:val="Body Text 3"/>
    <w:basedOn w:val="Standaard"/>
    <w:next w:val="Standaard"/>
    <w:link w:val="Plattetekst3Char"/>
    <w:uiPriority w:val="99"/>
    <w:rsid w:val="00CF1DA2"/>
    <w:pPr>
      <w:autoSpaceDE w:val="0"/>
      <w:autoSpaceDN w:val="0"/>
      <w:adjustRightInd w:val="0"/>
      <w:spacing w:after="120" w:line="240" w:lineRule="auto"/>
    </w:pPr>
    <w:rPr>
      <w:rFonts w:ascii="Times New Roman" w:hAnsi="Times New Roman" w:cs="Times New Roman"/>
      <w:color w:val="000000"/>
      <w:sz w:val="16"/>
      <w:szCs w:val="16"/>
      <w:shd w:val="clear" w:color="auto" w:fill="FFFFFF"/>
      <w:lang w:val="en-AU"/>
    </w:rPr>
  </w:style>
  <w:style w:type="character" w:customStyle="1" w:styleId="Plattetekst3Char">
    <w:name w:val="Platte tekst 3 Char"/>
    <w:basedOn w:val="Standaardalinea-lettertype"/>
    <w:link w:val="Plattetekst3"/>
    <w:uiPriority w:val="99"/>
    <w:rsid w:val="00CF1DA2"/>
    <w:rPr>
      <w:rFonts w:ascii="Times New Roman" w:hAnsi="Times New Roman" w:cs="Times New Roman"/>
      <w:color w:val="000000"/>
      <w:sz w:val="16"/>
      <w:szCs w:val="16"/>
      <w:lang w:val="en-AU"/>
    </w:rPr>
  </w:style>
  <w:style w:type="paragraph" w:styleId="Notitiekop">
    <w:name w:val="Note Heading"/>
    <w:basedOn w:val="Standaard"/>
    <w:next w:val="Standaard"/>
    <w:link w:val="NotitiekopChar"/>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character" w:customStyle="1" w:styleId="NotitiekopChar">
    <w:name w:val="Notitiekop Char"/>
    <w:basedOn w:val="Standaardalinea-lettertype"/>
    <w:link w:val="Notitiekop"/>
    <w:uiPriority w:val="99"/>
    <w:rsid w:val="00CF1DA2"/>
    <w:rPr>
      <w:rFonts w:ascii="Times New Roman" w:hAnsi="Times New Roman" w:cs="Times New Roman"/>
      <w:color w:val="000000"/>
      <w:sz w:val="20"/>
      <w:szCs w:val="20"/>
      <w:lang w:val="en-AU"/>
    </w:rPr>
  </w:style>
  <w:style w:type="paragraph" w:styleId="Tekstzonderopmaak">
    <w:name w:val="Plain Text"/>
    <w:basedOn w:val="Standaard"/>
    <w:next w:val="Standaard"/>
    <w:link w:val="TekstzonderopmaakChar"/>
    <w:uiPriority w:val="99"/>
    <w:rsid w:val="00CF1DA2"/>
    <w:pPr>
      <w:autoSpaceDE w:val="0"/>
      <w:autoSpaceDN w:val="0"/>
      <w:adjustRightInd w:val="0"/>
      <w:spacing w:after="0" w:line="240" w:lineRule="auto"/>
    </w:pPr>
    <w:rPr>
      <w:rFonts w:ascii="Courier New" w:hAnsi="Courier New" w:cs="Courier New"/>
      <w:color w:val="000000"/>
      <w:sz w:val="20"/>
      <w:szCs w:val="20"/>
      <w:shd w:val="clear" w:color="auto" w:fill="FFFFFF"/>
      <w:lang w:val="en-AU"/>
    </w:rPr>
  </w:style>
  <w:style w:type="character" w:customStyle="1" w:styleId="TekstzonderopmaakChar">
    <w:name w:val="Tekst zonder opmaak Char"/>
    <w:basedOn w:val="Standaardalinea-lettertype"/>
    <w:link w:val="Tekstzonderopmaak"/>
    <w:uiPriority w:val="99"/>
    <w:rsid w:val="00CF1DA2"/>
    <w:rPr>
      <w:rFonts w:ascii="Courier New" w:hAnsi="Courier New" w:cs="Courier New"/>
      <w:color w:val="000000"/>
      <w:sz w:val="20"/>
      <w:szCs w:val="20"/>
      <w:lang w:val="en-AU"/>
    </w:rPr>
  </w:style>
  <w:style w:type="character" w:styleId="Zwaar">
    <w:name w:val="Strong"/>
    <w:basedOn w:val="Standaardalinea-lettertype"/>
    <w:uiPriority w:val="99"/>
    <w:qFormat/>
    <w:rsid w:val="00CF1DA2"/>
    <w:rPr>
      <w:rFonts w:ascii="Times New Roman" w:hAnsi="Times New Roman" w:cs="Times New Roman"/>
      <w:b/>
      <w:bCs/>
      <w:color w:val="000000"/>
      <w:sz w:val="20"/>
      <w:szCs w:val="20"/>
      <w:shd w:val="clear" w:color="auto" w:fill="FFFFFF"/>
    </w:rPr>
  </w:style>
  <w:style w:type="paragraph" w:customStyle="1" w:styleId="Voettekst1">
    <w:name w:val="Voet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Koptekst1">
    <w:name w:val="Koptekst1"/>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Code">
    <w:name w:val="Code"/>
    <w:next w:val="Standaard"/>
    <w:uiPriority w:val="99"/>
    <w:rsid w:val="00CF1DA2"/>
    <w:pPr>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FieldLabel">
    <w:name w:val="Field Label"/>
    <w:uiPriority w:val="99"/>
    <w:rsid w:val="00CF1DA2"/>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CF1DA2"/>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CF1DA2"/>
    <w:rPr>
      <w:b/>
      <w:bCs/>
      <w:color w:val="000000"/>
      <w:sz w:val="16"/>
      <w:szCs w:val="16"/>
      <w:shd w:val="clear" w:color="auto" w:fill="FFFF80"/>
    </w:rPr>
  </w:style>
  <w:style w:type="character" w:customStyle="1" w:styleId="Objecttype">
    <w:name w:val="Object type"/>
    <w:uiPriority w:val="99"/>
    <w:rsid w:val="00CF1DA2"/>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CF1DA2"/>
    <w:pPr>
      <w:autoSpaceDE w:val="0"/>
      <w:autoSpaceDN w:val="0"/>
      <w:adjustRightInd w:val="0"/>
      <w:spacing w:after="0" w:line="240" w:lineRule="auto"/>
    </w:pPr>
    <w:rPr>
      <w:rFonts w:ascii="Times New Roman" w:hAnsi="Times New Roman" w:cs="Times New Roman"/>
      <w:b/>
      <w:bCs/>
      <w:i/>
      <w:iCs/>
      <w:color w:val="0000A0"/>
      <w:sz w:val="20"/>
      <w:szCs w:val="20"/>
      <w:shd w:val="clear" w:color="auto" w:fill="FFFFFF"/>
      <w:lang w:val="en-AU"/>
    </w:rPr>
  </w:style>
  <w:style w:type="paragraph" w:styleId="Voetnoottekst">
    <w:name w:val="footnote text"/>
    <w:basedOn w:val="Standaard"/>
    <w:link w:val="VoetnoottekstChar"/>
    <w:uiPriority w:val="99"/>
    <w:semiHidden/>
    <w:unhideWhenUsed/>
    <w:rsid w:val="00AF5C2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F5C29"/>
    <w:rPr>
      <w:sz w:val="20"/>
      <w:szCs w:val="20"/>
    </w:rPr>
  </w:style>
  <w:style w:type="character" w:styleId="Voetnootmarkering">
    <w:name w:val="footnote reference"/>
    <w:basedOn w:val="Standaardalinea-lettertype"/>
    <w:uiPriority w:val="99"/>
    <w:semiHidden/>
    <w:unhideWhenUsed/>
    <w:rsid w:val="00AF5C29"/>
    <w:rPr>
      <w:vertAlign w:val="superscript"/>
    </w:rPr>
  </w:style>
  <w:style w:type="character" w:styleId="Verwijzingopmerking">
    <w:name w:val="annotation reference"/>
    <w:basedOn w:val="Standaardalinea-lettertype"/>
    <w:uiPriority w:val="99"/>
    <w:semiHidden/>
    <w:unhideWhenUsed/>
    <w:rsid w:val="00B645A3"/>
    <w:rPr>
      <w:sz w:val="16"/>
      <w:szCs w:val="16"/>
    </w:rPr>
  </w:style>
  <w:style w:type="paragraph" w:styleId="Tekstopmerking">
    <w:name w:val="annotation text"/>
    <w:basedOn w:val="Standaard"/>
    <w:link w:val="TekstopmerkingChar"/>
    <w:uiPriority w:val="99"/>
    <w:semiHidden/>
    <w:unhideWhenUsed/>
    <w:rsid w:val="00B645A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645A3"/>
    <w:rPr>
      <w:sz w:val="20"/>
      <w:szCs w:val="20"/>
    </w:rPr>
  </w:style>
  <w:style w:type="paragraph" w:styleId="Onderwerpvanopmerking">
    <w:name w:val="annotation subject"/>
    <w:basedOn w:val="Tekstopmerking"/>
    <w:next w:val="Tekstopmerking"/>
    <w:link w:val="OnderwerpvanopmerkingChar"/>
    <w:uiPriority w:val="99"/>
    <w:semiHidden/>
    <w:unhideWhenUsed/>
    <w:rsid w:val="00B645A3"/>
    <w:rPr>
      <w:b/>
      <w:bCs/>
    </w:rPr>
  </w:style>
  <w:style w:type="character" w:customStyle="1" w:styleId="OnderwerpvanopmerkingChar">
    <w:name w:val="Onderwerp van opmerking Char"/>
    <w:basedOn w:val="TekstopmerkingChar"/>
    <w:link w:val="Onderwerpvanopmerking"/>
    <w:uiPriority w:val="99"/>
    <w:semiHidden/>
    <w:rsid w:val="00B645A3"/>
    <w:rPr>
      <w:b/>
      <w:bCs/>
      <w:sz w:val="20"/>
      <w:szCs w:val="20"/>
    </w:rPr>
  </w:style>
  <w:style w:type="paragraph" w:styleId="Revisie">
    <w:name w:val="Revision"/>
    <w:hidden/>
    <w:uiPriority w:val="99"/>
    <w:semiHidden/>
    <w:rsid w:val="002627FD"/>
    <w:pPr>
      <w:spacing w:after="0" w:line="240" w:lineRule="auto"/>
    </w:pPr>
  </w:style>
</w:styles>
</file>

<file path=word/webSettings.xml><?xml version="1.0" encoding="utf-8"?>
<w:webSettings xmlns:r="http://schemas.openxmlformats.org/officeDocument/2006/relationships" xmlns:w="http://schemas.openxmlformats.org/wordprocessingml/2006/main">
  <w:divs>
    <w:div w:id="126662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6.png"/><Relationship Id="rId26" Type="http://schemas.openxmlformats.org/officeDocument/2006/relationships/hyperlink" Target="mailto:info@kinggemeenten.nl" TargetMode="Externa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5.jpeg"/><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7.png"/><Relationship Id="rId31"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image" Target="media/image8.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hyperlink" Target="http://www.kinggemeenten.nl/" TargetMode="External"/></Relationships>
</file>

<file path=word/_rels/header5.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hyperlink" Target="http://www.kinggemeenten.n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Word%20template%20v2.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9871C-C8FB-4DCE-A771-B6F8281B5606}">
  <ds:schemaRefs>
    <ds:schemaRef ds:uri="http://schemas.openxmlformats.org/officeDocument/2006/bibliography"/>
  </ds:schemaRefs>
</ds:datastoreItem>
</file>

<file path=customXml/itemProps2.xml><?xml version="1.0" encoding="utf-8"?>
<ds:datastoreItem xmlns:ds="http://schemas.openxmlformats.org/officeDocument/2006/customXml" ds:itemID="{F7BFCC75-51C4-4564-B3BB-8658B39FE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Word template v2</Template>
  <TotalTime>38</TotalTime>
  <Pages>152</Pages>
  <Words>45665</Words>
  <Characters>251158</Characters>
  <Application>Microsoft Office Word</Application>
  <DocSecurity>0</DocSecurity>
  <Lines>2092</Lines>
  <Paragraphs>592</Paragraphs>
  <ScaleCrop>false</ScaleCrop>
  <HeadingPairs>
    <vt:vector size="2" baseType="variant">
      <vt:variant>
        <vt:lpstr>Titel</vt:lpstr>
      </vt:variant>
      <vt:variant>
        <vt:i4>1</vt:i4>
      </vt:variant>
    </vt:vector>
  </HeadingPairs>
  <TitlesOfParts>
    <vt:vector size="1" baseType="lpstr">
      <vt:lpstr>Wijzigingsvoorstel op RGBZ 1.0</vt:lpstr>
    </vt:vector>
  </TitlesOfParts>
  <Company>VNG</Company>
  <LinksUpToDate>false</LinksUpToDate>
  <CharactersWithSpaces>296231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Wijzigingsvoorstel op RGBZ 1.0</dc:title>
  <dc:subject>RGBZ</dc:subject>
  <dc:creator>Arjan Kloosterboer (KING)</dc:creator>
  <cp:lastModifiedBy>Arjan</cp:lastModifiedBy>
  <cp:revision>26</cp:revision>
  <cp:lastPrinted>2013-02-04T13:27:00Z</cp:lastPrinted>
  <dcterms:created xsi:type="dcterms:W3CDTF">2014-11-18T09:05:00Z</dcterms:created>
  <dcterms:modified xsi:type="dcterms:W3CDTF">2014-11-21T11:55:00Z</dcterms:modified>
  <cp:category>Informatiemodel</cp:category>
  <cp:contentStatus>concept 0.8 ter review</cp:contentStatus>
</cp:coreProperties>
</file>